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053E75" w:rsidRDefault="00053E75" w14:paraId="202E4E68" w14:textId="77777777">
      <w:pPr>
        <w:spacing w:before="14" w:after="0" w:line="260" w:lineRule="exact"/>
        <w:rPr>
          <w:sz w:val="26"/>
          <w:szCs w:val="26"/>
        </w:rPr>
      </w:pPr>
    </w:p>
    <w:p w:rsidR="00053E75" w:rsidRDefault="00175B0B" w14:paraId="2B82A76D" w14:textId="77777777">
      <w:pPr>
        <w:spacing w:after="0" w:line="427" w:lineRule="exact"/>
        <w:ind w:left="1342" w:right="-20"/>
        <w:rPr>
          <w:rFonts w:ascii="Calibri" w:hAnsi="Calibri" w:eastAsia="Calibri" w:cs="Calibri"/>
          <w:sz w:val="36"/>
          <w:szCs w:val="36"/>
        </w:rPr>
      </w:pPr>
      <w:r>
        <w:rPr>
          <w:noProof/>
        </w:rPr>
        <w:drawing>
          <wp:anchor distT="0" distB="0" distL="114300" distR="114300" simplePos="0" relativeHeight="251656192" behindDoc="1" locked="0" layoutInCell="1" allowOverlap="1" wp14:anchorId="519BA97F" wp14:editId="5BC25E47">
            <wp:simplePos x="0" y="0"/>
            <wp:positionH relativeFrom="page">
              <wp:posOffset>457200</wp:posOffset>
            </wp:positionH>
            <wp:positionV relativeFrom="paragraph">
              <wp:posOffset>-8890</wp:posOffset>
            </wp:positionV>
            <wp:extent cx="606425" cy="594360"/>
            <wp:effectExtent l="0" t="0" r="0" b="0"/>
            <wp:wrapNone/>
            <wp:docPr id="38" name="Pictur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6425" cy="59436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eastAsia="Calibri" w:cs="Calibri"/>
          <w:b/>
          <w:bCs/>
          <w:color w:val="009FDC"/>
          <w:position w:val="1"/>
          <w:sz w:val="36"/>
          <w:szCs w:val="36"/>
        </w:rPr>
        <w:t>St</w:t>
      </w:r>
      <w:r>
        <w:rPr>
          <w:rFonts w:ascii="Calibri" w:hAnsi="Calibri" w:eastAsia="Calibri" w:cs="Calibri"/>
          <w:b/>
          <w:bCs/>
          <w:color w:val="009FDC"/>
          <w:spacing w:val="1"/>
          <w:position w:val="1"/>
          <w:sz w:val="36"/>
          <w:szCs w:val="36"/>
        </w:rPr>
        <w:t>e</w:t>
      </w:r>
      <w:r>
        <w:rPr>
          <w:rFonts w:ascii="Calibri" w:hAnsi="Calibri" w:eastAsia="Calibri" w:cs="Calibri"/>
          <w:b/>
          <w:bCs/>
          <w:color w:val="009FDC"/>
          <w:position w:val="1"/>
          <w:sz w:val="36"/>
          <w:szCs w:val="36"/>
        </w:rPr>
        <w:t>p</w:t>
      </w:r>
      <w:r>
        <w:rPr>
          <w:rFonts w:ascii="Calibri" w:hAnsi="Calibri" w:eastAsia="Calibri" w:cs="Calibri"/>
          <w:b/>
          <w:bCs/>
          <w:color w:val="009FDC"/>
          <w:spacing w:val="-6"/>
          <w:position w:val="1"/>
          <w:sz w:val="36"/>
          <w:szCs w:val="36"/>
        </w:rPr>
        <w:t xml:space="preserve"> </w:t>
      </w:r>
      <w:r>
        <w:rPr>
          <w:rFonts w:ascii="Calibri" w:hAnsi="Calibri" w:eastAsia="Calibri" w:cs="Calibri"/>
          <w:b/>
          <w:bCs/>
          <w:color w:val="009FDC"/>
          <w:position w:val="1"/>
          <w:sz w:val="36"/>
          <w:szCs w:val="36"/>
        </w:rPr>
        <w:t>2:</w:t>
      </w:r>
      <w:r>
        <w:rPr>
          <w:rFonts w:ascii="Calibri" w:hAnsi="Calibri" w:eastAsia="Calibri" w:cs="Calibri"/>
          <w:b/>
          <w:bCs/>
          <w:color w:val="009FDC"/>
          <w:spacing w:val="-3"/>
          <w:position w:val="1"/>
          <w:sz w:val="36"/>
          <w:szCs w:val="36"/>
        </w:rPr>
        <w:t xml:space="preserve"> </w:t>
      </w:r>
      <w:r>
        <w:rPr>
          <w:rFonts w:ascii="Calibri" w:hAnsi="Calibri" w:eastAsia="Calibri" w:cs="Calibri"/>
          <w:b/>
          <w:bCs/>
          <w:color w:val="009FDC"/>
          <w:position w:val="1"/>
          <w:sz w:val="36"/>
          <w:szCs w:val="36"/>
        </w:rPr>
        <w:t>Strateg</w:t>
      </w:r>
      <w:r>
        <w:rPr>
          <w:rFonts w:ascii="Calibri" w:hAnsi="Calibri" w:eastAsia="Calibri" w:cs="Calibri"/>
          <w:b/>
          <w:bCs/>
          <w:color w:val="009FDC"/>
          <w:spacing w:val="-2"/>
          <w:position w:val="1"/>
          <w:sz w:val="36"/>
          <w:szCs w:val="36"/>
        </w:rPr>
        <w:t>i</w:t>
      </w:r>
      <w:r>
        <w:rPr>
          <w:rFonts w:ascii="Calibri" w:hAnsi="Calibri" w:eastAsia="Calibri" w:cs="Calibri"/>
          <w:b/>
          <w:bCs/>
          <w:color w:val="009FDC"/>
          <w:position w:val="1"/>
          <w:sz w:val="36"/>
          <w:szCs w:val="36"/>
        </w:rPr>
        <w:t>c</w:t>
      </w:r>
      <w:r>
        <w:rPr>
          <w:rFonts w:ascii="Calibri" w:hAnsi="Calibri" w:eastAsia="Calibri" w:cs="Calibri"/>
          <w:b/>
          <w:bCs/>
          <w:color w:val="009FDC"/>
          <w:spacing w:val="-12"/>
          <w:position w:val="1"/>
          <w:sz w:val="36"/>
          <w:szCs w:val="36"/>
        </w:rPr>
        <w:t xml:space="preserve"> </w:t>
      </w:r>
      <w:r>
        <w:rPr>
          <w:rFonts w:ascii="Calibri" w:hAnsi="Calibri" w:eastAsia="Calibri" w:cs="Calibri"/>
          <w:b/>
          <w:bCs/>
          <w:color w:val="009FDC"/>
          <w:position w:val="1"/>
          <w:sz w:val="36"/>
          <w:szCs w:val="36"/>
        </w:rPr>
        <w:t>R</w:t>
      </w:r>
      <w:r>
        <w:rPr>
          <w:rFonts w:ascii="Calibri" w:hAnsi="Calibri" w:eastAsia="Calibri" w:cs="Calibri"/>
          <w:b/>
          <w:bCs/>
          <w:color w:val="009FDC"/>
          <w:spacing w:val="1"/>
          <w:position w:val="1"/>
          <w:sz w:val="36"/>
          <w:szCs w:val="36"/>
        </w:rPr>
        <w:t>e</w:t>
      </w:r>
      <w:r>
        <w:rPr>
          <w:rFonts w:ascii="Calibri" w:hAnsi="Calibri" w:eastAsia="Calibri" w:cs="Calibri"/>
          <w:b/>
          <w:bCs/>
          <w:color w:val="009FDC"/>
          <w:position w:val="1"/>
          <w:sz w:val="36"/>
          <w:szCs w:val="36"/>
        </w:rPr>
        <w:t>s</w:t>
      </w:r>
      <w:r>
        <w:rPr>
          <w:rFonts w:ascii="Calibri" w:hAnsi="Calibri" w:eastAsia="Calibri" w:cs="Calibri"/>
          <w:b/>
          <w:bCs/>
          <w:color w:val="009FDC"/>
          <w:spacing w:val="1"/>
          <w:position w:val="1"/>
          <w:sz w:val="36"/>
          <w:szCs w:val="36"/>
        </w:rPr>
        <w:t>p</w:t>
      </w:r>
      <w:r>
        <w:rPr>
          <w:rFonts w:ascii="Calibri" w:hAnsi="Calibri" w:eastAsia="Calibri" w:cs="Calibri"/>
          <w:b/>
          <w:bCs/>
          <w:color w:val="009FDC"/>
          <w:spacing w:val="-2"/>
          <w:position w:val="1"/>
          <w:sz w:val="36"/>
          <w:szCs w:val="36"/>
        </w:rPr>
        <w:t>o</w:t>
      </w:r>
      <w:r>
        <w:rPr>
          <w:rFonts w:ascii="Calibri" w:hAnsi="Calibri" w:eastAsia="Calibri" w:cs="Calibri"/>
          <w:b/>
          <w:bCs/>
          <w:color w:val="009FDC"/>
          <w:spacing w:val="1"/>
          <w:position w:val="1"/>
          <w:sz w:val="36"/>
          <w:szCs w:val="36"/>
        </w:rPr>
        <w:t>n</w:t>
      </w:r>
      <w:r>
        <w:rPr>
          <w:rFonts w:ascii="Calibri" w:hAnsi="Calibri" w:eastAsia="Calibri" w:cs="Calibri"/>
          <w:b/>
          <w:bCs/>
          <w:color w:val="009FDC"/>
          <w:position w:val="1"/>
          <w:sz w:val="36"/>
          <w:szCs w:val="36"/>
        </w:rPr>
        <w:t>se</w:t>
      </w:r>
      <w:r>
        <w:rPr>
          <w:rFonts w:ascii="Calibri" w:hAnsi="Calibri" w:eastAsia="Calibri" w:cs="Calibri"/>
          <w:b/>
          <w:bCs/>
          <w:color w:val="009FDC"/>
          <w:spacing w:val="-7"/>
          <w:position w:val="1"/>
          <w:sz w:val="36"/>
          <w:szCs w:val="36"/>
        </w:rPr>
        <w:t xml:space="preserve"> </w:t>
      </w:r>
      <w:r>
        <w:rPr>
          <w:rFonts w:ascii="Calibri" w:hAnsi="Calibri" w:eastAsia="Calibri" w:cs="Calibri"/>
          <w:b/>
          <w:bCs/>
          <w:color w:val="009FDC"/>
          <w:position w:val="1"/>
          <w:sz w:val="36"/>
          <w:szCs w:val="36"/>
        </w:rPr>
        <w:t>Pla</w:t>
      </w:r>
      <w:r>
        <w:rPr>
          <w:rFonts w:ascii="Calibri" w:hAnsi="Calibri" w:eastAsia="Calibri" w:cs="Calibri"/>
          <w:b/>
          <w:bCs/>
          <w:color w:val="009FDC"/>
          <w:spacing w:val="-1"/>
          <w:position w:val="1"/>
          <w:sz w:val="36"/>
          <w:szCs w:val="36"/>
        </w:rPr>
        <w:t>n</w:t>
      </w:r>
      <w:r>
        <w:rPr>
          <w:rFonts w:ascii="Calibri" w:hAnsi="Calibri" w:eastAsia="Calibri" w:cs="Calibri"/>
          <w:b/>
          <w:bCs/>
          <w:color w:val="009FDC"/>
          <w:spacing w:val="1"/>
          <w:position w:val="1"/>
          <w:sz w:val="36"/>
          <w:szCs w:val="36"/>
        </w:rPr>
        <w:t>n</w:t>
      </w:r>
      <w:r>
        <w:rPr>
          <w:rFonts w:ascii="Calibri" w:hAnsi="Calibri" w:eastAsia="Calibri" w:cs="Calibri"/>
          <w:b/>
          <w:bCs/>
          <w:color w:val="009FDC"/>
          <w:position w:val="1"/>
          <w:sz w:val="36"/>
          <w:szCs w:val="36"/>
        </w:rPr>
        <w:t>i</w:t>
      </w:r>
      <w:r>
        <w:rPr>
          <w:rFonts w:ascii="Calibri" w:hAnsi="Calibri" w:eastAsia="Calibri" w:cs="Calibri"/>
          <w:b/>
          <w:bCs/>
          <w:color w:val="009FDC"/>
          <w:spacing w:val="1"/>
          <w:position w:val="1"/>
          <w:sz w:val="36"/>
          <w:szCs w:val="36"/>
        </w:rPr>
        <w:t>n</w:t>
      </w:r>
      <w:r>
        <w:rPr>
          <w:rFonts w:ascii="Calibri" w:hAnsi="Calibri" w:eastAsia="Calibri" w:cs="Calibri"/>
          <w:b/>
          <w:bCs/>
          <w:color w:val="009FDC"/>
          <w:position w:val="1"/>
          <w:sz w:val="36"/>
          <w:szCs w:val="36"/>
        </w:rPr>
        <w:t>g</w:t>
      </w:r>
    </w:p>
    <w:p w:rsidR="00053E75" w:rsidRDefault="00BF1E13" w14:paraId="4E5DCA8D" w14:textId="77777777">
      <w:pPr>
        <w:spacing w:before="33" w:after="0" w:line="433" w:lineRule="exact"/>
        <w:ind w:left="1260" w:right="-20"/>
        <w:rPr>
          <w:rFonts w:ascii="Calibri" w:hAnsi="Calibri" w:eastAsia="Calibri" w:cs="Calibri"/>
          <w:sz w:val="36"/>
          <w:szCs w:val="36"/>
        </w:rPr>
      </w:pPr>
      <w:r>
        <w:rPr>
          <w:rFonts w:ascii="Calibri" w:hAnsi="Calibri" w:eastAsia="Calibri" w:cs="Calibri"/>
          <w:color w:val="009FDC"/>
          <w:sz w:val="36"/>
          <w:szCs w:val="36"/>
        </w:rPr>
        <w:t>Annexes</w:t>
      </w:r>
      <w:r>
        <w:rPr>
          <w:rFonts w:ascii="Calibri" w:hAnsi="Calibri" w:eastAsia="Calibri" w:cs="Calibri"/>
          <w:color w:val="009FDC"/>
          <w:spacing w:val="-9"/>
          <w:sz w:val="36"/>
          <w:szCs w:val="36"/>
        </w:rPr>
        <w:t xml:space="preserve"> </w:t>
      </w:r>
      <w:r>
        <w:rPr>
          <w:rFonts w:ascii="Calibri" w:hAnsi="Calibri" w:eastAsia="Calibri" w:cs="Calibri"/>
          <w:color w:val="009FDC"/>
          <w:sz w:val="36"/>
          <w:szCs w:val="36"/>
        </w:rPr>
        <w:t>to fac</w:t>
      </w:r>
      <w:r>
        <w:rPr>
          <w:rFonts w:ascii="Calibri" w:hAnsi="Calibri" w:eastAsia="Calibri" w:cs="Calibri"/>
          <w:color w:val="009FDC"/>
          <w:spacing w:val="-1"/>
          <w:sz w:val="36"/>
          <w:szCs w:val="36"/>
        </w:rPr>
        <w:t>il</w:t>
      </w:r>
      <w:r>
        <w:rPr>
          <w:rFonts w:ascii="Calibri" w:hAnsi="Calibri" w:eastAsia="Calibri" w:cs="Calibri"/>
          <w:color w:val="009FDC"/>
          <w:spacing w:val="1"/>
          <w:sz w:val="36"/>
          <w:szCs w:val="36"/>
        </w:rPr>
        <w:t>i</w:t>
      </w:r>
      <w:r>
        <w:rPr>
          <w:rFonts w:ascii="Calibri" w:hAnsi="Calibri" w:eastAsia="Calibri" w:cs="Calibri"/>
          <w:color w:val="009FDC"/>
          <w:sz w:val="36"/>
          <w:szCs w:val="36"/>
        </w:rPr>
        <w:t>tate</w:t>
      </w:r>
      <w:r>
        <w:rPr>
          <w:rFonts w:ascii="Calibri" w:hAnsi="Calibri" w:eastAsia="Calibri" w:cs="Calibri"/>
          <w:color w:val="009FDC"/>
          <w:spacing w:val="-4"/>
          <w:sz w:val="36"/>
          <w:szCs w:val="36"/>
        </w:rPr>
        <w:t xml:space="preserve"> </w:t>
      </w:r>
      <w:r>
        <w:rPr>
          <w:rFonts w:ascii="Calibri" w:hAnsi="Calibri" w:eastAsia="Calibri" w:cs="Calibri"/>
          <w:color w:val="009FDC"/>
          <w:sz w:val="36"/>
          <w:szCs w:val="36"/>
        </w:rPr>
        <w:t>tak</w:t>
      </w:r>
      <w:r>
        <w:rPr>
          <w:rFonts w:ascii="Calibri" w:hAnsi="Calibri" w:eastAsia="Calibri" w:cs="Calibri"/>
          <w:color w:val="009FDC"/>
          <w:spacing w:val="-2"/>
          <w:sz w:val="36"/>
          <w:szCs w:val="36"/>
        </w:rPr>
        <w:t>i</w:t>
      </w:r>
      <w:r>
        <w:rPr>
          <w:rFonts w:ascii="Calibri" w:hAnsi="Calibri" w:eastAsia="Calibri" w:cs="Calibri"/>
          <w:color w:val="009FDC"/>
          <w:sz w:val="36"/>
          <w:szCs w:val="36"/>
        </w:rPr>
        <w:t>ng</w:t>
      </w:r>
      <w:r>
        <w:rPr>
          <w:rFonts w:ascii="Calibri" w:hAnsi="Calibri" w:eastAsia="Calibri" w:cs="Calibri"/>
          <w:color w:val="009FDC"/>
          <w:spacing w:val="1"/>
          <w:sz w:val="36"/>
          <w:szCs w:val="36"/>
        </w:rPr>
        <w:t xml:space="preserve"> </w:t>
      </w:r>
      <w:r>
        <w:rPr>
          <w:rFonts w:ascii="Calibri" w:hAnsi="Calibri" w:eastAsia="Calibri" w:cs="Calibri"/>
          <w:color w:val="009FDC"/>
          <w:sz w:val="36"/>
          <w:szCs w:val="36"/>
        </w:rPr>
        <w:t>the</w:t>
      </w:r>
      <w:r>
        <w:rPr>
          <w:rFonts w:ascii="Calibri" w:hAnsi="Calibri" w:eastAsia="Calibri" w:cs="Calibri"/>
          <w:color w:val="009FDC"/>
          <w:spacing w:val="-3"/>
          <w:sz w:val="36"/>
          <w:szCs w:val="36"/>
        </w:rPr>
        <w:t xml:space="preserve"> </w:t>
      </w:r>
      <w:r>
        <w:rPr>
          <w:rFonts w:ascii="Calibri" w:hAnsi="Calibri" w:eastAsia="Calibri" w:cs="Calibri"/>
          <w:color w:val="009FDC"/>
          <w:spacing w:val="-1"/>
          <w:sz w:val="36"/>
          <w:szCs w:val="36"/>
        </w:rPr>
        <w:t>c</w:t>
      </w:r>
      <w:r>
        <w:rPr>
          <w:rFonts w:ascii="Calibri" w:hAnsi="Calibri" w:eastAsia="Calibri" w:cs="Calibri"/>
          <w:color w:val="009FDC"/>
          <w:sz w:val="36"/>
          <w:szCs w:val="36"/>
        </w:rPr>
        <w:t>o</w:t>
      </w:r>
      <w:r>
        <w:rPr>
          <w:rFonts w:ascii="Calibri" w:hAnsi="Calibri" w:eastAsia="Calibri" w:cs="Calibri"/>
          <w:color w:val="009FDC"/>
          <w:spacing w:val="-1"/>
          <w:sz w:val="36"/>
          <w:szCs w:val="36"/>
        </w:rPr>
        <w:t>ll</w:t>
      </w:r>
      <w:r>
        <w:rPr>
          <w:rFonts w:ascii="Calibri" w:hAnsi="Calibri" w:eastAsia="Calibri" w:cs="Calibri"/>
          <w:color w:val="009FDC"/>
          <w:sz w:val="36"/>
          <w:szCs w:val="36"/>
        </w:rPr>
        <w:t>abora</w:t>
      </w:r>
      <w:r>
        <w:rPr>
          <w:rFonts w:ascii="Calibri" w:hAnsi="Calibri" w:eastAsia="Calibri" w:cs="Calibri"/>
          <w:color w:val="009FDC"/>
          <w:spacing w:val="2"/>
          <w:sz w:val="36"/>
          <w:szCs w:val="36"/>
        </w:rPr>
        <w:t>t</w:t>
      </w:r>
      <w:r>
        <w:rPr>
          <w:rFonts w:ascii="Calibri" w:hAnsi="Calibri" w:eastAsia="Calibri" w:cs="Calibri"/>
          <w:color w:val="009FDC"/>
          <w:spacing w:val="-1"/>
          <w:sz w:val="36"/>
          <w:szCs w:val="36"/>
        </w:rPr>
        <w:t>i</w:t>
      </w:r>
      <w:r>
        <w:rPr>
          <w:rFonts w:ascii="Calibri" w:hAnsi="Calibri" w:eastAsia="Calibri" w:cs="Calibri"/>
          <w:color w:val="009FDC"/>
          <w:sz w:val="36"/>
          <w:szCs w:val="36"/>
        </w:rPr>
        <w:t xml:space="preserve">on </w:t>
      </w:r>
      <w:r>
        <w:rPr>
          <w:rFonts w:ascii="Calibri" w:hAnsi="Calibri" w:eastAsia="Calibri" w:cs="Calibri"/>
          <w:color w:val="009FDC"/>
          <w:spacing w:val="1"/>
          <w:sz w:val="36"/>
          <w:szCs w:val="36"/>
        </w:rPr>
        <w:t>“</w:t>
      </w:r>
      <w:r>
        <w:rPr>
          <w:rFonts w:ascii="Calibri" w:hAnsi="Calibri" w:eastAsia="Calibri" w:cs="Calibri"/>
          <w:color w:val="009FDC"/>
          <w:sz w:val="36"/>
          <w:szCs w:val="36"/>
        </w:rPr>
        <w:t>ste</w:t>
      </w:r>
      <w:r>
        <w:rPr>
          <w:rFonts w:ascii="Calibri" w:hAnsi="Calibri" w:eastAsia="Calibri" w:cs="Calibri"/>
          <w:color w:val="009FDC"/>
          <w:spacing w:val="1"/>
          <w:sz w:val="36"/>
          <w:szCs w:val="36"/>
        </w:rPr>
        <w:t>p</w:t>
      </w:r>
      <w:r>
        <w:rPr>
          <w:rFonts w:ascii="Calibri" w:hAnsi="Calibri" w:eastAsia="Calibri" w:cs="Calibri"/>
          <w:color w:val="009FDC"/>
          <w:sz w:val="36"/>
          <w:szCs w:val="36"/>
        </w:rPr>
        <w:t>s”</w:t>
      </w:r>
    </w:p>
    <w:p w:rsidR="00053E75" w:rsidRDefault="00053E75" w14:paraId="7F3067C6" w14:textId="77777777">
      <w:pPr>
        <w:spacing w:before="2" w:after="0" w:line="150" w:lineRule="exact"/>
        <w:rPr>
          <w:sz w:val="15"/>
          <w:szCs w:val="15"/>
        </w:rPr>
      </w:pPr>
    </w:p>
    <w:p w:rsidR="00053E75" w:rsidRDefault="00053E75" w14:paraId="7F0A0DFD" w14:textId="77777777">
      <w:pPr>
        <w:spacing w:after="0" w:line="200" w:lineRule="exact"/>
        <w:rPr>
          <w:sz w:val="20"/>
          <w:szCs w:val="20"/>
        </w:rPr>
      </w:pPr>
    </w:p>
    <w:p w:rsidR="00053E75" w:rsidRDefault="00BF1E13" w14:paraId="3FC794E0" w14:textId="564CFC5B">
      <w:pPr>
        <w:tabs>
          <w:tab w:val="left" w:pos="1560"/>
        </w:tabs>
        <w:spacing w:before="16" w:after="0" w:line="240" w:lineRule="auto"/>
        <w:ind w:left="547" w:right="-20"/>
        <w:rPr>
          <w:rFonts w:ascii="Calibri" w:hAnsi="Calibri" w:eastAsia="Calibri" w:cs="Calibri"/>
        </w:rPr>
      </w:pPr>
      <w:r>
        <w:rPr>
          <w:rFonts w:ascii="Calibri" w:hAnsi="Calibri" w:eastAsia="Calibri" w:cs="Calibri"/>
          <w:b/>
          <w:bCs/>
          <w:color w:val="009FDC"/>
          <w:u w:val="single" w:color="009FDC"/>
        </w:rPr>
        <w:t>An</w:t>
      </w:r>
      <w:r>
        <w:rPr>
          <w:rFonts w:ascii="Calibri" w:hAnsi="Calibri" w:eastAsia="Calibri" w:cs="Calibri"/>
          <w:b/>
          <w:bCs/>
          <w:color w:val="009FDC"/>
          <w:spacing w:val="-1"/>
          <w:u w:val="single" w:color="009FDC"/>
        </w:rPr>
        <w:t>ne</w:t>
      </w:r>
      <w:r>
        <w:rPr>
          <w:rFonts w:ascii="Calibri" w:hAnsi="Calibri" w:eastAsia="Calibri" w:cs="Calibri"/>
          <w:b/>
          <w:bCs/>
          <w:color w:val="009FDC"/>
          <w:u w:val="single" w:color="009FDC"/>
        </w:rPr>
        <w:t xml:space="preserve">x </w:t>
      </w:r>
      <w:r w:rsidR="002A46D3">
        <w:rPr>
          <w:rFonts w:ascii="Calibri" w:hAnsi="Calibri" w:eastAsia="Calibri" w:cs="Calibri"/>
          <w:b/>
          <w:bCs/>
          <w:color w:val="009FDC"/>
          <w:u w:val="single" w:color="009FDC"/>
        </w:rPr>
        <w:t>8</w:t>
      </w:r>
      <w:r>
        <w:rPr>
          <w:rFonts w:ascii="Calibri" w:hAnsi="Calibri" w:eastAsia="Calibri" w:cs="Calibri"/>
          <w:b/>
          <w:bCs/>
          <w:color w:val="009FDC"/>
        </w:rPr>
        <w:tab/>
      </w:r>
      <w:r>
        <w:rPr>
          <w:rFonts w:ascii="Calibri" w:hAnsi="Calibri" w:eastAsia="Calibri" w:cs="Calibri"/>
          <w:color w:val="009FDC"/>
        </w:rPr>
        <w:t>Exa</w:t>
      </w:r>
      <w:r>
        <w:rPr>
          <w:rFonts w:ascii="Calibri" w:hAnsi="Calibri" w:eastAsia="Calibri" w:cs="Calibri"/>
          <w:color w:val="009FDC"/>
          <w:spacing w:val="1"/>
        </w:rPr>
        <w:t>m</w:t>
      </w:r>
      <w:r>
        <w:rPr>
          <w:rFonts w:ascii="Calibri" w:hAnsi="Calibri" w:eastAsia="Calibri" w:cs="Calibri"/>
          <w:color w:val="009FDC"/>
          <w:spacing w:val="-1"/>
        </w:rPr>
        <w:t>p</w:t>
      </w:r>
      <w:r>
        <w:rPr>
          <w:rFonts w:ascii="Calibri" w:hAnsi="Calibri" w:eastAsia="Calibri" w:cs="Calibri"/>
          <w:color w:val="009FDC"/>
          <w:spacing w:val="-3"/>
        </w:rPr>
        <w:t>l</w:t>
      </w:r>
      <w:r>
        <w:rPr>
          <w:rFonts w:ascii="Calibri" w:hAnsi="Calibri" w:eastAsia="Calibri" w:cs="Calibri"/>
          <w:color w:val="009FDC"/>
          <w:spacing w:val="1"/>
        </w:rPr>
        <w:t>e</w:t>
      </w:r>
      <w:r>
        <w:rPr>
          <w:rFonts w:ascii="Calibri" w:hAnsi="Calibri" w:eastAsia="Calibri" w:cs="Calibri"/>
          <w:color w:val="009FDC"/>
        </w:rPr>
        <w:t>s</w:t>
      </w:r>
      <w:r>
        <w:rPr>
          <w:rFonts w:ascii="Calibri" w:hAnsi="Calibri" w:eastAsia="Calibri" w:cs="Calibri"/>
          <w:color w:val="009FDC"/>
          <w:spacing w:val="-2"/>
        </w:rPr>
        <w:t xml:space="preserve"> </w:t>
      </w:r>
      <w:r>
        <w:rPr>
          <w:rFonts w:ascii="Calibri" w:hAnsi="Calibri" w:eastAsia="Calibri" w:cs="Calibri"/>
          <w:color w:val="009FDC"/>
          <w:spacing w:val="1"/>
        </w:rPr>
        <w:t>o</w:t>
      </w:r>
      <w:r>
        <w:rPr>
          <w:rFonts w:ascii="Calibri" w:hAnsi="Calibri" w:eastAsia="Calibri" w:cs="Calibri"/>
          <w:color w:val="009FDC"/>
        </w:rPr>
        <w:t>f</w:t>
      </w:r>
      <w:r>
        <w:rPr>
          <w:rFonts w:ascii="Calibri" w:hAnsi="Calibri" w:eastAsia="Calibri" w:cs="Calibri"/>
          <w:color w:val="009FDC"/>
          <w:spacing w:val="1"/>
        </w:rPr>
        <w:t xml:space="preserve"> </w:t>
      </w:r>
      <w:r>
        <w:rPr>
          <w:rFonts w:ascii="Calibri" w:hAnsi="Calibri" w:eastAsia="Calibri" w:cs="Calibri"/>
          <w:color w:val="009FDC"/>
        </w:rPr>
        <w:t>st</w:t>
      </w:r>
      <w:r>
        <w:rPr>
          <w:rFonts w:ascii="Calibri" w:hAnsi="Calibri" w:eastAsia="Calibri" w:cs="Calibri"/>
          <w:color w:val="009FDC"/>
          <w:spacing w:val="-2"/>
        </w:rPr>
        <w:t>r</w:t>
      </w:r>
      <w:r>
        <w:rPr>
          <w:rFonts w:ascii="Calibri" w:hAnsi="Calibri" w:eastAsia="Calibri" w:cs="Calibri"/>
          <w:color w:val="009FDC"/>
        </w:rPr>
        <w:t>at</w:t>
      </w:r>
      <w:r>
        <w:rPr>
          <w:rFonts w:ascii="Calibri" w:hAnsi="Calibri" w:eastAsia="Calibri" w:cs="Calibri"/>
          <w:color w:val="009FDC"/>
          <w:spacing w:val="1"/>
        </w:rPr>
        <w:t>e</w:t>
      </w:r>
      <w:r>
        <w:rPr>
          <w:rFonts w:ascii="Calibri" w:hAnsi="Calibri" w:eastAsia="Calibri" w:cs="Calibri"/>
          <w:color w:val="009FDC"/>
          <w:spacing w:val="-1"/>
        </w:rPr>
        <w:t>g</w:t>
      </w:r>
      <w:r>
        <w:rPr>
          <w:rFonts w:ascii="Calibri" w:hAnsi="Calibri" w:eastAsia="Calibri" w:cs="Calibri"/>
          <w:color w:val="009FDC"/>
        </w:rPr>
        <w:t>ic</w:t>
      </w:r>
      <w:r>
        <w:rPr>
          <w:rFonts w:ascii="Calibri" w:hAnsi="Calibri" w:eastAsia="Calibri" w:cs="Calibri"/>
          <w:color w:val="009FDC"/>
          <w:spacing w:val="-2"/>
        </w:rPr>
        <w:t xml:space="preserve"> </w:t>
      </w:r>
      <w:r>
        <w:rPr>
          <w:rFonts w:ascii="Calibri" w:hAnsi="Calibri" w:eastAsia="Calibri" w:cs="Calibri"/>
          <w:color w:val="009FDC"/>
        </w:rPr>
        <w:t>divis</w:t>
      </w:r>
      <w:r>
        <w:rPr>
          <w:rFonts w:ascii="Calibri" w:hAnsi="Calibri" w:eastAsia="Calibri" w:cs="Calibri"/>
          <w:color w:val="009FDC"/>
          <w:spacing w:val="-2"/>
        </w:rPr>
        <w:t>i</w:t>
      </w:r>
      <w:r>
        <w:rPr>
          <w:rFonts w:ascii="Calibri" w:hAnsi="Calibri" w:eastAsia="Calibri" w:cs="Calibri"/>
          <w:color w:val="009FDC"/>
          <w:spacing w:val="1"/>
        </w:rPr>
        <w:t>o</w:t>
      </w:r>
      <w:r>
        <w:rPr>
          <w:rFonts w:ascii="Calibri" w:hAnsi="Calibri" w:eastAsia="Calibri" w:cs="Calibri"/>
          <w:color w:val="009FDC"/>
        </w:rPr>
        <w:t>n</w:t>
      </w:r>
      <w:r>
        <w:rPr>
          <w:rFonts w:ascii="Calibri" w:hAnsi="Calibri" w:eastAsia="Calibri" w:cs="Calibri"/>
          <w:color w:val="009FDC"/>
          <w:spacing w:val="-1"/>
        </w:rPr>
        <w:t xml:space="preserve"> </w:t>
      </w:r>
      <w:r>
        <w:rPr>
          <w:rFonts w:ascii="Calibri" w:hAnsi="Calibri" w:eastAsia="Calibri" w:cs="Calibri"/>
          <w:color w:val="009FDC"/>
          <w:spacing w:val="1"/>
        </w:rPr>
        <w:t>o</w:t>
      </w:r>
      <w:r>
        <w:rPr>
          <w:rFonts w:ascii="Calibri" w:hAnsi="Calibri" w:eastAsia="Calibri" w:cs="Calibri"/>
          <w:color w:val="009FDC"/>
        </w:rPr>
        <w:t>f</w:t>
      </w:r>
      <w:r>
        <w:rPr>
          <w:rFonts w:ascii="Calibri" w:hAnsi="Calibri" w:eastAsia="Calibri" w:cs="Calibri"/>
          <w:color w:val="009FDC"/>
          <w:spacing w:val="-1"/>
        </w:rPr>
        <w:t xml:space="preserve"> </w:t>
      </w:r>
      <w:r>
        <w:rPr>
          <w:rFonts w:ascii="Calibri" w:hAnsi="Calibri" w:eastAsia="Calibri" w:cs="Calibri"/>
          <w:color w:val="009FDC"/>
        </w:rPr>
        <w:t>r</w:t>
      </w:r>
      <w:r>
        <w:rPr>
          <w:rFonts w:ascii="Calibri" w:hAnsi="Calibri" w:eastAsia="Calibri" w:cs="Calibri"/>
          <w:color w:val="009FDC"/>
          <w:spacing w:val="1"/>
        </w:rPr>
        <w:t>o</w:t>
      </w:r>
      <w:r>
        <w:rPr>
          <w:rFonts w:ascii="Calibri" w:hAnsi="Calibri" w:eastAsia="Calibri" w:cs="Calibri"/>
          <w:color w:val="009FDC"/>
          <w:spacing w:val="-3"/>
        </w:rPr>
        <w:t>l</w:t>
      </w:r>
      <w:r>
        <w:rPr>
          <w:rFonts w:ascii="Calibri" w:hAnsi="Calibri" w:eastAsia="Calibri" w:cs="Calibri"/>
          <w:color w:val="009FDC"/>
        </w:rPr>
        <w:t>es</w:t>
      </w:r>
      <w:r>
        <w:rPr>
          <w:rFonts w:ascii="Calibri" w:hAnsi="Calibri" w:eastAsia="Calibri" w:cs="Calibri"/>
          <w:color w:val="009FDC"/>
          <w:spacing w:val="1"/>
        </w:rPr>
        <w:t xml:space="preserve"> </w:t>
      </w:r>
      <w:r>
        <w:rPr>
          <w:rFonts w:ascii="Calibri" w:hAnsi="Calibri" w:eastAsia="Calibri" w:cs="Calibri"/>
          <w:color w:val="009FDC"/>
        </w:rPr>
        <w:t>a</w:t>
      </w:r>
      <w:r>
        <w:rPr>
          <w:rFonts w:ascii="Calibri" w:hAnsi="Calibri" w:eastAsia="Calibri" w:cs="Calibri"/>
          <w:color w:val="009FDC"/>
          <w:spacing w:val="-1"/>
        </w:rPr>
        <w:t>n</w:t>
      </w:r>
      <w:r>
        <w:rPr>
          <w:rFonts w:ascii="Calibri" w:hAnsi="Calibri" w:eastAsia="Calibri" w:cs="Calibri"/>
          <w:color w:val="009FDC"/>
        </w:rPr>
        <w:t>d</w:t>
      </w:r>
      <w:r>
        <w:rPr>
          <w:rFonts w:ascii="Calibri" w:hAnsi="Calibri" w:eastAsia="Calibri" w:cs="Calibri"/>
          <w:color w:val="009FDC"/>
          <w:spacing w:val="-1"/>
        </w:rPr>
        <w:t xml:space="preserve"> </w:t>
      </w:r>
      <w:r>
        <w:rPr>
          <w:rFonts w:ascii="Calibri" w:hAnsi="Calibri" w:eastAsia="Calibri" w:cs="Calibri"/>
          <w:color w:val="009FDC"/>
          <w:spacing w:val="-2"/>
        </w:rPr>
        <w:t>r</w:t>
      </w:r>
      <w:r>
        <w:rPr>
          <w:rFonts w:ascii="Calibri" w:hAnsi="Calibri" w:eastAsia="Calibri" w:cs="Calibri"/>
          <w:color w:val="009FDC"/>
        </w:rPr>
        <w:t>esp</w:t>
      </w:r>
      <w:r>
        <w:rPr>
          <w:rFonts w:ascii="Calibri" w:hAnsi="Calibri" w:eastAsia="Calibri" w:cs="Calibri"/>
          <w:color w:val="009FDC"/>
          <w:spacing w:val="1"/>
        </w:rPr>
        <w:t>o</w:t>
      </w:r>
      <w:r>
        <w:rPr>
          <w:rFonts w:ascii="Calibri" w:hAnsi="Calibri" w:eastAsia="Calibri" w:cs="Calibri"/>
          <w:color w:val="009FDC"/>
          <w:spacing w:val="-1"/>
        </w:rPr>
        <w:t>n</w:t>
      </w:r>
      <w:r>
        <w:rPr>
          <w:rFonts w:ascii="Calibri" w:hAnsi="Calibri" w:eastAsia="Calibri" w:cs="Calibri"/>
          <w:color w:val="009FDC"/>
        </w:rPr>
        <w:t>si</w:t>
      </w:r>
      <w:r>
        <w:rPr>
          <w:rFonts w:ascii="Calibri" w:hAnsi="Calibri" w:eastAsia="Calibri" w:cs="Calibri"/>
          <w:color w:val="009FDC"/>
          <w:spacing w:val="-1"/>
        </w:rPr>
        <w:t>b</w:t>
      </w:r>
      <w:r>
        <w:rPr>
          <w:rFonts w:ascii="Calibri" w:hAnsi="Calibri" w:eastAsia="Calibri" w:cs="Calibri"/>
          <w:color w:val="009FDC"/>
        </w:rPr>
        <w:t>il</w:t>
      </w:r>
      <w:r>
        <w:rPr>
          <w:rFonts w:ascii="Calibri" w:hAnsi="Calibri" w:eastAsia="Calibri" w:cs="Calibri"/>
          <w:color w:val="009FDC"/>
          <w:spacing w:val="-3"/>
        </w:rPr>
        <w:t>i</w:t>
      </w:r>
      <w:r>
        <w:rPr>
          <w:rFonts w:ascii="Calibri" w:hAnsi="Calibri" w:eastAsia="Calibri" w:cs="Calibri"/>
          <w:color w:val="009FDC"/>
        </w:rPr>
        <w:t>ties</w:t>
      </w:r>
      <w:r>
        <w:rPr>
          <w:rFonts w:ascii="Calibri" w:hAnsi="Calibri" w:eastAsia="Calibri" w:cs="Calibri"/>
          <w:color w:val="009FDC"/>
          <w:spacing w:val="-1"/>
        </w:rPr>
        <w:t xml:space="preserve"> </w:t>
      </w:r>
      <w:r>
        <w:rPr>
          <w:rFonts w:ascii="Calibri" w:hAnsi="Calibri" w:eastAsia="Calibri" w:cs="Calibri"/>
          <w:color w:val="009FDC"/>
          <w:spacing w:val="1"/>
        </w:rPr>
        <w:t>o</w:t>
      </w:r>
      <w:r>
        <w:rPr>
          <w:rFonts w:ascii="Calibri" w:hAnsi="Calibri" w:eastAsia="Calibri" w:cs="Calibri"/>
          <w:color w:val="009FDC"/>
        </w:rPr>
        <w:t xml:space="preserve">f </w:t>
      </w:r>
      <w:r>
        <w:rPr>
          <w:rFonts w:ascii="Calibri" w:hAnsi="Calibri" w:eastAsia="Calibri" w:cs="Calibri"/>
          <w:color w:val="009FDC"/>
          <w:spacing w:val="-2"/>
        </w:rPr>
        <w:t>C</w:t>
      </w:r>
      <w:r>
        <w:rPr>
          <w:rFonts w:ascii="Calibri" w:hAnsi="Calibri" w:eastAsia="Calibri" w:cs="Calibri"/>
          <w:color w:val="009FDC"/>
        </w:rPr>
        <w:t>P</w:t>
      </w:r>
      <w:r>
        <w:rPr>
          <w:rFonts w:ascii="Calibri" w:hAnsi="Calibri" w:eastAsia="Calibri" w:cs="Calibri"/>
          <w:color w:val="009FDC"/>
          <w:spacing w:val="1"/>
        </w:rPr>
        <w:t xml:space="preserve"> </w:t>
      </w:r>
      <w:r>
        <w:rPr>
          <w:rFonts w:ascii="Calibri" w:hAnsi="Calibri" w:eastAsia="Calibri" w:cs="Calibri"/>
          <w:color w:val="009FDC"/>
        </w:rPr>
        <w:t>and</w:t>
      </w:r>
      <w:r>
        <w:rPr>
          <w:rFonts w:ascii="Calibri" w:hAnsi="Calibri" w:eastAsia="Calibri" w:cs="Calibri"/>
          <w:color w:val="009FDC"/>
          <w:spacing w:val="-1"/>
        </w:rPr>
        <w:t xml:space="preserve"> </w:t>
      </w:r>
      <w:r>
        <w:rPr>
          <w:rFonts w:ascii="Calibri" w:hAnsi="Calibri" w:eastAsia="Calibri" w:cs="Calibri"/>
          <w:color w:val="009FDC"/>
        </w:rPr>
        <w:t>E</w:t>
      </w:r>
      <w:r>
        <w:rPr>
          <w:rFonts w:ascii="Calibri" w:hAnsi="Calibri" w:eastAsia="Calibri" w:cs="Calibri"/>
          <w:color w:val="009FDC"/>
          <w:spacing w:val="-1"/>
        </w:rPr>
        <w:t>du</w:t>
      </w:r>
      <w:r>
        <w:rPr>
          <w:rFonts w:ascii="Calibri" w:hAnsi="Calibri" w:eastAsia="Calibri" w:cs="Calibri"/>
          <w:color w:val="009FDC"/>
        </w:rPr>
        <w:t>c</w:t>
      </w:r>
      <w:r>
        <w:rPr>
          <w:rFonts w:ascii="Calibri" w:hAnsi="Calibri" w:eastAsia="Calibri" w:cs="Calibri"/>
          <w:color w:val="009FDC"/>
          <w:spacing w:val="-2"/>
        </w:rPr>
        <w:t>a</w:t>
      </w:r>
      <w:r>
        <w:rPr>
          <w:rFonts w:ascii="Calibri" w:hAnsi="Calibri" w:eastAsia="Calibri" w:cs="Calibri"/>
          <w:color w:val="009FDC"/>
        </w:rPr>
        <w:t>ti</w:t>
      </w:r>
      <w:r>
        <w:rPr>
          <w:rFonts w:ascii="Calibri" w:hAnsi="Calibri" w:eastAsia="Calibri" w:cs="Calibri"/>
          <w:color w:val="009FDC"/>
          <w:spacing w:val="1"/>
        </w:rPr>
        <w:t>o</w:t>
      </w:r>
      <w:r>
        <w:rPr>
          <w:rFonts w:ascii="Calibri" w:hAnsi="Calibri" w:eastAsia="Calibri" w:cs="Calibri"/>
          <w:color w:val="009FDC"/>
        </w:rPr>
        <w:t>n</w:t>
      </w:r>
    </w:p>
    <w:p w:rsidR="00053E75" w:rsidRDefault="00BF1E13" w14:paraId="66A739DA" w14:textId="627A1050">
      <w:pPr>
        <w:tabs>
          <w:tab w:val="left" w:pos="1560"/>
        </w:tabs>
        <w:spacing w:before="60" w:after="0" w:line="240" w:lineRule="auto"/>
        <w:ind w:left="547" w:right="-20"/>
        <w:rPr>
          <w:rFonts w:ascii="Calibri" w:hAnsi="Calibri" w:eastAsia="Calibri" w:cs="Calibri"/>
        </w:rPr>
      </w:pPr>
      <w:r>
        <w:rPr>
          <w:rFonts w:ascii="Calibri" w:hAnsi="Calibri" w:eastAsia="Calibri" w:cs="Calibri"/>
          <w:b/>
          <w:bCs/>
          <w:color w:val="009FDC"/>
          <w:u w:val="single" w:color="009FDC"/>
        </w:rPr>
        <w:t>An</w:t>
      </w:r>
      <w:r>
        <w:rPr>
          <w:rFonts w:ascii="Calibri" w:hAnsi="Calibri" w:eastAsia="Calibri" w:cs="Calibri"/>
          <w:b/>
          <w:bCs/>
          <w:color w:val="009FDC"/>
          <w:spacing w:val="-1"/>
          <w:u w:val="single" w:color="009FDC"/>
        </w:rPr>
        <w:t>ne</w:t>
      </w:r>
      <w:r>
        <w:rPr>
          <w:rFonts w:ascii="Calibri" w:hAnsi="Calibri" w:eastAsia="Calibri" w:cs="Calibri"/>
          <w:b/>
          <w:bCs/>
          <w:color w:val="009FDC"/>
          <w:u w:val="single" w:color="009FDC"/>
        </w:rPr>
        <w:t xml:space="preserve">x </w:t>
      </w:r>
      <w:r w:rsidR="002A46D3">
        <w:rPr>
          <w:rFonts w:ascii="Calibri" w:hAnsi="Calibri" w:eastAsia="Calibri" w:cs="Calibri"/>
          <w:b/>
          <w:bCs/>
          <w:color w:val="009FDC"/>
          <w:u w:val="single" w:color="009FDC"/>
        </w:rPr>
        <w:t>9</w:t>
      </w:r>
      <w:r>
        <w:rPr>
          <w:rFonts w:ascii="Calibri" w:hAnsi="Calibri" w:eastAsia="Calibri" w:cs="Calibri"/>
          <w:b/>
          <w:bCs/>
          <w:color w:val="009FDC"/>
        </w:rPr>
        <w:tab/>
      </w:r>
      <w:r>
        <w:rPr>
          <w:rFonts w:ascii="Calibri" w:hAnsi="Calibri" w:eastAsia="Calibri" w:cs="Calibri"/>
          <w:color w:val="009FDC"/>
        </w:rPr>
        <w:t>C</w:t>
      </w:r>
      <w:r>
        <w:rPr>
          <w:rFonts w:ascii="Calibri" w:hAnsi="Calibri" w:eastAsia="Calibri" w:cs="Calibri"/>
          <w:color w:val="009FDC"/>
          <w:spacing w:val="1"/>
        </w:rPr>
        <w:t>o</w:t>
      </w:r>
      <w:r>
        <w:rPr>
          <w:rFonts w:ascii="Calibri" w:hAnsi="Calibri" w:eastAsia="Calibri" w:cs="Calibri"/>
          <w:color w:val="009FDC"/>
          <w:spacing w:val="-1"/>
        </w:rPr>
        <w:t>n</w:t>
      </w:r>
      <w:r>
        <w:rPr>
          <w:rFonts w:ascii="Calibri" w:hAnsi="Calibri" w:eastAsia="Calibri" w:cs="Calibri"/>
          <w:color w:val="009FDC"/>
        </w:rPr>
        <w:t>si</w:t>
      </w:r>
      <w:r>
        <w:rPr>
          <w:rFonts w:ascii="Calibri" w:hAnsi="Calibri" w:eastAsia="Calibri" w:cs="Calibri"/>
          <w:color w:val="009FDC"/>
          <w:spacing w:val="-1"/>
        </w:rPr>
        <w:t>d</w:t>
      </w:r>
      <w:r>
        <w:rPr>
          <w:rFonts w:ascii="Calibri" w:hAnsi="Calibri" w:eastAsia="Calibri" w:cs="Calibri"/>
          <w:color w:val="009FDC"/>
        </w:rPr>
        <w:t>erat</w:t>
      </w:r>
      <w:r>
        <w:rPr>
          <w:rFonts w:ascii="Calibri" w:hAnsi="Calibri" w:eastAsia="Calibri" w:cs="Calibri"/>
          <w:color w:val="009FDC"/>
          <w:spacing w:val="-2"/>
        </w:rPr>
        <w:t>i</w:t>
      </w:r>
      <w:r>
        <w:rPr>
          <w:rFonts w:ascii="Calibri" w:hAnsi="Calibri" w:eastAsia="Calibri" w:cs="Calibri"/>
          <w:color w:val="009FDC"/>
          <w:spacing w:val="1"/>
        </w:rPr>
        <w:t>o</w:t>
      </w:r>
      <w:r>
        <w:rPr>
          <w:rFonts w:ascii="Calibri" w:hAnsi="Calibri" w:eastAsia="Calibri" w:cs="Calibri"/>
          <w:color w:val="009FDC"/>
          <w:spacing w:val="-1"/>
        </w:rPr>
        <w:t>n</w:t>
      </w:r>
      <w:r>
        <w:rPr>
          <w:rFonts w:ascii="Calibri" w:hAnsi="Calibri" w:eastAsia="Calibri" w:cs="Calibri"/>
          <w:color w:val="009FDC"/>
        </w:rPr>
        <w:t>s</w:t>
      </w:r>
      <w:r>
        <w:rPr>
          <w:rFonts w:ascii="Calibri" w:hAnsi="Calibri" w:eastAsia="Calibri" w:cs="Calibri"/>
          <w:color w:val="009FDC"/>
          <w:spacing w:val="1"/>
        </w:rPr>
        <w:t xml:space="preserve"> </w:t>
      </w:r>
      <w:r>
        <w:rPr>
          <w:rFonts w:ascii="Calibri" w:hAnsi="Calibri" w:eastAsia="Calibri" w:cs="Calibri"/>
          <w:color w:val="009FDC"/>
          <w:spacing w:val="-1"/>
        </w:rPr>
        <w:t>du</w:t>
      </w:r>
      <w:r>
        <w:rPr>
          <w:rFonts w:ascii="Calibri" w:hAnsi="Calibri" w:eastAsia="Calibri" w:cs="Calibri"/>
          <w:color w:val="009FDC"/>
        </w:rPr>
        <w:t>ri</w:t>
      </w:r>
      <w:r>
        <w:rPr>
          <w:rFonts w:ascii="Calibri" w:hAnsi="Calibri" w:eastAsia="Calibri" w:cs="Calibri"/>
          <w:color w:val="009FDC"/>
          <w:spacing w:val="-1"/>
        </w:rPr>
        <w:t>n</w:t>
      </w:r>
      <w:r>
        <w:rPr>
          <w:rFonts w:ascii="Calibri" w:hAnsi="Calibri" w:eastAsia="Calibri" w:cs="Calibri"/>
          <w:color w:val="009FDC"/>
        </w:rPr>
        <w:t>g</w:t>
      </w:r>
      <w:r>
        <w:rPr>
          <w:rFonts w:ascii="Calibri" w:hAnsi="Calibri" w:eastAsia="Calibri" w:cs="Calibri"/>
          <w:color w:val="009FDC"/>
          <w:spacing w:val="-1"/>
        </w:rPr>
        <w:t xml:space="preserve"> </w:t>
      </w:r>
      <w:r>
        <w:rPr>
          <w:rFonts w:ascii="Calibri" w:hAnsi="Calibri" w:eastAsia="Calibri" w:cs="Calibri"/>
          <w:color w:val="009FDC"/>
          <w:spacing w:val="1"/>
        </w:rPr>
        <w:t>t</w:t>
      </w:r>
      <w:r>
        <w:rPr>
          <w:rFonts w:ascii="Calibri" w:hAnsi="Calibri" w:eastAsia="Calibri" w:cs="Calibri"/>
          <w:color w:val="009FDC"/>
        </w:rPr>
        <w:t>ar</w:t>
      </w:r>
      <w:r>
        <w:rPr>
          <w:rFonts w:ascii="Calibri" w:hAnsi="Calibri" w:eastAsia="Calibri" w:cs="Calibri"/>
          <w:color w:val="009FDC"/>
          <w:spacing w:val="-3"/>
        </w:rPr>
        <w:t>g</w:t>
      </w:r>
      <w:r>
        <w:rPr>
          <w:rFonts w:ascii="Calibri" w:hAnsi="Calibri" w:eastAsia="Calibri" w:cs="Calibri"/>
          <w:color w:val="009FDC"/>
        </w:rPr>
        <w:t>e</w:t>
      </w:r>
      <w:r>
        <w:rPr>
          <w:rFonts w:ascii="Calibri" w:hAnsi="Calibri" w:eastAsia="Calibri" w:cs="Calibri"/>
          <w:color w:val="009FDC"/>
          <w:spacing w:val="1"/>
        </w:rPr>
        <w:t>t</w:t>
      </w:r>
      <w:r>
        <w:rPr>
          <w:rFonts w:ascii="Calibri" w:hAnsi="Calibri" w:eastAsia="Calibri" w:cs="Calibri"/>
          <w:color w:val="009FDC"/>
        </w:rPr>
        <w:t>i</w:t>
      </w:r>
      <w:r>
        <w:rPr>
          <w:rFonts w:ascii="Calibri" w:hAnsi="Calibri" w:eastAsia="Calibri" w:cs="Calibri"/>
          <w:color w:val="009FDC"/>
          <w:spacing w:val="-1"/>
        </w:rPr>
        <w:t>n</w:t>
      </w:r>
      <w:r>
        <w:rPr>
          <w:rFonts w:ascii="Calibri" w:hAnsi="Calibri" w:eastAsia="Calibri" w:cs="Calibri"/>
          <w:color w:val="009FDC"/>
        </w:rPr>
        <w:t>g</w:t>
      </w:r>
    </w:p>
    <w:p w:rsidRPr="005C696D" w:rsidR="00053E75" w:rsidDel="00370BBF" w:rsidP="13F4FB15" w:rsidRDefault="00BF1E13" w14:textId="458B3EB6" w14:paraId="46FD9C78">
      <w:pPr>
        <w:tabs>
          <w:tab w:val="left" w:pos="1560"/>
        </w:tabs>
        <w:spacing w:before="58" w:after="0" w:line="265" w:lineRule="exact"/>
        <w:ind w:left="547" w:right="-20"/>
        <w:rPr>
          <w:rFonts w:ascii="Calibri" w:hAnsi="Calibri" w:eastAsia="Calibri" w:cs="Calibri"/>
          <w:b w:val="1"/>
          <w:bCs w:val="1"/>
          <w:color w:val="9BBB59" w:themeColor="accent3" w:themeTint="FF" w:themeShade="FF"/>
        </w:rPr>
      </w:pPr>
      <w:r>
        <w:rPr>
          <w:rFonts w:ascii="Calibri" w:hAnsi="Calibri" w:eastAsia="Calibri" w:cs="Calibri"/>
          <w:b w:val="1"/>
          <w:bCs w:val="1"/>
          <w:color w:val="009FDC"/>
          <w:u w:val="single" w:color="009FDC"/>
        </w:rPr>
        <w:t>An</w:t>
      </w:r>
      <w:r>
        <w:rPr>
          <w:rFonts w:ascii="Calibri" w:hAnsi="Calibri" w:eastAsia="Calibri" w:cs="Calibri"/>
          <w:b w:val="1"/>
          <w:bCs w:val="1"/>
          <w:color w:val="009FDC"/>
          <w:spacing w:val="-1"/>
          <w:u w:val="single" w:color="009FDC"/>
        </w:rPr>
        <w:t>ne</w:t>
      </w:r>
      <w:r>
        <w:rPr>
          <w:rFonts w:ascii="Calibri" w:hAnsi="Calibri" w:eastAsia="Calibri" w:cs="Calibri"/>
          <w:b w:val="1"/>
          <w:bCs w:val="1"/>
          <w:color w:val="009FDC"/>
          <w:u w:val="single" w:color="009FDC"/>
        </w:rPr>
        <w:t xml:space="preserve">x </w:t>
      </w:r>
      <w:r w:rsidR="002A46D3">
        <w:rPr>
          <w:rFonts w:ascii="Calibri" w:hAnsi="Calibri" w:eastAsia="Calibri" w:cs="Calibri"/>
          <w:b w:val="1"/>
          <w:bCs w:val="1"/>
          <w:color w:val="009FDC"/>
          <w:u w:val="single" w:color="009FDC"/>
        </w:rPr>
        <w:t>10</w:t>
      </w:r>
      <w:r>
        <w:rPr>
          <w:rFonts w:ascii="Calibri" w:hAnsi="Calibri" w:eastAsia="Calibri" w:cs="Calibri"/>
          <w:b/>
          <w:bCs/>
          <w:color w:val="009FDC"/>
        </w:rPr>
        <w:tab/>
      </w:r>
      <w:r>
        <w:rPr>
          <w:rFonts w:ascii="Calibri" w:hAnsi="Calibri" w:eastAsia="Calibri" w:cs="Calibri"/>
          <w:color w:val="009FDC"/>
        </w:rPr>
        <w:t>C</w:t>
      </w:r>
      <w:r>
        <w:rPr>
          <w:rFonts w:ascii="Calibri" w:hAnsi="Calibri" w:eastAsia="Calibri" w:cs="Calibri"/>
          <w:color w:val="009FDC"/>
          <w:spacing w:val="1"/>
        </w:rPr>
        <w:t>o</w:t>
      </w:r>
      <w:r>
        <w:rPr>
          <w:rFonts w:ascii="Calibri" w:hAnsi="Calibri" w:eastAsia="Calibri" w:cs="Calibri"/>
          <w:color w:val="009FDC"/>
          <w:spacing w:val="-1"/>
        </w:rPr>
        <w:t>n</w:t>
      </w:r>
      <w:r>
        <w:rPr>
          <w:rFonts w:ascii="Calibri" w:hAnsi="Calibri" w:eastAsia="Calibri" w:cs="Calibri"/>
          <w:color w:val="009FDC"/>
        </w:rPr>
        <w:t>si</w:t>
      </w:r>
      <w:r>
        <w:rPr>
          <w:rFonts w:ascii="Calibri" w:hAnsi="Calibri" w:eastAsia="Calibri" w:cs="Calibri"/>
          <w:color w:val="009FDC"/>
          <w:spacing w:val="-1"/>
        </w:rPr>
        <w:t>d</w:t>
      </w:r>
      <w:r>
        <w:rPr>
          <w:rFonts w:ascii="Calibri" w:hAnsi="Calibri" w:eastAsia="Calibri" w:cs="Calibri"/>
          <w:color w:val="009FDC"/>
        </w:rPr>
        <w:t>erat</w:t>
      </w:r>
      <w:r>
        <w:rPr>
          <w:rFonts w:ascii="Calibri" w:hAnsi="Calibri" w:eastAsia="Calibri" w:cs="Calibri"/>
          <w:color w:val="009FDC"/>
          <w:spacing w:val="-2"/>
        </w:rPr>
        <w:t>i</w:t>
      </w:r>
      <w:r>
        <w:rPr>
          <w:rFonts w:ascii="Calibri" w:hAnsi="Calibri" w:eastAsia="Calibri" w:cs="Calibri"/>
          <w:color w:val="009FDC"/>
          <w:spacing w:val="1"/>
        </w:rPr>
        <w:t>o</w:t>
      </w:r>
      <w:r>
        <w:rPr>
          <w:rFonts w:ascii="Calibri" w:hAnsi="Calibri" w:eastAsia="Calibri" w:cs="Calibri"/>
          <w:color w:val="009FDC"/>
          <w:spacing w:val="-1"/>
        </w:rPr>
        <w:t>n</w:t>
      </w:r>
      <w:r>
        <w:rPr>
          <w:rFonts w:ascii="Calibri" w:hAnsi="Calibri" w:eastAsia="Calibri" w:cs="Calibri"/>
          <w:color w:val="009FDC"/>
        </w:rPr>
        <w:t xml:space="preserve">s </w:t>
      </w:r>
      <w:r>
        <w:rPr>
          <w:rFonts w:ascii="Calibri" w:hAnsi="Calibri" w:eastAsia="Calibri" w:cs="Calibri"/>
          <w:color w:val="009FDC"/>
          <w:spacing w:val="-2"/>
        </w:rPr>
        <w:t>f</w:t>
      </w:r>
      <w:r>
        <w:rPr>
          <w:rFonts w:ascii="Calibri" w:hAnsi="Calibri" w:eastAsia="Calibri" w:cs="Calibri"/>
          <w:color w:val="009FDC"/>
          <w:spacing w:val="1"/>
        </w:rPr>
        <w:t>o</w:t>
      </w:r>
      <w:r>
        <w:rPr>
          <w:rFonts w:ascii="Calibri" w:hAnsi="Calibri" w:eastAsia="Calibri" w:cs="Calibri"/>
          <w:color w:val="009FDC"/>
        </w:rPr>
        <w:t xml:space="preserve">r </w:t>
      </w:r>
      <w:r>
        <w:rPr>
          <w:rFonts w:ascii="Calibri" w:hAnsi="Calibri" w:eastAsia="Calibri" w:cs="Calibri"/>
          <w:color w:val="009FDC"/>
          <w:spacing w:val="-2"/>
        </w:rPr>
        <w:t>c</w:t>
      </w:r>
      <w:r>
        <w:rPr>
          <w:rFonts w:ascii="Calibri" w:hAnsi="Calibri" w:eastAsia="Calibri" w:cs="Calibri"/>
          <w:color w:val="009FDC"/>
          <w:spacing w:val="1"/>
        </w:rPr>
        <w:t>o</w:t>
      </w:r>
      <w:r>
        <w:rPr>
          <w:rFonts w:ascii="Calibri" w:hAnsi="Calibri" w:eastAsia="Calibri" w:cs="Calibri"/>
          <w:color w:val="009FDC"/>
        </w:rPr>
        <w:t>ll</w:t>
      </w:r>
      <w:r>
        <w:rPr>
          <w:rFonts w:ascii="Calibri" w:hAnsi="Calibri" w:eastAsia="Calibri" w:cs="Calibri"/>
          <w:color w:val="009FDC"/>
          <w:spacing w:val="-2"/>
        </w:rPr>
        <w:t>e</w:t>
      </w:r>
      <w:r>
        <w:rPr>
          <w:rFonts w:ascii="Calibri" w:hAnsi="Calibri" w:eastAsia="Calibri" w:cs="Calibri"/>
          <w:color w:val="009FDC"/>
        </w:rPr>
        <w:t>ct</w:t>
      </w:r>
      <w:r>
        <w:rPr>
          <w:rFonts w:ascii="Calibri" w:hAnsi="Calibri" w:eastAsia="Calibri" w:cs="Calibri"/>
          <w:color w:val="009FDC"/>
          <w:spacing w:val="-2"/>
        </w:rPr>
        <w:t>i</w:t>
      </w:r>
      <w:r>
        <w:rPr>
          <w:rFonts w:ascii="Calibri" w:hAnsi="Calibri" w:eastAsia="Calibri" w:cs="Calibri"/>
          <w:color w:val="009FDC"/>
          <w:spacing w:val="-1"/>
        </w:rPr>
        <w:t>v</w:t>
      </w:r>
      <w:r>
        <w:rPr>
          <w:rFonts w:ascii="Calibri" w:hAnsi="Calibri" w:eastAsia="Calibri" w:cs="Calibri"/>
          <w:color w:val="009FDC"/>
        </w:rPr>
        <w:t>e</w:t>
      </w:r>
      <w:r>
        <w:rPr>
          <w:rFonts w:ascii="Calibri" w:hAnsi="Calibri" w:eastAsia="Calibri" w:cs="Calibri"/>
          <w:color w:val="009FDC"/>
          <w:spacing w:val="1"/>
        </w:rPr>
        <w:t xml:space="preserve"> </w:t>
      </w:r>
      <w:r>
        <w:rPr>
          <w:rFonts w:ascii="Calibri" w:hAnsi="Calibri" w:eastAsia="Calibri" w:cs="Calibri"/>
          <w:color w:val="009FDC"/>
        </w:rPr>
        <w:t>tar</w:t>
      </w:r>
      <w:r>
        <w:rPr>
          <w:rFonts w:ascii="Calibri" w:hAnsi="Calibri" w:eastAsia="Calibri" w:cs="Calibri"/>
          <w:color w:val="009FDC"/>
          <w:spacing w:val="-1"/>
        </w:rPr>
        <w:t>g</w:t>
      </w:r>
      <w:r>
        <w:rPr>
          <w:rFonts w:ascii="Calibri" w:hAnsi="Calibri" w:eastAsia="Calibri" w:cs="Calibri"/>
          <w:color w:val="009FDC"/>
          <w:spacing w:val="-2"/>
        </w:rPr>
        <w:t>e</w:t>
      </w:r>
      <w:r>
        <w:rPr>
          <w:rFonts w:ascii="Calibri" w:hAnsi="Calibri" w:eastAsia="Calibri" w:cs="Calibri"/>
          <w:color w:val="009FDC"/>
        </w:rPr>
        <w:t>ts</w:t>
      </w:r>
      <w:r>
        <w:rPr>
          <w:rFonts w:ascii="Calibri" w:hAnsi="Calibri" w:eastAsia="Calibri" w:cs="Calibri"/>
          <w:color w:val="009FDC"/>
          <w:spacing w:val="1"/>
        </w:rPr>
        <w:t xml:space="preserve"> </w:t>
      </w:r>
      <w:r>
        <w:rPr>
          <w:rFonts w:ascii="Calibri" w:hAnsi="Calibri" w:eastAsia="Calibri" w:cs="Calibri"/>
          <w:color w:val="009FDC"/>
        </w:rPr>
        <w:t>a</w:t>
      </w:r>
      <w:r>
        <w:rPr>
          <w:rFonts w:ascii="Calibri" w:hAnsi="Calibri" w:eastAsia="Calibri" w:cs="Calibri"/>
          <w:color w:val="009FDC"/>
          <w:spacing w:val="1"/>
        </w:rPr>
        <w:t>n</w:t>
      </w:r>
      <w:r>
        <w:rPr>
          <w:rFonts w:ascii="Calibri" w:hAnsi="Calibri" w:eastAsia="Calibri" w:cs="Calibri"/>
          <w:color w:val="009FDC"/>
        </w:rPr>
        <w:t>d</w:t>
      </w:r>
      <w:r>
        <w:rPr>
          <w:rFonts w:ascii="Calibri" w:hAnsi="Calibri" w:eastAsia="Calibri" w:cs="Calibri"/>
          <w:color w:val="009FDC"/>
          <w:spacing w:val="-1"/>
        </w:rPr>
        <w:t xml:space="preserve"> </w:t>
      </w:r>
      <w:r>
        <w:rPr>
          <w:rFonts w:ascii="Calibri" w:hAnsi="Calibri" w:eastAsia="Calibri" w:cs="Calibri"/>
          <w:color w:val="009FDC"/>
        </w:rPr>
        <w:t>in</w:t>
      </w:r>
      <w:r>
        <w:rPr>
          <w:rFonts w:ascii="Calibri" w:hAnsi="Calibri" w:eastAsia="Calibri" w:cs="Calibri"/>
          <w:color w:val="009FDC"/>
          <w:spacing w:val="-1"/>
        </w:rPr>
        <w:t>d</w:t>
      </w:r>
      <w:r>
        <w:rPr>
          <w:rFonts w:ascii="Calibri" w:hAnsi="Calibri" w:eastAsia="Calibri" w:cs="Calibri"/>
          <w:color w:val="009FDC"/>
        </w:rPr>
        <w:t>ica</w:t>
      </w:r>
      <w:r>
        <w:rPr>
          <w:rFonts w:ascii="Calibri" w:hAnsi="Calibri" w:eastAsia="Calibri" w:cs="Calibri"/>
          <w:color w:val="009FDC"/>
          <w:spacing w:val="-2"/>
        </w:rPr>
        <w:t>t</w:t>
      </w:r>
      <w:r>
        <w:rPr>
          <w:rFonts w:ascii="Calibri" w:hAnsi="Calibri" w:eastAsia="Calibri" w:cs="Calibri"/>
          <w:color w:val="009FDC"/>
          <w:spacing w:val="1"/>
        </w:rPr>
        <w:t>o</w:t>
      </w:r>
      <w:r>
        <w:rPr>
          <w:rFonts w:ascii="Calibri" w:hAnsi="Calibri" w:eastAsia="Calibri" w:cs="Calibri"/>
          <w:color w:val="009FDC"/>
        </w:rPr>
        <w:t>r ar</w:t>
      </w:r>
      <w:r>
        <w:rPr>
          <w:rFonts w:ascii="Calibri" w:hAnsi="Calibri" w:eastAsia="Calibri" w:cs="Calibri"/>
          <w:color w:val="009FDC"/>
          <w:spacing w:val="-3"/>
        </w:rPr>
        <w:t>ra</w:t>
      </w:r>
      <w:r>
        <w:rPr>
          <w:rFonts w:ascii="Calibri" w:hAnsi="Calibri" w:eastAsia="Calibri" w:cs="Calibri"/>
          <w:color w:val="009FDC"/>
          <w:spacing w:val="-1"/>
        </w:rPr>
        <w:t>ng</w:t>
      </w:r>
      <w:r>
        <w:rPr>
          <w:rFonts w:ascii="Calibri" w:hAnsi="Calibri" w:eastAsia="Calibri" w:cs="Calibri"/>
          <w:color w:val="009FDC"/>
        </w:rPr>
        <w:t>e</w:t>
      </w:r>
      <w:r>
        <w:rPr>
          <w:rFonts w:ascii="Calibri" w:hAnsi="Calibri" w:eastAsia="Calibri" w:cs="Calibri"/>
          <w:color w:val="009FDC"/>
          <w:spacing w:val="1"/>
        </w:rPr>
        <w:t>m</w:t>
      </w:r>
      <w:r>
        <w:rPr>
          <w:rFonts w:ascii="Calibri" w:hAnsi="Calibri" w:eastAsia="Calibri" w:cs="Calibri"/>
          <w:color w:val="009FDC"/>
        </w:rPr>
        <w:t>ents</w:t>
      </w:r>
      <w:r w:rsidR="00BB1042">
        <w:rPr>
          <w:rFonts w:ascii="Calibri" w:hAnsi="Calibri" w:eastAsia="Calibri" w:cs="Calibri"/>
          <w:color w:val="009FDC"/>
        </w:rPr>
        <w:t xml:space="preserve"> </w:t>
      </w:r>
      <w:r w:rsidRPr="00221E42" w:rsidR="00370BBF">
        <w:rPr>
          <w:rFonts w:ascii="Calibri" w:hAnsi="Calibri" w:eastAsia="Calibri" w:cs="Calibri"/>
          <w:b w:val="1"/>
          <w:bCs w:val="1"/>
          <w:color w:val="9BBB59" w:themeColor="accent3"/>
        </w:rPr>
        <w:t>(</w:t>
      </w:r>
      <w:r w:rsidRPr="00221E42" w:rsidR="00AE0790">
        <w:rPr>
          <w:rFonts w:ascii="Calibri" w:hAnsi="Calibri" w:eastAsia="Calibri" w:cs="Calibri"/>
          <w:b w:val="1"/>
          <w:bCs w:val="1"/>
          <w:color w:val="9BBB59" w:themeColor="accent3"/>
        </w:rPr>
        <w:t>U</w:t>
      </w:r>
      <w:r w:rsidRPr="00221E42" w:rsidR="00370BBF">
        <w:rPr>
          <w:rFonts w:ascii="Calibri" w:hAnsi="Calibri" w:eastAsia="Calibri" w:cs="Calibri"/>
          <w:b w:val="1"/>
          <w:bCs w:val="1"/>
          <w:color w:val="9BBB59" w:themeColor="accent3"/>
        </w:rPr>
        <w:t>pdate</w:t>
      </w:r>
      <w:r w:rsidRPr="00221E42" w:rsidR="00AE0790">
        <w:rPr>
          <w:rFonts w:ascii="Calibri" w:hAnsi="Calibri" w:eastAsia="Calibri" w:cs="Calibri"/>
          <w:b w:val="1"/>
          <w:bCs w:val="1"/>
          <w:color w:val="9BBB59" w:themeColor="accent3"/>
        </w:rPr>
        <w:t>d version</w:t>
      </w:r>
      <w:r w:rsidRPr="00221E42" w:rsidR="00370BBF">
        <w:rPr>
          <w:rFonts w:ascii="Calibri" w:hAnsi="Calibri" w:eastAsia="Calibri" w:cs="Calibri"/>
          <w:b w:val="1"/>
          <w:bCs w:val="1"/>
          <w:color w:val="9BBB59" w:themeColor="accent3"/>
        </w:rPr>
        <w:t xml:space="preserve"> includes a new table of indicators coverin</w:t>
      </w:r>
      <w:r w:rsidRPr="00221E42" w:rsidR="00370BBF">
        <w:rPr>
          <w:rFonts w:ascii="Calibri" w:hAnsi="Calibri" w:eastAsia="Calibri" w:cs="Calibri"/>
          <w:b w:val="1"/>
          <w:bCs w:val="1"/>
          <w:color w:val="9BBB59" w:themeColor="accent3"/>
        </w:rPr>
        <w:t>g HPC</w:t>
      </w:r>
      <w:r w:rsidRPr="00221E42" w:rsidR="00AE0790">
        <w:rPr>
          <w:rFonts w:ascii="Calibri" w:hAnsi="Calibri" w:eastAsia="Calibri" w:cs="Calibri"/>
          <w:b w:val="1"/>
          <w:bCs w:val="1"/>
          <w:color w:val="9BBB59" w:themeColor="accent3"/>
        </w:rPr>
        <w:t>)</w:t>
      </w:r>
    </w:p>
    <w:p w:rsidR="00DA1FB0" w:rsidP="00370BBF" w:rsidRDefault="00DA1FB0" w14:paraId="0CC3BE16" w14:textId="77777777">
      <w:pPr>
        <w:tabs>
          <w:tab w:val="left" w:pos="1560"/>
        </w:tabs>
        <w:spacing w:before="58" w:after="0" w:line="265" w:lineRule="exact"/>
        <w:ind w:left="547" w:right="-20"/>
        <w:rPr>
          <w:sz w:val="20"/>
          <w:szCs w:val="20"/>
        </w:rPr>
      </w:pPr>
    </w:p>
    <w:p w:rsidR="00053E75" w:rsidRDefault="00BF1E13" w14:paraId="2998EA8D" w14:textId="5C44E238" w14:noSpellErr="1">
      <w:pPr>
        <w:spacing w:after="0" w:line="200" w:lineRule="exact"/>
        <w:rPr>
          <w:rFonts w:ascii="Calibri" w:hAnsi="Calibri" w:eastAsia="Calibri" w:cs="Calibri"/>
          <w:b w:val="1"/>
          <w:bCs w:val="1"/>
          <w:color w:val="009FDC"/>
          <w:spacing w:val="-2"/>
        </w:rPr>
      </w:pPr>
      <w:r>
        <w:rPr>
          <w:rFonts w:ascii="Calibri" w:hAnsi="Calibri" w:eastAsia="Calibri" w:cs="Calibri"/>
          <w:b w:val="1"/>
          <w:bCs w:val="1"/>
          <w:color w:val="009FDC"/>
        </w:rPr>
        <w:t>An</w:t>
      </w:r>
      <w:r>
        <w:rPr>
          <w:rFonts w:ascii="Calibri" w:hAnsi="Calibri" w:eastAsia="Calibri" w:cs="Calibri"/>
          <w:b w:val="1"/>
          <w:bCs w:val="1"/>
          <w:color w:val="009FDC"/>
          <w:spacing w:val="-1"/>
        </w:rPr>
        <w:t>ne</w:t>
      </w:r>
      <w:r>
        <w:rPr>
          <w:rFonts w:ascii="Calibri" w:hAnsi="Calibri" w:eastAsia="Calibri" w:cs="Calibri"/>
          <w:b w:val="1"/>
          <w:bCs w:val="1"/>
          <w:color w:val="009FDC"/>
        </w:rPr>
        <w:t xml:space="preserve">x </w:t>
      </w:r>
      <w:r w:rsidR="002A46D3">
        <w:rPr>
          <w:rFonts w:ascii="Calibri" w:hAnsi="Calibri" w:eastAsia="Calibri" w:cs="Calibri"/>
          <w:b w:val="1"/>
          <w:bCs w:val="1"/>
          <w:color w:val="009FDC"/>
          <w:spacing w:val="1"/>
        </w:rPr>
        <w:t>8</w:t>
      </w:r>
      <w:r>
        <w:rPr>
          <w:rFonts w:ascii="Calibri" w:hAnsi="Calibri" w:eastAsia="Calibri" w:cs="Calibri"/>
          <w:b w:val="1"/>
          <w:bCs w:val="1"/>
          <w:color w:val="009FDC"/>
        </w:rPr>
        <w:t>:</w:t>
      </w:r>
      <w:r>
        <w:rPr>
          <w:rFonts w:ascii="Calibri" w:hAnsi="Calibri" w:eastAsia="Calibri" w:cs="Calibri"/>
          <w:b w:val="1"/>
          <w:bCs w:val="1"/>
          <w:color w:val="009FDC"/>
          <w:spacing w:val="-1"/>
        </w:rPr>
        <w:t xml:space="preserve"> </w:t>
      </w:r>
      <w:r>
        <w:rPr>
          <w:rFonts w:ascii="Calibri" w:hAnsi="Calibri" w:eastAsia="Calibri" w:cs="Calibri"/>
          <w:b w:val="1"/>
          <w:bCs w:val="1"/>
          <w:color w:val="009FDC"/>
          <w:spacing w:val="1"/>
        </w:rPr>
        <w:t>T</w:t>
      </w:r>
      <w:r>
        <w:rPr>
          <w:rFonts w:ascii="Calibri" w:hAnsi="Calibri" w:eastAsia="Calibri" w:cs="Calibri"/>
          <w:b w:val="1"/>
          <w:bCs w:val="1"/>
          <w:color w:val="009FDC"/>
          <w:spacing w:val="-1"/>
        </w:rPr>
        <w:t>h</w:t>
      </w:r>
      <w:r>
        <w:rPr>
          <w:rFonts w:ascii="Calibri" w:hAnsi="Calibri" w:eastAsia="Calibri" w:cs="Calibri"/>
          <w:b w:val="1"/>
          <w:bCs w:val="1"/>
          <w:color w:val="009FDC"/>
        </w:rPr>
        <w:t>e</w:t>
      </w:r>
      <w:r>
        <w:rPr>
          <w:rFonts w:ascii="Calibri" w:hAnsi="Calibri" w:eastAsia="Calibri" w:cs="Calibri"/>
          <w:b w:val="1"/>
          <w:bCs w:val="1"/>
          <w:color w:val="009FDC"/>
          <w:spacing w:val="-1"/>
        </w:rPr>
        <w:t xml:space="preserve"> </w:t>
      </w:r>
      <w:r>
        <w:rPr>
          <w:rFonts w:ascii="Calibri" w:hAnsi="Calibri" w:eastAsia="Calibri" w:cs="Calibri"/>
          <w:b w:val="1"/>
          <w:bCs w:val="1"/>
          <w:color w:val="009FDC"/>
        </w:rPr>
        <w:t>f</w:t>
      </w:r>
      <w:r>
        <w:rPr>
          <w:rFonts w:ascii="Calibri" w:hAnsi="Calibri" w:eastAsia="Calibri" w:cs="Calibri"/>
          <w:b w:val="1"/>
          <w:bCs w:val="1"/>
          <w:color w:val="009FDC"/>
          <w:spacing w:val="-1"/>
        </w:rPr>
        <w:t>ol</w:t>
      </w:r>
      <w:r>
        <w:rPr>
          <w:rFonts w:ascii="Calibri" w:hAnsi="Calibri" w:eastAsia="Calibri" w:cs="Calibri"/>
          <w:b w:val="1"/>
          <w:bCs w:val="1"/>
          <w:color w:val="009FDC"/>
          <w:spacing w:val="1"/>
        </w:rPr>
        <w:t>l</w:t>
      </w:r>
      <w:r>
        <w:rPr>
          <w:rFonts w:ascii="Calibri" w:hAnsi="Calibri" w:eastAsia="Calibri" w:cs="Calibri"/>
          <w:b w:val="1"/>
          <w:bCs w:val="1"/>
          <w:color w:val="009FDC"/>
          <w:spacing w:val="-1"/>
        </w:rPr>
        <w:t>ow</w:t>
      </w:r>
      <w:r>
        <w:rPr>
          <w:rFonts w:ascii="Calibri" w:hAnsi="Calibri" w:eastAsia="Calibri" w:cs="Calibri"/>
          <w:b w:val="1"/>
          <w:bCs w:val="1"/>
          <w:color w:val="009FDC"/>
          <w:spacing w:val="1"/>
        </w:rPr>
        <w:t>i</w:t>
      </w:r>
      <w:r>
        <w:rPr>
          <w:rFonts w:ascii="Calibri" w:hAnsi="Calibri" w:eastAsia="Calibri" w:cs="Calibri"/>
          <w:b w:val="1"/>
          <w:bCs w:val="1"/>
          <w:color w:val="009FDC"/>
          <w:spacing w:val="-1"/>
        </w:rPr>
        <w:t>n</w:t>
      </w:r>
      <w:r>
        <w:rPr>
          <w:rFonts w:ascii="Calibri" w:hAnsi="Calibri" w:eastAsia="Calibri" w:cs="Calibri"/>
          <w:b w:val="1"/>
          <w:bCs w:val="1"/>
          <w:color w:val="009FDC"/>
        </w:rPr>
        <w:t>g</w:t>
      </w:r>
      <w:r>
        <w:rPr>
          <w:rFonts w:ascii="Calibri" w:hAnsi="Calibri" w:eastAsia="Calibri" w:cs="Calibri"/>
          <w:b w:val="1"/>
          <w:bCs w:val="1"/>
          <w:color w:val="009FDC"/>
          <w:spacing w:val="1"/>
        </w:rPr>
        <w:t xml:space="preserve"> </w:t>
      </w:r>
      <w:r>
        <w:rPr>
          <w:rFonts w:ascii="Calibri" w:hAnsi="Calibri" w:eastAsia="Calibri" w:cs="Calibri"/>
          <w:b w:val="1"/>
          <w:bCs w:val="1"/>
          <w:color w:val="009FDC"/>
        </w:rPr>
        <w:t>are</w:t>
      </w:r>
      <w:r>
        <w:rPr>
          <w:rFonts w:ascii="Calibri" w:hAnsi="Calibri" w:eastAsia="Calibri" w:cs="Calibri"/>
          <w:b w:val="1"/>
          <w:bCs w:val="1"/>
          <w:color w:val="009FDC"/>
          <w:spacing w:val="-3"/>
        </w:rPr>
        <w:t xml:space="preserve"> </w:t>
      </w:r>
      <w:r>
        <w:rPr>
          <w:rFonts w:ascii="Calibri" w:hAnsi="Calibri" w:eastAsia="Calibri" w:cs="Calibri"/>
          <w:b w:val="1"/>
          <w:bCs w:val="1"/>
          <w:color w:val="009FDC"/>
        </w:rPr>
        <w:t>f</w:t>
      </w:r>
      <w:r>
        <w:rPr>
          <w:rFonts w:ascii="Calibri" w:hAnsi="Calibri" w:eastAsia="Calibri" w:cs="Calibri"/>
          <w:b w:val="1"/>
          <w:bCs w:val="1"/>
          <w:color w:val="009FDC"/>
          <w:spacing w:val="-1"/>
        </w:rPr>
        <w:t>ou</w:t>
      </w:r>
      <w:r>
        <w:rPr>
          <w:rFonts w:ascii="Calibri" w:hAnsi="Calibri" w:eastAsia="Calibri" w:cs="Calibri"/>
          <w:b w:val="1"/>
          <w:bCs w:val="1"/>
          <w:color w:val="009FDC"/>
        </w:rPr>
        <w:t>r</w:t>
      </w:r>
      <w:r>
        <w:rPr>
          <w:rFonts w:ascii="Calibri" w:hAnsi="Calibri" w:eastAsia="Calibri" w:cs="Calibri"/>
          <w:b w:val="1"/>
          <w:bCs w:val="1"/>
          <w:color w:val="009FDC"/>
          <w:spacing w:val="1"/>
        </w:rPr>
        <w:t xml:space="preserve"> </w:t>
      </w:r>
      <w:r>
        <w:rPr>
          <w:rFonts w:ascii="Calibri" w:hAnsi="Calibri" w:eastAsia="Calibri" w:cs="Calibri"/>
          <w:b w:val="1"/>
          <w:bCs w:val="1"/>
          <w:color w:val="009FDC"/>
        </w:rPr>
        <w:t>e</w:t>
      </w:r>
      <w:r>
        <w:rPr>
          <w:rFonts w:ascii="Calibri" w:hAnsi="Calibri" w:eastAsia="Calibri" w:cs="Calibri"/>
          <w:b w:val="1"/>
          <w:bCs w:val="1"/>
          <w:color w:val="009FDC"/>
          <w:spacing w:val="-1"/>
        </w:rPr>
        <w:t>xa</w:t>
      </w:r>
      <w:r>
        <w:rPr>
          <w:rFonts w:ascii="Calibri" w:hAnsi="Calibri" w:eastAsia="Calibri" w:cs="Calibri"/>
          <w:b w:val="1"/>
          <w:bCs w:val="1"/>
          <w:color w:val="009FDC"/>
        </w:rPr>
        <w:t>mples</w:t>
      </w:r>
      <w:r>
        <w:rPr>
          <w:rFonts w:ascii="Calibri" w:hAnsi="Calibri" w:eastAsia="Calibri" w:cs="Calibri"/>
          <w:b w:val="1"/>
          <w:bCs w:val="1"/>
          <w:color w:val="009FDC"/>
          <w:spacing w:val="1"/>
        </w:rPr>
        <w:t xml:space="preserve"> </w:t>
      </w:r>
      <w:r>
        <w:rPr>
          <w:rFonts w:ascii="Calibri" w:hAnsi="Calibri" w:eastAsia="Calibri" w:cs="Calibri"/>
          <w:b w:val="1"/>
          <w:bCs w:val="1"/>
          <w:color w:val="009FDC"/>
          <w:spacing w:val="-1"/>
        </w:rPr>
        <w:t>o</w:t>
      </w:r>
      <w:r>
        <w:rPr>
          <w:rFonts w:ascii="Calibri" w:hAnsi="Calibri" w:eastAsia="Calibri" w:cs="Calibri"/>
          <w:b w:val="1"/>
          <w:bCs w:val="1"/>
          <w:color w:val="009FDC"/>
        </w:rPr>
        <w:t>f h</w:t>
      </w:r>
      <w:r>
        <w:rPr>
          <w:rFonts w:ascii="Calibri" w:hAnsi="Calibri" w:eastAsia="Calibri" w:cs="Calibri"/>
          <w:b w:val="1"/>
          <w:bCs w:val="1"/>
          <w:color w:val="009FDC"/>
          <w:spacing w:val="-2"/>
        </w:rPr>
        <w:t>o</w:t>
      </w:r>
      <w:r>
        <w:rPr>
          <w:rFonts w:ascii="Calibri" w:hAnsi="Calibri" w:eastAsia="Calibri" w:cs="Calibri"/>
          <w:b w:val="1"/>
          <w:bCs w:val="1"/>
          <w:color w:val="009FDC"/>
        </w:rPr>
        <w:t>w</w:t>
      </w:r>
      <w:r>
        <w:rPr>
          <w:rFonts w:ascii="Calibri" w:hAnsi="Calibri" w:eastAsia="Calibri" w:cs="Calibri"/>
          <w:b w:val="1"/>
          <w:bCs w:val="1"/>
          <w:color w:val="009FDC"/>
          <w:spacing w:val="-1"/>
        </w:rPr>
        <w:t xml:space="preserve"> </w:t>
      </w:r>
      <w:r>
        <w:rPr>
          <w:rFonts w:ascii="Calibri" w:hAnsi="Calibri" w:eastAsia="Calibri" w:cs="Calibri"/>
          <w:b w:val="1"/>
          <w:bCs w:val="1"/>
          <w:color w:val="009FDC"/>
          <w:spacing w:val="1"/>
        </w:rPr>
        <w:t>C</w:t>
      </w:r>
      <w:r>
        <w:rPr>
          <w:rFonts w:ascii="Calibri" w:hAnsi="Calibri" w:eastAsia="Calibri" w:cs="Calibri"/>
          <w:b w:val="1"/>
          <w:bCs w:val="1"/>
          <w:color w:val="009FDC"/>
        </w:rPr>
        <w:t>P</w:t>
      </w:r>
      <w:r>
        <w:rPr>
          <w:rFonts w:ascii="Calibri" w:hAnsi="Calibri" w:eastAsia="Calibri" w:cs="Calibri"/>
          <w:b w:val="1"/>
          <w:bCs w:val="1"/>
          <w:color w:val="009FDC"/>
          <w:spacing w:val="-4"/>
        </w:rPr>
        <w:t xml:space="preserve"> </w:t>
      </w:r>
      <w:r>
        <w:rPr>
          <w:rFonts w:ascii="Calibri" w:hAnsi="Calibri" w:eastAsia="Calibri" w:cs="Calibri"/>
          <w:b w:val="1"/>
          <w:bCs w:val="1"/>
          <w:color w:val="009FDC"/>
          <w:spacing w:val="-1"/>
        </w:rPr>
        <w:t>an</w:t>
      </w:r>
      <w:r>
        <w:rPr>
          <w:rFonts w:ascii="Calibri" w:hAnsi="Calibri" w:eastAsia="Calibri" w:cs="Calibri"/>
          <w:b w:val="1"/>
          <w:bCs w:val="1"/>
          <w:color w:val="009FDC"/>
        </w:rPr>
        <w:t>d</w:t>
      </w:r>
      <w:r>
        <w:rPr>
          <w:rFonts w:ascii="Calibri" w:hAnsi="Calibri" w:eastAsia="Calibri" w:cs="Calibri"/>
          <w:b w:val="1"/>
          <w:bCs w:val="1"/>
          <w:color w:val="009FDC"/>
          <w:spacing w:val="-1"/>
        </w:rPr>
        <w:t xml:space="preserve"> </w:t>
      </w:r>
      <w:r>
        <w:rPr>
          <w:rFonts w:ascii="Calibri" w:hAnsi="Calibri" w:eastAsia="Calibri" w:cs="Calibri"/>
          <w:b w:val="1"/>
          <w:bCs w:val="1"/>
          <w:color w:val="009FDC"/>
        </w:rPr>
        <w:t>E</w:t>
      </w:r>
      <w:r>
        <w:rPr>
          <w:rFonts w:ascii="Calibri" w:hAnsi="Calibri" w:eastAsia="Calibri" w:cs="Calibri"/>
          <w:b w:val="1"/>
          <w:bCs w:val="1"/>
          <w:color w:val="009FDC"/>
          <w:spacing w:val="-1"/>
        </w:rPr>
        <w:t>du</w:t>
      </w:r>
      <w:r>
        <w:rPr>
          <w:rFonts w:ascii="Calibri" w:hAnsi="Calibri" w:eastAsia="Calibri" w:cs="Calibri"/>
          <w:b w:val="1"/>
          <w:bCs w:val="1"/>
          <w:color w:val="009FDC"/>
          <w:spacing w:val="1"/>
        </w:rPr>
        <w:t>c</w:t>
      </w:r>
      <w:r>
        <w:rPr>
          <w:rFonts w:ascii="Calibri" w:hAnsi="Calibri" w:eastAsia="Calibri" w:cs="Calibri"/>
          <w:b w:val="1"/>
          <w:bCs w:val="1"/>
          <w:color w:val="009FDC"/>
          <w:spacing w:val="-1"/>
        </w:rPr>
        <w:t>a</w:t>
      </w:r>
      <w:r>
        <w:rPr>
          <w:rFonts w:ascii="Calibri" w:hAnsi="Calibri" w:eastAsia="Calibri" w:cs="Calibri"/>
          <w:b w:val="1"/>
          <w:bCs w:val="1"/>
          <w:color w:val="009FDC"/>
        </w:rPr>
        <w:t>t</w:t>
      </w:r>
      <w:r>
        <w:rPr>
          <w:rFonts w:ascii="Calibri" w:hAnsi="Calibri" w:eastAsia="Calibri" w:cs="Calibri"/>
          <w:b w:val="1"/>
          <w:bCs w:val="1"/>
          <w:color w:val="009FDC"/>
          <w:spacing w:val="1"/>
        </w:rPr>
        <w:t>i</w:t>
      </w:r>
      <w:r>
        <w:rPr>
          <w:rFonts w:ascii="Calibri" w:hAnsi="Calibri" w:eastAsia="Calibri" w:cs="Calibri"/>
          <w:b w:val="1"/>
          <w:bCs w:val="1"/>
          <w:color w:val="009FDC"/>
          <w:spacing w:val="-1"/>
        </w:rPr>
        <w:t>o</w:t>
      </w:r>
      <w:r>
        <w:rPr>
          <w:rFonts w:ascii="Calibri" w:hAnsi="Calibri" w:eastAsia="Calibri" w:cs="Calibri"/>
          <w:b w:val="1"/>
          <w:bCs w:val="1"/>
          <w:color w:val="009FDC"/>
        </w:rPr>
        <w:t>n</w:t>
      </w:r>
      <w:r>
        <w:rPr>
          <w:rFonts w:ascii="Calibri" w:hAnsi="Calibri" w:eastAsia="Calibri" w:cs="Calibri"/>
          <w:b w:val="1"/>
          <w:bCs w:val="1"/>
          <w:color w:val="009FDC"/>
          <w:spacing w:val="-1"/>
        </w:rPr>
        <w:t xml:space="preserve"> </w:t>
      </w:r>
      <w:r>
        <w:rPr>
          <w:rFonts w:ascii="Calibri" w:hAnsi="Calibri" w:eastAsia="Calibri" w:cs="Calibri"/>
          <w:b w:val="1"/>
          <w:bCs w:val="1"/>
          <w:color w:val="009FDC"/>
        </w:rPr>
        <w:t>cl</w:t>
      </w:r>
      <w:r>
        <w:rPr>
          <w:rFonts w:ascii="Calibri" w:hAnsi="Calibri" w:eastAsia="Calibri" w:cs="Calibri"/>
          <w:b w:val="1"/>
          <w:bCs w:val="1"/>
          <w:color w:val="009FDC"/>
          <w:spacing w:val="-1"/>
        </w:rPr>
        <w:t>u</w:t>
      </w:r>
      <w:r>
        <w:rPr>
          <w:rFonts w:ascii="Calibri" w:hAnsi="Calibri" w:eastAsia="Calibri" w:cs="Calibri"/>
          <w:b w:val="1"/>
          <w:bCs w:val="1"/>
          <w:color w:val="009FDC"/>
        </w:rPr>
        <w:t>ste</w:t>
      </w:r>
      <w:r>
        <w:rPr>
          <w:rFonts w:ascii="Calibri" w:hAnsi="Calibri" w:eastAsia="Calibri" w:cs="Calibri"/>
          <w:b w:val="1"/>
          <w:bCs w:val="1"/>
          <w:color w:val="009FDC"/>
          <w:spacing w:val="-2"/>
        </w:rPr>
        <w:t>r</w:t>
      </w:r>
      <w:r>
        <w:rPr>
          <w:rFonts w:ascii="Calibri" w:hAnsi="Calibri" w:eastAsia="Calibri" w:cs="Calibri"/>
          <w:b w:val="1"/>
          <w:bCs w:val="1"/>
          <w:color w:val="009FDC"/>
        </w:rPr>
        <w:t>s</w:t>
      </w:r>
      <w:r>
        <w:rPr>
          <w:rFonts w:ascii="Calibri" w:hAnsi="Calibri" w:eastAsia="Calibri" w:cs="Calibri"/>
          <w:b w:val="1"/>
          <w:bCs w:val="1"/>
          <w:color w:val="009FDC"/>
          <w:spacing w:val="-1"/>
        </w:rPr>
        <w:t xml:space="preserve"> </w:t>
      </w:r>
      <w:r>
        <w:rPr>
          <w:rFonts w:ascii="Calibri" w:hAnsi="Calibri" w:eastAsia="Calibri" w:cs="Calibri"/>
          <w:b w:val="1"/>
          <w:bCs w:val="1"/>
          <w:color w:val="009FDC"/>
          <w:spacing w:val="1"/>
        </w:rPr>
        <w:t>c</w:t>
      </w:r>
      <w:r>
        <w:rPr>
          <w:rFonts w:ascii="Calibri" w:hAnsi="Calibri" w:eastAsia="Calibri" w:cs="Calibri"/>
          <w:b w:val="1"/>
          <w:bCs w:val="1"/>
          <w:color w:val="009FDC"/>
          <w:spacing w:val="-1"/>
        </w:rPr>
        <w:t>ou</w:t>
      </w:r>
      <w:r>
        <w:rPr>
          <w:rFonts w:ascii="Calibri" w:hAnsi="Calibri" w:eastAsia="Calibri" w:cs="Calibri"/>
          <w:b w:val="1"/>
          <w:bCs w:val="1"/>
          <w:color w:val="009FDC"/>
          <w:spacing w:val="1"/>
        </w:rPr>
        <w:t>l</w:t>
      </w:r>
      <w:r>
        <w:rPr>
          <w:rFonts w:ascii="Calibri" w:hAnsi="Calibri" w:eastAsia="Calibri" w:cs="Calibri"/>
          <w:b w:val="1"/>
          <w:bCs w:val="1"/>
          <w:color w:val="009FDC"/>
        </w:rPr>
        <w:t>d</w:t>
      </w:r>
      <w:r>
        <w:rPr>
          <w:rFonts w:ascii="Calibri" w:hAnsi="Calibri" w:eastAsia="Calibri" w:cs="Calibri"/>
          <w:b w:val="1"/>
          <w:bCs w:val="1"/>
          <w:color w:val="009FDC"/>
          <w:spacing w:val="-1"/>
        </w:rPr>
        <w:t xml:space="preserve"> </w:t>
      </w:r>
      <w:r>
        <w:rPr>
          <w:rFonts w:ascii="Calibri" w:hAnsi="Calibri" w:eastAsia="Calibri" w:cs="Calibri"/>
          <w:b w:val="1"/>
          <w:bCs w:val="1"/>
          <w:color w:val="009FDC"/>
        </w:rPr>
        <w:t>d</w:t>
      </w:r>
      <w:r>
        <w:rPr>
          <w:rFonts w:ascii="Calibri" w:hAnsi="Calibri" w:eastAsia="Calibri" w:cs="Calibri"/>
          <w:b w:val="1"/>
          <w:bCs w:val="1"/>
          <w:color w:val="009FDC"/>
          <w:spacing w:val="-1"/>
        </w:rPr>
        <w:t>e</w:t>
      </w:r>
      <w:r>
        <w:rPr>
          <w:rFonts w:ascii="Calibri" w:hAnsi="Calibri" w:eastAsia="Calibri" w:cs="Calibri"/>
          <w:b w:val="1"/>
          <w:bCs w:val="1"/>
          <w:color w:val="009FDC"/>
          <w:spacing w:val="1"/>
        </w:rPr>
        <w:t>li</w:t>
      </w:r>
      <w:r>
        <w:rPr>
          <w:rFonts w:ascii="Calibri" w:hAnsi="Calibri" w:eastAsia="Calibri" w:cs="Calibri"/>
          <w:b w:val="1"/>
          <w:bCs w:val="1"/>
          <w:color w:val="009FDC"/>
          <w:spacing w:val="-1"/>
        </w:rPr>
        <w:t>nea</w:t>
      </w:r>
      <w:r>
        <w:rPr>
          <w:rFonts w:ascii="Calibri" w:hAnsi="Calibri" w:eastAsia="Calibri" w:cs="Calibri"/>
          <w:b w:val="1"/>
          <w:bCs w:val="1"/>
          <w:color w:val="009FDC"/>
        </w:rPr>
        <w:t>te t</w:t>
      </w:r>
      <w:r>
        <w:rPr>
          <w:rFonts w:ascii="Calibri" w:hAnsi="Calibri" w:eastAsia="Calibri" w:cs="Calibri"/>
          <w:b w:val="1"/>
          <w:bCs w:val="1"/>
          <w:color w:val="009FDC"/>
          <w:spacing w:val="-1"/>
        </w:rPr>
        <w:t>hei</w:t>
      </w:r>
      <w:r>
        <w:rPr>
          <w:rFonts w:ascii="Calibri" w:hAnsi="Calibri" w:eastAsia="Calibri" w:cs="Calibri"/>
          <w:b w:val="1"/>
          <w:bCs w:val="1"/>
          <w:color w:val="009FDC"/>
        </w:rPr>
        <w:t>r</w:t>
      </w:r>
      <w:r>
        <w:rPr>
          <w:rFonts w:ascii="Calibri" w:hAnsi="Calibri" w:eastAsia="Calibri" w:cs="Calibri"/>
          <w:b w:val="1"/>
          <w:bCs w:val="1"/>
          <w:color w:val="009FDC"/>
          <w:spacing w:val="1"/>
        </w:rPr>
        <w:t xml:space="preserve"> r</w:t>
      </w:r>
      <w:r>
        <w:rPr>
          <w:rFonts w:ascii="Calibri" w:hAnsi="Calibri" w:eastAsia="Calibri" w:cs="Calibri"/>
          <w:b w:val="1"/>
          <w:bCs w:val="1"/>
          <w:color w:val="009FDC"/>
          <w:spacing w:val="-3"/>
        </w:rPr>
        <w:t>o</w:t>
      </w:r>
      <w:r>
        <w:rPr>
          <w:rFonts w:ascii="Calibri" w:hAnsi="Calibri" w:eastAsia="Calibri" w:cs="Calibri"/>
          <w:b w:val="1"/>
          <w:bCs w:val="1"/>
          <w:color w:val="009FDC"/>
          <w:spacing w:val="1"/>
        </w:rPr>
        <w:t>l</w:t>
      </w:r>
      <w:r>
        <w:rPr>
          <w:rFonts w:ascii="Calibri" w:hAnsi="Calibri" w:eastAsia="Calibri" w:cs="Calibri"/>
          <w:b w:val="1"/>
          <w:bCs w:val="1"/>
          <w:color w:val="009FDC"/>
          <w:spacing w:val="-1"/>
        </w:rPr>
        <w:t>e</w:t>
      </w:r>
      <w:r>
        <w:rPr>
          <w:rFonts w:ascii="Calibri" w:hAnsi="Calibri" w:eastAsia="Calibri" w:cs="Calibri"/>
          <w:b w:val="1"/>
          <w:bCs w:val="1"/>
          <w:color w:val="009FDC"/>
        </w:rPr>
        <w:t>s</w:t>
      </w:r>
      <w:r>
        <w:rPr>
          <w:rFonts w:ascii="Calibri" w:hAnsi="Calibri" w:eastAsia="Calibri" w:cs="Calibri"/>
          <w:b w:val="1"/>
          <w:bCs w:val="1"/>
          <w:color w:val="009FDC"/>
          <w:spacing w:val="1"/>
        </w:rPr>
        <w:t xml:space="preserve"> </w:t>
      </w:r>
      <w:r>
        <w:rPr>
          <w:rFonts w:ascii="Calibri" w:hAnsi="Calibri" w:eastAsia="Calibri" w:cs="Calibri"/>
          <w:b w:val="1"/>
          <w:bCs w:val="1"/>
          <w:color w:val="009FDC"/>
        </w:rPr>
        <w:t>a</w:t>
      </w:r>
      <w:r>
        <w:rPr>
          <w:rFonts w:ascii="Calibri" w:hAnsi="Calibri" w:eastAsia="Calibri" w:cs="Calibri"/>
          <w:b w:val="1"/>
          <w:bCs w:val="1"/>
          <w:color w:val="009FDC"/>
          <w:spacing w:val="-4"/>
        </w:rPr>
        <w:t>n</w:t>
      </w:r>
      <w:r>
        <w:rPr>
          <w:rFonts w:ascii="Calibri" w:hAnsi="Calibri" w:eastAsia="Calibri" w:cs="Calibri"/>
          <w:b w:val="1"/>
          <w:bCs w:val="1"/>
          <w:color w:val="009FDC"/>
        </w:rPr>
        <w:t xml:space="preserve">d </w:t>
      </w:r>
      <w:r>
        <w:rPr>
          <w:rFonts w:ascii="Calibri" w:hAnsi="Calibri" w:eastAsia="Calibri" w:cs="Calibri"/>
          <w:b w:val="1"/>
          <w:bCs w:val="1"/>
          <w:color w:val="009FDC"/>
          <w:spacing w:val="1"/>
        </w:rPr>
        <w:t>r</w:t>
      </w:r>
      <w:r>
        <w:rPr>
          <w:rFonts w:ascii="Calibri" w:hAnsi="Calibri" w:eastAsia="Calibri" w:cs="Calibri"/>
          <w:b w:val="1"/>
          <w:bCs w:val="1"/>
          <w:color w:val="009FDC"/>
          <w:spacing w:val="-1"/>
        </w:rPr>
        <w:t>e</w:t>
      </w:r>
      <w:r>
        <w:rPr>
          <w:rFonts w:ascii="Calibri" w:hAnsi="Calibri" w:eastAsia="Calibri" w:cs="Calibri"/>
          <w:b w:val="1"/>
          <w:bCs w:val="1"/>
          <w:color w:val="009FDC"/>
        </w:rPr>
        <w:t>s</w:t>
      </w:r>
      <w:r>
        <w:rPr>
          <w:rFonts w:ascii="Calibri" w:hAnsi="Calibri" w:eastAsia="Calibri" w:cs="Calibri"/>
          <w:b w:val="1"/>
          <w:bCs w:val="1"/>
          <w:color w:val="009FDC"/>
          <w:spacing w:val="-1"/>
        </w:rPr>
        <w:t>pon</w:t>
      </w:r>
      <w:r>
        <w:rPr>
          <w:rFonts w:ascii="Calibri" w:hAnsi="Calibri" w:eastAsia="Calibri" w:cs="Calibri"/>
          <w:b w:val="1"/>
          <w:bCs w:val="1"/>
          <w:color w:val="009FDC"/>
        </w:rPr>
        <w:t>s</w:t>
      </w:r>
      <w:r>
        <w:rPr>
          <w:rFonts w:ascii="Calibri" w:hAnsi="Calibri" w:eastAsia="Calibri" w:cs="Calibri"/>
          <w:b w:val="1"/>
          <w:bCs w:val="1"/>
          <w:color w:val="009FDC"/>
          <w:spacing w:val="1"/>
        </w:rPr>
        <w:t>i</w:t>
      </w:r>
      <w:r>
        <w:rPr>
          <w:rFonts w:ascii="Calibri" w:hAnsi="Calibri" w:eastAsia="Calibri" w:cs="Calibri"/>
          <w:b w:val="1"/>
          <w:bCs w:val="1"/>
          <w:color w:val="009FDC"/>
          <w:spacing w:val="-1"/>
        </w:rPr>
        <w:t>bi</w:t>
      </w:r>
      <w:r>
        <w:rPr>
          <w:rFonts w:ascii="Calibri" w:hAnsi="Calibri" w:eastAsia="Calibri" w:cs="Calibri"/>
          <w:b w:val="1"/>
          <w:bCs w:val="1"/>
          <w:color w:val="009FDC"/>
          <w:spacing w:val="1"/>
        </w:rPr>
        <w:t>li</w:t>
      </w:r>
      <w:r>
        <w:rPr>
          <w:rFonts w:ascii="Calibri" w:hAnsi="Calibri" w:eastAsia="Calibri" w:cs="Calibri"/>
          <w:b w:val="1"/>
          <w:bCs w:val="1"/>
          <w:color w:val="009FDC"/>
          <w:spacing w:val="-2"/>
        </w:rPr>
        <w:t>t</w:t>
      </w:r>
      <w:r>
        <w:rPr>
          <w:rFonts w:ascii="Calibri" w:hAnsi="Calibri" w:eastAsia="Calibri" w:cs="Calibri"/>
          <w:b w:val="1"/>
          <w:bCs w:val="1"/>
          <w:color w:val="009FDC"/>
          <w:spacing w:val="1"/>
        </w:rPr>
        <w:t>i</w:t>
      </w:r>
      <w:r>
        <w:rPr>
          <w:rFonts w:ascii="Calibri" w:hAnsi="Calibri" w:eastAsia="Calibri" w:cs="Calibri"/>
          <w:b w:val="1"/>
          <w:bCs w:val="1"/>
          <w:color w:val="009FDC"/>
          <w:spacing w:val="-1"/>
        </w:rPr>
        <w:t>e</w:t>
      </w:r>
      <w:r>
        <w:rPr>
          <w:rFonts w:ascii="Calibri" w:hAnsi="Calibri" w:eastAsia="Calibri" w:cs="Calibri"/>
          <w:b w:val="1"/>
          <w:bCs w:val="1"/>
          <w:color w:val="009FDC"/>
        </w:rPr>
        <w:t>s</w:t>
      </w:r>
      <w:r>
        <w:rPr>
          <w:rFonts w:ascii="Calibri" w:hAnsi="Calibri" w:eastAsia="Calibri" w:cs="Calibri"/>
          <w:b w:val="1"/>
          <w:bCs w:val="1"/>
          <w:color w:val="009FDC"/>
          <w:spacing w:val="1"/>
        </w:rPr>
        <w:t xml:space="preserve"> </w:t>
      </w:r>
      <w:r>
        <w:rPr>
          <w:rFonts w:ascii="Calibri" w:hAnsi="Calibri" w:eastAsia="Calibri" w:cs="Calibri"/>
          <w:b w:val="1"/>
          <w:bCs w:val="1"/>
          <w:color w:val="009FDC"/>
        </w:rPr>
        <w:t>f</w:t>
      </w:r>
      <w:r>
        <w:rPr>
          <w:rFonts w:ascii="Calibri" w:hAnsi="Calibri" w:eastAsia="Calibri" w:cs="Calibri"/>
          <w:b w:val="1"/>
          <w:bCs w:val="1"/>
          <w:color w:val="009FDC"/>
          <w:spacing w:val="-3"/>
        </w:rPr>
        <w:t>o</w:t>
      </w:r>
      <w:r>
        <w:rPr>
          <w:rFonts w:ascii="Calibri" w:hAnsi="Calibri" w:eastAsia="Calibri" w:cs="Calibri"/>
          <w:b w:val="1"/>
          <w:bCs w:val="1"/>
          <w:color w:val="009FDC"/>
        </w:rPr>
        <w:t>r</w:t>
      </w:r>
      <w:r>
        <w:rPr>
          <w:rFonts w:ascii="Calibri" w:hAnsi="Calibri" w:eastAsia="Calibri" w:cs="Calibri"/>
          <w:b w:val="1"/>
          <w:bCs w:val="1"/>
          <w:color w:val="009FDC"/>
          <w:spacing w:val="1"/>
        </w:rPr>
        <w:t xml:space="preserve"> c</w:t>
      </w:r>
      <w:r>
        <w:rPr>
          <w:rFonts w:ascii="Calibri" w:hAnsi="Calibri" w:eastAsia="Calibri" w:cs="Calibri"/>
          <w:b w:val="1"/>
          <w:bCs w:val="1"/>
          <w:color w:val="009FDC"/>
          <w:spacing w:val="-3"/>
        </w:rPr>
        <w:t>o</w:t>
      </w:r>
      <w:r>
        <w:rPr>
          <w:rFonts w:ascii="Calibri" w:hAnsi="Calibri" w:eastAsia="Calibri" w:cs="Calibri"/>
          <w:b w:val="1"/>
          <w:bCs w:val="1"/>
          <w:color w:val="009FDC"/>
        </w:rPr>
        <w:t>mm</w:t>
      </w:r>
      <w:r>
        <w:rPr>
          <w:rFonts w:ascii="Calibri" w:hAnsi="Calibri" w:eastAsia="Calibri" w:cs="Calibri"/>
          <w:b w:val="1"/>
          <w:bCs w:val="1"/>
          <w:color w:val="009FDC"/>
          <w:spacing w:val="-3"/>
        </w:rPr>
        <w:t>o</w:t>
      </w:r>
      <w:r>
        <w:rPr>
          <w:rFonts w:ascii="Calibri" w:hAnsi="Calibri" w:eastAsia="Calibri" w:cs="Calibri"/>
          <w:b w:val="1"/>
          <w:bCs w:val="1"/>
          <w:color w:val="009FDC"/>
        </w:rPr>
        <w:t>n</w:t>
      </w:r>
      <w:r>
        <w:rPr>
          <w:rFonts w:ascii="Calibri" w:hAnsi="Calibri" w:eastAsia="Calibri" w:cs="Calibri"/>
          <w:b w:val="1"/>
          <w:bCs w:val="1"/>
          <w:color w:val="009FDC"/>
          <w:spacing w:val="-1"/>
        </w:rPr>
        <w:t xml:space="preserve"> </w:t>
      </w:r>
      <w:r>
        <w:rPr>
          <w:rFonts w:ascii="Calibri" w:hAnsi="Calibri" w:eastAsia="Calibri" w:cs="Calibri"/>
          <w:b w:val="1"/>
          <w:bCs w:val="1"/>
          <w:color w:val="009FDC"/>
        </w:rPr>
        <w:t>a</w:t>
      </w:r>
      <w:r>
        <w:rPr>
          <w:rFonts w:ascii="Calibri" w:hAnsi="Calibri" w:eastAsia="Calibri" w:cs="Calibri"/>
          <w:b w:val="1"/>
          <w:bCs w:val="1"/>
          <w:color w:val="009FDC"/>
          <w:spacing w:val="-1"/>
        </w:rPr>
        <w:t>n</w:t>
      </w:r>
      <w:r>
        <w:rPr>
          <w:rFonts w:ascii="Calibri" w:hAnsi="Calibri" w:eastAsia="Calibri" w:cs="Calibri"/>
          <w:b w:val="1"/>
          <w:bCs w:val="1"/>
          <w:color w:val="009FDC"/>
        </w:rPr>
        <w:t>d</w:t>
      </w:r>
      <w:r>
        <w:rPr>
          <w:rFonts w:ascii="Calibri" w:hAnsi="Calibri" w:eastAsia="Calibri" w:cs="Calibri"/>
          <w:b w:val="1"/>
          <w:bCs w:val="1"/>
          <w:color w:val="009FDC"/>
          <w:spacing w:val="2"/>
        </w:rPr>
        <w:t xml:space="preserve"> </w:t>
      </w:r>
      <w:r>
        <w:rPr>
          <w:rFonts w:ascii="Calibri" w:hAnsi="Calibri" w:eastAsia="Calibri" w:cs="Calibri"/>
          <w:b w:val="1"/>
          <w:bCs w:val="1"/>
          <w:color w:val="009FDC"/>
          <w:spacing w:val="1"/>
        </w:rPr>
        <w:t>c</w:t>
      </w:r>
      <w:r>
        <w:rPr>
          <w:rFonts w:ascii="Calibri" w:hAnsi="Calibri" w:eastAsia="Calibri" w:cs="Calibri"/>
          <w:b w:val="1"/>
          <w:bCs w:val="1"/>
          <w:color w:val="009FDC"/>
          <w:spacing w:val="-1"/>
        </w:rPr>
        <w:t>o</w:t>
      </w:r>
      <w:r>
        <w:rPr>
          <w:rFonts w:ascii="Calibri" w:hAnsi="Calibri" w:eastAsia="Calibri" w:cs="Calibri"/>
          <w:b w:val="1"/>
          <w:bCs w:val="1"/>
          <w:color w:val="009FDC"/>
        </w:rPr>
        <w:t>mpleme</w:t>
      </w:r>
      <w:r>
        <w:rPr>
          <w:rFonts w:ascii="Calibri" w:hAnsi="Calibri" w:eastAsia="Calibri" w:cs="Calibri"/>
          <w:b w:val="1"/>
          <w:bCs w:val="1"/>
          <w:color w:val="009FDC"/>
          <w:spacing w:val="-1"/>
        </w:rPr>
        <w:t>n</w:t>
      </w:r>
      <w:r>
        <w:rPr>
          <w:rFonts w:ascii="Calibri" w:hAnsi="Calibri" w:eastAsia="Calibri" w:cs="Calibri"/>
          <w:b w:val="1"/>
          <w:bCs w:val="1"/>
          <w:color w:val="009FDC"/>
        </w:rPr>
        <w:t>t</w:t>
      </w:r>
      <w:r>
        <w:rPr>
          <w:rFonts w:ascii="Calibri" w:hAnsi="Calibri" w:eastAsia="Calibri" w:cs="Calibri"/>
          <w:b w:val="1"/>
          <w:bCs w:val="1"/>
          <w:color w:val="009FDC"/>
          <w:spacing w:val="-1"/>
        </w:rPr>
        <w:t>a</w:t>
      </w:r>
      <w:r>
        <w:rPr>
          <w:rFonts w:ascii="Calibri" w:hAnsi="Calibri" w:eastAsia="Calibri" w:cs="Calibri"/>
          <w:b w:val="1"/>
          <w:bCs w:val="1"/>
          <w:color w:val="009FDC"/>
          <w:spacing w:val="-2"/>
        </w:rPr>
        <w:t>r</w:t>
      </w:r>
      <w:r>
        <w:rPr>
          <w:rFonts w:ascii="Calibri" w:hAnsi="Calibri" w:eastAsia="Calibri" w:cs="Calibri"/>
          <w:b w:val="1"/>
          <w:bCs w:val="1"/>
          <w:color w:val="009FDC"/>
        </w:rPr>
        <w:t>y</w:t>
      </w:r>
      <w:r>
        <w:rPr>
          <w:rFonts w:ascii="Calibri" w:hAnsi="Calibri" w:eastAsia="Calibri" w:cs="Calibri"/>
          <w:b w:val="1"/>
          <w:bCs w:val="1"/>
          <w:color w:val="009FDC"/>
          <w:spacing w:val="1"/>
        </w:rPr>
        <w:t xml:space="preserve"> r</w:t>
      </w:r>
      <w:r>
        <w:rPr>
          <w:rFonts w:ascii="Calibri" w:hAnsi="Calibri" w:eastAsia="Calibri" w:cs="Calibri"/>
          <w:b w:val="1"/>
          <w:bCs w:val="1"/>
          <w:color w:val="009FDC"/>
          <w:spacing w:val="-3"/>
        </w:rPr>
        <w:t>e</w:t>
      </w:r>
      <w:r>
        <w:rPr>
          <w:rFonts w:ascii="Calibri" w:hAnsi="Calibri" w:eastAsia="Calibri" w:cs="Calibri"/>
          <w:b w:val="1"/>
          <w:bCs w:val="1"/>
          <w:color w:val="009FDC"/>
        </w:rPr>
        <w:t>s</w:t>
      </w:r>
      <w:r>
        <w:rPr>
          <w:rFonts w:ascii="Calibri" w:hAnsi="Calibri" w:eastAsia="Calibri" w:cs="Calibri"/>
          <w:b w:val="1"/>
          <w:bCs w:val="1"/>
          <w:color w:val="009FDC"/>
          <w:spacing w:val="-1"/>
        </w:rPr>
        <w:t>pon</w:t>
      </w:r>
      <w:r>
        <w:rPr>
          <w:rFonts w:ascii="Calibri" w:hAnsi="Calibri" w:eastAsia="Calibri" w:cs="Calibri"/>
          <w:b w:val="1"/>
          <w:bCs w:val="1"/>
          <w:color w:val="009FDC"/>
        </w:rPr>
        <w:t>se</w:t>
      </w:r>
      <w:r>
        <w:rPr>
          <w:rFonts w:ascii="Calibri" w:hAnsi="Calibri" w:eastAsia="Calibri" w:cs="Calibri"/>
          <w:b w:val="1"/>
          <w:bCs w:val="1"/>
          <w:color w:val="009FDC"/>
          <w:spacing w:val="-1"/>
        </w:rPr>
        <w:t xml:space="preserve"> </w:t>
      </w:r>
      <w:r>
        <w:rPr>
          <w:rFonts w:ascii="Calibri" w:hAnsi="Calibri" w:eastAsia="Calibri" w:cs="Calibri"/>
          <w:b w:val="1"/>
          <w:bCs w:val="1"/>
          <w:color w:val="009FDC"/>
        </w:rPr>
        <w:t>act</w:t>
      </w:r>
      <w:r>
        <w:rPr>
          <w:rFonts w:ascii="Calibri" w:hAnsi="Calibri" w:eastAsia="Calibri" w:cs="Calibri"/>
          <w:b w:val="1"/>
          <w:bCs w:val="1"/>
          <w:color w:val="009FDC"/>
          <w:spacing w:val="-1"/>
        </w:rPr>
        <w:t>i</w:t>
      </w:r>
      <w:r>
        <w:rPr>
          <w:rFonts w:ascii="Calibri" w:hAnsi="Calibri" w:eastAsia="Calibri" w:cs="Calibri"/>
          <w:b w:val="1"/>
          <w:bCs w:val="1"/>
          <w:color w:val="009FDC"/>
          <w:spacing w:val="1"/>
        </w:rPr>
        <w:t>vi</w:t>
      </w:r>
      <w:r>
        <w:rPr>
          <w:rFonts w:ascii="Calibri" w:hAnsi="Calibri" w:eastAsia="Calibri" w:cs="Calibri"/>
          <w:b w:val="1"/>
          <w:bCs w:val="1"/>
          <w:color w:val="009FDC"/>
          <w:spacing w:val="-2"/>
        </w:rPr>
        <w:t>t</w:t>
      </w:r>
      <w:r>
        <w:rPr>
          <w:rFonts w:ascii="Calibri" w:hAnsi="Calibri" w:eastAsia="Calibri" w:cs="Calibri"/>
          <w:b w:val="1"/>
          <w:bCs w:val="1"/>
          <w:color w:val="009FDC"/>
          <w:spacing w:val="1"/>
        </w:rPr>
        <w:t>i</w:t>
      </w:r>
      <w:r>
        <w:rPr>
          <w:rFonts w:ascii="Calibri" w:hAnsi="Calibri" w:eastAsia="Calibri" w:cs="Calibri"/>
          <w:b w:val="1"/>
          <w:bCs w:val="1"/>
          <w:color w:val="009FDC"/>
          <w:spacing w:val="-1"/>
        </w:rPr>
        <w:t>e</w:t>
      </w:r>
      <w:r>
        <w:rPr>
          <w:rFonts w:ascii="Calibri" w:hAnsi="Calibri" w:eastAsia="Calibri" w:cs="Calibri"/>
          <w:b w:val="1"/>
          <w:bCs w:val="1"/>
          <w:color w:val="009FDC"/>
          <w:spacing w:val="-2"/>
        </w:rPr>
        <w:t>s</w:t>
      </w:r>
    </w:p>
    <w:p w:rsidR="00DA1FB0" w:rsidRDefault="00DA1FB0" w14:paraId="634BE46F" w14:textId="77777777">
      <w:pPr>
        <w:spacing w:after="0" w:line="200" w:lineRule="exact"/>
        <w:rPr>
          <w:sz w:val="20"/>
          <w:szCs w:val="20"/>
        </w:rPr>
      </w:pPr>
    </w:p>
    <w:p w:rsidR="00053E75" w:rsidP="00DA1FB0" w:rsidRDefault="00BF1E13" w14:paraId="6A6AF0FF" w14:textId="7D981C2A">
      <w:pPr>
        <w:spacing w:after="0" w:line="240" w:lineRule="auto"/>
        <w:ind w:right="-20"/>
        <w:rPr>
          <w:rFonts w:ascii="Calibri" w:hAnsi="Calibri" w:eastAsia="Calibri" w:cs="Calibri"/>
        </w:rPr>
      </w:pPr>
      <w:r>
        <w:rPr>
          <w:rFonts w:ascii="Calibri" w:hAnsi="Calibri" w:eastAsia="Calibri" w:cs="Calibri"/>
          <w:b/>
          <w:bCs/>
          <w:color w:val="009FDC"/>
        </w:rPr>
        <w:t>An</w:t>
      </w:r>
      <w:r>
        <w:rPr>
          <w:rFonts w:ascii="Calibri" w:hAnsi="Calibri" w:eastAsia="Calibri" w:cs="Calibri"/>
          <w:b/>
          <w:bCs/>
          <w:color w:val="009FDC"/>
          <w:spacing w:val="-1"/>
        </w:rPr>
        <w:t>ne</w:t>
      </w:r>
      <w:r>
        <w:rPr>
          <w:rFonts w:ascii="Calibri" w:hAnsi="Calibri" w:eastAsia="Calibri" w:cs="Calibri"/>
          <w:b/>
          <w:bCs/>
          <w:color w:val="009FDC"/>
        </w:rPr>
        <w:t xml:space="preserve">x </w:t>
      </w:r>
      <w:r w:rsidR="002A46D3">
        <w:rPr>
          <w:rFonts w:ascii="Calibri" w:hAnsi="Calibri" w:eastAsia="Calibri" w:cs="Calibri"/>
          <w:b/>
          <w:bCs/>
          <w:color w:val="009FDC"/>
          <w:spacing w:val="1"/>
        </w:rPr>
        <w:t>8</w:t>
      </w:r>
      <w:r>
        <w:rPr>
          <w:rFonts w:ascii="Calibri" w:hAnsi="Calibri" w:eastAsia="Calibri" w:cs="Calibri"/>
          <w:b/>
          <w:bCs/>
          <w:color w:val="009FDC"/>
          <w:spacing w:val="-1"/>
        </w:rPr>
        <w:t>a</w:t>
      </w:r>
      <w:r>
        <w:rPr>
          <w:rFonts w:ascii="Calibri" w:hAnsi="Calibri" w:eastAsia="Calibri" w:cs="Calibri"/>
          <w:b/>
          <w:bCs/>
          <w:color w:val="009FDC"/>
        </w:rPr>
        <w:t xml:space="preserve">: </w:t>
      </w:r>
      <w:r>
        <w:rPr>
          <w:rFonts w:ascii="Calibri" w:hAnsi="Calibri" w:eastAsia="Calibri" w:cs="Calibri"/>
          <w:color w:val="009FDC"/>
        </w:rPr>
        <w:t>Ex</w:t>
      </w:r>
      <w:r>
        <w:rPr>
          <w:rFonts w:ascii="Calibri" w:hAnsi="Calibri" w:eastAsia="Calibri" w:cs="Calibri"/>
          <w:color w:val="009FDC"/>
          <w:spacing w:val="-2"/>
        </w:rPr>
        <w:t>a</w:t>
      </w:r>
      <w:r>
        <w:rPr>
          <w:rFonts w:ascii="Calibri" w:hAnsi="Calibri" w:eastAsia="Calibri" w:cs="Calibri"/>
          <w:color w:val="009FDC"/>
          <w:spacing w:val="1"/>
        </w:rPr>
        <w:t>m</w:t>
      </w:r>
      <w:r>
        <w:rPr>
          <w:rFonts w:ascii="Calibri" w:hAnsi="Calibri" w:eastAsia="Calibri" w:cs="Calibri"/>
          <w:color w:val="009FDC"/>
          <w:spacing w:val="-1"/>
        </w:rPr>
        <w:t>p</w:t>
      </w:r>
      <w:r>
        <w:rPr>
          <w:rFonts w:ascii="Calibri" w:hAnsi="Calibri" w:eastAsia="Calibri" w:cs="Calibri"/>
          <w:color w:val="009FDC"/>
        </w:rPr>
        <w:t xml:space="preserve">le </w:t>
      </w:r>
      <w:r>
        <w:rPr>
          <w:rFonts w:ascii="Calibri" w:hAnsi="Calibri" w:eastAsia="Calibri" w:cs="Calibri"/>
          <w:color w:val="009FDC"/>
          <w:spacing w:val="1"/>
        </w:rPr>
        <w:t>E</w:t>
      </w:r>
      <w:r>
        <w:rPr>
          <w:rFonts w:ascii="Calibri" w:hAnsi="Calibri" w:eastAsia="Calibri" w:cs="Calibri"/>
          <w:color w:val="009FDC"/>
          <w:spacing w:val="-1"/>
        </w:rPr>
        <w:t>du</w:t>
      </w:r>
      <w:r>
        <w:rPr>
          <w:rFonts w:ascii="Calibri" w:hAnsi="Calibri" w:eastAsia="Calibri" w:cs="Calibri"/>
          <w:color w:val="009FDC"/>
        </w:rPr>
        <w:t>c</w:t>
      </w:r>
      <w:r>
        <w:rPr>
          <w:rFonts w:ascii="Calibri" w:hAnsi="Calibri" w:eastAsia="Calibri" w:cs="Calibri"/>
          <w:color w:val="009FDC"/>
          <w:spacing w:val="-2"/>
        </w:rPr>
        <w:t>a</w:t>
      </w:r>
      <w:r>
        <w:rPr>
          <w:rFonts w:ascii="Calibri" w:hAnsi="Calibri" w:eastAsia="Calibri" w:cs="Calibri"/>
          <w:color w:val="009FDC"/>
        </w:rPr>
        <w:t>t</w:t>
      </w:r>
      <w:r>
        <w:rPr>
          <w:rFonts w:ascii="Calibri" w:hAnsi="Calibri" w:eastAsia="Calibri" w:cs="Calibri"/>
          <w:color w:val="009FDC"/>
          <w:spacing w:val="-2"/>
        </w:rPr>
        <w:t>i</w:t>
      </w:r>
      <w:r>
        <w:rPr>
          <w:rFonts w:ascii="Calibri" w:hAnsi="Calibri" w:eastAsia="Calibri" w:cs="Calibri"/>
          <w:color w:val="009FDC"/>
          <w:spacing w:val="1"/>
        </w:rPr>
        <w:t>o</w:t>
      </w:r>
      <w:r>
        <w:rPr>
          <w:rFonts w:ascii="Calibri" w:hAnsi="Calibri" w:eastAsia="Calibri" w:cs="Calibri"/>
          <w:color w:val="009FDC"/>
        </w:rPr>
        <w:t>n</w:t>
      </w:r>
      <w:r>
        <w:rPr>
          <w:rFonts w:ascii="Calibri" w:hAnsi="Calibri" w:eastAsia="Calibri" w:cs="Calibri"/>
          <w:color w:val="009FDC"/>
          <w:spacing w:val="-1"/>
        </w:rPr>
        <w:t xml:space="preserve"> </w:t>
      </w:r>
      <w:r>
        <w:rPr>
          <w:rFonts w:ascii="Calibri" w:hAnsi="Calibri" w:eastAsia="Calibri" w:cs="Calibri"/>
          <w:color w:val="009FDC"/>
        </w:rPr>
        <w:t>and</w:t>
      </w:r>
      <w:r>
        <w:rPr>
          <w:rFonts w:ascii="Calibri" w:hAnsi="Calibri" w:eastAsia="Calibri" w:cs="Calibri"/>
          <w:color w:val="009FDC"/>
          <w:spacing w:val="-1"/>
        </w:rPr>
        <w:t xml:space="preserve"> </w:t>
      </w:r>
      <w:r>
        <w:rPr>
          <w:rFonts w:ascii="Calibri" w:hAnsi="Calibri" w:eastAsia="Calibri" w:cs="Calibri"/>
          <w:color w:val="009FDC"/>
          <w:spacing w:val="-2"/>
        </w:rPr>
        <w:t>C</w:t>
      </w:r>
      <w:r>
        <w:rPr>
          <w:rFonts w:ascii="Calibri" w:hAnsi="Calibri" w:eastAsia="Calibri" w:cs="Calibri"/>
          <w:color w:val="009FDC"/>
        </w:rPr>
        <w:t>P</w:t>
      </w:r>
      <w:r>
        <w:rPr>
          <w:rFonts w:ascii="Calibri" w:hAnsi="Calibri" w:eastAsia="Calibri" w:cs="Calibri"/>
          <w:color w:val="009FDC"/>
          <w:spacing w:val="1"/>
        </w:rPr>
        <w:t xml:space="preserve"> </w:t>
      </w:r>
      <w:r>
        <w:rPr>
          <w:rFonts w:ascii="Calibri" w:hAnsi="Calibri" w:eastAsia="Calibri" w:cs="Calibri"/>
          <w:color w:val="009FDC"/>
        </w:rPr>
        <w:t>I</w:t>
      </w:r>
      <w:r>
        <w:rPr>
          <w:rFonts w:ascii="Calibri" w:hAnsi="Calibri" w:eastAsia="Calibri" w:cs="Calibri"/>
          <w:color w:val="009FDC"/>
          <w:spacing w:val="-1"/>
        </w:rPr>
        <w:t>n</w:t>
      </w:r>
      <w:r>
        <w:rPr>
          <w:rFonts w:ascii="Calibri" w:hAnsi="Calibri" w:eastAsia="Calibri" w:cs="Calibri"/>
          <w:color w:val="009FDC"/>
        </w:rPr>
        <w:t>t</w:t>
      </w:r>
      <w:r>
        <w:rPr>
          <w:rFonts w:ascii="Calibri" w:hAnsi="Calibri" w:eastAsia="Calibri" w:cs="Calibri"/>
          <w:color w:val="009FDC"/>
          <w:spacing w:val="1"/>
        </w:rPr>
        <w:t>er</w:t>
      </w:r>
      <w:r>
        <w:rPr>
          <w:rFonts w:ascii="Calibri" w:hAnsi="Calibri" w:eastAsia="Calibri" w:cs="Calibri"/>
          <w:color w:val="009FDC"/>
        </w:rPr>
        <w:t>-Cl</w:t>
      </w:r>
      <w:r>
        <w:rPr>
          <w:rFonts w:ascii="Calibri" w:hAnsi="Calibri" w:eastAsia="Calibri" w:cs="Calibri"/>
          <w:color w:val="009FDC"/>
          <w:spacing w:val="-1"/>
        </w:rPr>
        <w:t>u</w:t>
      </w:r>
      <w:r>
        <w:rPr>
          <w:rFonts w:ascii="Calibri" w:hAnsi="Calibri" w:eastAsia="Calibri" w:cs="Calibri"/>
          <w:color w:val="009FDC"/>
          <w:spacing w:val="-2"/>
        </w:rPr>
        <w:t>s</w:t>
      </w:r>
      <w:r>
        <w:rPr>
          <w:rFonts w:ascii="Calibri" w:hAnsi="Calibri" w:eastAsia="Calibri" w:cs="Calibri"/>
          <w:color w:val="009FDC"/>
        </w:rPr>
        <w:t>t</w:t>
      </w:r>
      <w:r>
        <w:rPr>
          <w:rFonts w:ascii="Calibri" w:hAnsi="Calibri" w:eastAsia="Calibri" w:cs="Calibri"/>
          <w:color w:val="009FDC"/>
          <w:spacing w:val="1"/>
        </w:rPr>
        <w:t>e</w:t>
      </w:r>
      <w:r>
        <w:rPr>
          <w:rFonts w:ascii="Calibri" w:hAnsi="Calibri" w:eastAsia="Calibri" w:cs="Calibri"/>
          <w:color w:val="009FDC"/>
        </w:rPr>
        <w:t xml:space="preserve">r </w:t>
      </w:r>
      <w:r>
        <w:rPr>
          <w:rFonts w:ascii="Calibri" w:hAnsi="Calibri" w:eastAsia="Calibri" w:cs="Calibri"/>
          <w:color w:val="009FDC"/>
          <w:spacing w:val="-2"/>
        </w:rPr>
        <w:t>C</w:t>
      </w:r>
      <w:r>
        <w:rPr>
          <w:rFonts w:ascii="Calibri" w:hAnsi="Calibri" w:eastAsia="Calibri" w:cs="Calibri"/>
          <w:color w:val="009FDC"/>
          <w:spacing w:val="-1"/>
        </w:rPr>
        <w:t>on</w:t>
      </w:r>
      <w:r>
        <w:rPr>
          <w:rFonts w:ascii="Calibri" w:hAnsi="Calibri" w:eastAsia="Calibri" w:cs="Calibri"/>
          <w:color w:val="009FDC"/>
          <w:spacing w:val="1"/>
        </w:rPr>
        <w:t>v</w:t>
      </w:r>
      <w:r>
        <w:rPr>
          <w:rFonts w:ascii="Calibri" w:hAnsi="Calibri" w:eastAsia="Calibri" w:cs="Calibri"/>
          <w:color w:val="009FDC"/>
        </w:rPr>
        <w:t>erge</w:t>
      </w:r>
      <w:r>
        <w:rPr>
          <w:rFonts w:ascii="Calibri" w:hAnsi="Calibri" w:eastAsia="Calibri" w:cs="Calibri"/>
          <w:color w:val="009FDC"/>
          <w:spacing w:val="-1"/>
        </w:rPr>
        <w:t>n</w:t>
      </w:r>
      <w:r>
        <w:rPr>
          <w:rFonts w:ascii="Calibri" w:hAnsi="Calibri" w:eastAsia="Calibri" w:cs="Calibri"/>
          <w:color w:val="009FDC"/>
          <w:spacing w:val="-2"/>
        </w:rPr>
        <w:t>c</w:t>
      </w:r>
      <w:r>
        <w:rPr>
          <w:rFonts w:ascii="Calibri" w:hAnsi="Calibri" w:eastAsia="Calibri" w:cs="Calibri"/>
          <w:color w:val="009FDC"/>
        </w:rPr>
        <w:t>e</w:t>
      </w:r>
    </w:p>
    <w:p w:rsidR="00053E75" w:rsidRDefault="00BF1E13" w14:paraId="23AC554F" w14:textId="77777777">
      <w:pPr>
        <w:spacing w:before="63" w:after="0" w:line="240" w:lineRule="auto"/>
        <w:ind w:left="120" w:right="-20"/>
        <w:rPr>
          <w:rFonts w:ascii="Calibri" w:hAnsi="Calibri" w:eastAsia="Calibri" w:cs="Calibri"/>
          <w:sz w:val="20"/>
          <w:szCs w:val="20"/>
        </w:rPr>
      </w:pPr>
      <w:r>
        <w:rPr>
          <w:rFonts w:ascii="Calibri" w:hAnsi="Calibri" w:eastAsia="Calibri" w:cs="Calibri"/>
          <w:i/>
          <w:spacing w:val="-1"/>
          <w:sz w:val="20"/>
          <w:szCs w:val="20"/>
        </w:rPr>
        <w:t>T</w:t>
      </w:r>
      <w:r>
        <w:rPr>
          <w:rFonts w:ascii="Calibri" w:hAnsi="Calibri" w:eastAsia="Calibri" w:cs="Calibri"/>
          <w:i/>
          <w:spacing w:val="1"/>
          <w:sz w:val="20"/>
          <w:szCs w:val="20"/>
        </w:rPr>
        <w:t>h</w:t>
      </w:r>
      <w:r>
        <w:rPr>
          <w:rFonts w:ascii="Calibri" w:hAnsi="Calibri" w:eastAsia="Calibri" w:cs="Calibri"/>
          <w:i/>
          <w:sz w:val="20"/>
          <w:szCs w:val="20"/>
        </w:rPr>
        <w:t>is</w:t>
      </w:r>
      <w:r>
        <w:rPr>
          <w:rFonts w:ascii="Calibri" w:hAnsi="Calibri" w:eastAsia="Calibri" w:cs="Calibri"/>
          <w:i/>
          <w:spacing w:val="-4"/>
          <w:sz w:val="20"/>
          <w:szCs w:val="20"/>
        </w:rPr>
        <w:t xml:space="preserve"> </w:t>
      </w:r>
      <w:r>
        <w:rPr>
          <w:rFonts w:ascii="Calibri" w:hAnsi="Calibri" w:eastAsia="Calibri" w:cs="Calibri"/>
          <w:i/>
          <w:spacing w:val="1"/>
          <w:sz w:val="20"/>
          <w:szCs w:val="20"/>
        </w:rPr>
        <w:t>ma</w:t>
      </w:r>
      <w:r>
        <w:rPr>
          <w:rFonts w:ascii="Calibri" w:hAnsi="Calibri" w:eastAsia="Calibri" w:cs="Calibri"/>
          <w:i/>
          <w:sz w:val="20"/>
          <w:szCs w:val="20"/>
        </w:rPr>
        <w:t>t</w:t>
      </w:r>
      <w:r>
        <w:rPr>
          <w:rFonts w:ascii="Calibri" w:hAnsi="Calibri" w:eastAsia="Calibri" w:cs="Calibri"/>
          <w:i/>
          <w:spacing w:val="-1"/>
          <w:sz w:val="20"/>
          <w:szCs w:val="20"/>
        </w:rPr>
        <w:t>r</w:t>
      </w:r>
      <w:r>
        <w:rPr>
          <w:rFonts w:ascii="Calibri" w:hAnsi="Calibri" w:eastAsia="Calibri" w:cs="Calibri"/>
          <w:i/>
          <w:sz w:val="20"/>
          <w:szCs w:val="20"/>
        </w:rPr>
        <w:t>ix</w:t>
      </w:r>
      <w:r>
        <w:rPr>
          <w:rFonts w:ascii="Calibri" w:hAnsi="Calibri" w:eastAsia="Calibri" w:cs="Calibri"/>
          <w:i/>
          <w:spacing w:val="-2"/>
          <w:sz w:val="20"/>
          <w:szCs w:val="20"/>
        </w:rPr>
        <w:t xml:space="preserve"> </w:t>
      </w:r>
      <w:r>
        <w:rPr>
          <w:rFonts w:ascii="Calibri" w:hAnsi="Calibri" w:eastAsia="Calibri" w:cs="Calibri"/>
          <w:i/>
          <w:spacing w:val="-1"/>
          <w:sz w:val="20"/>
          <w:szCs w:val="20"/>
        </w:rPr>
        <w:t>r</w:t>
      </w:r>
      <w:r>
        <w:rPr>
          <w:rFonts w:ascii="Calibri" w:hAnsi="Calibri" w:eastAsia="Calibri" w:cs="Calibri"/>
          <w:i/>
          <w:spacing w:val="1"/>
          <w:sz w:val="20"/>
          <w:szCs w:val="20"/>
        </w:rPr>
        <w:t>ecommend</w:t>
      </w:r>
      <w:r>
        <w:rPr>
          <w:rFonts w:ascii="Calibri" w:hAnsi="Calibri" w:eastAsia="Calibri" w:cs="Calibri"/>
          <w:i/>
          <w:sz w:val="20"/>
          <w:szCs w:val="20"/>
        </w:rPr>
        <w:t>s</w:t>
      </w:r>
      <w:r>
        <w:rPr>
          <w:rFonts w:ascii="Calibri" w:hAnsi="Calibri" w:eastAsia="Calibri" w:cs="Calibri"/>
          <w:i/>
          <w:spacing w:val="-11"/>
          <w:sz w:val="20"/>
          <w:szCs w:val="20"/>
        </w:rPr>
        <w:t xml:space="preserve"> </w:t>
      </w:r>
      <w:r>
        <w:rPr>
          <w:rFonts w:ascii="Calibri" w:hAnsi="Calibri" w:eastAsia="Calibri" w:cs="Calibri"/>
          <w:i/>
          <w:spacing w:val="1"/>
          <w:sz w:val="20"/>
          <w:szCs w:val="20"/>
        </w:rPr>
        <w:t>ac</w:t>
      </w:r>
      <w:r>
        <w:rPr>
          <w:rFonts w:ascii="Calibri" w:hAnsi="Calibri" w:eastAsia="Calibri" w:cs="Calibri"/>
          <w:i/>
          <w:sz w:val="20"/>
          <w:szCs w:val="20"/>
        </w:rPr>
        <w:t>ti</w:t>
      </w:r>
      <w:r>
        <w:rPr>
          <w:rFonts w:ascii="Calibri" w:hAnsi="Calibri" w:eastAsia="Calibri" w:cs="Calibri"/>
          <w:i/>
          <w:spacing w:val="-2"/>
          <w:sz w:val="20"/>
          <w:szCs w:val="20"/>
        </w:rPr>
        <w:t>v</w:t>
      </w:r>
      <w:r>
        <w:rPr>
          <w:rFonts w:ascii="Calibri" w:hAnsi="Calibri" w:eastAsia="Calibri" w:cs="Calibri"/>
          <w:i/>
          <w:sz w:val="20"/>
          <w:szCs w:val="20"/>
        </w:rPr>
        <w:t>iti</w:t>
      </w:r>
      <w:r>
        <w:rPr>
          <w:rFonts w:ascii="Calibri" w:hAnsi="Calibri" w:eastAsia="Calibri" w:cs="Calibri"/>
          <w:i/>
          <w:spacing w:val="1"/>
          <w:sz w:val="20"/>
          <w:szCs w:val="20"/>
        </w:rPr>
        <w:t>e</w:t>
      </w:r>
      <w:r>
        <w:rPr>
          <w:rFonts w:ascii="Calibri" w:hAnsi="Calibri" w:eastAsia="Calibri" w:cs="Calibri"/>
          <w:i/>
          <w:sz w:val="20"/>
          <w:szCs w:val="20"/>
        </w:rPr>
        <w:t>s</w:t>
      </w:r>
      <w:r>
        <w:rPr>
          <w:rFonts w:ascii="Calibri" w:hAnsi="Calibri" w:eastAsia="Calibri" w:cs="Calibri"/>
          <w:i/>
          <w:spacing w:val="-8"/>
          <w:sz w:val="20"/>
          <w:szCs w:val="20"/>
        </w:rPr>
        <w:t xml:space="preserve"> </w:t>
      </w:r>
      <w:r>
        <w:rPr>
          <w:rFonts w:ascii="Calibri" w:hAnsi="Calibri" w:eastAsia="Calibri" w:cs="Calibri"/>
          <w:i/>
          <w:sz w:val="20"/>
          <w:szCs w:val="20"/>
        </w:rPr>
        <w:t>f</w:t>
      </w:r>
      <w:r>
        <w:rPr>
          <w:rFonts w:ascii="Calibri" w:hAnsi="Calibri" w:eastAsia="Calibri" w:cs="Calibri"/>
          <w:i/>
          <w:spacing w:val="1"/>
          <w:sz w:val="20"/>
          <w:szCs w:val="20"/>
        </w:rPr>
        <w:t>o</w:t>
      </w:r>
      <w:r>
        <w:rPr>
          <w:rFonts w:ascii="Calibri" w:hAnsi="Calibri" w:eastAsia="Calibri" w:cs="Calibri"/>
          <w:i/>
          <w:sz w:val="20"/>
          <w:szCs w:val="20"/>
        </w:rPr>
        <w:t>r</w:t>
      </w:r>
      <w:r>
        <w:rPr>
          <w:rFonts w:ascii="Calibri" w:hAnsi="Calibri" w:eastAsia="Calibri" w:cs="Calibri"/>
          <w:i/>
          <w:spacing w:val="-3"/>
          <w:sz w:val="20"/>
          <w:szCs w:val="20"/>
        </w:rPr>
        <w:t xml:space="preserve"> </w:t>
      </w:r>
      <w:r>
        <w:rPr>
          <w:rFonts w:ascii="Calibri" w:hAnsi="Calibri" w:eastAsia="Calibri" w:cs="Calibri"/>
          <w:i/>
          <w:spacing w:val="2"/>
          <w:sz w:val="20"/>
          <w:szCs w:val="20"/>
        </w:rPr>
        <w:t>E</w:t>
      </w:r>
      <w:r>
        <w:rPr>
          <w:rFonts w:ascii="Calibri" w:hAnsi="Calibri" w:eastAsia="Calibri" w:cs="Calibri"/>
          <w:i/>
          <w:spacing w:val="1"/>
          <w:sz w:val="20"/>
          <w:szCs w:val="20"/>
        </w:rPr>
        <w:t>duca</w:t>
      </w:r>
      <w:r>
        <w:rPr>
          <w:rFonts w:ascii="Calibri" w:hAnsi="Calibri" w:eastAsia="Calibri" w:cs="Calibri"/>
          <w:i/>
          <w:sz w:val="20"/>
          <w:szCs w:val="20"/>
        </w:rPr>
        <w:t>ti</w:t>
      </w:r>
      <w:r>
        <w:rPr>
          <w:rFonts w:ascii="Calibri" w:hAnsi="Calibri" w:eastAsia="Calibri" w:cs="Calibri"/>
          <w:i/>
          <w:spacing w:val="1"/>
          <w:sz w:val="20"/>
          <w:szCs w:val="20"/>
        </w:rPr>
        <w:t>o</w:t>
      </w:r>
      <w:r>
        <w:rPr>
          <w:rFonts w:ascii="Calibri" w:hAnsi="Calibri" w:eastAsia="Calibri" w:cs="Calibri"/>
          <w:i/>
          <w:sz w:val="20"/>
          <w:szCs w:val="20"/>
        </w:rPr>
        <w:t>n</w:t>
      </w:r>
      <w:r>
        <w:rPr>
          <w:rFonts w:ascii="Calibri" w:hAnsi="Calibri" w:eastAsia="Calibri" w:cs="Calibri"/>
          <w:i/>
          <w:spacing w:val="-8"/>
          <w:sz w:val="20"/>
          <w:szCs w:val="20"/>
        </w:rPr>
        <w:t xml:space="preserve"> </w:t>
      </w:r>
      <w:r>
        <w:rPr>
          <w:rFonts w:ascii="Calibri" w:hAnsi="Calibri" w:eastAsia="Calibri" w:cs="Calibri"/>
          <w:i/>
          <w:sz w:val="20"/>
          <w:szCs w:val="20"/>
        </w:rPr>
        <w:t>Clust</w:t>
      </w:r>
      <w:r>
        <w:rPr>
          <w:rFonts w:ascii="Calibri" w:hAnsi="Calibri" w:eastAsia="Calibri" w:cs="Calibri"/>
          <w:i/>
          <w:spacing w:val="1"/>
          <w:sz w:val="20"/>
          <w:szCs w:val="20"/>
        </w:rPr>
        <w:t>e</w:t>
      </w:r>
      <w:r>
        <w:rPr>
          <w:rFonts w:ascii="Calibri" w:hAnsi="Calibri" w:eastAsia="Calibri" w:cs="Calibri"/>
          <w:i/>
          <w:sz w:val="20"/>
          <w:szCs w:val="20"/>
        </w:rPr>
        <w:t>r</w:t>
      </w:r>
      <w:r>
        <w:rPr>
          <w:rFonts w:ascii="Calibri" w:hAnsi="Calibri" w:eastAsia="Calibri" w:cs="Calibri"/>
          <w:i/>
          <w:spacing w:val="-7"/>
          <w:sz w:val="20"/>
          <w:szCs w:val="20"/>
        </w:rPr>
        <w:t xml:space="preserve"> </w:t>
      </w:r>
      <w:r>
        <w:rPr>
          <w:rFonts w:ascii="Calibri" w:hAnsi="Calibri" w:eastAsia="Calibri" w:cs="Calibri"/>
          <w:i/>
          <w:spacing w:val="1"/>
          <w:sz w:val="20"/>
          <w:szCs w:val="20"/>
        </w:rPr>
        <w:t>an</w:t>
      </w:r>
      <w:r>
        <w:rPr>
          <w:rFonts w:ascii="Calibri" w:hAnsi="Calibri" w:eastAsia="Calibri" w:cs="Calibri"/>
          <w:i/>
          <w:sz w:val="20"/>
          <w:szCs w:val="20"/>
        </w:rPr>
        <w:t>d</w:t>
      </w:r>
      <w:r>
        <w:rPr>
          <w:rFonts w:ascii="Calibri" w:hAnsi="Calibri" w:eastAsia="Calibri" w:cs="Calibri"/>
          <w:i/>
          <w:spacing w:val="-3"/>
          <w:sz w:val="20"/>
          <w:szCs w:val="20"/>
        </w:rPr>
        <w:t xml:space="preserve"> </w:t>
      </w:r>
      <w:r>
        <w:rPr>
          <w:rFonts w:ascii="Calibri" w:hAnsi="Calibri" w:eastAsia="Calibri" w:cs="Calibri"/>
          <w:i/>
          <w:sz w:val="20"/>
          <w:szCs w:val="20"/>
        </w:rPr>
        <w:t>CP</w:t>
      </w:r>
      <w:r>
        <w:rPr>
          <w:rFonts w:ascii="Calibri" w:hAnsi="Calibri" w:eastAsia="Calibri" w:cs="Calibri"/>
          <w:i/>
          <w:spacing w:val="-2"/>
          <w:sz w:val="20"/>
          <w:szCs w:val="20"/>
        </w:rPr>
        <w:t xml:space="preserve"> </w:t>
      </w:r>
      <w:proofErr w:type="spellStart"/>
      <w:r>
        <w:rPr>
          <w:rFonts w:ascii="Calibri" w:hAnsi="Calibri" w:eastAsia="Calibri" w:cs="Calibri"/>
          <w:i/>
          <w:sz w:val="20"/>
          <w:szCs w:val="20"/>
        </w:rPr>
        <w:t>A</w:t>
      </w:r>
      <w:r>
        <w:rPr>
          <w:rFonts w:ascii="Calibri" w:hAnsi="Calibri" w:eastAsia="Calibri" w:cs="Calibri"/>
          <w:i/>
          <w:spacing w:val="1"/>
          <w:sz w:val="20"/>
          <w:szCs w:val="20"/>
        </w:rPr>
        <w:t>o</w:t>
      </w:r>
      <w:r>
        <w:rPr>
          <w:rFonts w:ascii="Calibri" w:hAnsi="Calibri" w:eastAsia="Calibri" w:cs="Calibri"/>
          <w:i/>
          <w:sz w:val="20"/>
          <w:szCs w:val="20"/>
        </w:rPr>
        <w:t>R</w:t>
      </w:r>
      <w:proofErr w:type="spellEnd"/>
      <w:r>
        <w:rPr>
          <w:rFonts w:ascii="Calibri" w:hAnsi="Calibri" w:eastAsia="Calibri" w:cs="Calibri"/>
          <w:i/>
          <w:spacing w:val="-3"/>
          <w:sz w:val="20"/>
          <w:szCs w:val="20"/>
        </w:rPr>
        <w:t xml:space="preserve"> </w:t>
      </w:r>
      <w:r>
        <w:rPr>
          <w:rFonts w:ascii="Calibri" w:hAnsi="Calibri" w:eastAsia="Calibri" w:cs="Calibri"/>
          <w:i/>
          <w:sz w:val="20"/>
          <w:szCs w:val="20"/>
        </w:rPr>
        <w:t>for</w:t>
      </w:r>
      <w:r>
        <w:rPr>
          <w:rFonts w:ascii="Calibri" w:hAnsi="Calibri" w:eastAsia="Calibri" w:cs="Calibri"/>
          <w:i/>
          <w:spacing w:val="-3"/>
          <w:sz w:val="20"/>
          <w:szCs w:val="20"/>
        </w:rPr>
        <w:t xml:space="preserve"> </w:t>
      </w:r>
      <w:r>
        <w:rPr>
          <w:rFonts w:ascii="Calibri" w:hAnsi="Calibri" w:eastAsia="Calibri" w:cs="Calibri"/>
          <w:i/>
          <w:sz w:val="20"/>
          <w:szCs w:val="20"/>
        </w:rPr>
        <w:t>i</w:t>
      </w:r>
      <w:r>
        <w:rPr>
          <w:rFonts w:ascii="Calibri" w:hAnsi="Calibri" w:eastAsia="Calibri" w:cs="Calibri"/>
          <w:i/>
          <w:spacing w:val="1"/>
          <w:sz w:val="20"/>
          <w:szCs w:val="20"/>
        </w:rPr>
        <w:t>mp</w:t>
      </w:r>
      <w:r>
        <w:rPr>
          <w:rFonts w:ascii="Calibri" w:hAnsi="Calibri" w:eastAsia="Calibri" w:cs="Calibri"/>
          <w:i/>
          <w:spacing w:val="-1"/>
          <w:sz w:val="20"/>
          <w:szCs w:val="20"/>
        </w:rPr>
        <w:t>r</w:t>
      </w:r>
      <w:r>
        <w:rPr>
          <w:rFonts w:ascii="Calibri" w:hAnsi="Calibri" w:eastAsia="Calibri" w:cs="Calibri"/>
          <w:i/>
          <w:spacing w:val="1"/>
          <w:sz w:val="20"/>
          <w:szCs w:val="20"/>
        </w:rPr>
        <w:t>o</w:t>
      </w:r>
      <w:r>
        <w:rPr>
          <w:rFonts w:ascii="Calibri" w:hAnsi="Calibri" w:eastAsia="Calibri" w:cs="Calibri"/>
          <w:i/>
          <w:sz w:val="20"/>
          <w:szCs w:val="20"/>
        </w:rPr>
        <w:t>v</w:t>
      </w:r>
      <w:r>
        <w:rPr>
          <w:rFonts w:ascii="Calibri" w:hAnsi="Calibri" w:eastAsia="Calibri" w:cs="Calibri"/>
          <w:i/>
          <w:spacing w:val="1"/>
          <w:sz w:val="20"/>
          <w:szCs w:val="20"/>
        </w:rPr>
        <w:t>e</w:t>
      </w:r>
      <w:r>
        <w:rPr>
          <w:rFonts w:ascii="Calibri" w:hAnsi="Calibri" w:eastAsia="Calibri" w:cs="Calibri"/>
          <w:i/>
          <w:sz w:val="20"/>
          <w:szCs w:val="20"/>
        </w:rPr>
        <w:t>d</w:t>
      </w:r>
      <w:r>
        <w:rPr>
          <w:rFonts w:ascii="Calibri" w:hAnsi="Calibri" w:eastAsia="Calibri" w:cs="Calibri"/>
          <w:i/>
          <w:spacing w:val="-8"/>
          <w:sz w:val="20"/>
          <w:szCs w:val="20"/>
        </w:rPr>
        <w:t xml:space="preserve"> </w:t>
      </w:r>
      <w:r>
        <w:rPr>
          <w:rFonts w:ascii="Calibri" w:hAnsi="Calibri" w:eastAsia="Calibri" w:cs="Calibri"/>
          <w:i/>
          <w:spacing w:val="2"/>
          <w:sz w:val="20"/>
          <w:szCs w:val="20"/>
        </w:rPr>
        <w:t>c</w:t>
      </w:r>
      <w:r>
        <w:rPr>
          <w:rFonts w:ascii="Calibri" w:hAnsi="Calibri" w:eastAsia="Calibri" w:cs="Calibri"/>
          <w:i/>
          <w:spacing w:val="1"/>
          <w:sz w:val="20"/>
          <w:szCs w:val="20"/>
        </w:rPr>
        <w:t>on</w:t>
      </w:r>
      <w:r>
        <w:rPr>
          <w:rFonts w:ascii="Calibri" w:hAnsi="Calibri" w:eastAsia="Calibri" w:cs="Calibri"/>
          <w:i/>
          <w:sz w:val="20"/>
          <w:szCs w:val="20"/>
        </w:rPr>
        <w:t>v</w:t>
      </w:r>
      <w:r>
        <w:rPr>
          <w:rFonts w:ascii="Calibri" w:hAnsi="Calibri" w:eastAsia="Calibri" w:cs="Calibri"/>
          <w:i/>
          <w:spacing w:val="1"/>
          <w:sz w:val="20"/>
          <w:szCs w:val="20"/>
        </w:rPr>
        <w:t>e</w:t>
      </w:r>
      <w:r>
        <w:rPr>
          <w:rFonts w:ascii="Calibri" w:hAnsi="Calibri" w:eastAsia="Calibri" w:cs="Calibri"/>
          <w:i/>
          <w:spacing w:val="-1"/>
          <w:sz w:val="20"/>
          <w:szCs w:val="20"/>
        </w:rPr>
        <w:t>r</w:t>
      </w:r>
      <w:r>
        <w:rPr>
          <w:rFonts w:ascii="Calibri" w:hAnsi="Calibri" w:eastAsia="Calibri" w:cs="Calibri"/>
          <w:i/>
          <w:spacing w:val="3"/>
          <w:sz w:val="20"/>
          <w:szCs w:val="20"/>
        </w:rPr>
        <w:t>g</w:t>
      </w:r>
      <w:r>
        <w:rPr>
          <w:rFonts w:ascii="Calibri" w:hAnsi="Calibri" w:eastAsia="Calibri" w:cs="Calibri"/>
          <w:i/>
          <w:spacing w:val="1"/>
          <w:sz w:val="20"/>
          <w:szCs w:val="20"/>
        </w:rPr>
        <w:t>ence</w:t>
      </w:r>
      <w:r>
        <w:rPr>
          <w:rFonts w:ascii="Calibri" w:hAnsi="Calibri" w:eastAsia="Calibri" w:cs="Calibri"/>
          <w:i/>
          <w:sz w:val="20"/>
          <w:szCs w:val="20"/>
        </w:rPr>
        <w:t>.</w:t>
      </w:r>
      <w:r>
        <w:rPr>
          <w:rFonts w:ascii="Calibri" w:hAnsi="Calibri" w:eastAsia="Calibri" w:cs="Calibri"/>
          <w:i/>
          <w:spacing w:val="34"/>
          <w:sz w:val="20"/>
          <w:szCs w:val="20"/>
        </w:rPr>
        <w:t xml:space="preserve"> </w:t>
      </w:r>
      <w:r>
        <w:rPr>
          <w:rFonts w:ascii="Calibri" w:hAnsi="Calibri" w:eastAsia="Calibri" w:cs="Calibri"/>
          <w:i/>
          <w:sz w:val="20"/>
          <w:szCs w:val="20"/>
        </w:rPr>
        <w:t>This</w:t>
      </w:r>
      <w:r>
        <w:rPr>
          <w:rFonts w:ascii="Calibri" w:hAnsi="Calibri" w:eastAsia="Calibri" w:cs="Calibri"/>
          <w:i/>
          <w:spacing w:val="-3"/>
          <w:sz w:val="20"/>
          <w:szCs w:val="20"/>
        </w:rPr>
        <w:t xml:space="preserve"> </w:t>
      </w:r>
      <w:r>
        <w:rPr>
          <w:rFonts w:ascii="Calibri" w:hAnsi="Calibri" w:eastAsia="Calibri" w:cs="Calibri"/>
          <w:i/>
          <w:spacing w:val="-1"/>
          <w:sz w:val="20"/>
          <w:szCs w:val="20"/>
        </w:rPr>
        <w:t>w</w:t>
      </w:r>
      <w:r>
        <w:rPr>
          <w:rFonts w:ascii="Calibri" w:hAnsi="Calibri" w:eastAsia="Calibri" w:cs="Calibri"/>
          <w:i/>
          <w:sz w:val="20"/>
          <w:szCs w:val="20"/>
        </w:rPr>
        <w:t>ill</w:t>
      </w:r>
      <w:r>
        <w:rPr>
          <w:rFonts w:ascii="Calibri" w:hAnsi="Calibri" w:eastAsia="Calibri" w:cs="Calibri"/>
          <w:i/>
          <w:spacing w:val="-3"/>
          <w:sz w:val="20"/>
          <w:szCs w:val="20"/>
        </w:rPr>
        <w:t xml:space="preserve"> </w:t>
      </w:r>
      <w:r>
        <w:rPr>
          <w:rFonts w:ascii="Calibri" w:hAnsi="Calibri" w:eastAsia="Calibri" w:cs="Calibri"/>
          <w:i/>
          <w:spacing w:val="1"/>
          <w:sz w:val="20"/>
          <w:szCs w:val="20"/>
        </w:rPr>
        <w:t>a</w:t>
      </w:r>
      <w:r>
        <w:rPr>
          <w:rFonts w:ascii="Calibri" w:hAnsi="Calibri" w:eastAsia="Calibri" w:cs="Calibri"/>
          <w:i/>
          <w:sz w:val="20"/>
          <w:szCs w:val="20"/>
        </w:rPr>
        <w:t>llow</w:t>
      </w:r>
      <w:r>
        <w:rPr>
          <w:rFonts w:ascii="Calibri" w:hAnsi="Calibri" w:eastAsia="Calibri" w:cs="Calibri"/>
          <w:i/>
          <w:spacing w:val="-4"/>
          <w:sz w:val="20"/>
          <w:szCs w:val="20"/>
        </w:rPr>
        <w:t xml:space="preserve"> </w:t>
      </w:r>
      <w:r>
        <w:rPr>
          <w:rFonts w:ascii="Calibri" w:hAnsi="Calibri" w:eastAsia="Calibri" w:cs="Calibri"/>
          <w:i/>
          <w:spacing w:val="1"/>
          <w:sz w:val="20"/>
          <w:szCs w:val="20"/>
        </w:rPr>
        <w:t>agenc</w:t>
      </w:r>
      <w:r>
        <w:rPr>
          <w:rFonts w:ascii="Calibri" w:hAnsi="Calibri" w:eastAsia="Calibri" w:cs="Calibri"/>
          <w:i/>
          <w:sz w:val="20"/>
          <w:szCs w:val="20"/>
        </w:rPr>
        <w:t>ies</w:t>
      </w:r>
      <w:r>
        <w:rPr>
          <w:rFonts w:ascii="Calibri" w:hAnsi="Calibri" w:eastAsia="Calibri" w:cs="Calibri"/>
          <w:i/>
          <w:spacing w:val="-7"/>
          <w:sz w:val="20"/>
          <w:szCs w:val="20"/>
        </w:rPr>
        <w:t xml:space="preserve"> </w:t>
      </w:r>
      <w:proofErr w:type="spellStart"/>
      <w:r>
        <w:rPr>
          <w:rFonts w:ascii="Calibri" w:hAnsi="Calibri" w:eastAsia="Calibri" w:cs="Calibri"/>
          <w:i/>
          <w:w w:val="99"/>
          <w:sz w:val="20"/>
          <w:szCs w:val="20"/>
        </w:rPr>
        <w:t>wo</w:t>
      </w:r>
      <w:r>
        <w:rPr>
          <w:rFonts w:ascii="Calibri" w:hAnsi="Calibri" w:eastAsia="Calibri" w:cs="Calibri"/>
          <w:i/>
          <w:spacing w:val="-1"/>
          <w:w w:val="99"/>
          <w:sz w:val="20"/>
          <w:szCs w:val="20"/>
        </w:rPr>
        <w:t>r</w:t>
      </w:r>
      <w:r>
        <w:rPr>
          <w:rFonts w:ascii="Calibri" w:hAnsi="Calibri" w:eastAsia="Calibri" w:cs="Calibri"/>
          <w:i/>
          <w:w w:val="99"/>
          <w:sz w:val="20"/>
          <w:szCs w:val="20"/>
        </w:rPr>
        <w:t>kin</w:t>
      </w:r>
      <w:proofErr w:type="spellEnd"/>
      <w:r>
        <w:rPr>
          <w:rFonts w:ascii="Calibri" w:hAnsi="Calibri" w:eastAsia="Calibri" w:cs="Calibri"/>
          <w:i/>
          <w:spacing w:val="-32"/>
          <w:sz w:val="20"/>
          <w:szCs w:val="20"/>
        </w:rPr>
        <w:t xml:space="preserve"> </w:t>
      </w:r>
      <w:r>
        <w:rPr>
          <w:rFonts w:ascii="Calibri" w:hAnsi="Calibri" w:eastAsia="Calibri" w:cs="Calibri"/>
          <w:i/>
          <w:sz w:val="20"/>
          <w:szCs w:val="20"/>
        </w:rPr>
        <w:t>g</w:t>
      </w:r>
      <w:r>
        <w:rPr>
          <w:rFonts w:ascii="Calibri" w:hAnsi="Calibri" w:eastAsia="Calibri" w:cs="Calibri"/>
          <w:i/>
          <w:spacing w:val="-1"/>
          <w:sz w:val="20"/>
          <w:szCs w:val="20"/>
        </w:rPr>
        <w:t xml:space="preserve"> </w:t>
      </w:r>
      <w:r>
        <w:rPr>
          <w:rFonts w:ascii="Calibri" w:hAnsi="Calibri" w:eastAsia="Calibri" w:cs="Calibri"/>
          <w:i/>
          <w:sz w:val="20"/>
          <w:szCs w:val="20"/>
        </w:rPr>
        <w:t>in</w:t>
      </w:r>
    </w:p>
    <w:p w:rsidR="00053E75" w:rsidRDefault="00175B0B" w14:paraId="2551760B" w14:textId="77777777">
      <w:pPr>
        <w:spacing w:after="0" w:line="240" w:lineRule="auto"/>
        <w:ind w:left="120" w:right="-20"/>
        <w:rPr>
          <w:rFonts w:ascii="Calibri" w:hAnsi="Calibri" w:eastAsia="Calibri" w:cs="Calibri"/>
          <w:sz w:val="20"/>
          <w:szCs w:val="20"/>
        </w:rPr>
      </w:pPr>
      <w:r>
        <w:rPr>
          <w:noProof/>
        </w:rPr>
        <mc:AlternateContent>
          <mc:Choice Requires="wpg">
            <w:drawing>
              <wp:anchor distT="0" distB="0" distL="114300" distR="114300" simplePos="0" relativeHeight="251655168" behindDoc="1" locked="0" layoutInCell="1" allowOverlap="1" wp14:anchorId="4AA7AE45" wp14:editId="1DD57D29">
                <wp:simplePos x="0" y="0"/>
                <wp:positionH relativeFrom="page">
                  <wp:posOffset>1380490</wp:posOffset>
                </wp:positionH>
                <wp:positionV relativeFrom="paragraph">
                  <wp:posOffset>198120</wp:posOffset>
                </wp:positionV>
                <wp:extent cx="732155" cy="364490"/>
                <wp:effectExtent l="0" t="0" r="0" b="0"/>
                <wp:wrapNone/>
                <wp:docPr id="32"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155" cy="364490"/>
                          <a:chOff x="2174" y="312"/>
                          <a:chExt cx="1153" cy="574"/>
                        </a:xfrm>
                      </wpg:grpSpPr>
                      <wpg:grpSp>
                        <wpg:cNvPr id="33" name="Group 36"/>
                        <wpg:cNvGrpSpPr>
                          <a:grpSpLocks/>
                        </wpg:cNvGrpSpPr>
                        <wpg:grpSpPr bwMode="auto">
                          <a:xfrm>
                            <a:off x="2184" y="322"/>
                            <a:ext cx="1133" cy="235"/>
                            <a:chOff x="2184" y="322"/>
                            <a:chExt cx="1133" cy="235"/>
                          </a:xfrm>
                        </wpg:grpSpPr>
                        <wps:wsp>
                          <wps:cNvPr id="34" name="Freeform 37"/>
                          <wps:cNvSpPr>
                            <a:spLocks/>
                          </wps:cNvSpPr>
                          <wps:spPr bwMode="auto">
                            <a:xfrm>
                              <a:off x="2184" y="322"/>
                              <a:ext cx="1133" cy="235"/>
                            </a:xfrm>
                            <a:custGeom>
                              <a:avLst/>
                              <a:gdLst>
                                <a:gd name="T0" fmla="+- 0 2184 2184"/>
                                <a:gd name="T1" fmla="*/ T0 w 1133"/>
                                <a:gd name="T2" fmla="+- 0 558 322"/>
                                <a:gd name="T3" fmla="*/ 558 h 235"/>
                                <a:gd name="T4" fmla="+- 0 3317 2184"/>
                                <a:gd name="T5" fmla="*/ T4 w 1133"/>
                                <a:gd name="T6" fmla="+- 0 558 322"/>
                                <a:gd name="T7" fmla="*/ 558 h 235"/>
                                <a:gd name="T8" fmla="+- 0 3317 2184"/>
                                <a:gd name="T9" fmla="*/ T8 w 1133"/>
                                <a:gd name="T10" fmla="+- 0 322 322"/>
                                <a:gd name="T11" fmla="*/ 322 h 235"/>
                                <a:gd name="T12" fmla="+- 0 2184 2184"/>
                                <a:gd name="T13" fmla="*/ T12 w 1133"/>
                                <a:gd name="T14" fmla="+- 0 322 322"/>
                                <a:gd name="T15" fmla="*/ 322 h 235"/>
                                <a:gd name="T16" fmla="+- 0 2184 2184"/>
                                <a:gd name="T17" fmla="*/ T16 w 1133"/>
                                <a:gd name="T18" fmla="+- 0 558 322"/>
                                <a:gd name="T19" fmla="*/ 558 h 235"/>
                              </a:gdLst>
                              <a:ahLst/>
                              <a:cxnLst>
                                <a:cxn ang="0">
                                  <a:pos x="T1" y="T3"/>
                                </a:cxn>
                                <a:cxn ang="0">
                                  <a:pos x="T5" y="T7"/>
                                </a:cxn>
                                <a:cxn ang="0">
                                  <a:pos x="T9" y="T11"/>
                                </a:cxn>
                                <a:cxn ang="0">
                                  <a:pos x="T13" y="T15"/>
                                </a:cxn>
                                <a:cxn ang="0">
                                  <a:pos x="T17" y="T19"/>
                                </a:cxn>
                              </a:cxnLst>
                              <a:rect l="0" t="0" r="r" b="b"/>
                              <a:pathLst>
                                <a:path w="1133" h="235">
                                  <a:moveTo>
                                    <a:pt x="0" y="236"/>
                                  </a:moveTo>
                                  <a:lnTo>
                                    <a:pt x="1133" y="236"/>
                                  </a:lnTo>
                                  <a:lnTo>
                                    <a:pt x="1133" y="0"/>
                                  </a:lnTo>
                                  <a:lnTo>
                                    <a:pt x="0" y="0"/>
                                  </a:lnTo>
                                  <a:lnTo>
                                    <a:pt x="0" y="236"/>
                                  </a:lnTo>
                                </a:path>
                              </a:pathLst>
                            </a:custGeom>
                            <a:solidFill>
                              <a:srgbClr val="DFDFD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 name="Group 34"/>
                        <wpg:cNvGrpSpPr>
                          <a:grpSpLocks/>
                        </wpg:cNvGrpSpPr>
                        <wpg:grpSpPr bwMode="auto">
                          <a:xfrm>
                            <a:off x="2184" y="558"/>
                            <a:ext cx="1133" cy="319"/>
                            <a:chOff x="2184" y="558"/>
                            <a:chExt cx="1133" cy="319"/>
                          </a:xfrm>
                        </wpg:grpSpPr>
                        <wps:wsp>
                          <wps:cNvPr id="36" name="Freeform 35"/>
                          <wps:cNvSpPr>
                            <a:spLocks/>
                          </wps:cNvSpPr>
                          <wps:spPr bwMode="auto">
                            <a:xfrm>
                              <a:off x="2184" y="558"/>
                              <a:ext cx="1133" cy="319"/>
                            </a:xfrm>
                            <a:custGeom>
                              <a:avLst/>
                              <a:gdLst>
                                <a:gd name="T0" fmla="+- 0 2184 2184"/>
                                <a:gd name="T1" fmla="*/ T0 w 1133"/>
                                <a:gd name="T2" fmla="+- 0 877 558"/>
                                <a:gd name="T3" fmla="*/ 877 h 319"/>
                                <a:gd name="T4" fmla="+- 0 3317 2184"/>
                                <a:gd name="T5" fmla="*/ T4 w 1133"/>
                                <a:gd name="T6" fmla="+- 0 877 558"/>
                                <a:gd name="T7" fmla="*/ 877 h 319"/>
                                <a:gd name="T8" fmla="+- 0 3317 2184"/>
                                <a:gd name="T9" fmla="*/ T8 w 1133"/>
                                <a:gd name="T10" fmla="+- 0 558 558"/>
                                <a:gd name="T11" fmla="*/ 558 h 319"/>
                                <a:gd name="T12" fmla="+- 0 2184 2184"/>
                                <a:gd name="T13" fmla="*/ T12 w 1133"/>
                                <a:gd name="T14" fmla="+- 0 558 558"/>
                                <a:gd name="T15" fmla="*/ 558 h 319"/>
                                <a:gd name="T16" fmla="+- 0 2184 2184"/>
                                <a:gd name="T17" fmla="*/ T16 w 1133"/>
                                <a:gd name="T18" fmla="+- 0 877 558"/>
                                <a:gd name="T19" fmla="*/ 877 h 319"/>
                              </a:gdLst>
                              <a:ahLst/>
                              <a:cxnLst>
                                <a:cxn ang="0">
                                  <a:pos x="T1" y="T3"/>
                                </a:cxn>
                                <a:cxn ang="0">
                                  <a:pos x="T5" y="T7"/>
                                </a:cxn>
                                <a:cxn ang="0">
                                  <a:pos x="T9" y="T11"/>
                                </a:cxn>
                                <a:cxn ang="0">
                                  <a:pos x="T13" y="T15"/>
                                </a:cxn>
                                <a:cxn ang="0">
                                  <a:pos x="T17" y="T19"/>
                                </a:cxn>
                              </a:cxnLst>
                              <a:rect l="0" t="0" r="r" b="b"/>
                              <a:pathLst>
                                <a:path w="1133" h="319">
                                  <a:moveTo>
                                    <a:pt x="0" y="319"/>
                                  </a:moveTo>
                                  <a:lnTo>
                                    <a:pt x="1133" y="319"/>
                                  </a:lnTo>
                                  <a:lnTo>
                                    <a:pt x="1133" y="0"/>
                                  </a:lnTo>
                                  <a:lnTo>
                                    <a:pt x="0" y="0"/>
                                  </a:lnTo>
                                  <a:lnTo>
                                    <a:pt x="0" y="319"/>
                                  </a:lnTo>
                                </a:path>
                              </a:pathLst>
                            </a:custGeom>
                            <a:solidFill>
                              <a:srgbClr val="DFDFD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w14:anchorId="529A3AA2">
              <v:group id="Group 33" style="position:absolute;margin-left:108.7pt;margin-top:15.6pt;width:57.65pt;height:28.7pt;z-index:-251661312;mso-position-horizontal-relative:page" coordsize="1153,574" coordorigin="2174,312" o:spid="_x0000_s1026" w14:anchorId="1134C9C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">
                <v:group id="Group 36" style="position:absolute;left:2184;top:322;width:1133;height:235" coordsize="1133,235" coordorigin="2184,322"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">
                  <v:shape id="Freeform 37" style="position:absolute;left:2184;top:322;width:1133;height:235;visibility:visible;mso-wrap-style:square;v-text-anchor:top" coordsize="1133,235" o:spid="_x0000_s1028" fillcolor="#dfdfdf" stroked="f" path="m,236r1133,l1133,,,,,23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">
                    <v:path arrowok="t" o:connecttype="custom" o:connectlocs="0,558;1133,558;1133,322;0,322;0,558" o:connectangles="0,0,0,0,0"/>
                  </v:shape>
                </v:group>
                <v:group id="Group 34" style="position:absolute;left:2184;top:558;width:1133;height:319" coordsize="1133,319" coordorigin="2184,558"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">
                  <v:shape id="Freeform 35" style="position:absolute;left:2184;top:558;width:1133;height:319;visibility:visible;mso-wrap-style:square;v-text-anchor:top" coordsize="1133,319" o:spid="_x0000_s1030" fillcolor="#dfdfdf" stroked="f" path="m,319r1133,l1133,,,,,31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">
                    <v:path arrowok="t" o:connecttype="custom" o:connectlocs="0,877;1133,877;1133,558;0,558;0,877" o:connectangles="0,0,0,0,0"/>
                  </v:shape>
                </v:group>
                <w10:wrap anchorx="page"/>
              </v:group>
            </w:pict>
          </mc:Fallback>
        </mc:AlternateContent>
      </w:r>
      <w:r>
        <w:rPr>
          <w:rFonts w:ascii="Calibri" w:hAnsi="Calibri" w:eastAsia="Calibri" w:cs="Calibri"/>
          <w:i/>
          <w:sz w:val="20"/>
          <w:szCs w:val="20"/>
        </w:rPr>
        <w:t>t</w:t>
      </w:r>
      <w:r>
        <w:rPr>
          <w:rFonts w:ascii="Calibri" w:hAnsi="Calibri" w:eastAsia="Calibri" w:cs="Calibri"/>
          <w:i/>
          <w:spacing w:val="1"/>
          <w:sz w:val="20"/>
          <w:szCs w:val="20"/>
        </w:rPr>
        <w:t>h</w:t>
      </w:r>
      <w:r>
        <w:rPr>
          <w:rFonts w:ascii="Calibri" w:hAnsi="Calibri" w:eastAsia="Calibri" w:cs="Calibri"/>
          <w:i/>
          <w:sz w:val="20"/>
          <w:szCs w:val="20"/>
        </w:rPr>
        <w:t>e</w:t>
      </w:r>
      <w:r>
        <w:rPr>
          <w:rFonts w:ascii="Calibri" w:hAnsi="Calibri" w:eastAsia="Calibri" w:cs="Calibri"/>
          <w:i/>
          <w:spacing w:val="-3"/>
          <w:sz w:val="20"/>
          <w:szCs w:val="20"/>
        </w:rPr>
        <w:t xml:space="preserve"> </w:t>
      </w:r>
      <w:r>
        <w:rPr>
          <w:rFonts w:ascii="Calibri" w:hAnsi="Calibri" w:eastAsia="Calibri" w:cs="Calibri"/>
          <w:i/>
          <w:sz w:val="20"/>
          <w:szCs w:val="20"/>
        </w:rPr>
        <w:t>s</w:t>
      </w:r>
      <w:r>
        <w:rPr>
          <w:rFonts w:ascii="Calibri" w:hAnsi="Calibri" w:eastAsia="Calibri" w:cs="Calibri"/>
          <w:i/>
          <w:spacing w:val="1"/>
          <w:sz w:val="20"/>
          <w:szCs w:val="20"/>
        </w:rPr>
        <w:t>am</w:t>
      </w:r>
      <w:r>
        <w:rPr>
          <w:rFonts w:ascii="Calibri" w:hAnsi="Calibri" w:eastAsia="Calibri" w:cs="Calibri"/>
          <w:i/>
          <w:sz w:val="20"/>
          <w:szCs w:val="20"/>
        </w:rPr>
        <w:t>e</w:t>
      </w:r>
      <w:r>
        <w:rPr>
          <w:rFonts w:ascii="Calibri" w:hAnsi="Calibri" w:eastAsia="Calibri" w:cs="Calibri"/>
          <w:i/>
          <w:spacing w:val="-4"/>
          <w:sz w:val="20"/>
          <w:szCs w:val="20"/>
        </w:rPr>
        <w:t xml:space="preserve"> </w:t>
      </w:r>
      <w:r>
        <w:rPr>
          <w:rFonts w:ascii="Calibri" w:hAnsi="Calibri" w:eastAsia="Calibri" w:cs="Calibri"/>
          <w:i/>
          <w:sz w:val="20"/>
          <w:szCs w:val="20"/>
        </w:rPr>
        <w:t>l</w:t>
      </w:r>
      <w:r>
        <w:rPr>
          <w:rFonts w:ascii="Calibri" w:hAnsi="Calibri" w:eastAsia="Calibri" w:cs="Calibri"/>
          <w:i/>
          <w:spacing w:val="1"/>
          <w:sz w:val="20"/>
          <w:szCs w:val="20"/>
        </w:rPr>
        <w:t>oca</w:t>
      </w:r>
      <w:r>
        <w:rPr>
          <w:rFonts w:ascii="Calibri" w:hAnsi="Calibri" w:eastAsia="Calibri" w:cs="Calibri"/>
          <w:i/>
          <w:sz w:val="20"/>
          <w:szCs w:val="20"/>
        </w:rPr>
        <w:t>t</w:t>
      </w:r>
      <w:r>
        <w:rPr>
          <w:rFonts w:ascii="Calibri" w:hAnsi="Calibri" w:eastAsia="Calibri" w:cs="Calibri"/>
          <w:i/>
          <w:spacing w:val="-2"/>
          <w:sz w:val="20"/>
          <w:szCs w:val="20"/>
        </w:rPr>
        <w:t>i</w:t>
      </w:r>
      <w:r>
        <w:rPr>
          <w:rFonts w:ascii="Calibri" w:hAnsi="Calibri" w:eastAsia="Calibri" w:cs="Calibri"/>
          <w:i/>
          <w:spacing w:val="1"/>
          <w:sz w:val="20"/>
          <w:szCs w:val="20"/>
        </w:rPr>
        <w:t>on</w:t>
      </w:r>
      <w:r>
        <w:rPr>
          <w:rFonts w:ascii="Calibri" w:hAnsi="Calibri" w:eastAsia="Calibri" w:cs="Calibri"/>
          <w:i/>
          <w:sz w:val="20"/>
          <w:szCs w:val="20"/>
        </w:rPr>
        <w:t>,</w:t>
      </w:r>
      <w:r>
        <w:rPr>
          <w:rFonts w:ascii="Calibri" w:hAnsi="Calibri" w:eastAsia="Calibri" w:cs="Calibri"/>
          <w:i/>
          <w:spacing w:val="-7"/>
          <w:sz w:val="20"/>
          <w:szCs w:val="20"/>
        </w:rPr>
        <w:t xml:space="preserve"> </w:t>
      </w:r>
      <w:r>
        <w:rPr>
          <w:rFonts w:ascii="Calibri" w:hAnsi="Calibri" w:eastAsia="Calibri" w:cs="Calibri"/>
          <w:i/>
          <w:spacing w:val="1"/>
          <w:sz w:val="20"/>
          <w:szCs w:val="20"/>
        </w:rPr>
        <w:t>bu</w:t>
      </w:r>
      <w:r>
        <w:rPr>
          <w:rFonts w:ascii="Calibri" w:hAnsi="Calibri" w:eastAsia="Calibri" w:cs="Calibri"/>
          <w:i/>
          <w:sz w:val="20"/>
          <w:szCs w:val="20"/>
        </w:rPr>
        <w:t>t</w:t>
      </w:r>
      <w:r>
        <w:rPr>
          <w:rFonts w:ascii="Calibri" w:hAnsi="Calibri" w:eastAsia="Calibri" w:cs="Calibri"/>
          <w:i/>
          <w:spacing w:val="-5"/>
          <w:sz w:val="20"/>
          <w:szCs w:val="20"/>
        </w:rPr>
        <w:t xml:space="preserve"> </w:t>
      </w:r>
      <w:r>
        <w:rPr>
          <w:rFonts w:ascii="Calibri" w:hAnsi="Calibri" w:eastAsia="Calibri" w:cs="Calibri"/>
          <w:i/>
          <w:sz w:val="20"/>
          <w:szCs w:val="20"/>
        </w:rPr>
        <w:t>f</w:t>
      </w:r>
      <w:r>
        <w:rPr>
          <w:rFonts w:ascii="Calibri" w:hAnsi="Calibri" w:eastAsia="Calibri" w:cs="Calibri"/>
          <w:i/>
          <w:spacing w:val="1"/>
          <w:sz w:val="20"/>
          <w:szCs w:val="20"/>
        </w:rPr>
        <w:t>o</w:t>
      </w:r>
      <w:r>
        <w:rPr>
          <w:rFonts w:ascii="Calibri" w:hAnsi="Calibri" w:eastAsia="Calibri" w:cs="Calibri"/>
          <w:i/>
          <w:sz w:val="20"/>
          <w:szCs w:val="20"/>
        </w:rPr>
        <w:t>r</w:t>
      </w:r>
      <w:r>
        <w:rPr>
          <w:rFonts w:ascii="Calibri" w:hAnsi="Calibri" w:eastAsia="Calibri" w:cs="Calibri"/>
          <w:i/>
          <w:spacing w:val="-3"/>
          <w:sz w:val="20"/>
          <w:szCs w:val="20"/>
        </w:rPr>
        <w:t xml:space="preserve"> </w:t>
      </w:r>
      <w:r>
        <w:rPr>
          <w:rFonts w:ascii="Calibri" w:hAnsi="Calibri" w:eastAsia="Calibri" w:cs="Calibri"/>
          <w:i/>
          <w:spacing w:val="1"/>
          <w:sz w:val="20"/>
          <w:szCs w:val="20"/>
        </w:rPr>
        <w:t>d</w:t>
      </w:r>
      <w:r>
        <w:rPr>
          <w:rFonts w:ascii="Calibri" w:hAnsi="Calibri" w:eastAsia="Calibri" w:cs="Calibri"/>
          <w:i/>
          <w:sz w:val="20"/>
          <w:szCs w:val="20"/>
        </w:rPr>
        <w:t>i</w:t>
      </w:r>
      <w:r>
        <w:rPr>
          <w:rFonts w:ascii="Calibri" w:hAnsi="Calibri" w:eastAsia="Calibri" w:cs="Calibri"/>
          <w:i/>
          <w:spacing w:val="-1"/>
          <w:sz w:val="20"/>
          <w:szCs w:val="20"/>
        </w:rPr>
        <w:t>f</w:t>
      </w:r>
      <w:r>
        <w:rPr>
          <w:rFonts w:ascii="Calibri" w:hAnsi="Calibri" w:eastAsia="Calibri" w:cs="Calibri"/>
          <w:i/>
          <w:spacing w:val="1"/>
          <w:sz w:val="20"/>
          <w:szCs w:val="20"/>
        </w:rPr>
        <w:t>fe</w:t>
      </w:r>
      <w:r>
        <w:rPr>
          <w:rFonts w:ascii="Calibri" w:hAnsi="Calibri" w:eastAsia="Calibri" w:cs="Calibri"/>
          <w:i/>
          <w:spacing w:val="-1"/>
          <w:sz w:val="20"/>
          <w:szCs w:val="20"/>
        </w:rPr>
        <w:t>r</w:t>
      </w:r>
      <w:r>
        <w:rPr>
          <w:rFonts w:ascii="Calibri" w:hAnsi="Calibri" w:eastAsia="Calibri" w:cs="Calibri"/>
          <w:i/>
          <w:spacing w:val="1"/>
          <w:sz w:val="20"/>
          <w:szCs w:val="20"/>
        </w:rPr>
        <w:t>en</w:t>
      </w:r>
      <w:r>
        <w:rPr>
          <w:rFonts w:ascii="Calibri" w:hAnsi="Calibri" w:eastAsia="Calibri" w:cs="Calibri"/>
          <w:i/>
          <w:sz w:val="20"/>
          <w:szCs w:val="20"/>
        </w:rPr>
        <w:t>t</w:t>
      </w:r>
      <w:r>
        <w:rPr>
          <w:rFonts w:ascii="Calibri" w:hAnsi="Calibri" w:eastAsia="Calibri" w:cs="Calibri"/>
          <w:i/>
          <w:spacing w:val="-6"/>
          <w:sz w:val="20"/>
          <w:szCs w:val="20"/>
        </w:rPr>
        <w:t xml:space="preserve"> </w:t>
      </w:r>
      <w:r>
        <w:rPr>
          <w:rFonts w:ascii="Calibri" w:hAnsi="Calibri" w:eastAsia="Calibri" w:cs="Calibri"/>
          <w:i/>
          <w:spacing w:val="1"/>
          <w:sz w:val="20"/>
          <w:szCs w:val="20"/>
        </w:rPr>
        <w:t>c</w:t>
      </w:r>
      <w:r>
        <w:rPr>
          <w:rFonts w:ascii="Calibri" w:hAnsi="Calibri" w:eastAsia="Calibri" w:cs="Calibri"/>
          <w:i/>
          <w:sz w:val="20"/>
          <w:szCs w:val="20"/>
        </w:rPr>
        <w:t>lust</w:t>
      </w:r>
      <w:r>
        <w:rPr>
          <w:rFonts w:ascii="Calibri" w:hAnsi="Calibri" w:eastAsia="Calibri" w:cs="Calibri"/>
          <w:i/>
          <w:spacing w:val="1"/>
          <w:sz w:val="20"/>
          <w:szCs w:val="20"/>
        </w:rPr>
        <w:t>e</w:t>
      </w:r>
      <w:r>
        <w:rPr>
          <w:rFonts w:ascii="Calibri" w:hAnsi="Calibri" w:eastAsia="Calibri" w:cs="Calibri"/>
          <w:i/>
          <w:spacing w:val="-1"/>
          <w:sz w:val="20"/>
          <w:szCs w:val="20"/>
        </w:rPr>
        <w:t>rs</w:t>
      </w:r>
      <w:r>
        <w:rPr>
          <w:rFonts w:ascii="Calibri" w:hAnsi="Calibri" w:eastAsia="Calibri" w:cs="Calibri"/>
          <w:i/>
          <w:sz w:val="20"/>
          <w:szCs w:val="20"/>
        </w:rPr>
        <w:t>,</w:t>
      </w:r>
      <w:r>
        <w:rPr>
          <w:rFonts w:ascii="Calibri" w:hAnsi="Calibri" w:eastAsia="Calibri" w:cs="Calibri"/>
          <w:i/>
          <w:spacing w:val="-7"/>
          <w:sz w:val="20"/>
          <w:szCs w:val="20"/>
        </w:rPr>
        <w:t xml:space="preserve"> </w:t>
      </w:r>
      <w:r>
        <w:rPr>
          <w:rFonts w:ascii="Calibri" w:hAnsi="Calibri" w:eastAsia="Calibri" w:cs="Calibri"/>
          <w:i/>
          <w:spacing w:val="1"/>
          <w:sz w:val="20"/>
          <w:szCs w:val="20"/>
        </w:rPr>
        <w:t>t</w:t>
      </w:r>
      <w:r>
        <w:rPr>
          <w:rFonts w:ascii="Calibri" w:hAnsi="Calibri" w:eastAsia="Calibri" w:cs="Calibri"/>
          <w:i/>
          <w:sz w:val="20"/>
          <w:szCs w:val="20"/>
        </w:rPr>
        <w:t>o</w:t>
      </w:r>
      <w:r>
        <w:rPr>
          <w:rFonts w:ascii="Calibri" w:hAnsi="Calibri" w:eastAsia="Calibri" w:cs="Calibri"/>
          <w:i/>
          <w:spacing w:val="-1"/>
          <w:sz w:val="20"/>
          <w:szCs w:val="20"/>
        </w:rPr>
        <w:t xml:space="preserve"> </w:t>
      </w:r>
      <w:r>
        <w:rPr>
          <w:rFonts w:ascii="Calibri" w:hAnsi="Calibri" w:eastAsia="Calibri" w:cs="Calibri"/>
          <w:i/>
          <w:sz w:val="20"/>
          <w:szCs w:val="20"/>
        </w:rPr>
        <w:t>l</w:t>
      </w:r>
      <w:r>
        <w:rPr>
          <w:rFonts w:ascii="Calibri" w:hAnsi="Calibri" w:eastAsia="Calibri" w:cs="Calibri"/>
          <w:i/>
          <w:spacing w:val="1"/>
          <w:sz w:val="20"/>
          <w:szCs w:val="20"/>
        </w:rPr>
        <w:t>e</w:t>
      </w:r>
      <w:r>
        <w:rPr>
          <w:rFonts w:ascii="Calibri" w:hAnsi="Calibri" w:eastAsia="Calibri" w:cs="Calibri"/>
          <w:i/>
          <w:sz w:val="20"/>
          <w:szCs w:val="20"/>
        </w:rPr>
        <w:t>v</w:t>
      </w:r>
      <w:r>
        <w:rPr>
          <w:rFonts w:ascii="Calibri" w:hAnsi="Calibri" w:eastAsia="Calibri" w:cs="Calibri"/>
          <w:i/>
          <w:spacing w:val="1"/>
          <w:sz w:val="20"/>
          <w:szCs w:val="20"/>
        </w:rPr>
        <w:t>e</w:t>
      </w:r>
      <w:r>
        <w:rPr>
          <w:rFonts w:ascii="Calibri" w:hAnsi="Calibri" w:eastAsia="Calibri" w:cs="Calibri"/>
          <w:i/>
          <w:spacing w:val="-1"/>
          <w:sz w:val="20"/>
          <w:szCs w:val="20"/>
        </w:rPr>
        <w:t>r</w:t>
      </w:r>
      <w:r>
        <w:rPr>
          <w:rFonts w:ascii="Calibri" w:hAnsi="Calibri" w:eastAsia="Calibri" w:cs="Calibri"/>
          <w:i/>
          <w:spacing w:val="1"/>
          <w:sz w:val="20"/>
          <w:szCs w:val="20"/>
        </w:rPr>
        <w:t>ag</w:t>
      </w:r>
      <w:r>
        <w:rPr>
          <w:rFonts w:ascii="Calibri" w:hAnsi="Calibri" w:eastAsia="Calibri" w:cs="Calibri"/>
          <w:i/>
          <w:sz w:val="20"/>
          <w:szCs w:val="20"/>
        </w:rPr>
        <w:t>e</w:t>
      </w:r>
      <w:r>
        <w:rPr>
          <w:rFonts w:ascii="Calibri" w:hAnsi="Calibri" w:eastAsia="Calibri" w:cs="Calibri"/>
          <w:i/>
          <w:spacing w:val="-7"/>
          <w:sz w:val="20"/>
          <w:szCs w:val="20"/>
        </w:rPr>
        <w:t xml:space="preserve"> </w:t>
      </w:r>
      <w:r>
        <w:rPr>
          <w:rFonts w:ascii="Calibri" w:hAnsi="Calibri" w:eastAsia="Calibri" w:cs="Calibri"/>
          <w:i/>
          <w:spacing w:val="1"/>
          <w:sz w:val="20"/>
          <w:szCs w:val="20"/>
        </w:rPr>
        <w:t>o</w:t>
      </w:r>
      <w:r>
        <w:rPr>
          <w:rFonts w:ascii="Calibri" w:hAnsi="Calibri" w:eastAsia="Calibri" w:cs="Calibri"/>
          <w:i/>
          <w:sz w:val="20"/>
          <w:szCs w:val="20"/>
        </w:rPr>
        <w:t>n</w:t>
      </w:r>
      <w:r>
        <w:rPr>
          <w:rFonts w:ascii="Calibri" w:hAnsi="Calibri" w:eastAsia="Calibri" w:cs="Calibri"/>
          <w:i/>
          <w:spacing w:val="-3"/>
          <w:sz w:val="20"/>
          <w:szCs w:val="20"/>
        </w:rPr>
        <w:t xml:space="preserve"> </w:t>
      </w:r>
      <w:r>
        <w:rPr>
          <w:rFonts w:ascii="Calibri" w:hAnsi="Calibri" w:eastAsia="Calibri" w:cs="Calibri"/>
          <w:i/>
          <w:spacing w:val="1"/>
          <w:sz w:val="20"/>
          <w:szCs w:val="20"/>
        </w:rPr>
        <w:t>eac</w:t>
      </w:r>
      <w:r>
        <w:rPr>
          <w:rFonts w:ascii="Calibri" w:hAnsi="Calibri" w:eastAsia="Calibri" w:cs="Calibri"/>
          <w:i/>
          <w:sz w:val="20"/>
          <w:szCs w:val="20"/>
        </w:rPr>
        <w:t>h</w:t>
      </w:r>
      <w:r>
        <w:rPr>
          <w:rFonts w:ascii="Calibri" w:hAnsi="Calibri" w:eastAsia="Calibri" w:cs="Calibri"/>
          <w:i/>
          <w:spacing w:val="-4"/>
          <w:sz w:val="20"/>
          <w:szCs w:val="20"/>
        </w:rPr>
        <w:t xml:space="preserve"> </w:t>
      </w:r>
      <w:r>
        <w:rPr>
          <w:rFonts w:ascii="Calibri" w:hAnsi="Calibri" w:eastAsia="Calibri" w:cs="Calibri"/>
          <w:i/>
          <w:spacing w:val="1"/>
          <w:sz w:val="20"/>
          <w:szCs w:val="20"/>
        </w:rPr>
        <w:t>o</w:t>
      </w:r>
      <w:r>
        <w:rPr>
          <w:rFonts w:ascii="Calibri" w:hAnsi="Calibri" w:eastAsia="Calibri" w:cs="Calibri"/>
          <w:i/>
          <w:sz w:val="20"/>
          <w:szCs w:val="20"/>
        </w:rPr>
        <w:t>t</w:t>
      </w:r>
      <w:r>
        <w:rPr>
          <w:rFonts w:ascii="Calibri" w:hAnsi="Calibri" w:eastAsia="Calibri" w:cs="Calibri"/>
          <w:i/>
          <w:spacing w:val="-1"/>
          <w:sz w:val="20"/>
          <w:szCs w:val="20"/>
        </w:rPr>
        <w:t>h</w:t>
      </w:r>
      <w:r>
        <w:rPr>
          <w:rFonts w:ascii="Calibri" w:hAnsi="Calibri" w:eastAsia="Calibri" w:cs="Calibri"/>
          <w:i/>
          <w:spacing w:val="1"/>
          <w:sz w:val="20"/>
          <w:szCs w:val="20"/>
        </w:rPr>
        <w:t>e</w:t>
      </w:r>
      <w:r>
        <w:rPr>
          <w:rFonts w:ascii="Calibri" w:hAnsi="Calibri" w:eastAsia="Calibri" w:cs="Calibri"/>
          <w:i/>
          <w:spacing w:val="-1"/>
          <w:sz w:val="20"/>
          <w:szCs w:val="20"/>
        </w:rPr>
        <w:t>r</w:t>
      </w:r>
      <w:r>
        <w:rPr>
          <w:rFonts w:ascii="Calibri" w:hAnsi="Calibri" w:eastAsia="Calibri" w:cs="Calibri"/>
          <w:i/>
          <w:sz w:val="20"/>
          <w:szCs w:val="20"/>
        </w:rPr>
        <w:t>’s</w:t>
      </w:r>
      <w:r>
        <w:rPr>
          <w:rFonts w:ascii="Calibri" w:hAnsi="Calibri" w:eastAsia="Calibri" w:cs="Calibri"/>
          <w:i/>
          <w:spacing w:val="-7"/>
          <w:sz w:val="20"/>
          <w:szCs w:val="20"/>
        </w:rPr>
        <w:t xml:space="preserve"> </w:t>
      </w:r>
      <w:r>
        <w:rPr>
          <w:rFonts w:ascii="Calibri" w:hAnsi="Calibri" w:eastAsia="Calibri" w:cs="Calibri"/>
          <w:i/>
          <w:spacing w:val="1"/>
          <w:sz w:val="20"/>
          <w:szCs w:val="20"/>
        </w:rPr>
        <w:t>ac</w:t>
      </w:r>
      <w:r>
        <w:rPr>
          <w:rFonts w:ascii="Calibri" w:hAnsi="Calibri" w:eastAsia="Calibri" w:cs="Calibri"/>
          <w:i/>
          <w:sz w:val="20"/>
          <w:szCs w:val="20"/>
        </w:rPr>
        <w:t>tiviti</w:t>
      </w:r>
      <w:r>
        <w:rPr>
          <w:rFonts w:ascii="Calibri" w:hAnsi="Calibri" w:eastAsia="Calibri" w:cs="Calibri"/>
          <w:i/>
          <w:spacing w:val="1"/>
          <w:sz w:val="20"/>
          <w:szCs w:val="20"/>
        </w:rPr>
        <w:t>e</w:t>
      </w:r>
      <w:r>
        <w:rPr>
          <w:rFonts w:ascii="Calibri" w:hAnsi="Calibri" w:eastAsia="Calibri" w:cs="Calibri"/>
          <w:i/>
          <w:spacing w:val="-1"/>
          <w:sz w:val="20"/>
          <w:szCs w:val="20"/>
        </w:rPr>
        <w:t>s</w:t>
      </w:r>
      <w:r>
        <w:rPr>
          <w:rFonts w:ascii="Calibri" w:hAnsi="Calibri" w:eastAsia="Calibri" w:cs="Calibri"/>
          <w:i/>
          <w:sz w:val="20"/>
          <w:szCs w:val="20"/>
        </w:rPr>
        <w:t>,</w:t>
      </w:r>
      <w:r>
        <w:rPr>
          <w:rFonts w:ascii="Calibri" w:hAnsi="Calibri" w:eastAsia="Calibri" w:cs="Calibri"/>
          <w:i/>
          <w:spacing w:val="-8"/>
          <w:sz w:val="20"/>
          <w:szCs w:val="20"/>
        </w:rPr>
        <w:t xml:space="preserve"> </w:t>
      </w:r>
      <w:r>
        <w:rPr>
          <w:rFonts w:ascii="Calibri" w:hAnsi="Calibri" w:eastAsia="Calibri" w:cs="Calibri"/>
          <w:i/>
          <w:sz w:val="20"/>
          <w:szCs w:val="20"/>
        </w:rPr>
        <w:t>f</w:t>
      </w:r>
      <w:r>
        <w:rPr>
          <w:rFonts w:ascii="Calibri" w:hAnsi="Calibri" w:eastAsia="Calibri" w:cs="Calibri"/>
          <w:i/>
          <w:spacing w:val="1"/>
          <w:sz w:val="20"/>
          <w:szCs w:val="20"/>
        </w:rPr>
        <w:t>o</w:t>
      </w:r>
      <w:r>
        <w:rPr>
          <w:rFonts w:ascii="Calibri" w:hAnsi="Calibri" w:eastAsia="Calibri" w:cs="Calibri"/>
          <w:i/>
          <w:sz w:val="20"/>
          <w:szCs w:val="20"/>
        </w:rPr>
        <w:t>r</w:t>
      </w:r>
      <w:r>
        <w:rPr>
          <w:rFonts w:ascii="Calibri" w:hAnsi="Calibri" w:eastAsia="Calibri" w:cs="Calibri"/>
          <w:i/>
          <w:spacing w:val="-3"/>
          <w:sz w:val="20"/>
          <w:szCs w:val="20"/>
        </w:rPr>
        <w:t xml:space="preserve"> </w:t>
      </w:r>
      <w:r>
        <w:rPr>
          <w:rFonts w:ascii="Calibri" w:hAnsi="Calibri" w:eastAsia="Calibri" w:cs="Calibri"/>
          <w:i/>
          <w:sz w:val="20"/>
          <w:szCs w:val="20"/>
        </w:rPr>
        <w:t>i</w:t>
      </w:r>
      <w:r>
        <w:rPr>
          <w:rFonts w:ascii="Calibri" w:hAnsi="Calibri" w:eastAsia="Calibri" w:cs="Calibri"/>
          <w:i/>
          <w:spacing w:val="1"/>
          <w:sz w:val="20"/>
          <w:szCs w:val="20"/>
        </w:rPr>
        <w:t>mp</w:t>
      </w:r>
      <w:r>
        <w:rPr>
          <w:rFonts w:ascii="Calibri" w:hAnsi="Calibri" w:eastAsia="Calibri" w:cs="Calibri"/>
          <w:i/>
          <w:spacing w:val="-1"/>
          <w:sz w:val="20"/>
          <w:szCs w:val="20"/>
        </w:rPr>
        <w:t>r</w:t>
      </w:r>
      <w:r>
        <w:rPr>
          <w:rFonts w:ascii="Calibri" w:hAnsi="Calibri" w:eastAsia="Calibri" w:cs="Calibri"/>
          <w:i/>
          <w:spacing w:val="1"/>
          <w:sz w:val="20"/>
          <w:szCs w:val="20"/>
        </w:rPr>
        <w:t>o</w:t>
      </w:r>
      <w:r>
        <w:rPr>
          <w:rFonts w:ascii="Calibri" w:hAnsi="Calibri" w:eastAsia="Calibri" w:cs="Calibri"/>
          <w:i/>
          <w:sz w:val="20"/>
          <w:szCs w:val="20"/>
        </w:rPr>
        <w:t>v</w:t>
      </w:r>
      <w:r>
        <w:rPr>
          <w:rFonts w:ascii="Calibri" w:hAnsi="Calibri" w:eastAsia="Calibri" w:cs="Calibri"/>
          <w:i/>
          <w:spacing w:val="1"/>
          <w:sz w:val="20"/>
          <w:szCs w:val="20"/>
        </w:rPr>
        <w:t>e</w:t>
      </w:r>
      <w:r>
        <w:rPr>
          <w:rFonts w:ascii="Calibri" w:hAnsi="Calibri" w:eastAsia="Calibri" w:cs="Calibri"/>
          <w:i/>
          <w:sz w:val="20"/>
          <w:szCs w:val="20"/>
        </w:rPr>
        <w:t>d</w:t>
      </w:r>
      <w:r>
        <w:rPr>
          <w:rFonts w:ascii="Calibri" w:hAnsi="Calibri" w:eastAsia="Calibri" w:cs="Calibri"/>
          <w:i/>
          <w:spacing w:val="-8"/>
          <w:sz w:val="20"/>
          <w:szCs w:val="20"/>
        </w:rPr>
        <w:t xml:space="preserve"> </w:t>
      </w:r>
      <w:r>
        <w:rPr>
          <w:rFonts w:ascii="Calibri" w:hAnsi="Calibri" w:eastAsia="Calibri" w:cs="Calibri"/>
          <w:i/>
          <w:spacing w:val="1"/>
          <w:sz w:val="20"/>
          <w:szCs w:val="20"/>
        </w:rPr>
        <w:t>ou</w:t>
      </w:r>
      <w:r>
        <w:rPr>
          <w:rFonts w:ascii="Calibri" w:hAnsi="Calibri" w:eastAsia="Calibri" w:cs="Calibri"/>
          <w:i/>
          <w:sz w:val="20"/>
          <w:szCs w:val="20"/>
        </w:rPr>
        <w:t>t</w:t>
      </w:r>
      <w:r>
        <w:rPr>
          <w:rFonts w:ascii="Calibri" w:hAnsi="Calibri" w:eastAsia="Calibri" w:cs="Calibri"/>
          <w:i/>
          <w:spacing w:val="1"/>
          <w:sz w:val="20"/>
          <w:szCs w:val="20"/>
        </w:rPr>
        <w:t>come</w:t>
      </w:r>
      <w:r>
        <w:rPr>
          <w:rFonts w:ascii="Calibri" w:hAnsi="Calibri" w:eastAsia="Calibri" w:cs="Calibri"/>
          <w:i/>
          <w:spacing w:val="-1"/>
          <w:sz w:val="20"/>
          <w:szCs w:val="20"/>
        </w:rPr>
        <w:t>s</w:t>
      </w:r>
      <w:r>
        <w:rPr>
          <w:rFonts w:ascii="Calibri" w:hAnsi="Calibri" w:eastAsia="Calibri" w:cs="Calibri"/>
          <w:i/>
          <w:sz w:val="20"/>
          <w:szCs w:val="20"/>
        </w:rPr>
        <w:t>.</w:t>
      </w:r>
    </w:p>
    <w:p w:rsidR="00053E75" w:rsidRDefault="00053E75" w14:paraId="412A3C44" w14:textId="77777777">
      <w:pPr>
        <w:spacing w:before="6" w:after="0" w:line="50" w:lineRule="exact"/>
        <w:rPr>
          <w:sz w:val="5"/>
          <w:szCs w:val="5"/>
        </w:rPr>
      </w:pPr>
    </w:p>
    <w:tbl>
      <w:tblPr>
        <w:tblW w:w="0" w:type="auto"/>
        <w:tblInd w:w="104" w:type="dxa"/>
        <w:tblLayout w:type="fixed"/>
        <w:tblCellMar>
          <w:left w:w="0" w:type="dxa"/>
          <w:right w:w="0" w:type="dxa"/>
        </w:tblCellMar>
        <w:tblLook w:val="01E0" w:firstRow="1" w:lastRow="1" w:firstColumn="1" w:lastColumn="1" w:noHBand="0" w:noVBand="0"/>
      </w:tblPr>
      <w:tblGrid>
        <w:gridCol w:w="1352"/>
        <w:gridCol w:w="1349"/>
        <w:gridCol w:w="3692"/>
        <w:gridCol w:w="3870"/>
      </w:tblGrid>
      <w:tr w:rsidR="00053E75" w14:paraId="38FCE60A" w14:textId="77777777">
        <w:trPr>
          <w:trHeight w:val="575" w:hRule="exact"/>
        </w:trPr>
        <w:tc>
          <w:tcPr>
            <w:tcW w:w="1352" w:type="dxa"/>
            <w:vMerge w:val="restart"/>
            <w:tcBorders>
              <w:top w:val="single" w:color="009FDC" w:sz="8" w:space="0"/>
              <w:left w:val="single" w:color="009FDC" w:sz="8" w:space="0"/>
              <w:right w:val="single" w:color="009FDC" w:sz="8" w:space="0"/>
            </w:tcBorders>
            <w:shd w:val="clear" w:color="auto" w:fill="DFDFDF"/>
          </w:tcPr>
          <w:p w:rsidR="00053E75" w:rsidRDefault="00BF1E13" w14:paraId="0C56E65B" w14:textId="77777777">
            <w:pPr>
              <w:spacing w:after="0" w:line="219" w:lineRule="exact"/>
              <w:ind w:left="453" w:right="438"/>
              <w:jc w:val="center"/>
              <w:rPr>
                <w:rFonts w:ascii="Calibri" w:hAnsi="Calibri" w:eastAsia="Calibri" w:cs="Calibri"/>
                <w:sz w:val="18"/>
                <w:szCs w:val="18"/>
              </w:rPr>
            </w:pPr>
            <w:r>
              <w:rPr>
                <w:rFonts w:ascii="Calibri" w:hAnsi="Calibri" w:eastAsia="Calibri" w:cs="Calibri"/>
                <w:b/>
                <w:bCs/>
                <w:spacing w:val="-1"/>
                <w:w w:val="99"/>
                <w:sz w:val="18"/>
                <w:szCs w:val="18"/>
              </w:rPr>
              <w:t>A</w:t>
            </w:r>
            <w:r>
              <w:rPr>
                <w:rFonts w:ascii="Calibri" w:hAnsi="Calibri" w:eastAsia="Calibri" w:cs="Calibri"/>
                <w:b/>
                <w:bCs/>
                <w:spacing w:val="1"/>
                <w:sz w:val="18"/>
                <w:szCs w:val="18"/>
              </w:rPr>
              <w:t>r</w:t>
            </w:r>
            <w:r>
              <w:rPr>
                <w:rFonts w:ascii="Calibri" w:hAnsi="Calibri" w:eastAsia="Calibri" w:cs="Calibri"/>
                <w:b/>
                <w:bCs/>
                <w:sz w:val="18"/>
                <w:szCs w:val="18"/>
              </w:rPr>
              <w:t>e</w:t>
            </w:r>
            <w:r>
              <w:rPr>
                <w:rFonts w:ascii="Calibri" w:hAnsi="Calibri" w:eastAsia="Calibri" w:cs="Calibri"/>
                <w:b/>
                <w:bCs/>
                <w:w w:val="99"/>
                <w:sz w:val="18"/>
                <w:szCs w:val="18"/>
              </w:rPr>
              <w:t>a</w:t>
            </w:r>
          </w:p>
        </w:tc>
        <w:tc>
          <w:tcPr>
            <w:tcW w:w="1349" w:type="dxa"/>
            <w:vMerge w:val="restart"/>
            <w:tcBorders>
              <w:top w:val="single" w:color="009FDC" w:sz="8" w:space="0"/>
              <w:left w:val="single" w:color="009FDC" w:sz="8" w:space="0"/>
              <w:right w:val="single" w:color="009FDC" w:sz="8" w:space="0"/>
            </w:tcBorders>
            <w:shd w:val="clear" w:color="auto" w:fill="DFDFDF"/>
          </w:tcPr>
          <w:p w:rsidR="00053E75" w:rsidRDefault="00BF1E13" w14:paraId="7CCFE8E0" w14:textId="77777777">
            <w:pPr>
              <w:spacing w:before="2" w:after="0" w:line="240" w:lineRule="auto"/>
              <w:ind w:left="381" w:right="-20"/>
              <w:rPr>
                <w:rFonts w:ascii="Calibri" w:hAnsi="Calibri" w:eastAsia="Calibri" w:cs="Calibri"/>
                <w:sz w:val="18"/>
                <w:szCs w:val="18"/>
              </w:rPr>
            </w:pPr>
            <w:r>
              <w:rPr>
                <w:rFonts w:ascii="Calibri" w:hAnsi="Calibri" w:eastAsia="Calibri" w:cs="Calibri"/>
                <w:b/>
                <w:bCs/>
                <w:spacing w:val="-1"/>
                <w:sz w:val="18"/>
                <w:szCs w:val="18"/>
              </w:rPr>
              <w:t>Sp</w:t>
            </w:r>
            <w:r>
              <w:rPr>
                <w:rFonts w:ascii="Calibri" w:hAnsi="Calibri" w:eastAsia="Calibri" w:cs="Calibri"/>
                <w:b/>
                <w:bCs/>
                <w:sz w:val="18"/>
                <w:szCs w:val="18"/>
              </w:rPr>
              <w:t>e</w:t>
            </w:r>
            <w:r>
              <w:rPr>
                <w:rFonts w:ascii="Calibri" w:hAnsi="Calibri" w:eastAsia="Calibri" w:cs="Calibri"/>
                <w:b/>
                <w:bCs/>
                <w:spacing w:val="-1"/>
                <w:sz w:val="18"/>
                <w:szCs w:val="18"/>
              </w:rPr>
              <w:t>ci</w:t>
            </w:r>
            <w:r>
              <w:rPr>
                <w:rFonts w:ascii="Calibri" w:hAnsi="Calibri" w:eastAsia="Calibri" w:cs="Calibri"/>
                <w:b/>
                <w:bCs/>
                <w:sz w:val="18"/>
                <w:szCs w:val="18"/>
              </w:rPr>
              <w:t>f</w:t>
            </w:r>
            <w:r>
              <w:rPr>
                <w:rFonts w:ascii="Calibri" w:hAnsi="Calibri" w:eastAsia="Calibri" w:cs="Calibri"/>
                <w:b/>
                <w:bCs/>
                <w:spacing w:val="1"/>
                <w:sz w:val="18"/>
                <w:szCs w:val="18"/>
              </w:rPr>
              <w:t>i</w:t>
            </w:r>
            <w:r>
              <w:rPr>
                <w:rFonts w:ascii="Calibri" w:hAnsi="Calibri" w:eastAsia="Calibri" w:cs="Calibri"/>
                <w:b/>
                <w:bCs/>
                <w:sz w:val="18"/>
                <w:szCs w:val="18"/>
              </w:rPr>
              <w:t>c</w:t>
            </w:r>
          </w:p>
          <w:p w:rsidR="00053E75" w:rsidRDefault="00BF1E13" w14:paraId="4F25E5F1" w14:textId="77777777">
            <w:pPr>
              <w:spacing w:before="13" w:after="0" w:line="240" w:lineRule="auto"/>
              <w:ind w:left="378" w:right="-20"/>
              <w:rPr>
                <w:rFonts w:ascii="Calibri" w:hAnsi="Calibri" w:eastAsia="Calibri" w:cs="Calibri"/>
                <w:sz w:val="18"/>
                <w:szCs w:val="18"/>
              </w:rPr>
            </w:pPr>
            <w:r>
              <w:rPr>
                <w:rFonts w:ascii="Calibri" w:hAnsi="Calibri" w:eastAsia="Calibri" w:cs="Calibri"/>
                <w:b/>
                <w:bCs/>
                <w:spacing w:val="-1"/>
                <w:sz w:val="18"/>
                <w:szCs w:val="18"/>
              </w:rPr>
              <w:t>Ac</w:t>
            </w:r>
            <w:r>
              <w:rPr>
                <w:rFonts w:ascii="Calibri" w:hAnsi="Calibri" w:eastAsia="Calibri" w:cs="Calibri"/>
                <w:b/>
                <w:bCs/>
                <w:sz w:val="18"/>
                <w:szCs w:val="18"/>
              </w:rPr>
              <w:t>t</w:t>
            </w:r>
            <w:r>
              <w:rPr>
                <w:rFonts w:ascii="Calibri" w:hAnsi="Calibri" w:eastAsia="Calibri" w:cs="Calibri"/>
                <w:b/>
                <w:bCs/>
                <w:spacing w:val="-1"/>
                <w:sz w:val="18"/>
                <w:szCs w:val="18"/>
              </w:rPr>
              <w:t>i</w:t>
            </w:r>
            <w:r>
              <w:rPr>
                <w:rFonts w:ascii="Calibri" w:hAnsi="Calibri" w:eastAsia="Calibri" w:cs="Calibri"/>
                <w:b/>
                <w:bCs/>
                <w:spacing w:val="1"/>
                <w:sz w:val="18"/>
                <w:szCs w:val="18"/>
              </w:rPr>
              <w:t>v</w:t>
            </w:r>
            <w:r>
              <w:rPr>
                <w:rFonts w:ascii="Calibri" w:hAnsi="Calibri" w:eastAsia="Calibri" w:cs="Calibri"/>
                <w:b/>
                <w:bCs/>
                <w:spacing w:val="-1"/>
                <w:sz w:val="18"/>
                <w:szCs w:val="18"/>
              </w:rPr>
              <w:t>i</w:t>
            </w:r>
            <w:r>
              <w:rPr>
                <w:rFonts w:ascii="Calibri" w:hAnsi="Calibri" w:eastAsia="Calibri" w:cs="Calibri"/>
                <w:b/>
                <w:bCs/>
                <w:sz w:val="18"/>
                <w:szCs w:val="18"/>
              </w:rPr>
              <w:t>ty</w:t>
            </w:r>
          </w:p>
        </w:tc>
        <w:tc>
          <w:tcPr>
            <w:tcW w:w="7562" w:type="dxa"/>
            <w:gridSpan w:val="2"/>
            <w:tcBorders>
              <w:top w:val="single" w:color="009FDC" w:sz="8" w:space="0"/>
              <w:left w:val="single" w:color="009FDC" w:sz="8" w:space="0"/>
              <w:bottom w:val="single" w:color="009FDC" w:sz="8" w:space="0"/>
              <w:right w:val="single" w:color="009FDC" w:sz="8" w:space="0"/>
            </w:tcBorders>
            <w:shd w:val="clear" w:color="auto" w:fill="DFDFDF"/>
          </w:tcPr>
          <w:p w:rsidR="00053E75" w:rsidRDefault="00BF1E13" w14:paraId="7BF31F18" w14:textId="77777777">
            <w:pPr>
              <w:spacing w:before="2" w:after="0" w:line="254" w:lineRule="auto"/>
              <w:ind w:left="3038" w:right="62" w:hanging="2929"/>
              <w:rPr>
                <w:rFonts w:ascii="Calibri" w:hAnsi="Calibri" w:eastAsia="Calibri" w:cs="Calibri"/>
                <w:sz w:val="18"/>
                <w:szCs w:val="18"/>
              </w:rPr>
            </w:pPr>
            <w:r>
              <w:rPr>
                <w:rFonts w:ascii="Calibri" w:hAnsi="Calibri" w:eastAsia="Calibri" w:cs="Calibri"/>
                <w:spacing w:val="1"/>
                <w:sz w:val="18"/>
                <w:szCs w:val="18"/>
              </w:rPr>
              <w:t>R</w:t>
            </w:r>
            <w:r>
              <w:rPr>
                <w:rFonts w:ascii="Calibri" w:hAnsi="Calibri" w:eastAsia="Calibri" w:cs="Calibri"/>
                <w:spacing w:val="-1"/>
                <w:sz w:val="18"/>
                <w:szCs w:val="18"/>
              </w:rPr>
              <w:t>e</w:t>
            </w:r>
            <w:r>
              <w:rPr>
                <w:rFonts w:ascii="Calibri" w:hAnsi="Calibri" w:eastAsia="Calibri" w:cs="Calibri"/>
                <w:spacing w:val="1"/>
                <w:sz w:val="18"/>
                <w:szCs w:val="18"/>
              </w:rPr>
              <w:t>co</w:t>
            </w:r>
            <w:r>
              <w:rPr>
                <w:rFonts w:ascii="Calibri" w:hAnsi="Calibri" w:eastAsia="Calibri" w:cs="Calibri"/>
                <w:sz w:val="18"/>
                <w:szCs w:val="18"/>
              </w:rPr>
              <w:t>mme</w:t>
            </w:r>
            <w:r>
              <w:rPr>
                <w:rFonts w:ascii="Calibri" w:hAnsi="Calibri" w:eastAsia="Calibri" w:cs="Calibri"/>
                <w:spacing w:val="-1"/>
                <w:sz w:val="18"/>
                <w:szCs w:val="18"/>
              </w:rPr>
              <w:t>nde</w:t>
            </w:r>
            <w:r>
              <w:rPr>
                <w:rFonts w:ascii="Calibri" w:hAnsi="Calibri" w:eastAsia="Calibri" w:cs="Calibri"/>
                <w:sz w:val="18"/>
                <w:szCs w:val="18"/>
              </w:rPr>
              <w:t>d</w:t>
            </w:r>
            <w:r>
              <w:rPr>
                <w:rFonts w:ascii="Calibri" w:hAnsi="Calibri" w:eastAsia="Calibri" w:cs="Calibri"/>
                <w:spacing w:val="-9"/>
                <w:sz w:val="18"/>
                <w:szCs w:val="18"/>
              </w:rPr>
              <w:t xml:space="preserve"> </w:t>
            </w:r>
            <w:r>
              <w:rPr>
                <w:rFonts w:ascii="Calibri" w:hAnsi="Calibri" w:eastAsia="Calibri" w:cs="Calibri"/>
                <w:spacing w:val="-1"/>
                <w:sz w:val="18"/>
                <w:szCs w:val="18"/>
              </w:rPr>
              <w:t>A</w:t>
            </w:r>
            <w:r>
              <w:rPr>
                <w:rFonts w:ascii="Calibri" w:hAnsi="Calibri" w:eastAsia="Calibri" w:cs="Calibri"/>
                <w:spacing w:val="1"/>
                <w:sz w:val="18"/>
                <w:szCs w:val="18"/>
              </w:rPr>
              <w:t>c</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pacing w:val="3"/>
                <w:sz w:val="18"/>
                <w:szCs w:val="18"/>
              </w:rPr>
              <w:t>v</w:t>
            </w:r>
            <w:r>
              <w:rPr>
                <w:rFonts w:ascii="Calibri" w:hAnsi="Calibri" w:eastAsia="Calibri" w:cs="Calibri"/>
                <w:sz w:val="18"/>
                <w:szCs w:val="18"/>
              </w:rPr>
              <w:t>it</w:t>
            </w:r>
            <w:r>
              <w:rPr>
                <w:rFonts w:ascii="Calibri" w:hAnsi="Calibri" w:eastAsia="Calibri" w:cs="Calibri"/>
                <w:spacing w:val="-1"/>
                <w:sz w:val="18"/>
                <w:szCs w:val="18"/>
              </w:rPr>
              <w:t>i</w:t>
            </w:r>
            <w:r>
              <w:rPr>
                <w:rFonts w:ascii="Calibri" w:hAnsi="Calibri" w:eastAsia="Calibri" w:cs="Calibri"/>
                <w:spacing w:val="2"/>
                <w:sz w:val="18"/>
                <w:szCs w:val="18"/>
              </w:rPr>
              <w:t>e</w:t>
            </w:r>
            <w:r>
              <w:rPr>
                <w:rFonts w:ascii="Calibri" w:hAnsi="Calibri" w:eastAsia="Calibri" w:cs="Calibri"/>
                <w:sz w:val="18"/>
                <w:szCs w:val="18"/>
              </w:rPr>
              <w:t>s</w:t>
            </w:r>
            <w:r>
              <w:rPr>
                <w:rFonts w:ascii="Calibri" w:hAnsi="Calibri" w:eastAsia="Calibri" w:cs="Calibri"/>
                <w:spacing w:val="-4"/>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z w:val="18"/>
                <w:szCs w:val="18"/>
              </w:rPr>
              <w:t>a</w:t>
            </w:r>
            <w:r>
              <w:rPr>
                <w:rFonts w:ascii="Calibri" w:hAnsi="Calibri" w:eastAsia="Calibri" w:cs="Calibri"/>
                <w:spacing w:val="-1"/>
                <w:sz w:val="18"/>
                <w:szCs w:val="18"/>
              </w:rPr>
              <w:t>d</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pacing w:val="2"/>
                <w:sz w:val="18"/>
                <w:szCs w:val="18"/>
              </w:rPr>
              <w:t>t</w:t>
            </w:r>
            <w:r>
              <w:rPr>
                <w:rFonts w:ascii="Calibri" w:hAnsi="Calibri" w:eastAsia="Calibri" w:cs="Calibri"/>
                <w:sz w:val="18"/>
                <w:szCs w:val="18"/>
              </w:rPr>
              <w:t xml:space="preserve">o </w:t>
            </w:r>
            <w:r>
              <w:rPr>
                <w:rFonts w:ascii="Calibri" w:hAnsi="Calibri" w:eastAsia="Calibri" w:cs="Calibri"/>
                <w:spacing w:val="-1"/>
                <w:sz w:val="18"/>
                <w:szCs w:val="18"/>
              </w:rPr>
              <w:t>p</w:t>
            </w:r>
            <w:r>
              <w:rPr>
                <w:rFonts w:ascii="Calibri" w:hAnsi="Calibri" w:eastAsia="Calibri" w:cs="Calibri"/>
                <w:sz w:val="18"/>
                <w:szCs w:val="18"/>
              </w:rPr>
              <w:t>r</w:t>
            </w:r>
            <w:r>
              <w:rPr>
                <w:rFonts w:ascii="Calibri" w:hAnsi="Calibri" w:eastAsia="Calibri" w:cs="Calibri"/>
                <w:spacing w:val="1"/>
                <w:sz w:val="18"/>
                <w:szCs w:val="18"/>
              </w:rPr>
              <w:t>o</w:t>
            </w:r>
            <w:r>
              <w:rPr>
                <w:rFonts w:ascii="Calibri" w:hAnsi="Calibri" w:eastAsia="Calibri" w:cs="Calibri"/>
                <w:spacing w:val="-1"/>
                <w:sz w:val="18"/>
                <w:szCs w:val="18"/>
              </w:rPr>
              <w:t>p</w:t>
            </w:r>
            <w:r>
              <w:rPr>
                <w:rFonts w:ascii="Calibri" w:hAnsi="Calibri" w:eastAsia="Calibri" w:cs="Calibri"/>
                <w:spacing w:val="1"/>
                <w:sz w:val="18"/>
                <w:szCs w:val="18"/>
              </w:rPr>
              <w:t>o</w:t>
            </w:r>
            <w:r>
              <w:rPr>
                <w:rFonts w:ascii="Calibri" w:hAnsi="Calibri" w:eastAsia="Calibri" w:cs="Calibri"/>
                <w:spacing w:val="-1"/>
                <w:sz w:val="18"/>
                <w:szCs w:val="18"/>
              </w:rPr>
              <w:t>s</w:t>
            </w:r>
            <w:r>
              <w:rPr>
                <w:rFonts w:ascii="Calibri" w:hAnsi="Calibri" w:eastAsia="Calibri" w:cs="Calibri"/>
                <w:sz w:val="18"/>
                <w:szCs w:val="18"/>
              </w:rPr>
              <w:t>als</w:t>
            </w:r>
            <w:r>
              <w:rPr>
                <w:rFonts w:ascii="Calibri" w:hAnsi="Calibri" w:eastAsia="Calibri" w:cs="Calibri"/>
                <w:spacing w:val="-3"/>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z w:val="18"/>
                <w:szCs w:val="18"/>
              </w:rPr>
              <w:t>im</w:t>
            </w:r>
            <w:r>
              <w:rPr>
                <w:rFonts w:ascii="Calibri" w:hAnsi="Calibri" w:eastAsia="Calibri" w:cs="Calibri"/>
                <w:spacing w:val="-1"/>
                <w:sz w:val="18"/>
                <w:szCs w:val="18"/>
              </w:rPr>
              <w:t>p</w:t>
            </w:r>
            <w:r>
              <w:rPr>
                <w:rFonts w:ascii="Calibri" w:hAnsi="Calibri" w:eastAsia="Calibri" w:cs="Calibri"/>
                <w:sz w:val="18"/>
                <w:szCs w:val="18"/>
              </w:rPr>
              <w:t>r</w:t>
            </w:r>
            <w:r>
              <w:rPr>
                <w:rFonts w:ascii="Calibri" w:hAnsi="Calibri" w:eastAsia="Calibri" w:cs="Calibri"/>
                <w:spacing w:val="1"/>
                <w:sz w:val="18"/>
                <w:szCs w:val="18"/>
              </w:rPr>
              <w:t>o</w:t>
            </w:r>
            <w:r>
              <w:rPr>
                <w:rFonts w:ascii="Calibri" w:hAnsi="Calibri" w:eastAsia="Calibri" w:cs="Calibri"/>
                <w:sz w:val="18"/>
                <w:szCs w:val="18"/>
              </w:rPr>
              <w:t>ve</w:t>
            </w:r>
            <w:r>
              <w:rPr>
                <w:rFonts w:ascii="Calibri" w:hAnsi="Calibri" w:eastAsia="Calibri" w:cs="Calibri"/>
                <w:spacing w:val="-3"/>
                <w:sz w:val="18"/>
                <w:szCs w:val="18"/>
              </w:rPr>
              <w:t xml:space="preserve"> </w:t>
            </w:r>
            <w:r>
              <w:rPr>
                <w:rFonts w:ascii="Calibri" w:hAnsi="Calibri" w:eastAsia="Calibri" w:cs="Calibri"/>
                <w:spacing w:val="1"/>
                <w:sz w:val="18"/>
                <w:szCs w:val="18"/>
              </w:rPr>
              <w:t>co</w:t>
            </w:r>
            <w:r>
              <w:rPr>
                <w:rFonts w:ascii="Calibri" w:hAnsi="Calibri" w:eastAsia="Calibri" w:cs="Calibri"/>
                <w:spacing w:val="-1"/>
                <w:sz w:val="18"/>
                <w:szCs w:val="18"/>
              </w:rPr>
              <w:t>n</w:t>
            </w:r>
            <w:r>
              <w:rPr>
                <w:rFonts w:ascii="Calibri" w:hAnsi="Calibri" w:eastAsia="Calibri" w:cs="Calibri"/>
                <w:sz w:val="18"/>
                <w:szCs w:val="18"/>
              </w:rPr>
              <w:t>ver</w:t>
            </w:r>
            <w:r>
              <w:rPr>
                <w:rFonts w:ascii="Calibri" w:hAnsi="Calibri" w:eastAsia="Calibri" w:cs="Calibri"/>
                <w:spacing w:val="-1"/>
                <w:sz w:val="18"/>
                <w:szCs w:val="18"/>
              </w:rPr>
              <w:t>g</w:t>
            </w:r>
            <w:r>
              <w:rPr>
                <w:rFonts w:ascii="Calibri" w:hAnsi="Calibri" w:eastAsia="Calibri" w:cs="Calibri"/>
                <w:spacing w:val="2"/>
                <w:sz w:val="18"/>
                <w:szCs w:val="18"/>
              </w:rPr>
              <w:t>e</w:t>
            </w:r>
            <w:r>
              <w:rPr>
                <w:rFonts w:ascii="Calibri" w:hAnsi="Calibri" w:eastAsia="Calibri" w:cs="Calibri"/>
                <w:spacing w:val="-1"/>
                <w:sz w:val="18"/>
                <w:szCs w:val="18"/>
              </w:rPr>
              <w:t>n</w:t>
            </w:r>
            <w:r>
              <w:rPr>
                <w:rFonts w:ascii="Calibri" w:hAnsi="Calibri" w:eastAsia="Calibri" w:cs="Calibri"/>
                <w:spacing w:val="1"/>
                <w:sz w:val="18"/>
                <w:szCs w:val="18"/>
              </w:rPr>
              <w:t>c</w:t>
            </w:r>
            <w:r>
              <w:rPr>
                <w:rFonts w:ascii="Calibri" w:hAnsi="Calibri" w:eastAsia="Calibri" w:cs="Calibri"/>
                <w:sz w:val="18"/>
                <w:szCs w:val="18"/>
              </w:rPr>
              <w:t>e</w:t>
            </w:r>
            <w:r>
              <w:rPr>
                <w:rFonts w:ascii="Calibri" w:hAnsi="Calibri" w:eastAsia="Calibri" w:cs="Calibri"/>
                <w:spacing w:val="-7"/>
                <w:sz w:val="18"/>
                <w:szCs w:val="18"/>
              </w:rPr>
              <w:t xml:space="preserve"> </w:t>
            </w:r>
            <w:r>
              <w:rPr>
                <w:rFonts w:ascii="Calibri" w:hAnsi="Calibri" w:eastAsia="Calibri" w:cs="Calibri"/>
                <w:spacing w:val="-1"/>
                <w:sz w:val="18"/>
                <w:szCs w:val="18"/>
              </w:rPr>
              <w:t>be</w:t>
            </w:r>
            <w:r>
              <w:rPr>
                <w:rFonts w:ascii="Calibri" w:hAnsi="Calibri" w:eastAsia="Calibri" w:cs="Calibri"/>
                <w:sz w:val="18"/>
                <w:szCs w:val="18"/>
              </w:rPr>
              <w:t>tw</w:t>
            </w:r>
            <w:r>
              <w:rPr>
                <w:rFonts w:ascii="Calibri" w:hAnsi="Calibri" w:eastAsia="Calibri" w:cs="Calibri"/>
                <w:spacing w:val="2"/>
                <w:sz w:val="18"/>
                <w:szCs w:val="18"/>
              </w:rPr>
              <w:t>e</w:t>
            </w:r>
            <w:r>
              <w:rPr>
                <w:rFonts w:ascii="Calibri" w:hAnsi="Calibri" w:eastAsia="Calibri" w:cs="Calibri"/>
                <w:spacing w:val="-1"/>
                <w:sz w:val="18"/>
                <w:szCs w:val="18"/>
              </w:rPr>
              <w:t>e</w:t>
            </w:r>
            <w:r>
              <w:rPr>
                <w:rFonts w:ascii="Calibri" w:hAnsi="Calibri" w:eastAsia="Calibri" w:cs="Calibri"/>
                <w:sz w:val="18"/>
                <w:szCs w:val="18"/>
              </w:rPr>
              <w:t>n</w:t>
            </w:r>
            <w:r>
              <w:rPr>
                <w:rFonts w:ascii="Calibri" w:hAnsi="Calibri" w:eastAsia="Calibri" w:cs="Calibri"/>
                <w:spacing w:val="-6"/>
                <w:sz w:val="18"/>
                <w:szCs w:val="18"/>
              </w:rPr>
              <w:t xml:space="preserve"> </w:t>
            </w:r>
            <w:r>
              <w:rPr>
                <w:rFonts w:ascii="Calibri" w:hAnsi="Calibri" w:eastAsia="Calibri" w:cs="Calibri"/>
                <w:spacing w:val="1"/>
                <w:sz w:val="18"/>
                <w:szCs w:val="18"/>
              </w:rPr>
              <w:t>E</w:t>
            </w:r>
            <w:r>
              <w:rPr>
                <w:rFonts w:ascii="Calibri" w:hAnsi="Calibri" w:eastAsia="Calibri" w:cs="Calibri"/>
                <w:spacing w:val="-1"/>
                <w:sz w:val="18"/>
                <w:szCs w:val="18"/>
              </w:rPr>
              <w:t>du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pacing w:val="3"/>
                <w:sz w:val="18"/>
                <w:szCs w:val="18"/>
              </w:rPr>
              <w:t>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z w:val="18"/>
                <w:szCs w:val="18"/>
              </w:rPr>
              <w:t>C</w:t>
            </w:r>
            <w:r>
              <w:rPr>
                <w:rFonts w:ascii="Calibri" w:hAnsi="Calibri" w:eastAsia="Calibri" w:cs="Calibri"/>
                <w:spacing w:val="1"/>
                <w:sz w:val="18"/>
                <w:szCs w:val="18"/>
              </w:rPr>
              <w:t>P</w:t>
            </w:r>
            <w:r>
              <w:rPr>
                <w:rFonts w:ascii="Calibri" w:hAnsi="Calibri" w:eastAsia="Calibri" w:cs="Calibri"/>
                <w:sz w:val="18"/>
                <w:szCs w:val="18"/>
              </w:rPr>
              <w:t>,</w:t>
            </w:r>
            <w:r>
              <w:rPr>
                <w:rFonts w:ascii="Calibri" w:hAnsi="Calibri" w:eastAsia="Calibri" w:cs="Calibri"/>
                <w:spacing w:val="-2"/>
                <w:sz w:val="18"/>
                <w:szCs w:val="18"/>
              </w:rPr>
              <w:t xml:space="preserve"> </w:t>
            </w:r>
            <w:r>
              <w:rPr>
                <w:rFonts w:ascii="Calibri" w:hAnsi="Calibri" w:eastAsia="Calibri" w:cs="Calibri"/>
                <w:spacing w:val="2"/>
                <w:sz w:val="18"/>
                <w:szCs w:val="18"/>
              </w:rPr>
              <w:t>i</w:t>
            </w:r>
            <w:r>
              <w:rPr>
                <w:rFonts w:ascii="Calibri" w:hAnsi="Calibri" w:eastAsia="Calibri" w:cs="Calibri"/>
                <w:sz w:val="18"/>
                <w:szCs w:val="18"/>
              </w:rPr>
              <w:t>n ar</w:t>
            </w:r>
            <w:r>
              <w:rPr>
                <w:rFonts w:ascii="Calibri" w:hAnsi="Calibri" w:eastAsia="Calibri" w:cs="Calibri"/>
                <w:spacing w:val="-1"/>
                <w:sz w:val="18"/>
                <w:szCs w:val="18"/>
              </w:rPr>
              <w:t>e</w:t>
            </w:r>
            <w:r>
              <w:rPr>
                <w:rFonts w:ascii="Calibri" w:hAnsi="Calibri" w:eastAsia="Calibri" w:cs="Calibri"/>
                <w:sz w:val="18"/>
                <w:szCs w:val="18"/>
              </w:rPr>
              <w:t>a</w:t>
            </w:r>
            <w:r>
              <w:rPr>
                <w:rFonts w:ascii="Calibri" w:hAnsi="Calibri" w:eastAsia="Calibri" w:cs="Calibri"/>
                <w:spacing w:val="-2"/>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f i</w:t>
            </w:r>
            <w:r>
              <w:rPr>
                <w:rFonts w:ascii="Calibri" w:hAnsi="Calibri" w:eastAsia="Calibri" w:cs="Calibri"/>
                <w:spacing w:val="-1"/>
                <w:sz w:val="18"/>
                <w:szCs w:val="18"/>
              </w:rPr>
              <w:t>n</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z w:val="18"/>
                <w:szCs w:val="18"/>
              </w:rPr>
              <w:t>rv</w:t>
            </w:r>
            <w:r>
              <w:rPr>
                <w:rFonts w:ascii="Calibri" w:hAnsi="Calibri" w:eastAsia="Calibri" w:cs="Calibri"/>
                <w:spacing w:val="1"/>
                <w:sz w:val="18"/>
                <w:szCs w:val="18"/>
              </w:rPr>
              <w:t>e</w:t>
            </w:r>
            <w:r>
              <w:rPr>
                <w:rFonts w:ascii="Calibri" w:hAnsi="Calibri" w:eastAsia="Calibri" w:cs="Calibri"/>
                <w:spacing w:val="-1"/>
                <w:sz w:val="18"/>
                <w:szCs w:val="18"/>
              </w:rPr>
              <w:t>n</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p>
        </w:tc>
      </w:tr>
      <w:tr w:rsidR="00053E75" w14:paraId="728BD598" w14:textId="77777777">
        <w:trPr>
          <w:trHeight w:val="444" w:hRule="exact"/>
        </w:trPr>
        <w:tc>
          <w:tcPr>
            <w:tcW w:w="1352" w:type="dxa"/>
            <w:vMerge/>
            <w:tcBorders>
              <w:left w:val="single" w:color="009FDC" w:sz="8" w:space="0"/>
              <w:bottom w:val="single" w:color="009FDC" w:sz="8" w:space="0"/>
              <w:right w:val="single" w:color="009FDC" w:sz="8" w:space="0"/>
            </w:tcBorders>
            <w:shd w:val="clear" w:color="auto" w:fill="DFDFDF"/>
          </w:tcPr>
          <w:p w:rsidR="00053E75" w:rsidRDefault="00053E75" w14:paraId="5911CD19" w14:textId="77777777"/>
        </w:tc>
        <w:tc>
          <w:tcPr>
            <w:tcW w:w="1349" w:type="dxa"/>
            <w:vMerge/>
            <w:tcBorders>
              <w:left w:val="single" w:color="009FDC" w:sz="8" w:space="0"/>
              <w:bottom w:val="single" w:color="009FDC" w:sz="8" w:space="0"/>
              <w:right w:val="single" w:color="009FDC" w:sz="8" w:space="0"/>
            </w:tcBorders>
            <w:shd w:val="clear" w:color="auto" w:fill="DFDFDF"/>
          </w:tcPr>
          <w:p w:rsidR="00053E75" w:rsidRDefault="00053E75" w14:paraId="1AF60C27" w14:textId="77777777"/>
        </w:tc>
        <w:tc>
          <w:tcPr>
            <w:tcW w:w="3692" w:type="dxa"/>
            <w:tcBorders>
              <w:top w:val="single" w:color="009FDC" w:sz="8" w:space="0"/>
              <w:left w:val="single" w:color="009FDC" w:sz="8" w:space="0"/>
              <w:bottom w:val="single" w:color="009FDC" w:sz="8" w:space="0"/>
              <w:right w:val="single" w:color="009FDC" w:sz="8" w:space="0"/>
            </w:tcBorders>
            <w:shd w:val="clear" w:color="auto" w:fill="DFDFDF"/>
          </w:tcPr>
          <w:p w:rsidR="00053E75" w:rsidRDefault="00BF1E13" w14:paraId="6C3D065D" w14:textId="77777777">
            <w:pPr>
              <w:spacing w:before="58" w:after="0" w:line="240" w:lineRule="auto"/>
              <w:ind w:left="962" w:right="-20"/>
              <w:rPr>
                <w:rFonts w:ascii="Calibri" w:hAnsi="Calibri" w:eastAsia="Calibri" w:cs="Calibri"/>
                <w:sz w:val="18"/>
                <w:szCs w:val="18"/>
              </w:rPr>
            </w:pPr>
            <w:r>
              <w:rPr>
                <w:rFonts w:ascii="Calibri" w:hAnsi="Calibri" w:eastAsia="Calibri" w:cs="Calibri"/>
                <w:b/>
                <w:bCs/>
                <w:i/>
                <w:spacing w:val="1"/>
                <w:sz w:val="18"/>
                <w:szCs w:val="18"/>
              </w:rPr>
              <w:t>Edu</w:t>
            </w:r>
            <w:r>
              <w:rPr>
                <w:rFonts w:ascii="Calibri" w:hAnsi="Calibri" w:eastAsia="Calibri" w:cs="Calibri"/>
                <w:b/>
                <w:bCs/>
                <w:i/>
                <w:spacing w:val="-2"/>
                <w:sz w:val="18"/>
                <w:szCs w:val="18"/>
              </w:rPr>
              <w:t>c</w:t>
            </w:r>
            <w:r>
              <w:rPr>
                <w:rFonts w:ascii="Calibri" w:hAnsi="Calibri" w:eastAsia="Calibri" w:cs="Calibri"/>
                <w:b/>
                <w:bCs/>
                <w:i/>
                <w:spacing w:val="1"/>
                <w:sz w:val="18"/>
                <w:szCs w:val="18"/>
              </w:rPr>
              <w:t>a</w:t>
            </w:r>
            <w:r>
              <w:rPr>
                <w:rFonts w:ascii="Calibri" w:hAnsi="Calibri" w:eastAsia="Calibri" w:cs="Calibri"/>
                <w:b/>
                <w:bCs/>
                <w:i/>
                <w:sz w:val="18"/>
                <w:szCs w:val="18"/>
              </w:rPr>
              <w:t>t</w:t>
            </w:r>
            <w:r>
              <w:rPr>
                <w:rFonts w:ascii="Calibri" w:hAnsi="Calibri" w:eastAsia="Calibri" w:cs="Calibri"/>
                <w:b/>
                <w:bCs/>
                <w:i/>
                <w:spacing w:val="-1"/>
                <w:sz w:val="18"/>
                <w:szCs w:val="18"/>
              </w:rPr>
              <w:t>i</w:t>
            </w:r>
            <w:r>
              <w:rPr>
                <w:rFonts w:ascii="Calibri" w:hAnsi="Calibri" w:eastAsia="Calibri" w:cs="Calibri"/>
                <w:b/>
                <w:bCs/>
                <w:i/>
                <w:spacing w:val="1"/>
                <w:sz w:val="18"/>
                <w:szCs w:val="18"/>
              </w:rPr>
              <w:t>o</w:t>
            </w:r>
            <w:r>
              <w:rPr>
                <w:rFonts w:ascii="Calibri" w:hAnsi="Calibri" w:eastAsia="Calibri" w:cs="Calibri"/>
                <w:b/>
                <w:bCs/>
                <w:i/>
                <w:sz w:val="18"/>
                <w:szCs w:val="18"/>
              </w:rPr>
              <w:t>n</w:t>
            </w:r>
            <w:r>
              <w:rPr>
                <w:rFonts w:ascii="Calibri" w:hAnsi="Calibri" w:eastAsia="Calibri" w:cs="Calibri"/>
                <w:b/>
                <w:bCs/>
                <w:i/>
                <w:spacing w:val="-4"/>
                <w:sz w:val="18"/>
                <w:szCs w:val="18"/>
              </w:rPr>
              <w:t xml:space="preserve"> </w:t>
            </w:r>
            <w:r>
              <w:rPr>
                <w:rFonts w:ascii="Calibri" w:hAnsi="Calibri" w:eastAsia="Calibri" w:cs="Calibri"/>
                <w:b/>
                <w:bCs/>
                <w:i/>
                <w:sz w:val="18"/>
                <w:szCs w:val="18"/>
              </w:rPr>
              <w:t>C</w:t>
            </w:r>
            <w:r>
              <w:rPr>
                <w:rFonts w:ascii="Calibri" w:hAnsi="Calibri" w:eastAsia="Calibri" w:cs="Calibri"/>
                <w:b/>
                <w:bCs/>
                <w:i/>
                <w:spacing w:val="-1"/>
                <w:sz w:val="18"/>
                <w:szCs w:val="18"/>
              </w:rPr>
              <w:t>lu</w:t>
            </w:r>
            <w:r>
              <w:rPr>
                <w:rFonts w:ascii="Calibri" w:hAnsi="Calibri" w:eastAsia="Calibri" w:cs="Calibri"/>
                <w:b/>
                <w:bCs/>
                <w:i/>
                <w:spacing w:val="1"/>
                <w:sz w:val="18"/>
                <w:szCs w:val="18"/>
              </w:rPr>
              <w:t>s</w:t>
            </w:r>
            <w:r>
              <w:rPr>
                <w:rFonts w:ascii="Calibri" w:hAnsi="Calibri" w:eastAsia="Calibri" w:cs="Calibri"/>
                <w:b/>
                <w:bCs/>
                <w:i/>
                <w:sz w:val="18"/>
                <w:szCs w:val="18"/>
              </w:rPr>
              <w:t>ter</w:t>
            </w:r>
            <w:r>
              <w:rPr>
                <w:rFonts w:ascii="Calibri" w:hAnsi="Calibri" w:eastAsia="Calibri" w:cs="Calibri"/>
                <w:b/>
                <w:bCs/>
                <w:i/>
                <w:spacing w:val="-3"/>
                <w:sz w:val="18"/>
                <w:szCs w:val="18"/>
              </w:rPr>
              <w:t xml:space="preserve"> </w:t>
            </w:r>
            <w:r>
              <w:rPr>
                <w:rFonts w:ascii="Calibri" w:hAnsi="Calibri" w:eastAsia="Calibri" w:cs="Calibri"/>
                <w:b/>
                <w:bCs/>
                <w:i/>
                <w:sz w:val="18"/>
                <w:szCs w:val="18"/>
              </w:rPr>
              <w:t>/</w:t>
            </w:r>
            <w:r>
              <w:rPr>
                <w:rFonts w:ascii="Calibri" w:hAnsi="Calibri" w:eastAsia="Calibri" w:cs="Calibri"/>
                <w:b/>
                <w:bCs/>
                <w:i/>
                <w:spacing w:val="1"/>
                <w:sz w:val="18"/>
                <w:szCs w:val="18"/>
              </w:rPr>
              <w:t xml:space="preserve"> </w:t>
            </w:r>
            <w:r>
              <w:rPr>
                <w:rFonts w:ascii="Calibri" w:hAnsi="Calibri" w:eastAsia="Calibri" w:cs="Calibri"/>
                <w:b/>
                <w:bCs/>
                <w:i/>
                <w:sz w:val="18"/>
                <w:szCs w:val="18"/>
              </w:rPr>
              <w:t>WG</w:t>
            </w:r>
          </w:p>
        </w:tc>
        <w:tc>
          <w:tcPr>
            <w:tcW w:w="3869" w:type="dxa"/>
            <w:tcBorders>
              <w:top w:val="single" w:color="009FDC" w:sz="8" w:space="0"/>
              <w:left w:val="single" w:color="009FDC" w:sz="8" w:space="0"/>
              <w:bottom w:val="single" w:color="009FDC" w:sz="8" w:space="0"/>
              <w:right w:val="single" w:color="009FDC" w:sz="8" w:space="0"/>
            </w:tcBorders>
            <w:shd w:val="clear" w:color="auto" w:fill="DFDFDF"/>
          </w:tcPr>
          <w:p w:rsidR="00053E75" w:rsidRDefault="00BF1E13" w14:paraId="7C2A0196" w14:textId="77777777">
            <w:pPr>
              <w:spacing w:before="58" w:after="0" w:line="240" w:lineRule="auto"/>
              <w:ind w:left="1175" w:right="-20"/>
              <w:rPr>
                <w:rFonts w:ascii="Calibri" w:hAnsi="Calibri" w:eastAsia="Calibri" w:cs="Calibri"/>
                <w:sz w:val="18"/>
                <w:szCs w:val="18"/>
              </w:rPr>
            </w:pPr>
            <w:r>
              <w:rPr>
                <w:rFonts w:ascii="Calibri" w:hAnsi="Calibri" w:eastAsia="Calibri" w:cs="Calibri"/>
                <w:b/>
                <w:bCs/>
                <w:i/>
                <w:sz w:val="18"/>
                <w:szCs w:val="18"/>
              </w:rPr>
              <w:t>CP</w:t>
            </w:r>
            <w:r>
              <w:rPr>
                <w:rFonts w:ascii="Calibri" w:hAnsi="Calibri" w:eastAsia="Calibri" w:cs="Calibri"/>
                <w:b/>
                <w:bCs/>
                <w:i/>
                <w:spacing w:val="-2"/>
                <w:sz w:val="18"/>
                <w:szCs w:val="18"/>
              </w:rPr>
              <w:t xml:space="preserve"> </w:t>
            </w:r>
            <w:r>
              <w:rPr>
                <w:rFonts w:ascii="Calibri" w:hAnsi="Calibri" w:eastAsia="Calibri" w:cs="Calibri"/>
                <w:b/>
                <w:bCs/>
                <w:i/>
                <w:sz w:val="18"/>
                <w:szCs w:val="18"/>
              </w:rPr>
              <w:t>S</w:t>
            </w:r>
            <w:r>
              <w:rPr>
                <w:rFonts w:ascii="Calibri" w:hAnsi="Calibri" w:eastAsia="Calibri" w:cs="Calibri"/>
                <w:b/>
                <w:bCs/>
                <w:i/>
                <w:spacing w:val="1"/>
                <w:sz w:val="18"/>
                <w:szCs w:val="18"/>
              </w:rPr>
              <w:t>ub</w:t>
            </w:r>
            <w:r>
              <w:rPr>
                <w:rFonts w:ascii="Calibri" w:hAnsi="Calibri" w:eastAsia="Calibri" w:cs="Calibri"/>
                <w:b/>
                <w:bCs/>
                <w:i/>
                <w:sz w:val="18"/>
                <w:szCs w:val="18"/>
              </w:rPr>
              <w:t>-c</w:t>
            </w:r>
            <w:r>
              <w:rPr>
                <w:rFonts w:ascii="Calibri" w:hAnsi="Calibri" w:eastAsia="Calibri" w:cs="Calibri"/>
                <w:b/>
                <w:bCs/>
                <w:i/>
                <w:spacing w:val="-1"/>
                <w:sz w:val="18"/>
                <w:szCs w:val="18"/>
              </w:rPr>
              <w:t>lu</w:t>
            </w:r>
            <w:r>
              <w:rPr>
                <w:rFonts w:ascii="Calibri" w:hAnsi="Calibri" w:eastAsia="Calibri" w:cs="Calibri"/>
                <w:b/>
                <w:bCs/>
                <w:i/>
                <w:spacing w:val="1"/>
                <w:sz w:val="18"/>
                <w:szCs w:val="18"/>
              </w:rPr>
              <w:t>s</w:t>
            </w:r>
            <w:r>
              <w:rPr>
                <w:rFonts w:ascii="Calibri" w:hAnsi="Calibri" w:eastAsia="Calibri" w:cs="Calibri"/>
                <w:b/>
                <w:bCs/>
                <w:i/>
                <w:sz w:val="18"/>
                <w:szCs w:val="18"/>
              </w:rPr>
              <w:t>ter</w:t>
            </w:r>
            <w:r>
              <w:rPr>
                <w:rFonts w:ascii="Calibri" w:hAnsi="Calibri" w:eastAsia="Calibri" w:cs="Calibri"/>
                <w:b/>
                <w:bCs/>
                <w:i/>
                <w:spacing w:val="-5"/>
                <w:sz w:val="18"/>
                <w:szCs w:val="18"/>
              </w:rPr>
              <w:t xml:space="preserve"> </w:t>
            </w:r>
            <w:r>
              <w:rPr>
                <w:rFonts w:ascii="Calibri" w:hAnsi="Calibri" w:eastAsia="Calibri" w:cs="Calibri"/>
                <w:b/>
                <w:bCs/>
                <w:i/>
                <w:sz w:val="18"/>
                <w:szCs w:val="18"/>
              </w:rPr>
              <w:t>/</w:t>
            </w:r>
            <w:r>
              <w:rPr>
                <w:rFonts w:ascii="Calibri" w:hAnsi="Calibri" w:eastAsia="Calibri" w:cs="Calibri"/>
                <w:b/>
                <w:bCs/>
                <w:i/>
                <w:spacing w:val="1"/>
                <w:sz w:val="18"/>
                <w:szCs w:val="18"/>
              </w:rPr>
              <w:t xml:space="preserve"> </w:t>
            </w:r>
            <w:r>
              <w:rPr>
                <w:rFonts w:ascii="Calibri" w:hAnsi="Calibri" w:eastAsia="Calibri" w:cs="Calibri"/>
                <w:b/>
                <w:bCs/>
                <w:i/>
                <w:sz w:val="18"/>
                <w:szCs w:val="18"/>
              </w:rPr>
              <w:t>WG</w:t>
            </w:r>
          </w:p>
        </w:tc>
      </w:tr>
      <w:tr w:rsidR="00053E75" w14:paraId="75399CDF" w14:textId="77777777">
        <w:trPr>
          <w:trHeight w:val="336" w:hRule="exact"/>
        </w:trPr>
        <w:tc>
          <w:tcPr>
            <w:tcW w:w="1352" w:type="dxa"/>
            <w:vMerge w:val="restart"/>
            <w:tcBorders>
              <w:top w:val="single" w:color="009FDC" w:sz="8" w:space="0"/>
              <w:left w:val="single" w:color="009FDC" w:sz="8" w:space="0"/>
              <w:right w:val="single" w:color="009FDC" w:sz="8" w:space="0"/>
            </w:tcBorders>
          </w:tcPr>
          <w:p w:rsidR="00053E75" w:rsidRDefault="00BF1E13" w14:paraId="798E1D07" w14:textId="77777777">
            <w:pPr>
              <w:spacing w:after="0" w:line="218" w:lineRule="exact"/>
              <w:ind w:left="97" w:right="-20"/>
              <w:rPr>
                <w:rFonts w:ascii="Calibri" w:hAnsi="Calibri" w:eastAsia="Calibri" w:cs="Calibri"/>
                <w:sz w:val="18"/>
                <w:szCs w:val="18"/>
              </w:rPr>
            </w:pPr>
            <w:r>
              <w:rPr>
                <w:rFonts w:ascii="Calibri" w:hAnsi="Calibri" w:eastAsia="Calibri" w:cs="Calibri"/>
                <w:b/>
                <w:bCs/>
                <w:spacing w:val="-1"/>
                <w:sz w:val="18"/>
                <w:szCs w:val="18"/>
              </w:rPr>
              <w:t>S</w:t>
            </w:r>
            <w:r>
              <w:rPr>
                <w:rFonts w:ascii="Calibri" w:hAnsi="Calibri" w:eastAsia="Calibri" w:cs="Calibri"/>
                <w:b/>
                <w:bCs/>
                <w:sz w:val="18"/>
                <w:szCs w:val="18"/>
              </w:rPr>
              <w:t>ta</w:t>
            </w:r>
            <w:r>
              <w:rPr>
                <w:rFonts w:ascii="Calibri" w:hAnsi="Calibri" w:eastAsia="Calibri" w:cs="Calibri"/>
                <w:b/>
                <w:bCs/>
                <w:spacing w:val="-1"/>
                <w:sz w:val="18"/>
                <w:szCs w:val="18"/>
              </w:rPr>
              <w:t>nd</w:t>
            </w:r>
            <w:r>
              <w:rPr>
                <w:rFonts w:ascii="Calibri" w:hAnsi="Calibri" w:eastAsia="Calibri" w:cs="Calibri"/>
                <w:b/>
                <w:bCs/>
                <w:sz w:val="18"/>
                <w:szCs w:val="18"/>
              </w:rPr>
              <w:t>a</w:t>
            </w:r>
            <w:r>
              <w:rPr>
                <w:rFonts w:ascii="Calibri" w:hAnsi="Calibri" w:eastAsia="Calibri" w:cs="Calibri"/>
                <w:b/>
                <w:bCs/>
                <w:spacing w:val="1"/>
                <w:sz w:val="18"/>
                <w:szCs w:val="18"/>
              </w:rPr>
              <w:t>r</w:t>
            </w:r>
            <w:r>
              <w:rPr>
                <w:rFonts w:ascii="Calibri" w:hAnsi="Calibri" w:eastAsia="Calibri" w:cs="Calibri"/>
                <w:b/>
                <w:bCs/>
                <w:spacing w:val="-1"/>
                <w:sz w:val="18"/>
                <w:szCs w:val="18"/>
              </w:rPr>
              <w:t>d</w:t>
            </w:r>
            <w:r>
              <w:rPr>
                <w:rFonts w:ascii="Calibri" w:hAnsi="Calibri" w:eastAsia="Calibri" w:cs="Calibri"/>
                <w:b/>
                <w:bCs/>
                <w:sz w:val="18"/>
                <w:szCs w:val="18"/>
              </w:rPr>
              <w:t>s</w:t>
            </w:r>
          </w:p>
        </w:tc>
        <w:tc>
          <w:tcPr>
            <w:tcW w:w="1349" w:type="dxa"/>
            <w:tcBorders>
              <w:top w:val="single" w:color="009FDC" w:sz="8" w:space="0"/>
              <w:left w:val="single" w:color="009FDC" w:sz="8" w:space="0"/>
              <w:bottom w:val="single" w:color="009FDC" w:sz="8" w:space="0"/>
              <w:right w:val="single" w:color="009FDC" w:sz="8" w:space="0"/>
            </w:tcBorders>
          </w:tcPr>
          <w:p w:rsidR="00053E75" w:rsidRDefault="00BF1E13" w14:paraId="5BFC9CA3" w14:textId="77777777">
            <w:pPr>
              <w:spacing w:after="0" w:line="218" w:lineRule="exact"/>
              <w:ind w:left="97" w:right="-20"/>
              <w:rPr>
                <w:rFonts w:ascii="Calibri" w:hAnsi="Calibri" w:eastAsia="Calibri" w:cs="Calibri"/>
                <w:sz w:val="18"/>
                <w:szCs w:val="18"/>
              </w:rPr>
            </w:pPr>
            <w:r>
              <w:rPr>
                <w:rFonts w:ascii="Calibri" w:hAnsi="Calibri" w:eastAsia="Calibri" w:cs="Calibri"/>
                <w:sz w:val="18"/>
                <w:szCs w:val="18"/>
              </w:rPr>
              <w:t>CP</w:t>
            </w:r>
            <w:r>
              <w:rPr>
                <w:rFonts w:ascii="Calibri" w:hAnsi="Calibri" w:eastAsia="Calibri" w:cs="Calibri"/>
                <w:spacing w:val="-2"/>
                <w:sz w:val="18"/>
                <w:szCs w:val="18"/>
              </w:rPr>
              <w:t xml:space="preserve"> </w:t>
            </w:r>
            <w:r>
              <w:rPr>
                <w:rFonts w:ascii="Calibri" w:hAnsi="Calibri" w:eastAsia="Calibri" w:cs="Calibri"/>
                <w:spacing w:val="-1"/>
                <w:sz w:val="18"/>
                <w:szCs w:val="18"/>
              </w:rPr>
              <w:t>S</w:t>
            </w:r>
            <w:r>
              <w:rPr>
                <w:rFonts w:ascii="Calibri" w:hAnsi="Calibri" w:eastAsia="Calibri" w:cs="Calibri"/>
                <w:sz w:val="18"/>
                <w:szCs w:val="18"/>
              </w:rPr>
              <w:t>ta</w:t>
            </w:r>
            <w:r>
              <w:rPr>
                <w:rFonts w:ascii="Calibri" w:hAnsi="Calibri" w:eastAsia="Calibri" w:cs="Calibri"/>
                <w:spacing w:val="-1"/>
                <w:sz w:val="18"/>
                <w:szCs w:val="18"/>
              </w:rPr>
              <w:t>nd</w:t>
            </w:r>
            <w:r>
              <w:rPr>
                <w:rFonts w:ascii="Calibri" w:hAnsi="Calibri" w:eastAsia="Calibri" w:cs="Calibri"/>
                <w:sz w:val="18"/>
                <w:szCs w:val="18"/>
              </w:rPr>
              <w:t>a</w:t>
            </w:r>
            <w:r>
              <w:rPr>
                <w:rFonts w:ascii="Calibri" w:hAnsi="Calibri" w:eastAsia="Calibri" w:cs="Calibri"/>
                <w:spacing w:val="2"/>
                <w:sz w:val="18"/>
                <w:szCs w:val="18"/>
              </w:rPr>
              <w:t>r</w:t>
            </w:r>
            <w:r>
              <w:rPr>
                <w:rFonts w:ascii="Calibri" w:hAnsi="Calibri" w:eastAsia="Calibri" w:cs="Calibri"/>
                <w:spacing w:val="-1"/>
                <w:sz w:val="18"/>
                <w:szCs w:val="18"/>
              </w:rPr>
              <w:t>d</w:t>
            </w:r>
            <w:r>
              <w:rPr>
                <w:rFonts w:ascii="Calibri" w:hAnsi="Calibri" w:eastAsia="Calibri" w:cs="Calibri"/>
                <w:sz w:val="18"/>
                <w:szCs w:val="18"/>
              </w:rPr>
              <w:t>s</w:t>
            </w:r>
          </w:p>
        </w:tc>
        <w:tc>
          <w:tcPr>
            <w:tcW w:w="3692" w:type="dxa"/>
            <w:tcBorders>
              <w:top w:val="single" w:color="009FDC" w:sz="8" w:space="0"/>
              <w:left w:val="single" w:color="009FDC" w:sz="8" w:space="0"/>
              <w:bottom w:val="single" w:color="009FDC" w:sz="8" w:space="0"/>
              <w:right w:val="single" w:color="009FDC" w:sz="8" w:space="0"/>
            </w:tcBorders>
          </w:tcPr>
          <w:p w:rsidR="00053E75" w:rsidRDefault="00BF1E13" w14:paraId="0512063D" w14:textId="77777777">
            <w:pPr>
              <w:spacing w:after="0" w:line="218" w:lineRule="exact"/>
              <w:ind w:left="97" w:right="-20"/>
              <w:rPr>
                <w:rFonts w:ascii="Calibri" w:hAnsi="Calibri" w:eastAsia="Calibri" w:cs="Calibri"/>
                <w:sz w:val="18"/>
                <w:szCs w:val="18"/>
              </w:rPr>
            </w:pPr>
            <w:r>
              <w:rPr>
                <w:rFonts w:ascii="Calibri" w:hAnsi="Calibri" w:eastAsia="Calibri" w:cs="Calibri"/>
                <w:sz w:val="18"/>
                <w:szCs w:val="18"/>
              </w:rPr>
              <w:t>D</w:t>
            </w:r>
            <w:r>
              <w:rPr>
                <w:rFonts w:ascii="Calibri" w:hAnsi="Calibri" w:eastAsia="Calibri" w:cs="Calibri"/>
                <w:spacing w:val="-1"/>
                <w:sz w:val="18"/>
                <w:szCs w:val="18"/>
              </w:rPr>
              <w:t>isse</w:t>
            </w:r>
            <w:r>
              <w:rPr>
                <w:rFonts w:ascii="Calibri" w:hAnsi="Calibri" w:eastAsia="Calibri" w:cs="Calibri"/>
                <w:sz w:val="18"/>
                <w:szCs w:val="18"/>
              </w:rPr>
              <w:t>m</w:t>
            </w:r>
            <w:r>
              <w:rPr>
                <w:rFonts w:ascii="Calibri" w:hAnsi="Calibri" w:eastAsia="Calibri" w:cs="Calibri"/>
                <w:spacing w:val="2"/>
                <w:sz w:val="18"/>
                <w:szCs w:val="18"/>
              </w:rPr>
              <w:t>i</w:t>
            </w:r>
            <w:r>
              <w:rPr>
                <w:rFonts w:ascii="Calibri" w:hAnsi="Calibri" w:eastAsia="Calibri" w:cs="Calibri"/>
                <w:spacing w:val="-1"/>
                <w:sz w:val="18"/>
                <w:szCs w:val="18"/>
              </w:rPr>
              <w:t>n</w:t>
            </w:r>
            <w:r>
              <w:rPr>
                <w:rFonts w:ascii="Calibri" w:hAnsi="Calibri" w:eastAsia="Calibri" w:cs="Calibri"/>
                <w:sz w:val="18"/>
                <w:szCs w:val="18"/>
              </w:rPr>
              <w:t>ate</w:t>
            </w:r>
            <w:r>
              <w:rPr>
                <w:rFonts w:ascii="Calibri" w:hAnsi="Calibri" w:eastAsia="Calibri" w:cs="Calibri"/>
                <w:spacing w:val="-4"/>
                <w:sz w:val="18"/>
                <w:szCs w:val="18"/>
              </w:rPr>
              <w:t xml:space="preserve"> </w:t>
            </w:r>
            <w:r>
              <w:rPr>
                <w:rFonts w:ascii="Calibri" w:hAnsi="Calibri" w:eastAsia="Calibri" w:cs="Calibri"/>
                <w:spacing w:val="3"/>
                <w:sz w:val="18"/>
                <w:szCs w:val="18"/>
              </w:rPr>
              <w:t>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p</w:t>
            </w:r>
            <w:r>
              <w:rPr>
                <w:rFonts w:ascii="Calibri" w:hAnsi="Calibri" w:eastAsia="Calibri" w:cs="Calibri"/>
                <w:sz w:val="18"/>
                <w:szCs w:val="18"/>
              </w:rPr>
              <w:t>r</w:t>
            </w:r>
            <w:r>
              <w:rPr>
                <w:rFonts w:ascii="Calibri" w:hAnsi="Calibri" w:eastAsia="Calibri" w:cs="Calibri"/>
                <w:spacing w:val="1"/>
                <w:sz w:val="18"/>
                <w:szCs w:val="18"/>
              </w:rPr>
              <w:t>o</w:t>
            </w:r>
            <w:r>
              <w:rPr>
                <w:rFonts w:ascii="Calibri" w:hAnsi="Calibri" w:eastAsia="Calibri" w:cs="Calibri"/>
                <w:sz w:val="18"/>
                <w:szCs w:val="18"/>
              </w:rPr>
              <w:t>m</w:t>
            </w:r>
            <w:r>
              <w:rPr>
                <w:rFonts w:ascii="Calibri" w:hAnsi="Calibri" w:eastAsia="Calibri" w:cs="Calibri"/>
                <w:spacing w:val="1"/>
                <w:sz w:val="18"/>
                <w:szCs w:val="18"/>
              </w:rPr>
              <w:t>o</w:t>
            </w:r>
            <w:r>
              <w:rPr>
                <w:rFonts w:ascii="Calibri" w:hAnsi="Calibri" w:eastAsia="Calibri" w:cs="Calibri"/>
                <w:sz w:val="18"/>
                <w:szCs w:val="18"/>
              </w:rPr>
              <w:t>te</w:t>
            </w:r>
            <w:r>
              <w:rPr>
                <w:rFonts w:ascii="Calibri" w:hAnsi="Calibri" w:eastAsia="Calibri" w:cs="Calibri"/>
                <w:spacing w:val="-4"/>
                <w:sz w:val="18"/>
                <w:szCs w:val="18"/>
              </w:rPr>
              <w:t xml:space="preserve"> </w:t>
            </w:r>
            <w:r>
              <w:rPr>
                <w:rFonts w:ascii="Calibri" w:hAnsi="Calibri" w:eastAsia="Calibri" w:cs="Calibri"/>
                <w:sz w:val="18"/>
                <w:szCs w:val="18"/>
              </w:rPr>
              <w:t>CP</w:t>
            </w:r>
            <w:r>
              <w:rPr>
                <w:rFonts w:ascii="Calibri" w:hAnsi="Calibri" w:eastAsia="Calibri" w:cs="Calibri"/>
                <w:spacing w:val="-1"/>
                <w:sz w:val="18"/>
                <w:szCs w:val="18"/>
              </w:rPr>
              <w:t xml:space="preserve"> S</w:t>
            </w:r>
            <w:r>
              <w:rPr>
                <w:rFonts w:ascii="Calibri" w:hAnsi="Calibri" w:eastAsia="Calibri" w:cs="Calibri"/>
                <w:sz w:val="18"/>
                <w:szCs w:val="18"/>
              </w:rPr>
              <w:t>t</w:t>
            </w:r>
            <w:r>
              <w:rPr>
                <w:rFonts w:ascii="Calibri" w:hAnsi="Calibri" w:eastAsia="Calibri" w:cs="Calibri"/>
                <w:spacing w:val="2"/>
                <w:sz w:val="18"/>
                <w:szCs w:val="18"/>
              </w:rPr>
              <w:t>a</w:t>
            </w:r>
            <w:r>
              <w:rPr>
                <w:rFonts w:ascii="Calibri" w:hAnsi="Calibri" w:eastAsia="Calibri" w:cs="Calibri"/>
                <w:spacing w:val="-1"/>
                <w:sz w:val="18"/>
                <w:szCs w:val="18"/>
              </w:rPr>
              <w:t>nd</w:t>
            </w:r>
            <w:r>
              <w:rPr>
                <w:rFonts w:ascii="Calibri" w:hAnsi="Calibri" w:eastAsia="Calibri" w:cs="Calibri"/>
                <w:sz w:val="18"/>
                <w:szCs w:val="18"/>
              </w:rPr>
              <w:t>ar</w:t>
            </w:r>
            <w:r>
              <w:rPr>
                <w:rFonts w:ascii="Calibri" w:hAnsi="Calibri" w:eastAsia="Calibri" w:cs="Calibri"/>
                <w:spacing w:val="1"/>
                <w:sz w:val="18"/>
                <w:szCs w:val="18"/>
              </w:rPr>
              <w:t>d</w:t>
            </w:r>
            <w:r>
              <w:rPr>
                <w:rFonts w:ascii="Calibri" w:hAnsi="Calibri" w:eastAsia="Calibri" w:cs="Calibri"/>
                <w:sz w:val="18"/>
                <w:szCs w:val="18"/>
              </w:rPr>
              <w:t>s</w:t>
            </w:r>
          </w:p>
        </w:tc>
        <w:tc>
          <w:tcPr>
            <w:tcW w:w="3869" w:type="dxa"/>
            <w:tcBorders>
              <w:top w:val="single" w:color="009FDC" w:sz="8" w:space="0"/>
              <w:left w:val="single" w:color="009FDC" w:sz="8" w:space="0"/>
              <w:bottom w:val="single" w:color="009FDC" w:sz="8" w:space="0"/>
              <w:right w:val="single" w:color="009FDC" w:sz="8" w:space="0"/>
            </w:tcBorders>
          </w:tcPr>
          <w:p w:rsidR="00053E75" w:rsidRDefault="00BF1E13" w14:paraId="1F8610A7" w14:textId="77777777">
            <w:pPr>
              <w:spacing w:after="0" w:line="218" w:lineRule="exact"/>
              <w:ind w:left="97" w:right="-20"/>
              <w:rPr>
                <w:rFonts w:ascii="Calibri" w:hAnsi="Calibri" w:eastAsia="Calibri" w:cs="Calibri"/>
                <w:sz w:val="18"/>
                <w:szCs w:val="18"/>
              </w:rPr>
            </w:pPr>
            <w:r>
              <w:rPr>
                <w:rFonts w:ascii="Calibri" w:hAnsi="Calibri" w:eastAsia="Calibri" w:cs="Calibri"/>
                <w:spacing w:val="-1"/>
                <w:sz w:val="18"/>
                <w:szCs w:val="18"/>
              </w:rPr>
              <w:t>Su</w:t>
            </w:r>
            <w:r>
              <w:rPr>
                <w:rFonts w:ascii="Calibri" w:hAnsi="Calibri" w:eastAsia="Calibri" w:cs="Calibri"/>
                <w:spacing w:val="1"/>
                <w:sz w:val="18"/>
                <w:szCs w:val="18"/>
              </w:rPr>
              <w:t>p</w:t>
            </w:r>
            <w:r>
              <w:rPr>
                <w:rFonts w:ascii="Calibri" w:hAnsi="Calibri" w:eastAsia="Calibri" w:cs="Calibri"/>
                <w:spacing w:val="-1"/>
                <w:sz w:val="18"/>
                <w:szCs w:val="18"/>
              </w:rPr>
              <w:t>p</w:t>
            </w:r>
            <w:r>
              <w:rPr>
                <w:rFonts w:ascii="Calibri" w:hAnsi="Calibri" w:eastAsia="Calibri" w:cs="Calibri"/>
                <w:spacing w:val="1"/>
                <w:sz w:val="18"/>
                <w:szCs w:val="18"/>
              </w:rPr>
              <w:t>o</w:t>
            </w:r>
            <w:r>
              <w:rPr>
                <w:rFonts w:ascii="Calibri" w:hAnsi="Calibri" w:eastAsia="Calibri" w:cs="Calibri"/>
                <w:sz w:val="18"/>
                <w:szCs w:val="18"/>
              </w:rPr>
              <w:t>rt</w:t>
            </w:r>
            <w:r>
              <w:rPr>
                <w:rFonts w:ascii="Calibri" w:hAnsi="Calibri" w:eastAsia="Calibri" w:cs="Calibri"/>
                <w:spacing w:val="-2"/>
                <w:sz w:val="18"/>
                <w:szCs w:val="18"/>
              </w:rPr>
              <w:t xml:space="preserve"> </w:t>
            </w:r>
            <w:r>
              <w:rPr>
                <w:rFonts w:ascii="Calibri" w:hAnsi="Calibri" w:eastAsia="Calibri" w:cs="Calibri"/>
                <w:sz w:val="18"/>
                <w:szCs w:val="18"/>
              </w:rPr>
              <w:t xml:space="preserve">as </w:t>
            </w:r>
            <w:r>
              <w:rPr>
                <w:rFonts w:ascii="Calibri" w:hAnsi="Calibri" w:eastAsia="Calibri" w:cs="Calibri"/>
                <w:spacing w:val="-1"/>
                <w:sz w:val="18"/>
                <w:szCs w:val="18"/>
              </w:rPr>
              <w:t>r</w:t>
            </w:r>
            <w:r>
              <w:rPr>
                <w:rFonts w:ascii="Calibri" w:hAnsi="Calibri" w:eastAsia="Calibri" w:cs="Calibri"/>
                <w:spacing w:val="2"/>
                <w:sz w:val="18"/>
                <w:szCs w:val="18"/>
              </w:rPr>
              <w:t>e</w:t>
            </w:r>
            <w:r>
              <w:rPr>
                <w:rFonts w:ascii="Calibri" w:hAnsi="Calibri" w:eastAsia="Calibri" w:cs="Calibri"/>
                <w:spacing w:val="-1"/>
                <w:sz w:val="18"/>
                <w:szCs w:val="18"/>
              </w:rPr>
              <w:t>qu</w:t>
            </w:r>
            <w:r>
              <w:rPr>
                <w:rFonts w:ascii="Calibri" w:hAnsi="Calibri" w:eastAsia="Calibri" w:cs="Calibri"/>
                <w:spacing w:val="2"/>
                <w:sz w:val="18"/>
                <w:szCs w:val="18"/>
              </w:rPr>
              <w:t>e</w:t>
            </w:r>
            <w:r>
              <w:rPr>
                <w:rFonts w:ascii="Calibri" w:hAnsi="Calibri" w:eastAsia="Calibri" w:cs="Calibri"/>
                <w:spacing w:val="-1"/>
                <w:sz w:val="18"/>
                <w:szCs w:val="18"/>
              </w:rPr>
              <w:t>s</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z w:val="18"/>
                <w:szCs w:val="18"/>
              </w:rPr>
              <w:t>d</w:t>
            </w:r>
          </w:p>
        </w:tc>
      </w:tr>
      <w:tr w:rsidR="00053E75" w14:paraId="522C3C79" w14:textId="77777777">
        <w:trPr>
          <w:trHeight w:val="814" w:hRule="exact"/>
        </w:trPr>
        <w:tc>
          <w:tcPr>
            <w:tcW w:w="1352" w:type="dxa"/>
            <w:vMerge/>
            <w:tcBorders>
              <w:left w:val="single" w:color="009FDC" w:sz="8" w:space="0"/>
              <w:right w:val="single" w:color="009FDC" w:sz="8" w:space="0"/>
            </w:tcBorders>
          </w:tcPr>
          <w:p w:rsidR="00053E75" w:rsidRDefault="00053E75" w14:paraId="3E441EC8" w14:textId="77777777"/>
        </w:tc>
        <w:tc>
          <w:tcPr>
            <w:tcW w:w="1349" w:type="dxa"/>
            <w:tcBorders>
              <w:top w:val="single" w:color="009FDC" w:sz="8" w:space="0"/>
              <w:left w:val="single" w:color="009FDC" w:sz="8" w:space="0"/>
              <w:bottom w:val="single" w:color="009FDC" w:sz="8" w:space="0"/>
              <w:right w:val="single" w:color="009FDC" w:sz="8" w:space="0"/>
            </w:tcBorders>
          </w:tcPr>
          <w:p w:rsidR="00053E75" w:rsidRDefault="00BF1E13" w14:paraId="565DBD97" w14:textId="77777777">
            <w:pPr>
              <w:spacing w:before="3" w:after="0" w:line="240" w:lineRule="auto"/>
              <w:ind w:left="97" w:right="-20"/>
              <w:rPr>
                <w:rFonts w:ascii="Calibri" w:hAnsi="Calibri" w:eastAsia="Calibri" w:cs="Calibri"/>
                <w:sz w:val="18"/>
                <w:szCs w:val="18"/>
              </w:rPr>
            </w:pPr>
            <w:r>
              <w:rPr>
                <w:rFonts w:ascii="Calibri" w:hAnsi="Calibri" w:eastAsia="Calibri" w:cs="Calibri"/>
                <w:sz w:val="18"/>
                <w:szCs w:val="18"/>
              </w:rPr>
              <w:t>M</w:t>
            </w:r>
            <w:r>
              <w:rPr>
                <w:rFonts w:ascii="Calibri" w:hAnsi="Calibri" w:eastAsia="Calibri" w:cs="Calibri"/>
                <w:spacing w:val="-1"/>
                <w:sz w:val="18"/>
                <w:szCs w:val="18"/>
              </w:rPr>
              <w:t>ee</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5"/>
                <w:sz w:val="18"/>
                <w:szCs w:val="18"/>
              </w:rPr>
              <w:t xml:space="preserve"> </w:t>
            </w:r>
            <w:r>
              <w:rPr>
                <w:rFonts w:ascii="Calibri" w:hAnsi="Calibri" w:eastAsia="Calibri" w:cs="Calibri"/>
                <w:sz w:val="18"/>
                <w:szCs w:val="18"/>
              </w:rPr>
              <w:t>CP</w:t>
            </w:r>
          </w:p>
          <w:p w:rsidR="00053E75" w:rsidRDefault="00BF1E13" w14:paraId="653F2903" w14:textId="77777777">
            <w:pPr>
              <w:spacing w:before="15" w:after="0" w:line="240" w:lineRule="auto"/>
              <w:ind w:left="97" w:right="-20"/>
              <w:rPr>
                <w:rFonts w:ascii="Calibri" w:hAnsi="Calibri" w:eastAsia="Calibri" w:cs="Calibri"/>
                <w:sz w:val="18"/>
                <w:szCs w:val="18"/>
              </w:rPr>
            </w:pPr>
            <w:r>
              <w:rPr>
                <w:rFonts w:ascii="Calibri" w:hAnsi="Calibri" w:eastAsia="Calibri" w:cs="Calibri"/>
                <w:spacing w:val="-1"/>
                <w:sz w:val="18"/>
                <w:szCs w:val="18"/>
              </w:rPr>
              <w:t>s</w:t>
            </w:r>
            <w:r>
              <w:rPr>
                <w:rFonts w:ascii="Calibri" w:hAnsi="Calibri" w:eastAsia="Calibri" w:cs="Calibri"/>
                <w:sz w:val="18"/>
                <w:szCs w:val="18"/>
              </w:rPr>
              <w:t>ta</w:t>
            </w:r>
            <w:r>
              <w:rPr>
                <w:rFonts w:ascii="Calibri" w:hAnsi="Calibri" w:eastAsia="Calibri" w:cs="Calibri"/>
                <w:spacing w:val="-1"/>
                <w:sz w:val="18"/>
                <w:szCs w:val="18"/>
              </w:rPr>
              <w:t>nd</w:t>
            </w:r>
            <w:r>
              <w:rPr>
                <w:rFonts w:ascii="Calibri" w:hAnsi="Calibri" w:eastAsia="Calibri" w:cs="Calibri"/>
                <w:sz w:val="18"/>
                <w:szCs w:val="18"/>
              </w:rPr>
              <w:t>a</w:t>
            </w:r>
            <w:r>
              <w:rPr>
                <w:rFonts w:ascii="Calibri" w:hAnsi="Calibri" w:eastAsia="Calibri" w:cs="Calibri"/>
                <w:spacing w:val="2"/>
                <w:sz w:val="18"/>
                <w:szCs w:val="18"/>
              </w:rPr>
              <w:t>r</w:t>
            </w:r>
            <w:r>
              <w:rPr>
                <w:rFonts w:ascii="Calibri" w:hAnsi="Calibri" w:eastAsia="Calibri" w:cs="Calibri"/>
                <w:spacing w:val="-1"/>
                <w:sz w:val="18"/>
                <w:szCs w:val="18"/>
              </w:rPr>
              <w:t>d</w:t>
            </w:r>
            <w:r>
              <w:rPr>
                <w:rFonts w:ascii="Calibri" w:hAnsi="Calibri" w:eastAsia="Calibri" w:cs="Calibri"/>
                <w:sz w:val="18"/>
                <w:szCs w:val="18"/>
              </w:rPr>
              <w:t>s</w:t>
            </w:r>
          </w:p>
        </w:tc>
        <w:tc>
          <w:tcPr>
            <w:tcW w:w="3692" w:type="dxa"/>
            <w:tcBorders>
              <w:top w:val="single" w:color="009FDC" w:sz="8" w:space="0"/>
              <w:left w:val="single" w:color="009FDC" w:sz="8" w:space="0"/>
              <w:bottom w:val="single" w:color="009FDC" w:sz="8" w:space="0"/>
              <w:right w:val="single" w:color="009FDC" w:sz="8" w:space="0"/>
            </w:tcBorders>
          </w:tcPr>
          <w:p w:rsidR="00053E75" w:rsidRDefault="00BF1E13" w14:paraId="43154C27" w14:textId="77777777">
            <w:pPr>
              <w:spacing w:before="3" w:after="0" w:line="256" w:lineRule="auto"/>
              <w:ind w:left="97" w:right="491"/>
              <w:rPr>
                <w:rFonts w:ascii="Calibri" w:hAnsi="Calibri" w:eastAsia="Calibri" w:cs="Calibri"/>
                <w:sz w:val="18"/>
                <w:szCs w:val="18"/>
              </w:rPr>
            </w:pPr>
            <w:r>
              <w:rPr>
                <w:rFonts w:ascii="Calibri" w:hAnsi="Calibri" w:eastAsia="Calibri" w:cs="Calibri"/>
                <w:spacing w:val="1"/>
                <w:sz w:val="18"/>
                <w:szCs w:val="18"/>
              </w:rPr>
              <w:t>E</w:t>
            </w:r>
            <w:r>
              <w:rPr>
                <w:rFonts w:ascii="Calibri" w:hAnsi="Calibri" w:eastAsia="Calibri" w:cs="Calibri"/>
                <w:spacing w:val="-1"/>
                <w:sz w:val="18"/>
                <w:szCs w:val="18"/>
              </w:rPr>
              <w:t>nsu</w:t>
            </w:r>
            <w:r>
              <w:rPr>
                <w:rFonts w:ascii="Calibri" w:hAnsi="Calibri" w:eastAsia="Calibri" w:cs="Calibri"/>
                <w:sz w:val="18"/>
                <w:szCs w:val="18"/>
              </w:rPr>
              <w:t>re</w:t>
            </w:r>
            <w:r>
              <w:rPr>
                <w:rFonts w:ascii="Calibri" w:hAnsi="Calibri" w:eastAsia="Calibri" w:cs="Calibri"/>
                <w:spacing w:val="-3"/>
                <w:sz w:val="18"/>
                <w:szCs w:val="18"/>
              </w:rPr>
              <w:t xml:space="preserve"> </w:t>
            </w:r>
            <w:r>
              <w:rPr>
                <w:rFonts w:ascii="Calibri" w:hAnsi="Calibri" w:eastAsia="Calibri" w:cs="Calibri"/>
                <w:spacing w:val="2"/>
                <w:sz w:val="18"/>
                <w:szCs w:val="18"/>
              </w:rPr>
              <w:t>t</w:t>
            </w:r>
            <w:r>
              <w:rPr>
                <w:rFonts w:ascii="Calibri" w:hAnsi="Calibri" w:eastAsia="Calibri" w:cs="Calibri"/>
                <w:spacing w:val="-1"/>
                <w:sz w:val="18"/>
                <w:szCs w:val="18"/>
              </w:rPr>
              <w:t>h</w:t>
            </w:r>
            <w:r>
              <w:rPr>
                <w:rFonts w:ascii="Calibri" w:hAnsi="Calibri" w:eastAsia="Calibri" w:cs="Calibri"/>
                <w:sz w:val="18"/>
                <w:szCs w:val="18"/>
              </w:rPr>
              <w:t>at</w:t>
            </w:r>
            <w:r>
              <w:rPr>
                <w:rFonts w:ascii="Calibri" w:hAnsi="Calibri" w:eastAsia="Calibri" w:cs="Calibri"/>
                <w:spacing w:val="-2"/>
                <w:sz w:val="18"/>
                <w:szCs w:val="18"/>
              </w:rPr>
              <w:t xml:space="preserve"> </w:t>
            </w:r>
            <w:r>
              <w:rPr>
                <w:rFonts w:ascii="Calibri" w:hAnsi="Calibri" w:eastAsia="Calibri" w:cs="Calibri"/>
                <w:sz w:val="18"/>
                <w:szCs w:val="18"/>
              </w:rPr>
              <w:t>all</w:t>
            </w:r>
            <w:r>
              <w:rPr>
                <w:rFonts w:ascii="Calibri" w:hAnsi="Calibri" w:eastAsia="Calibri" w:cs="Calibri"/>
                <w:spacing w:val="-1"/>
                <w:sz w:val="18"/>
                <w:szCs w:val="18"/>
              </w:rPr>
              <w:t xml:space="preserve"> </w:t>
            </w:r>
            <w:r>
              <w:rPr>
                <w:rFonts w:ascii="Calibri" w:hAnsi="Calibri" w:eastAsia="Calibri" w:cs="Calibri"/>
                <w:sz w:val="18"/>
                <w:szCs w:val="18"/>
              </w:rPr>
              <w:t>a</w:t>
            </w:r>
            <w:r>
              <w:rPr>
                <w:rFonts w:ascii="Calibri" w:hAnsi="Calibri" w:eastAsia="Calibri" w:cs="Calibri"/>
                <w:spacing w:val="1"/>
                <w:sz w:val="18"/>
                <w:szCs w:val="18"/>
              </w:rPr>
              <w:t>c</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z w:val="18"/>
                <w:szCs w:val="18"/>
              </w:rPr>
              <w:t>vi</w:t>
            </w:r>
            <w:r>
              <w:rPr>
                <w:rFonts w:ascii="Calibri" w:hAnsi="Calibri" w:eastAsia="Calibri" w:cs="Calibri"/>
                <w:spacing w:val="-1"/>
                <w:sz w:val="18"/>
                <w:szCs w:val="18"/>
              </w:rPr>
              <w:t>t</w:t>
            </w:r>
            <w:r>
              <w:rPr>
                <w:rFonts w:ascii="Calibri" w:hAnsi="Calibri" w:eastAsia="Calibri" w:cs="Calibri"/>
                <w:spacing w:val="2"/>
                <w:sz w:val="18"/>
                <w:szCs w:val="18"/>
              </w:rPr>
              <w:t>i</w:t>
            </w:r>
            <w:r>
              <w:rPr>
                <w:rFonts w:ascii="Calibri" w:hAnsi="Calibri" w:eastAsia="Calibri" w:cs="Calibri"/>
                <w:spacing w:val="-1"/>
                <w:sz w:val="18"/>
                <w:szCs w:val="18"/>
              </w:rPr>
              <w:t>e</w:t>
            </w:r>
            <w:r>
              <w:rPr>
                <w:rFonts w:ascii="Calibri" w:hAnsi="Calibri" w:eastAsia="Calibri" w:cs="Calibri"/>
                <w:sz w:val="18"/>
                <w:szCs w:val="18"/>
              </w:rPr>
              <w:t>s</w:t>
            </w:r>
            <w:r>
              <w:rPr>
                <w:rFonts w:ascii="Calibri" w:hAnsi="Calibri" w:eastAsia="Calibri" w:cs="Calibri"/>
                <w:spacing w:val="-4"/>
                <w:sz w:val="18"/>
                <w:szCs w:val="18"/>
              </w:rPr>
              <w:t xml:space="preserve"> </w:t>
            </w:r>
            <w:r>
              <w:rPr>
                <w:rFonts w:ascii="Calibri" w:hAnsi="Calibri" w:eastAsia="Calibri" w:cs="Calibri"/>
                <w:spacing w:val="1"/>
                <w:sz w:val="18"/>
                <w:szCs w:val="18"/>
              </w:rPr>
              <w:t>co</w:t>
            </w:r>
            <w:r>
              <w:rPr>
                <w:rFonts w:ascii="Calibri" w:hAnsi="Calibri" w:eastAsia="Calibri" w:cs="Calibri"/>
                <w:spacing w:val="-1"/>
                <w:sz w:val="18"/>
                <w:szCs w:val="18"/>
              </w:rPr>
              <w:t>n</w:t>
            </w:r>
            <w:r>
              <w:rPr>
                <w:rFonts w:ascii="Calibri" w:hAnsi="Calibri" w:eastAsia="Calibri" w:cs="Calibri"/>
                <w:sz w:val="18"/>
                <w:szCs w:val="18"/>
              </w:rPr>
              <w:t>f</w:t>
            </w:r>
            <w:r>
              <w:rPr>
                <w:rFonts w:ascii="Calibri" w:hAnsi="Calibri" w:eastAsia="Calibri" w:cs="Calibri"/>
                <w:spacing w:val="1"/>
                <w:sz w:val="18"/>
                <w:szCs w:val="18"/>
              </w:rPr>
              <w:t>o</w:t>
            </w:r>
            <w:r>
              <w:rPr>
                <w:rFonts w:ascii="Calibri" w:hAnsi="Calibri" w:eastAsia="Calibri" w:cs="Calibri"/>
                <w:sz w:val="18"/>
                <w:szCs w:val="18"/>
              </w:rPr>
              <w:t>rm</w:t>
            </w:r>
            <w:r>
              <w:rPr>
                <w:rFonts w:ascii="Calibri" w:hAnsi="Calibri" w:eastAsia="Calibri" w:cs="Calibri"/>
                <w:spacing w:val="-3"/>
                <w:sz w:val="18"/>
                <w:szCs w:val="18"/>
              </w:rPr>
              <w:t xml:space="preserve"> </w:t>
            </w:r>
            <w:r>
              <w:rPr>
                <w:rFonts w:ascii="Calibri" w:hAnsi="Calibri" w:eastAsia="Calibri" w:cs="Calibri"/>
                <w:sz w:val="18"/>
                <w:szCs w:val="18"/>
              </w:rPr>
              <w:t xml:space="preserve">to CP </w:t>
            </w:r>
            <w:r>
              <w:rPr>
                <w:rFonts w:ascii="Calibri" w:hAnsi="Calibri" w:eastAsia="Calibri" w:cs="Calibri"/>
                <w:spacing w:val="-1"/>
                <w:sz w:val="18"/>
                <w:szCs w:val="18"/>
              </w:rPr>
              <w:t>s</w:t>
            </w:r>
            <w:r>
              <w:rPr>
                <w:rFonts w:ascii="Calibri" w:hAnsi="Calibri" w:eastAsia="Calibri" w:cs="Calibri"/>
                <w:sz w:val="18"/>
                <w:szCs w:val="18"/>
              </w:rPr>
              <w:t>ta</w:t>
            </w:r>
            <w:r>
              <w:rPr>
                <w:rFonts w:ascii="Calibri" w:hAnsi="Calibri" w:eastAsia="Calibri" w:cs="Calibri"/>
                <w:spacing w:val="-1"/>
                <w:sz w:val="18"/>
                <w:szCs w:val="18"/>
              </w:rPr>
              <w:t>nd</w:t>
            </w:r>
            <w:r>
              <w:rPr>
                <w:rFonts w:ascii="Calibri" w:hAnsi="Calibri" w:eastAsia="Calibri" w:cs="Calibri"/>
                <w:sz w:val="18"/>
                <w:szCs w:val="18"/>
              </w:rPr>
              <w:t>a</w:t>
            </w:r>
            <w:r>
              <w:rPr>
                <w:rFonts w:ascii="Calibri" w:hAnsi="Calibri" w:eastAsia="Calibri" w:cs="Calibri"/>
                <w:spacing w:val="2"/>
                <w:sz w:val="18"/>
                <w:szCs w:val="18"/>
              </w:rPr>
              <w:t>r</w:t>
            </w:r>
            <w:r>
              <w:rPr>
                <w:rFonts w:ascii="Calibri" w:hAnsi="Calibri" w:eastAsia="Calibri" w:cs="Calibri"/>
                <w:spacing w:val="-1"/>
                <w:sz w:val="18"/>
                <w:szCs w:val="18"/>
              </w:rPr>
              <w:t>d</w:t>
            </w:r>
            <w:r>
              <w:rPr>
                <w:rFonts w:ascii="Calibri" w:hAnsi="Calibri" w:eastAsia="Calibri" w:cs="Calibri"/>
                <w:sz w:val="18"/>
                <w:szCs w:val="18"/>
              </w:rPr>
              <w:t>s</w:t>
            </w:r>
            <w:r>
              <w:rPr>
                <w:rFonts w:ascii="Calibri" w:hAnsi="Calibri" w:eastAsia="Calibri" w:cs="Calibri"/>
                <w:spacing w:val="-2"/>
                <w:sz w:val="18"/>
                <w:szCs w:val="18"/>
              </w:rPr>
              <w:t xml:space="preserve"> </w:t>
            </w:r>
            <w:r>
              <w:rPr>
                <w:rFonts w:ascii="Calibri" w:hAnsi="Calibri" w:eastAsia="Calibri" w:cs="Calibri"/>
                <w:sz w:val="18"/>
                <w:szCs w:val="18"/>
              </w:rPr>
              <w:t>a</w:t>
            </w:r>
            <w:r>
              <w:rPr>
                <w:rFonts w:ascii="Calibri" w:hAnsi="Calibri" w:eastAsia="Calibri" w:cs="Calibri"/>
                <w:spacing w:val="2"/>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p</w:t>
            </w:r>
            <w:r>
              <w:rPr>
                <w:rFonts w:ascii="Calibri" w:hAnsi="Calibri" w:eastAsia="Calibri" w:cs="Calibri"/>
                <w:sz w:val="18"/>
                <w:szCs w:val="18"/>
              </w:rPr>
              <w:t>ar</w:t>
            </w:r>
            <w:r>
              <w:rPr>
                <w:rFonts w:ascii="Calibri" w:hAnsi="Calibri" w:eastAsia="Calibri" w:cs="Calibri"/>
                <w:spacing w:val="2"/>
                <w:sz w:val="18"/>
                <w:szCs w:val="18"/>
              </w:rPr>
              <w:t>t</w:t>
            </w:r>
            <w:r>
              <w:rPr>
                <w:rFonts w:ascii="Calibri" w:hAnsi="Calibri" w:eastAsia="Calibri" w:cs="Calibri"/>
                <w:spacing w:val="-1"/>
                <w:sz w:val="18"/>
                <w:szCs w:val="18"/>
              </w:rPr>
              <w:t>ne</w:t>
            </w:r>
            <w:r>
              <w:rPr>
                <w:rFonts w:ascii="Calibri" w:hAnsi="Calibri" w:eastAsia="Calibri" w:cs="Calibri"/>
                <w:spacing w:val="2"/>
                <w:sz w:val="18"/>
                <w:szCs w:val="18"/>
              </w:rPr>
              <w:t>r</w:t>
            </w:r>
            <w:r>
              <w:rPr>
                <w:rFonts w:ascii="Calibri" w:hAnsi="Calibri" w:eastAsia="Calibri" w:cs="Calibri"/>
                <w:sz w:val="18"/>
                <w:szCs w:val="18"/>
              </w:rPr>
              <w:t>s</w:t>
            </w:r>
            <w:r>
              <w:rPr>
                <w:rFonts w:ascii="Calibri" w:hAnsi="Calibri" w:eastAsia="Calibri" w:cs="Calibri"/>
                <w:spacing w:val="-5"/>
                <w:sz w:val="18"/>
                <w:szCs w:val="18"/>
              </w:rPr>
              <w:t xml:space="preserve"> </w:t>
            </w:r>
            <w:r>
              <w:rPr>
                <w:rFonts w:ascii="Calibri" w:hAnsi="Calibri" w:eastAsia="Calibri" w:cs="Calibri"/>
                <w:sz w:val="18"/>
                <w:szCs w:val="18"/>
              </w:rPr>
              <w:t>r</w:t>
            </w:r>
            <w:r>
              <w:rPr>
                <w:rFonts w:ascii="Calibri" w:hAnsi="Calibri" w:eastAsia="Calibri" w:cs="Calibri"/>
                <w:spacing w:val="-1"/>
                <w:sz w:val="18"/>
                <w:szCs w:val="18"/>
              </w:rPr>
              <w:t>e</w:t>
            </w:r>
            <w:r>
              <w:rPr>
                <w:rFonts w:ascii="Calibri" w:hAnsi="Calibri" w:eastAsia="Calibri" w:cs="Calibri"/>
                <w:spacing w:val="1"/>
                <w:sz w:val="18"/>
                <w:szCs w:val="18"/>
              </w:rPr>
              <w:t>c</w:t>
            </w:r>
            <w:r>
              <w:rPr>
                <w:rFonts w:ascii="Calibri" w:hAnsi="Calibri" w:eastAsia="Calibri" w:cs="Calibri"/>
                <w:spacing w:val="-1"/>
                <w:sz w:val="18"/>
                <w:szCs w:val="18"/>
              </w:rPr>
              <w:t>e</w:t>
            </w:r>
            <w:r>
              <w:rPr>
                <w:rFonts w:ascii="Calibri" w:hAnsi="Calibri" w:eastAsia="Calibri" w:cs="Calibri"/>
                <w:sz w:val="18"/>
                <w:szCs w:val="18"/>
              </w:rPr>
              <w:t>ive</w:t>
            </w:r>
            <w:r>
              <w:rPr>
                <w:rFonts w:ascii="Calibri" w:hAnsi="Calibri" w:eastAsia="Calibri" w:cs="Calibri"/>
                <w:spacing w:val="-3"/>
                <w:sz w:val="18"/>
                <w:szCs w:val="18"/>
              </w:rPr>
              <w:t xml:space="preserve"> </w:t>
            </w:r>
            <w:r>
              <w:rPr>
                <w:rFonts w:ascii="Calibri" w:hAnsi="Calibri" w:eastAsia="Calibri" w:cs="Calibri"/>
                <w:spacing w:val="1"/>
                <w:sz w:val="18"/>
                <w:szCs w:val="18"/>
              </w:rPr>
              <w:t>s</w:t>
            </w:r>
            <w:r>
              <w:rPr>
                <w:rFonts w:ascii="Calibri" w:hAnsi="Calibri" w:eastAsia="Calibri" w:cs="Calibri"/>
                <w:spacing w:val="-1"/>
                <w:sz w:val="18"/>
                <w:szCs w:val="18"/>
              </w:rPr>
              <w:t>u</w:t>
            </w:r>
            <w:r>
              <w:rPr>
                <w:rFonts w:ascii="Calibri" w:hAnsi="Calibri" w:eastAsia="Calibri" w:cs="Calibri"/>
                <w:sz w:val="18"/>
                <w:szCs w:val="18"/>
              </w:rPr>
              <w:t>ffi</w:t>
            </w:r>
            <w:r>
              <w:rPr>
                <w:rFonts w:ascii="Calibri" w:hAnsi="Calibri" w:eastAsia="Calibri" w:cs="Calibri"/>
                <w:spacing w:val="1"/>
                <w:sz w:val="18"/>
                <w:szCs w:val="18"/>
              </w:rPr>
              <w:t>c</w:t>
            </w:r>
            <w:r>
              <w:rPr>
                <w:rFonts w:ascii="Calibri" w:hAnsi="Calibri" w:eastAsia="Calibri" w:cs="Calibri"/>
                <w:sz w:val="18"/>
                <w:szCs w:val="18"/>
              </w:rPr>
              <w:t>i</w:t>
            </w:r>
            <w:r>
              <w:rPr>
                <w:rFonts w:ascii="Calibri" w:hAnsi="Calibri" w:eastAsia="Calibri" w:cs="Calibri"/>
                <w:spacing w:val="-1"/>
                <w:sz w:val="18"/>
                <w:szCs w:val="18"/>
              </w:rPr>
              <w:t>en</w:t>
            </w:r>
            <w:r>
              <w:rPr>
                <w:rFonts w:ascii="Calibri" w:hAnsi="Calibri" w:eastAsia="Calibri" w:cs="Calibri"/>
                <w:sz w:val="18"/>
                <w:szCs w:val="18"/>
              </w:rPr>
              <w:t xml:space="preserve">t </w:t>
            </w:r>
            <w:r>
              <w:rPr>
                <w:rFonts w:ascii="Calibri" w:hAnsi="Calibri" w:eastAsia="Calibri" w:cs="Calibri"/>
                <w:spacing w:val="-1"/>
                <w:sz w:val="18"/>
                <w:szCs w:val="18"/>
              </w:rPr>
              <w:t>gu</w:t>
            </w:r>
            <w:r>
              <w:rPr>
                <w:rFonts w:ascii="Calibri" w:hAnsi="Calibri" w:eastAsia="Calibri" w:cs="Calibri"/>
                <w:sz w:val="18"/>
                <w:szCs w:val="18"/>
              </w:rPr>
              <w:t>i</w:t>
            </w:r>
            <w:r>
              <w:rPr>
                <w:rFonts w:ascii="Calibri" w:hAnsi="Calibri" w:eastAsia="Calibri" w:cs="Calibri"/>
                <w:spacing w:val="-1"/>
                <w:sz w:val="18"/>
                <w:szCs w:val="18"/>
              </w:rPr>
              <w:t>d</w:t>
            </w:r>
            <w:r>
              <w:rPr>
                <w:rFonts w:ascii="Calibri" w:hAnsi="Calibri" w:eastAsia="Calibri" w:cs="Calibri"/>
                <w:spacing w:val="2"/>
                <w:sz w:val="18"/>
                <w:szCs w:val="18"/>
              </w:rPr>
              <w:t>a</w:t>
            </w:r>
            <w:r>
              <w:rPr>
                <w:rFonts w:ascii="Calibri" w:hAnsi="Calibri" w:eastAsia="Calibri" w:cs="Calibri"/>
                <w:spacing w:val="-1"/>
                <w:sz w:val="18"/>
                <w:szCs w:val="18"/>
              </w:rPr>
              <w:t>n</w:t>
            </w:r>
            <w:r>
              <w:rPr>
                <w:rFonts w:ascii="Calibri" w:hAnsi="Calibri" w:eastAsia="Calibri" w:cs="Calibri"/>
                <w:spacing w:val="1"/>
                <w:sz w:val="18"/>
                <w:szCs w:val="18"/>
              </w:rPr>
              <w:t>c</w:t>
            </w:r>
            <w:r>
              <w:rPr>
                <w:rFonts w:ascii="Calibri" w:hAnsi="Calibri" w:eastAsia="Calibri" w:cs="Calibri"/>
                <w:sz w:val="18"/>
                <w:szCs w:val="18"/>
              </w:rPr>
              <w:t>e</w:t>
            </w:r>
            <w:r>
              <w:rPr>
                <w:rFonts w:ascii="Calibri" w:hAnsi="Calibri" w:eastAsia="Calibri" w:cs="Calibri"/>
                <w:spacing w:val="-3"/>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z w:val="18"/>
                <w:szCs w:val="18"/>
              </w:rPr>
              <w:t>im</w:t>
            </w:r>
            <w:r>
              <w:rPr>
                <w:rFonts w:ascii="Calibri" w:hAnsi="Calibri" w:eastAsia="Calibri" w:cs="Calibri"/>
                <w:spacing w:val="-1"/>
                <w:sz w:val="18"/>
                <w:szCs w:val="18"/>
              </w:rPr>
              <w:t>p</w:t>
            </w:r>
            <w:r>
              <w:rPr>
                <w:rFonts w:ascii="Calibri" w:hAnsi="Calibri" w:eastAsia="Calibri" w:cs="Calibri"/>
                <w:sz w:val="18"/>
                <w:szCs w:val="18"/>
              </w:rPr>
              <w:t>l</w:t>
            </w:r>
            <w:r>
              <w:rPr>
                <w:rFonts w:ascii="Calibri" w:hAnsi="Calibri" w:eastAsia="Calibri" w:cs="Calibri"/>
                <w:spacing w:val="-1"/>
                <w:sz w:val="18"/>
                <w:szCs w:val="18"/>
              </w:rPr>
              <w:t>e</w:t>
            </w:r>
            <w:r>
              <w:rPr>
                <w:rFonts w:ascii="Calibri" w:hAnsi="Calibri" w:eastAsia="Calibri" w:cs="Calibri"/>
                <w:spacing w:val="2"/>
                <w:sz w:val="18"/>
                <w:szCs w:val="18"/>
              </w:rPr>
              <w:t>m</w:t>
            </w:r>
            <w:r>
              <w:rPr>
                <w:rFonts w:ascii="Calibri" w:hAnsi="Calibri" w:eastAsia="Calibri" w:cs="Calibri"/>
                <w:spacing w:val="-1"/>
                <w:sz w:val="18"/>
                <w:szCs w:val="18"/>
              </w:rPr>
              <w:t>en</w:t>
            </w:r>
            <w:r>
              <w:rPr>
                <w:rFonts w:ascii="Calibri" w:hAnsi="Calibri" w:eastAsia="Calibri" w:cs="Calibri"/>
                <w:sz w:val="18"/>
                <w:szCs w:val="18"/>
              </w:rPr>
              <w:t>t</w:t>
            </w:r>
            <w:r>
              <w:rPr>
                <w:rFonts w:ascii="Calibri" w:hAnsi="Calibri" w:eastAsia="Calibri" w:cs="Calibri"/>
                <w:spacing w:val="-4"/>
                <w:sz w:val="18"/>
                <w:szCs w:val="18"/>
              </w:rPr>
              <w:t xml:space="preserve"> </w:t>
            </w:r>
            <w:r>
              <w:rPr>
                <w:rFonts w:ascii="Calibri" w:hAnsi="Calibri" w:eastAsia="Calibri" w:cs="Calibri"/>
                <w:spacing w:val="2"/>
                <w:sz w:val="18"/>
                <w:szCs w:val="18"/>
              </w:rPr>
              <w:t>t</w:t>
            </w:r>
            <w:r>
              <w:rPr>
                <w:rFonts w:ascii="Calibri" w:hAnsi="Calibri" w:eastAsia="Calibri" w:cs="Calibri"/>
                <w:spacing w:val="-1"/>
                <w:sz w:val="18"/>
                <w:szCs w:val="18"/>
              </w:rPr>
              <w:t>he</w:t>
            </w:r>
            <w:r>
              <w:rPr>
                <w:rFonts w:ascii="Calibri" w:hAnsi="Calibri" w:eastAsia="Calibri" w:cs="Calibri"/>
                <w:sz w:val="18"/>
                <w:szCs w:val="18"/>
              </w:rPr>
              <w:t>m</w:t>
            </w:r>
            <w:r>
              <w:rPr>
                <w:rFonts w:ascii="Calibri" w:hAnsi="Calibri" w:eastAsia="Calibri" w:cs="Calibri"/>
                <w:spacing w:val="-3"/>
                <w:sz w:val="18"/>
                <w:szCs w:val="18"/>
              </w:rPr>
              <w:t xml:space="preserve"> </w:t>
            </w:r>
            <w:r>
              <w:rPr>
                <w:rFonts w:ascii="Calibri" w:hAnsi="Calibri" w:eastAsia="Calibri" w:cs="Calibri"/>
                <w:spacing w:val="1"/>
                <w:sz w:val="18"/>
                <w:szCs w:val="18"/>
              </w:rPr>
              <w:t>w</w:t>
            </w:r>
            <w:r>
              <w:rPr>
                <w:rFonts w:ascii="Calibri" w:hAnsi="Calibri" w:eastAsia="Calibri" w:cs="Calibri"/>
                <w:sz w:val="18"/>
                <w:szCs w:val="18"/>
              </w:rPr>
              <w:t>i</w:t>
            </w:r>
            <w:r>
              <w:rPr>
                <w:rFonts w:ascii="Calibri" w:hAnsi="Calibri" w:eastAsia="Calibri" w:cs="Calibri"/>
                <w:spacing w:val="2"/>
                <w:sz w:val="18"/>
                <w:szCs w:val="18"/>
              </w:rPr>
              <w:t>t</w:t>
            </w:r>
            <w:r>
              <w:rPr>
                <w:rFonts w:ascii="Calibri" w:hAnsi="Calibri" w:eastAsia="Calibri" w:cs="Calibri"/>
                <w:sz w:val="18"/>
                <w:szCs w:val="18"/>
              </w:rPr>
              <w:t>h</w:t>
            </w:r>
            <w:r>
              <w:rPr>
                <w:rFonts w:ascii="Calibri" w:hAnsi="Calibri" w:eastAsia="Calibri" w:cs="Calibri"/>
                <w:spacing w:val="-3"/>
                <w:sz w:val="18"/>
                <w:szCs w:val="18"/>
              </w:rPr>
              <w:t xml:space="preserve"> </w:t>
            </w:r>
            <w:r>
              <w:rPr>
                <w:rFonts w:ascii="Calibri" w:hAnsi="Calibri" w:eastAsia="Calibri" w:cs="Calibri"/>
                <w:spacing w:val="-1"/>
                <w:sz w:val="18"/>
                <w:szCs w:val="18"/>
              </w:rPr>
              <w:t>qu</w:t>
            </w:r>
            <w:r>
              <w:rPr>
                <w:rFonts w:ascii="Calibri" w:hAnsi="Calibri" w:eastAsia="Calibri" w:cs="Calibri"/>
                <w:sz w:val="18"/>
                <w:szCs w:val="18"/>
              </w:rPr>
              <w:t>a</w:t>
            </w:r>
            <w:r>
              <w:rPr>
                <w:rFonts w:ascii="Calibri" w:hAnsi="Calibri" w:eastAsia="Calibri" w:cs="Calibri"/>
                <w:spacing w:val="2"/>
                <w:sz w:val="18"/>
                <w:szCs w:val="18"/>
              </w:rPr>
              <w:t>l</w:t>
            </w:r>
            <w:r>
              <w:rPr>
                <w:rFonts w:ascii="Calibri" w:hAnsi="Calibri" w:eastAsia="Calibri" w:cs="Calibri"/>
                <w:sz w:val="18"/>
                <w:szCs w:val="18"/>
              </w:rPr>
              <w:t>ity</w:t>
            </w:r>
          </w:p>
        </w:tc>
        <w:tc>
          <w:tcPr>
            <w:tcW w:w="3869" w:type="dxa"/>
            <w:tcBorders>
              <w:top w:val="single" w:color="009FDC" w:sz="8" w:space="0"/>
              <w:left w:val="single" w:color="009FDC" w:sz="8" w:space="0"/>
              <w:bottom w:val="single" w:color="009FDC" w:sz="8" w:space="0"/>
              <w:right w:val="single" w:color="009FDC" w:sz="8" w:space="0"/>
            </w:tcBorders>
          </w:tcPr>
          <w:p w:rsidR="00053E75" w:rsidRDefault="00BF1E13" w14:paraId="23175BDF" w14:textId="77777777">
            <w:pPr>
              <w:spacing w:before="3" w:after="0" w:line="256" w:lineRule="auto"/>
              <w:ind w:left="97" w:right="110"/>
              <w:rPr>
                <w:rFonts w:ascii="Calibri" w:hAnsi="Calibri" w:eastAsia="Calibri" w:cs="Calibri"/>
                <w:sz w:val="18"/>
                <w:szCs w:val="18"/>
              </w:rPr>
            </w:pPr>
            <w:r>
              <w:rPr>
                <w:rFonts w:ascii="Calibri" w:hAnsi="Calibri" w:eastAsia="Calibri" w:cs="Calibri"/>
                <w:spacing w:val="-1"/>
                <w:sz w:val="18"/>
                <w:szCs w:val="18"/>
              </w:rPr>
              <w:t>Su</w:t>
            </w:r>
            <w:r>
              <w:rPr>
                <w:rFonts w:ascii="Calibri" w:hAnsi="Calibri" w:eastAsia="Calibri" w:cs="Calibri"/>
                <w:spacing w:val="1"/>
                <w:sz w:val="18"/>
                <w:szCs w:val="18"/>
              </w:rPr>
              <w:t>p</w:t>
            </w:r>
            <w:r>
              <w:rPr>
                <w:rFonts w:ascii="Calibri" w:hAnsi="Calibri" w:eastAsia="Calibri" w:cs="Calibri"/>
                <w:spacing w:val="-1"/>
                <w:sz w:val="18"/>
                <w:szCs w:val="18"/>
              </w:rPr>
              <w:t>p</w:t>
            </w:r>
            <w:r>
              <w:rPr>
                <w:rFonts w:ascii="Calibri" w:hAnsi="Calibri" w:eastAsia="Calibri" w:cs="Calibri"/>
                <w:spacing w:val="1"/>
                <w:sz w:val="18"/>
                <w:szCs w:val="18"/>
              </w:rPr>
              <w:t>o</w:t>
            </w:r>
            <w:r>
              <w:rPr>
                <w:rFonts w:ascii="Calibri" w:hAnsi="Calibri" w:eastAsia="Calibri" w:cs="Calibri"/>
                <w:sz w:val="18"/>
                <w:szCs w:val="18"/>
              </w:rPr>
              <w:t>rt</w:t>
            </w:r>
            <w:r>
              <w:rPr>
                <w:rFonts w:ascii="Calibri" w:hAnsi="Calibri" w:eastAsia="Calibri" w:cs="Calibri"/>
                <w:spacing w:val="-2"/>
                <w:sz w:val="18"/>
                <w:szCs w:val="18"/>
              </w:rPr>
              <w:t xml:space="preserve"> </w:t>
            </w:r>
            <w:r>
              <w:rPr>
                <w:rFonts w:ascii="Calibri" w:hAnsi="Calibri" w:eastAsia="Calibri" w:cs="Calibri"/>
                <w:spacing w:val="1"/>
                <w:sz w:val="18"/>
                <w:szCs w:val="18"/>
              </w:rPr>
              <w:t>E</w:t>
            </w:r>
            <w:r>
              <w:rPr>
                <w:rFonts w:ascii="Calibri" w:hAnsi="Calibri" w:eastAsia="Calibri" w:cs="Calibri"/>
                <w:spacing w:val="-1"/>
                <w:sz w:val="18"/>
                <w:szCs w:val="18"/>
              </w:rPr>
              <w:t>du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z w:val="18"/>
                <w:szCs w:val="18"/>
              </w:rPr>
              <w:t>Cl</w:t>
            </w:r>
            <w:r>
              <w:rPr>
                <w:rFonts w:ascii="Calibri" w:hAnsi="Calibri" w:eastAsia="Calibri" w:cs="Calibri"/>
                <w:spacing w:val="1"/>
                <w:sz w:val="18"/>
                <w:szCs w:val="18"/>
              </w:rPr>
              <w:t>u</w:t>
            </w:r>
            <w:r>
              <w:rPr>
                <w:rFonts w:ascii="Calibri" w:hAnsi="Calibri" w:eastAsia="Calibri" w:cs="Calibri"/>
                <w:spacing w:val="-1"/>
                <w:sz w:val="18"/>
                <w:szCs w:val="18"/>
              </w:rPr>
              <w:t>s</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z w:val="18"/>
                <w:szCs w:val="18"/>
              </w:rPr>
              <w:t>r</w:t>
            </w:r>
            <w:r>
              <w:rPr>
                <w:rFonts w:ascii="Calibri" w:hAnsi="Calibri" w:eastAsia="Calibri" w:cs="Calibri"/>
                <w:spacing w:val="-2"/>
                <w:sz w:val="18"/>
                <w:szCs w:val="18"/>
              </w:rPr>
              <w:t xml:space="preserve"> </w:t>
            </w:r>
            <w:r>
              <w:rPr>
                <w:rFonts w:ascii="Calibri" w:hAnsi="Calibri" w:eastAsia="Calibri" w:cs="Calibri"/>
                <w:spacing w:val="-1"/>
                <w:sz w:val="18"/>
                <w:szCs w:val="18"/>
              </w:rPr>
              <w:t>t</w:t>
            </w:r>
            <w:r>
              <w:rPr>
                <w:rFonts w:ascii="Calibri" w:hAnsi="Calibri" w:eastAsia="Calibri" w:cs="Calibri"/>
                <w:sz w:val="18"/>
                <w:szCs w:val="18"/>
              </w:rPr>
              <w:t xml:space="preserve">o </w:t>
            </w:r>
            <w:r>
              <w:rPr>
                <w:rFonts w:ascii="Calibri" w:hAnsi="Calibri" w:eastAsia="Calibri" w:cs="Calibri"/>
                <w:spacing w:val="1"/>
                <w:sz w:val="18"/>
                <w:szCs w:val="18"/>
              </w:rPr>
              <w:t>d</w:t>
            </w:r>
            <w:r>
              <w:rPr>
                <w:rFonts w:ascii="Calibri" w:hAnsi="Calibri" w:eastAsia="Calibri" w:cs="Calibri"/>
                <w:spacing w:val="-1"/>
                <w:sz w:val="18"/>
                <w:szCs w:val="18"/>
              </w:rPr>
              <w:t>e</w:t>
            </w:r>
            <w:r>
              <w:rPr>
                <w:rFonts w:ascii="Calibri" w:hAnsi="Calibri" w:eastAsia="Calibri" w:cs="Calibri"/>
                <w:spacing w:val="3"/>
                <w:sz w:val="18"/>
                <w:szCs w:val="18"/>
              </w:rPr>
              <w:t>v</w:t>
            </w:r>
            <w:r>
              <w:rPr>
                <w:rFonts w:ascii="Calibri" w:hAnsi="Calibri" w:eastAsia="Calibri" w:cs="Calibri"/>
                <w:spacing w:val="-1"/>
                <w:sz w:val="18"/>
                <w:szCs w:val="18"/>
              </w:rPr>
              <w:t>e</w:t>
            </w:r>
            <w:r>
              <w:rPr>
                <w:rFonts w:ascii="Calibri" w:hAnsi="Calibri" w:eastAsia="Calibri" w:cs="Calibri"/>
                <w:sz w:val="18"/>
                <w:szCs w:val="18"/>
              </w:rPr>
              <w:t>l</w:t>
            </w:r>
            <w:r>
              <w:rPr>
                <w:rFonts w:ascii="Calibri" w:hAnsi="Calibri" w:eastAsia="Calibri" w:cs="Calibri"/>
                <w:spacing w:val="1"/>
                <w:sz w:val="18"/>
                <w:szCs w:val="18"/>
              </w:rPr>
              <w:t>o</w:t>
            </w:r>
            <w:r>
              <w:rPr>
                <w:rFonts w:ascii="Calibri" w:hAnsi="Calibri" w:eastAsia="Calibri" w:cs="Calibri"/>
                <w:sz w:val="18"/>
                <w:szCs w:val="18"/>
              </w:rPr>
              <w:t>p</w:t>
            </w:r>
            <w:r>
              <w:rPr>
                <w:rFonts w:ascii="Calibri" w:hAnsi="Calibri" w:eastAsia="Calibri" w:cs="Calibri"/>
                <w:spacing w:val="-1"/>
                <w:sz w:val="18"/>
                <w:szCs w:val="18"/>
              </w:rPr>
              <w:t xml:space="preserve"> qu</w:t>
            </w:r>
            <w:r>
              <w:rPr>
                <w:rFonts w:ascii="Calibri" w:hAnsi="Calibri" w:eastAsia="Calibri" w:cs="Calibri"/>
                <w:sz w:val="18"/>
                <w:szCs w:val="18"/>
              </w:rPr>
              <w:t>a</w:t>
            </w:r>
            <w:r>
              <w:rPr>
                <w:rFonts w:ascii="Calibri" w:hAnsi="Calibri" w:eastAsia="Calibri" w:cs="Calibri"/>
                <w:spacing w:val="2"/>
                <w:sz w:val="18"/>
                <w:szCs w:val="18"/>
              </w:rPr>
              <w:t>l</w:t>
            </w:r>
            <w:r>
              <w:rPr>
                <w:rFonts w:ascii="Calibri" w:hAnsi="Calibri" w:eastAsia="Calibri" w:cs="Calibri"/>
                <w:sz w:val="18"/>
                <w:szCs w:val="18"/>
              </w:rPr>
              <w:t xml:space="preserve">ity </w:t>
            </w:r>
            <w:r>
              <w:rPr>
                <w:rFonts w:ascii="Calibri" w:hAnsi="Calibri" w:eastAsia="Calibri" w:cs="Calibri"/>
                <w:spacing w:val="-1"/>
                <w:sz w:val="18"/>
                <w:szCs w:val="18"/>
              </w:rPr>
              <w:t>s</w:t>
            </w:r>
            <w:r>
              <w:rPr>
                <w:rFonts w:ascii="Calibri" w:hAnsi="Calibri" w:eastAsia="Calibri" w:cs="Calibri"/>
                <w:sz w:val="18"/>
                <w:szCs w:val="18"/>
              </w:rPr>
              <w:t>ta</w:t>
            </w:r>
            <w:r>
              <w:rPr>
                <w:rFonts w:ascii="Calibri" w:hAnsi="Calibri" w:eastAsia="Calibri" w:cs="Calibri"/>
                <w:spacing w:val="-1"/>
                <w:sz w:val="18"/>
                <w:szCs w:val="18"/>
              </w:rPr>
              <w:t>nd</w:t>
            </w:r>
            <w:r>
              <w:rPr>
                <w:rFonts w:ascii="Calibri" w:hAnsi="Calibri" w:eastAsia="Calibri" w:cs="Calibri"/>
                <w:sz w:val="18"/>
                <w:szCs w:val="18"/>
              </w:rPr>
              <w:t>a</w:t>
            </w:r>
            <w:r>
              <w:rPr>
                <w:rFonts w:ascii="Calibri" w:hAnsi="Calibri" w:eastAsia="Calibri" w:cs="Calibri"/>
                <w:spacing w:val="2"/>
                <w:sz w:val="18"/>
                <w:szCs w:val="18"/>
              </w:rPr>
              <w:t>r</w:t>
            </w:r>
            <w:r>
              <w:rPr>
                <w:rFonts w:ascii="Calibri" w:hAnsi="Calibri" w:eastAsia="Calibri" w:cs="Calibri"/>
                <w:spacing w:val="-1"/>
                <w:sz w:val="18"/>
                <w:szCs w:val="18"/>
              </w:rPr>
              <w:t>d</w:t>
            </w:r>
            <w:r>
              <w:rPr>
                <w:rFonts w:ascii="Calibri" w:hAnsi="Calibri" w:eastAsia="Calibri" w:cs="Calibri"/>
                <w:sz w:val="18"/>
                <w:szCs w:val="18"/>
              </w:rPr>
              <w:t>s</w:t>
            </w:r>
            <w:r>
              <w:rPr>
                <w:rFonts w:ascii="Calibri" w:hAnsi="Calibri" w:eastAsia="Calibri" w:cs="Calibri"/>
                <w:spacing w:val="-2"/>
                <w:sz w:val="18"/>
                <w:szCs w:val="18"/>
              </w:rPr>
              <w:t xml:space="preserve"> </w:t>
            </w:r>
            <w:r>
              <w:rPr>
                <w:rFonts w:ascii="Calibri" w:hAnsi="Calibri" w:eastAsia="Calibri" w:cs="Calibri"/>
                <w:sz w:val="18"/>
                <w:szCs w:val="18"/>
              </w:rPr>
              <w:t>f</w:t>
            </w:r>
            <w:r>
              <w:rPr>
                <w:rFonts w:ascii="Calibri" w:hAnsi="Calibri" w:eastAsia="Calibri" w:cs="Calibri"/>
                <w:spacing w:val="1"/>
                <w:sz w:val="18"/>
                <w:szCs w:val="18"/>
              </w:rPr>
              <w:t>o</w:t>
            </w:r>
            <w:r>
              <w:rPr>
                <w:rFonts w:ascii="Calibri" w:hAnsi="Calibri" w:eastAsia="Calibri" w:cs="Calibri"/>
                <w:sz w:val="18"/>
                <w:szCs w:val="18"/>
              </w:rPr>
              <w:t>r</w:t>
            </w:r>
            <w:r>
              <w:rPr>
                <w:rFonts w:ascii="Calibri" w:hAnsi="Calibri" w:eastAsia="Calibri" w:cs="Calibri"/>
                <w:spacing w:val="-1"/>
                <w:sz w:val="18"/>
                <w:szCs w:val="18"/>
              </w:rPr>
              <w:t xml:space="preserve"> </w:t>
            </w:r>
            <w:r>
              <w:rPr>
                <w:rFonts w:ascii="Calibri" w:hAnsi="Calibri" w:eastAsia="Calibri" w:cs="Calibri"/>
                <w:sz w:val="18"/>
                <w:szCs w:val="18"/>
              </w:rPr>
              <w:t>E</w:t>
            </w:r>
            <w:r>
              <w:rPr>
                <w:rFonts w:ascii="Calibri" w:hAnsi="Calibri" w:eastAsia="Calibri" w:cs="Calibri"/>
                <w:spacing w:val="-1"/>
                <w:sz w:val="18"/>
                <w:szCs w:val="18"/>
              </w:rPr>
              <w:t>du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z w:val="18"/>
                <w:szCs w:val="18"/>
              </w:rPr>
              <w:t>Cl</w:t>
            </w:r>
            <w:r>
              <w:rPr>
                <w:rFonts w:ascii="Calibri" w:hAnsi="Calibri" w:eastAsia="Calibri" w:cs="Calibri"/>
                <w:spacing w:val="1"/>
                <w:sz w:val="18"/>
                <w:szCs w:val="18"/>
              </w:rPr>
              <w:t>u</w:t>
            </w:r>
            <w:r>
              <w:rPr>
                <w:rFonts w:ascii="Calibri" w:hAnsi="Calibri" w:eastAsia="Calibri" w:cs="Calibri"/>
                <w:spacing w:val="-1"/>
                <w:sz w:val="18"/>
                <w:szCs w:val="18"/>
              </w:rPr>
              <w:t>s</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z w:val="18"/>
                <w:szCs w:val="18"/>
              </w:rPr>
              <w:t>r</w:t>
            </w:r>
            <w:r>
              <w:rPr>
                <w:rFonts w:ascii="Calibri" w:hAnsi="Calibri" w:eastAsia="Calibri" w:cs="Calibri"/>
                <w:spacing w:val="-2"/>
                <w:sz w:val="18"/>
                <w:szCs w:val="18"/>
              </w:rPr>
              <w:t xml:space="preserve"> </w:t>
            </w:r>
            <w:r>
              <w:rPr>
                <w:rFonts w:ascii="Calibri" w:hAnsi="Calibri" w:eastAsia="Calibri" w:cs="Calibri"/>
                <w:spacing w:val="2"/>
                <w:sz w:val="18"/>
                <w:szCs w:val="18"/>
              </w:rPr>
              <w:t>a</w:t>
            </w:r>
            <w:r>
              <w:rPr>
                <w:rFonts w:ascii="Calibri" w:hAnsi="Calibri" w:eastAsia="Calibri" w:cs="Calibri"/>
                <w:spacing w:val="1"/>
                <w:sz w:val="18"/>
                <w:szCs w:val="18"/>
              </w:rPr>
              <w:t>c</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z w:val="18"/>
                <w:szCs w:val="18"/>
              </w:rPr>
              <w:t>vi</w:t>
            </w:r>
            <w:r>
              <w:rPr>
                <w:rFonts w:ascii="Calibri" w:hAnsi="Calibri" w:eastAsia="Calibri" w:cs="Calibri"/>
                <w:spacing w:val="-1"/>
                <w:sz w:val="18"/>
                <w:szCs w:val="18"/>
              </w:rPr>
              <w:t>t</w:t>
            </w:r>
            <w:r>
              <w:rPr>
                <w:rFonts w:ascii="Calibri" w:hAnsi="Calibri" w:eastAsia="Calibri" w:cs="Calibri"/>
                <w:sz w:val="18"/>
                <w:szCs w:val="18"/>
              </w:rPr>
              <w:t>i</w:t>
            </w:r>
            <w:r>
              <w:rPr>
                <w:rFonts w:ascii="Calibri" w:hAnsi="Calibri" w:eastAsia="Calibri" w:cs="Calibri"/>
                <w:spacing w:val="-1"/>
                <w:sz w:val="18"/>
                <w:szCs w:val="18"/>
              </w:rPr>
              <w:t>e</w:t>
            </w:r>
            <w:r>
              <w:rPr>
                <w:rFonts w:ascii="Calibri" w:hAnsi="Calibri" w:eastAsia="Calibri" w:cs="Calibri"/>
                <w:sz w:val="18"/>
                <w:szCs w:val="18"/>
              </w:rPr>
              <w:t>s</w:t>
            </w:r>
            <w:r>
              <w:rPr>
                <w:rFonts w:ascii="Calibri" w:hAnsi="Calibri" w:eastAsia="Calibri" w:cs="Calibri"/>
                <w:spacing w:val="-3"/>
                <w:sz w:val="18"/>
                <w:szCs w:val="18"/>
              </w:rPr>
              <w:t xml:space="preserve"> </w:t>
            </w:r>
            <w:r>
              <w:rPr>
                <w:rFonts w:ascii="Calibri" w:hAnsi="Calibri" w:eastAsia="Calibri" w:cs="Calibri"/>
                <w:spacing w:val="2"/>
                <w:sz w:val="18"/>
                <w:szCs w:val="18"/>
              </w:rPr>
              <w:t>r</w:t>
            </w:r>
            <w:r>
              <w:rPr>
                <w:rFonts w:ascii="Calibri" w:hAnsi="Calibri" w:eastAsia="Calibri" w:cs="Calibri"/>
                <w:spacing w:val="-1"/>
                <w:sz w:val="18"/>
                <w:szCs w:val="18"/>
              </w:rPr>
              <w:t>e</w:t>
            </w:r>
            <w:r>
              <w:rPr>
                <w:rFonts w:ascii="Calibri" w:hAnsi="Calibri" w:eastAsia="Calibri" w:cs="Calibri"/>
                <w:sz w:val="18"/>
                <w:szCs w:val="18"/>
              </w:rPr>
              <w:t>lat</w:t>
            </w:r>
            <w:r>
              <w:rPr>
                <w:rFonts w:ascii="Calibri" w:hAnsi="Calibri" w:eastAsia="Calibri" w:cs="Calibri"/>
                <w:spacing w:val="-1"/>
                <w:sz w:val="18"/>
                <w:szCs w:val="18"/>
              </w:rPr>
              <w:t>i</w:t>
            </w:r>
            <w:r>
              <w:rPr>
                <w:rFonts w:ascii="Calibri" w:hAnsi="Calibri" w:eastAsia="Calibri" w:cs="Calibri"/>
                <w:spacing w:val="1"/>
                <w:sz w:val="18"/>
                <w:szCs w:val="18"/>
              </w:rPr>
              <w:t>n</w:t>
            </w:r>
            <w:r>
              <w:rPr>
                <w:rFonts w:ascii="Calibri" w:hAnsi="Calibri" w:eastAsia="Calibri" w:cs="Calibri"/>
                <w:sz w:val="18"/>
                <w:szCs w:val="18"/>
              </w:rPr>
              <w:t>g t</w:t>
            </w:r>
            <w:r>
              <w:rPr>
                <w:rFonts w:ascii="Calibri" w:hAnsi="Calibri" w:eastAsia="Calibri" w:cs="Calibri"/>
                <w:spacing w:val="1"/>
                <w:sz w:val="18"/>
                <w:szCs w:val="18"/>
              </w:rPr>
              <w:t>o</w:t>
            </w: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z w:val="18"/>
                <w:szCs w:val="18"/>
              </w:rPr>
              <w:t>v</w:t>
            </w:r>
            <w:r>
              <w:rPr>
                <w:rFonts w:ascii="Calibri" w:hAnsi="Calibri" w:eastAsia="Calibri" w:cs="Calibri"/>
                <w:spacing w:val="1"/>
                <w:sz w:val="18"/>
                <w:szCs w:val="18"/>
              </w:rPr>
              <w:t>o</w:t>
            </w:r>
            <w:r>
              <w:rPr>
                <w:rFonts w:ascii="Calibri" w:hAnsi="Calibri" w:eastAsia="Calibri" w:cs="Calibri"/>
                <w:sz w:val="18"/>
                <w:szCs w:val="18"/>
              </w:rPr>
              <w:t>lvi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2"/>
                <w:sz w:val="18"/>
                <w:szCs w:val="18"/>
              </w:rPr>
              <w:t xml:space="preserve"> </w:t>
            </w:r>
            <w:r>
              <w:rPr>
                <w:rFonts w:ascii="Calibri" w:hAnsi="Calibri" w:eastAsia="Calibri" w:cs="Calibri"/>
                <w:sz w:val="18"/>
                <w:szCs w:val="18"/>
              </w:rPr>
              <w:t>CP</w:t>
            </w:r>
          </w:p>
        </w:tc>
      </w:tr>
      <w:tr w:rsidR="00053E75" w14:paraId="7F680F83" w14:textId="77777777">
        <w:trPr>
          <w:trHeight w:val="574" w:hRule="exact"/>
        </w:trPr>
        <w:tc>
          <w:tcPr>
            <w:tcW w:w="1352" w:type="dxa"/>
            <w:vMerge/>
            <w:tcBorders>
              <w:left w:val="single" w:color="009FDC" w:sz="8" w:space="0"/>
              <w:right w:val="single" w:color="009FDC" w:sz="8" w:space="0"/>
            </w:tcBorders>
          </w:tcPr>
          <w:p w:rsidR="00053E75" w:rsidRDefault="00053E75" w14:paraId="0618CC38" w14:textId="77777777"/>
        </w:tc>
        <w:tc>
          <w:tcPr>
            <w:tcW w:w="1349" w:type="dxa"/>
            <w:tcBorders>
              <w:top w:val="single" w:color="009FDC" w:sz="8" w:space="0"/>
              <w:left w:val="single" w:color="009FDC" w:sz="8" w:space="0"/>
              <w:bottom w:val="single" w:color="009FDC" w:sz="8" w:space="0"/>
              <w:right w:val="single" w:color="009FDC" w:sz="8" w:space="0"/>
            </w:tcBorders>
          </w:tcPr>
          <w:p w:rsidR="00053E75" w:rsidRDefault="00BF1E13" w14:paraId="005F4728" w14:textId="77777777">
            <w:pPr>
              <w:spacing w:after="0" w:line="240" w:lineRule="auto"/>
              <w:ind w:left="97" w:right="-20"/>
              <w:rPr>
                <w:rFonts w:ascii="Calibri" w:hAnsi="Calibri" w:eastAsia="Calibri" w:cs="Calibri"/>
                <w:sz w:val="18"/>
                <w:szCs w:val="18"/>
              </w:rPr>
            </w:pPr>
            <w:r>
              <w:rPr>
                <w:rFonts w:ascii="Calibri" w:hAnsi="Calibri" w:eastAsia="Calibri" w:cs="Calibri"/>
                <w:spacing w:val="1"/>
                <w:sz w:val="18"/>
                <w:szCs w:val="18"/>
              </w:rPr>
              <w:t>E</w:t>
            </w:r>
            <w:r>
              <w:rPr>
                <w:rFonts w:ascii="Calibri" w:hAnsi="Calibri" w:eastAsia="Calibri" w:cs="Calibri"/>
                <w:spacing w:val="-1"/>
                <w:sz w:val="18"/>
                <w:szCs w:val="18"/>
              </w:rPr>
              <w:t>du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p>
          <w:p w:rsidR="00053E75" w:rsidRDefault="00BF1E13" w14:paraId="62396F98" w14:textId="77777777">
            <w:pPr>
              <w:spacing w:before="15" w:after="0" w:line="240" w:lineRule="auto"/>
              <w:ind w:left="97" w:right="-20"/>
              <w:rPr>
                <w:rFonts w:ascii="Calibri" w:hAnsi="Calibri" w:eastAsia="Calibri" w:cs="Calibri"/>
                <w:sz w:val="18"/>
                <w:szCs w:val="18"/>
              </w:rPr>
            </w:pPr>
            <w:r>
              <w:rPr>
                <w:rFonts w:ascii="Calibri" w:hAnsi="Calibri" w:eastAsia="Calibri" w:cs="Calibri"/>
                <w:spacing w:val="-1"/>
                <w:sz w:val="18"/>
                <w:szCs w:val="18"/>
              </w:rPr>
              <w:t>S</w:t>
            </w:r>
            <w:r>
              <w:rPr>
                <w:rFonts w:ascii="Calibri" w:hAnsi="Calibri" w:eastAsia="Calibri" w:cs="Calibri"/>
                <w:sz w:val="18"/>
                <w:szCs w:val="18"/>
              </w:rPr>
              <w:t>ta</w:t>
            </w:r>
            <w:r>
              <w:rPr>
                <w:rFonts w:ascii="Calibri" w:hAnsi="Calibri" w:eastAsia="Calibri" w:cs="Calibri"/>
                <w:spacing w:val="-1"/>
                <w:sz w:val="18"/>
                <w:szCs w:val="18"/>
              </w:rPr>
              <w:t>nd</w:t>
            </w:r>
            <w:r>
              <w:rPr>
                <w:rFonts w:ascii="Calibri" w:hAnsi="Calibri" w:eastAsia="Calibri" w:cs="Calibri"/>
                <w:sz w:val="18"/>
                <w:szCs w:val="18"/>
              </w:rPr>
              <w:t>a</w:t>
            </w:r>
            <w:r>
              <w:rPr>
                <w:rFonts w:ascii="Calibri" w:hAnsi="Calibri" w:eastAsia="Calibri" w:cs="Calibri"/>
                <w:spacing w:val="2"/>
                <w:sz w:val="18"/>
                <w:szCs w:val="18"/>
              </w:rPr>
              <w:t>r</w:t>
            </w:r>
            <w:r>
              <w:rPr>
                <w:rFonts w:ascii="Calibri" w:hAnsi="Calibri" w:eastAsia="Calibri" w:cs="Calibri"/>
                <w:spacing w:val="-1"/>
                <w:sz w:val="18"/>
                <w:szCs w:val="18"/>
              </w:rPr>
              <w:t>d</w:t>
            </w:r>
            <w:r>
              <w:rPr>
                <w:rFonts w:ascii="Calibri" w:hAnsi="Calibri" w:eastAsia="Calibri" w:cs="Calibri"/>
                <w:sz w:val="18"/>
                <w:szCs w:val="18"/>
              </w:rPr>
              <w:t>s</w:t>
            </w:r>
          </w:p>
        </w:tc>
        <w:tc>
          <w:tcPr>
            <w:tcW w:w="3692" w:type="dxa"/>
            <w:tcBorders>
              <w:top w:val="single" w:color="009FDC" w:sz="8" w:space="0"/>
              <w:left w:val="single" w:color="009FDC" w:sz="8" w:space="0"/>
              <w:bottom w:val="single" w:color="009FDC" w:sz="8" w:space="0"/>
              <w:right w:val="single" w:color="009FDC" w:sz="8" w:space="0"/>
            </w:tcBorders>
          </w:tcPr>
          <w:p w:rsidR="00053E75" w:rsidRDefault="00BF1E13" w14:paraId="507AFE8C" w14:textId="77777777">
            <w:pPr>
              <w:spacing w:after="0" w:line="218" w:lineRule="exact"/>
              <w:ind w:left="97" w:right="-20"/>
              <w:rPr>
                <w:rFonts w:ascii="Calibri" w:hAnsi="Calibri" w:eastAsia="Calibri" w:cs="Calibri"/>
                <w:sz w:val="18"/>
                <w:szCs w:val="18"/>
              </w:rPr>
            </w:pPr>
            <w:r>
              <w:rPr>
                <w:rFonts w:ascii="Calibri" w:hAnsi="Calibri" w:eastAsia="Calibri" w:cs="Calibri"/>
                <w:spacing w:val="-1"/>
                <w:sz w:val="18"/>
                <w:szCs w:val="18"/>
              </w:rPr>
              <w:t>Su</w:t>
            </w:r>
            <w:r>
              <w:rPr>
                <w:rFonts w:ascii="Calibri" w:hAnsi="Calibri" w:eastAsia="Calibri" w:cs="Calibri"/>
                <w:spacing w:val="1"/>
                <w:sz w:val="18"/>
                <w:szCs w:val="18"/>
              </w:rPr>
              <w:t>p</w:t>
            </w:r>
            <w:r>
              <w:rPr>
                <w:rFonts w:ascii="Calibri" w:hAnsi="Calibri" w:eastAsia="Calibri" w:cs="Calibri"/>
                <w:spacing w:val="-1"/>
                <w:sz w:val="18"/>
                <w:szCs w:val="18"/>
              </w:rPr>
              <w:t>p</w:t>
            </w:r>
            <w:r>
              <w:rPr>
                <w:rFonts w:ascii="Calibri" w:hAnsi="Calibri" w:eastAsia="Calibri" w:cs="Calibri"/>
                <w:spacing w:val="1"/>
                <w:sz w:val="18"/>
                <w:szCs w:val="18"/>
              </w:rPr>
              <w:t>o</w:t>
            </w:r>
            <w:r>
              <w:rPr>
                <w:rFonts w:ascii="Calibri" w:hAnsi="Calibri" w:eastAsia="Calibri" w:cs="Calibri"/>
                <w:sz w:val="18"/>
                <w:szCs w:val="18"/>
              </w:rPr>
              <w:t>rt</w:t>
            </w:r>
            <w:r>
              <w:rPr>
                <w:rFonts w:ascii="Calibri" w:hAnsi="Calibri" w:eastAsia="Calibri" w:cs="Calibri"/>
                <w:spacing w:val="-2"/>
                <w:sz w:val="18"/>
                <w:szCs w:val="18"/>
              </w:rPr>
              <w:t xml:space="preserve"> </w:t>
            </w:r>
            <w:r>
              <w:rPr>
                <w:rFonts w:ascii="Calibri" w:hAnsi="Calibri" w:eastAsia="Calibri" w:cs="Calibri"/>
                <w:sz w:val="18"/>
                <w:szCs w:val="18"/>
              </w:rPr>
              <w:t xml:space="preserve">as </w:t>
            </w:r>
            <w:r>
              <w:rPr>
                <w:rFonts w:ascii="Calibri" w:hAnsi="Calibri" w:eastAsia="Calibri" w:cs="Calibri"/>
                <w:spacing w:val="-1"/>
                <w:sz w:val="18"/>
                <w:szCs w:val="18"/>
              </w:rPr>
              <w:t>r</w:t>
            </w:r>
            <w:r>
              <w:rPr>
                <w:rFonts w:ascii="Calibri" w:hAnsi="Calibri" w:eastAsia="Calibri" w:cs="Calibri"/>
                <w:spacing w:val="2"/>
                <w:sz w:val="18"/>
                <w:szCs w:val="18"/>
              </w:rPr>
              <w:t>e</w:t>
            </w:r>
            <w:r>
              <w:rPr>
                <w:rFonts w:ascii="Calibri" w:hAnsi="Calibri" w:eastAsia="Calibri" w:cs="Calibri"/>
                <w:spacing w:val="-1"/>
                <w:sz w:val="18"/>
                <w:szCs w:val="18"/>
              </w:rPr>
              <w:t>qu</w:t>
            </w:r>
            <w:r>
              <w:rPr>
                <w:rFonts w:ascii="Calibri" w:hAnsi="Calibri" w:eastAsia="Calibri" w:cs="Calibri"/>
                <w:spacing w:val="2"/>
                <w:sz w:val="18"/>
                <w:szCs w:val="18"/>
              </w:rPr>
              <w:t>e</w:t>
            </w:r>
            <w:r>
              <w:rPr>
                <w:rFonts w:ascii="Calibri" w:hAnsi="Calibri" w:eastAsia="Calibri" w:cs="Calibri"/>
                <w:spacing w:val="-1"/>
                <w:sz w:val="18"/>
                <w:szCs w:val="18"/>
              </w:rPr>
              <w:t>s</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z w:val="18"/>
                <w:szCs w:val="18"/>
              </w:rPr>
              <w:t>d</w:t>
            </w:r>
          </w:p>
        </w:tc>
        <w:tc>
          <w:tcPr>
            <w:tcW w:w="3869" w:type="dxa"/>
            <w:tcBorders>
              <w:top w:val="single" w:color="009FDC" w:sz="8" w:space="0"/>
              <w:left w:val="single" w:color="009FDC" w:sz="8" w:space="0"/>
              <w:bottom w:val="single" w:color="009FDC" w:sz="8" w:space="0"/>
              <w:right w:val="single" w:color="009FDC" w:sz="8" w:space="0"/>
            </w:tcBorders>
          </w:tcPr>
          <w:p w:rsidR="00053E75" w:rsidRDefault="00BF1E13" w14:paraId="19843168" w14:textId="77777777">
            <w:pPr>
              <w:spacing w:after="0" w:line="218" w:lineRule="exact"/>
              <w:ind w:left="97" w:right="-20"/>
              <w:rPr>
                <w:rFonts w:ascii="Calibri" w:hAnsi="Calibri" w:eastAsia="Calibri" w:cs="Calibri"/>
                <w:sz w:val="18"/>
                <w:szCs w:val="18"/>
              </w:rPr>
            </w:pPr>
            <w:r>
              <w:rPr>
                <w:rFonts w:ascii="Calibri" w:hAnsi="Calibri" w:eastAsia="Calibri" w:cs="Calibri"/>
                <w:sz w:val="18"/>
                <w:szCs w:val="18"/>
              </w:rPr>
              <w:t>D</w:t>
            </w:r>
            <w:r>
              <w:rPr>
                <w:rFonts w:ascii="Calibri" w:hAnsi="Calibri" w:eastAsia="Calibri" w:cs="Calibri"/>
                <w:spacing w:val="-1"/>
                <w:sz w:val="18"/>
                <w:szCs w:val="18"/>
              </w:rPr>
              <w:t>isse</w:t>
            </w:r>
            <w:r>
              <w:rPr>
                <w:rFonts w:ascii="Calibri" w:hAnsi="Calibri" w:eastAsia="Calibri" w:cs="Calibri"/>
                <w:sz w:val="18"/>
                <w:szCs w:val="18"/>
              </w:rPr>
              <w:t>m</w:t>
            </w:r>
            <w:r>
              <w:rPr>
                <w:rFonts w:ascii="Calibri" w:hAnsi="Calibri" w:eastAsia="Calibri" w:cs="Calibri"/>
                <w:spacing w:val="2"/>
                <w:sz w:val="18"/>
                <w:szCs w:val="18"/>
              </w:rPr>
              <w:t>i</w:t>
            </w:r>
            <w:r>
              <w:rPr>
                <w:rFonts w:ascii="Calibri" w:hAnsi="Calibri" w:eastAsia="Calibri" w:cs="Calibri"/>
                <w:spacing w:val="-1"/>
                <w:sz w:val="18"/>
                <w:szCs w:val="18"/>
              </w:rPr>
              <w:t>n</w:t>
            </w:r>
            <w:r>
              <w:rPr>
                <w:rFonts w:ascii="Calibri" w:hAnsi="Calibri" w:eastAsia="Calibri" w:cs="Calibri"/>
                <w:sz w:val="18"/>
                <w:szCs w:val="18"/>
              </w:rPr>
              <w:t>ate</w:t>
            </w:r>
            <w:r>
              <w:rPr>
                <w:rFonts w:ascii="Calibri" w:hAnsi="Calibri" w:eastAsia="Calibri" w:cs="Calibri"/>
                <w:spacing w:val="-4"/>
                <w:sz w:val="18"/>
                <w:szCs w:val="18"/>
              </w:rPr>
              <w:t xml:space="preserve"> </w:t>
            </w:r>
            <w:r>
              <w:rPr>
                <w:rFonts w:ascii="Calibri" w:hAnsi="Calibri" w:eastAsia="Calibri" w:cs="Calibri"/>
                <w:spacing w:val="3"/>
                <w:sz w:val="18"/>
                <w:szCs w:val="18"/>
              </w:rPr>
              <w:t>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p</w:t>
            </w:r>
            <w:r>
              <w:rPr>
                <w:rFonts w:ascii="Calibri" w:hAnsi="Calibri" w:eastAsia="Calibri" w:cs="Calibri"/>
                <w:sz w:val="18"/>
                <w:szCs w:val="18"/>
              </w:rPr>
              <w:t>r</w:t>
            </w:r>
            <w:r>
              <w:rPr>
                <w:rFonts w:ascii="Calibri" w:hAnsi="Calibri" w:eastAsia="Calibri" w:cs="Calibri"/>
                <w:spacing w:val="1"/>
                <w:sz w:val="18"/>
                <w:szCs w:val="18"/>
              </w:rPr>
              <w:t>o</w:t>
            </w:r>
            <w:r>
              <w:rPr>
                <w:rFonts w:ascii="Calibri" w:hAnsi="Calibri" w:eastAsia="Calibri" w:cs="Calibri"/>
                <w:sz w:val="18"/>
                <w:szCs w:val="18"/>
              </w:rPr>
              <w:t>m</w:t>
            </w:r>
            <w:r>
              <w:rPr>
                <w:rFonts w:ascii="Calibri" w:hAnsi="Calibri" w:eastAsia="Calibri" w:cs="Calibri"/>
                <w:spacing w:val="1"/>
                <w:sz w:val="18"/>
                <w:szCs w:val="18"/>
              </w:rPr>
              <w:t>o</w:t>
            </w:r>
            <w:r>
              <w:rPr>
                <w:rFonts w:ascii="Calibri" w:hAnsi="Calibri" w:eastAsia="Calibri" w:cs="Calibri"/>
                <w:sz w:val="18"/>
                <w:szCs w:val="18"/>
              </w:rPr>
              <w:t>te</w:t>
            </w:r>
            <w:r>
              <w:rPr>
                <w:rFonts w:ascii="Calibri" w:hAnsi="Calibri" w:eastAsia="Calibri" w:cs="Calibri"/>
                <w:spacing w:val="-3"/>
                <w:sz w:val="18"/>
                <w:szCs w:val="18"/>
              </w:rPr>
              <w:t xml:space="preserve"> </w:t>
            </w:r>
            <w:r>
              <w:rPr>
                <w:rFonts w:ascii="Calibri" w:hAnsi="Calibri" w:eastAsia="Calibri" w:cs="Calibri"/>
                <w:spacing w:val="1"/>
                <w:sz w:val="18"/>
                <w:szCs w:val="18"/>
              </w:rPr>
              <w:t>E</w:t>
            </w:r>
            <w:r>
              <w:rPr>
                <w:rFonts w:ascii="Calibri" w:hAnsi="Calibri" w:eastAsia="Calibri" w:cs="Calibri"/>
                <w:spacing w:val="-1"/>
                <w:sz w:val="18"/>
                <w:szCs w:val="18"/>
              </w:rPr>
              <w:t>du</w:t>
            </w:r>
            <w:r>
              <w:rPr>
                <w:rFonts w:ascii="Calibri" w:hAnsi="Calibri" w:eastAsia="Calibri" w:cs="Calibri"/>
                <w:spacing w:val="1"/>
                <w:sz w:val="18"/>
                <w:szCs w:val="18"/>
              </w:rPr>
              <w:t>c</w:t>
            </w:r>
            <w:r>
              <w:rPr>
                <w:rFonts w:ascii="Calibri" w:hAnsi="Calibri" w:eastAsia="Calibri" w:cs="Calibri"/>
                <w:sz w:val="18"/>
                <w:szCs w:val="18"/>
              </w:rPr>
              <w:t>a</w:t>
            </w:r>
            <w:r>
              <w:rPr>
                <w:rFonts w:ascii="Calibri" w:hAnsi="Calibri" w:eastAsia="Calibri" w:cs="Calibri"/>
                <w:spacing w:val="2"/>
                <w:sz w:val="18"/>
                <w:szCs w:val="18"/>
              </w:rPr>
              <w:t>t</w:t>
            </w:r>
            <w:r>
              <w:rPr>
                <w:rFonts w:ascii="Calibri" w:hAnsi="Calibri" w:eastAsia="Calibri" w:cs="Calibri"/>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pacing w:val="-1"/>
                <w:sz w:val="18"/>
                <w:szCs w:val="18"/>
              </w:rPr>
              <w:t>S</w:t>
            </w:r>
            <w:r>
              <w:rPr>
                <w:rFonts w:ascii="Calibri" w:hAnsi="Calibri" w:eastAsia="Calibri" w:cs="Calibri"/>
                <w:sz w:val="18"/>
                <w:szCs w:val="18"/>
              </w:rPr>
              <w:t>ta</w:t>
            </w:r>
            <w:r>
              <w:rPr>
                <w:rFonts w:ascii="Calibri" w:hAnsi="Calibri" w:eastAsia="Calibri" w:cs="Calibri"/>
                <w:spacing w:val="-1"/>
                <w:sz w:val="18"/>
                <w:szCs w:val="18"/>
              </w:rPr>
              <w:t>nd</w:t>
            </w:r>
            <w:r>
              <w:rPr>
                <w:rFonts w:ascii="Calibri" w:hAnsi="Calibri" w:eastAsia="Calibri" w:cs="Calibri"/>
                <w:spacing w:val="2"/>
                <w:sz w:val="18"/>
                <w:szCs w:val="18"/>
              </w:rPr>
              <w:t>a</w:t>
            </w:r>
            <w:r>
              <w:rPr>
                <w:rFonts w:ascii="Calibri" w:hAnsi="Calibri" w:eastAsia="Calibri" w:cs="Calibri"/>
                <w:sz w:val="18"/>
                <w:szCs w:val="18"/>
              </w:rPr>
              <w:t>r</w:t>
            </w:r>
            <w:r>
              <w:rPr>
                <w:rFonts w:ascii="Calibri" w:hAnsi="Calibri" w:eastAsia="Calibri" w:cs="Calibri"/>
                <w:spacing w:val="-1"/>
                <w:sz w:val="18"/>
                <w:szCs w:val="18"/>
              </w:rPr>
              <w:t>d</w:t>
            </w:r>
            <w:r>
              <w:rPr>
                <w:rFonts w:ascii="Calibri" w:hAnsi="Calibri" w:eastAsia="Calibri" w:cs="Calibri"/>
                <w:sz w:val="18"/>
                <w:szCs w:val="18"/>
              </w:rPr>
              <w:t>s</w:t>
            </w:r>
          </w:p>
        </w:tc>
      </w:tr>
      <w:tr w:rsidR="00053E75" w14:paraId="2FF9829A" w14:textId="77777777">
        <w:trPr>
          <w:trHeight w:val="1049" w:hRule="exact"/>
        </w:trPr>
        <w:tc>
          <w:tcPr>
            <w:tcW w:w="1352" w:type="dxa"/>
            <w:vMerge/>
            <w:tcBorders>
              <w:left w:val="single" w:color="009FDC" w:sz="8" w:space="0"/>
              <w:bottom w:val="single" w:color="009FDC" w:sz="8" w:space="0"/>
              <w:right w:val="single" w:color="009FDC" w:sz="8" w:space="0"/>
            </w:tcBorders>
          </w:tcPr>
          <w:p w:rsidR="00053E75" w:rsidRDefault="00053E75" w14:paraId="5627FF49" w14:textId="77777777"/>
        </w:tc>
        <w:tc>
          <w:tcPr>
            <w:tcW w:w="1349" w:type="dxa"/>
            <w:tcBorders>
              <w:top w:val="single" w:color="009FDC" w:sz="8" w:space="0"/>
              <w:left w:val="single" w:color="009FDC" w:sz="8" w:space="0"/>
              <w:bottom w:val="single" w:color="009FDC" w:sz="8" w:space="0"/>
              <w:right w:val="single" w:color="009FDC" w:sz="8" w:space="0"/>
            </w:tcBorders>
          </w:tcPr>
          <w:p w:rsidR="00053E75" w:rsidRDefault="00BF1E13" w14:paraId="57798689" w14:textId="77777777">
            <w:pPr>
              <w:spacing w:before="1" w:after="0" w:line="258" w:lineRule="auto"/>
              <w:ind w:left="97" w:right="447"/>
              <w:rPr>
                <w:rFonts w:ascii="Calibri" w:hAnsi="Calibri" w:eastAsia="Calibri" w:cs="Calibri"/>
                <w:sz w:val="18"/>
                <w:szCs w:val="18"/>
              </w:rPr>
            </w:pPr>
            <w:r>
              <w:rPr>
                <w:rFonts w:ascii="Calibri" w:hAnsi="Calibri" w:eastAsia="Calibri" w:cs="Calibri"/>
                <w:sz w:val="18"/>
                <w:szCs w:val="18"/>
              </w:rPr>
              <w:t>M</w:t>
            </w:r>
            <w:r>
              <w:rPr>
                <w:rFonts w:ascii="Calibri" w:hAnsi="Calibri" w:eastAsia="Calibri" w:cs="Calibri"/>
                <w:spacing w:val="-1"/>
                <w:sz w:val="18"/>
                <w:szCs w:val="18"/>
              </w:rPr>
              <w:t>ee</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pacing w:val="-1"/>
                <w:sz w:val="18"/>
                <w:szCs w:val="18"/>
              </w:rPr>
              <w:t>n</w:t>
            </w:r>
            <w:r>
              <w:rPr>
                <w:rFonts w:ascii="Calibri" w:hAnsi="Calibri" w:eastAsia="Calibri" w:cs="Calibri"/>
                <w:sz w:val="18"/>
                <w:szCs w:val="18"/>
              </w:rPr>
              <w:t xml:space="preserve">g </w:t>
            </w:r>
            <w:r>
              <w:rPr>
                <w:rFonts w:ascii="Calibri" w:hAnsi="Calibri" w:eastAsia="Calibri" w:cs="Calibri"/>
                <w:spacing w:val="1"/>
                <w:sz w:val="18"/>
                <w:szCs w:val="18"/>
              </w:rPr>
              <w:t>E</w:t>
            </w:r>
            <w:r>
              <w:rPr>
                <w:rFonts w:ascii="Calibri" w:hAnsi="Calibri" w:eastAsia="Calibri" w:cs="Calibri"/>
                <w:spacing w:val="-1"/>
                <w:sz w:val="18"/>
                <w:szCs w:val="18"/>
              </w:rPr>
              <w:t>du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 xml:space="preserve">n </w:t>
            </w:r>
            <w:r>
              <w:rPr>
                <w:rFonts w:ascii="Calibri" w:hAnsi="Calibri" w:eastAsia="Calibri" w:cs="Calibri"/>
                <w:spacing w:val="-1"/>
                <w:sz w:val="18"/>
                <w:szCs w:val="18"/>
              </w:rPr>
              <w:t>s</w:t>
            </w:r>
            <w:r>
              <w:rPr>
                <w:rFonts w:ascii="Calibri" w:hAnsi="Calibri" w:eastAsia="Calibri" w:cs="Calibri"/>
                <w:sz w:val="18"/>
                <w:szCs w:val="18"/>
              </w:rPr>
              <w:t>ta</w:t>
            </w:r>
            <w:r>
              <w:rPr>
                <w:rFonts w:ascii="Calibri" w:hAnsi="Calibri" w:eastAsia="Calibri" w:cs="Calibri"/>
                <w:spacing w:val="-1"/>
                <w:sz w:val="18"/>
                <w:szCs w:val="18"/>
              </w:rPr>
              <w:t>nd</w:t>
            </w:r>
            <w:r>
              <w:rPr>
                <w:rFonts w:ascii="Calibri" w:hAnsi="Calibri" w:eastAsia="Calibri" w:cs="Calibri"/>
                <w:sz w:val="18"/>
                <w:szCs w:val="18"/>
              </w:rPr>
              <w:t>a</w:t>
            </w:r>
            <w:r>
              <w:rPr>
                <w:rFonts w:ascii="Calibri" w:hAnsi="Calibri" w:eastAsia="Calibri" w:cs="Calibri"/>
                <w:spacing w:val="2"/>
                <w:sz w:val="18"/>
                <w:szCs w:val="18"/>
              </w:rPr>
              <w:t>r</w:t>
            </w:r>
            <w:r>
              <w:rPr>
                <w:rFonts w:ascii="Calibri" w:hAnsi="Calibri" w:eastAsia="Calibri" w:cs="Calibri"/>
                <w:spacing w:val="-1"/>
                <w:sz w:val="18"/>
                <w:szCs w:val="18"/>
              </w:rPr>
              <w:t>d</w:t>
            </w:r>
            <w:r>
              <w:rPr>
                <w:rFonts w:ascii="Calibri" w:hAnsi="Calibri" w:eastAsia="Calibri" w:cs="Calibri"/>
                <w:sz w:val="18"/>
                <w:szCs w:val="18"/>
              </w:rPr>
              <w:t>s</w:t>
            </w:r>
          </w:p>
        </w:tc>
        <w:tc>
          <w:tcPr>
            <w:tcW w:w="3692" w:type="dxa"/>
            <w:tcBorders>
              <w:top w:val="single" w:color="009FDC" w:sz="8" w:space="0"/>
              <w:left w:val="single" w:color="009FDC" w:sz="8" w:space="0"/>
              <w:bottom w:val="single" w:color="009FDC" w:sz="8" w:space="0"/>
              <w:right w:val="single" w:color="009FDC" w:sz="8" w:space="0"/>
            </w:tcBorders>
          </w:tcPr>
          <w:p w:rsidR="00053E75" w:rsidRDefault="00BF1E13" w14:paraId="6C2B08A3" w14:textId="77777777">
            <w:pPr>
              <w:spacing w:before="1" w:after="0" w:line="258" w:lineRule="auto"/>
              <w:ind w:left="97" w:right="179"/>
              <w:rPr>
                <w:rFonts w:ascii="Calibri" w:hAnsi="Calibri" w:eastAsia="Calibri" w:cs="Calibri"/>
                <w:sz w:val="18"/>
                <w:szCs w:val="18"/>
              </w:rPr>
            </w:pPr>
            <w:r>
              <w:rPr>
                <w:rFonts w:ascii="Calibri" w:hAnsi="Calibri" w:eastAsia="Calibri" w:cs="Calibri"/>
                <w:spacing w:val="-1"/>
                <w:sz w:val="18"/>
                <w:szCs w:val="18"/>
              </w:rPr>
              <w:t>Su</w:t>
            </w:r>
            <w:r>
              <w:rPr>
                <w:rFonts w:ascii="Calibri" w:hAnsi="Calibri" w:eastAsia="Calibri" w:cs="Calibri"/>
                <w:spacing w:val="1"/>
                <w:sz w:val="18"/>
                <w:szCs w:val="18"/>
              </w:rPr>
              <w:t>p</w:t>
            </w:r>
            <w:r>
              <w:rPr>
                <w:rFonts w:ascii="Calibri" w:hAnsi="Calibri" w:eastAsia="Calibri" w:cs="Calibri"/>
                <w:spacing w:val="-1"/>
                <w:sz w:val="18"/>
                <w:szCs w:val="18"/>
              </w:rPr>
              <w:t>p</w:t>
            </w:r>
            <w:r>
              <w:rPr>
                <w:rFonts w:ascii="Calibri" w:hAnsi="Calibri" w:eastAsia="Calibri" w:cs="Calibri"/>
                <w:spacing w:val="1"/>
                <w:sz w:val="18"/>
                <w:szCs w:val="18"/>
              </w:rPr>
              <w:t>o</w:t>
            </w:r>
            <w:r>
              <w:rPr>
                <w:rFonts w:ascii="Calibri" w:hAnsi="Calibri" w:eastAsia="Calibri" w:cs="Calibri"/>
                <w:sz w:val="18"/>
                <w:szCs w:val="18"/>
              </w:rPr>
              <w:t>rt CP</w:t>
            </w:r>
            <w:r>
              <w:rPr>
                <w:rFonts w:ascii="Calibri" w:hAnsi="Calibri" w:eastAsia="Calibri" w:cs="Calibri"/>
                <w:spacing w:val="-2"/>
                <w:sz w:val="18"/>
                <w:szCs w:val="18"/>
              </w:rPr>
              <w:t xml:space="preserve"> </w:t>
            </w:r>
            <w:r>
              <w:rPr>
                <w:rFonts w:ascii="Calibri" w:hAnsi="Calibri" w:eastAsia="Calibri" w:cs="Calibri"/>
                <w:spacing w:val="-1"/>
                <w:sz w:val="18"/>
                <w:szCs w:val="18"/>
              </w:rPr>
              <w:t>sub</w:t>
            </w:r>
            <w:r>
              <w:rPr>
                <w:rFonts w:ascii="Calibri" w:hAnsi="Calibri" w:eastAsia="Calibri" w:cs="Calibri"/>
                <w:sz w:val="18"/>
                <w:szCs w:val="18"/>
              </w:rPr>
              <w:t>-</w:t>
            </w:r>
            <w:r>
              <w:rPr>
                <w:rFonts w:ascii="Calibri" w:hAnsi="Calibri" w:eastAsia="Calibri" w:cs="Calibri"/>
                <w:spacing w:val="1"/>
                <w:sz w:val="18"/>
                <w:szCs w:val="18"/>
              </w:rPr>
              <w:t>c</w:t>
            </w:r>
            <w:r>
              <w:rPr>
                <w:rFonts w:ascii="Calibri" w:hAnsi="Calibri" w:eastAsia="Calibri" w:cs="Calibri"/>
                <w:spacing w:val="2"/>
                <w:sz w:val="18"/>
                <w:szCs w:val="18"/>
              </w:rPr>
              <w:t>l</w:t>
            </w:r>
            <w:r>
              <w:rPr>
                <w:rFonts w:ascii="Calibri" w:hAnsi="Calibri" w:eastAsia="Calibri" w:cs="Calibri"/>
                <w:spacing w:val="-1"/>
                <w:sz w:val="18"/>
                <w:szCs w:val="18"/>
              </w:rPr>
              <w:t>us</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z w:val="18"/>
                <w:szCs w:val="18"/>
              </w:rPr>
              <w:t>r</w:t>
            </w:r>
            <w:r>
              <w:rPr>
                <w:rFonts w:ascii="Calibri" w:hAnsi="Calibri" w:eastAsia="Calibri" w:cs="Calibri"/>
                <w:spacing w:val="-3"/>
                <w:sz w:val="18"/>
                <w:szCs w:val="18"/>
              </w:rPr>
              <w:t xml:space="preserve"> </w:t>
            </w:r>
            <w:r>
              <w:rPr>
                <w:rFonts w:ascii="Calibri" w:hAnsi="Calibri" w:eastAsia="Calibri" w:cs="Calibri"/>
                <w:spacing w:val="-1"/>
                <w:sz w:val="18"/>
                <w:szCs w:val="18"/>
              </w:rPr>
              <w:t>t</w:t>
            </w:r>
            <w:r>
              <w:rPr>
                <w:rFonts w:ascii="Calibri" w:hAnsi="Calibri" w:eastAsia="Calibri" w:cs="Calibri"/>
                <w:sz w:val="18"/>
                <w:szCs w:val="18"/>
              </w:rPr>
              <w:t xml:space="preserve">o </w:t>
            </w:r>
            <w:r>
              <w:rPr>
                <w:rFonts w:ascii="Calibri" w:hAnsi="Calibri" w:eastAsia="Calibri" w:cs="Calibri"/>
                <w:spacing w:val="-1"/>
                <w:sz w:val="18"/>
                <w:szCs w:val="18"/>
              </w:rPr>
              <w:t>de</w:t>
            </w:r>
            <w:r>
              <w:rPr>
                <w:rFonts w:ascii="Calibri" w:hAnsi="Calibri" w:eastAsia="Calibri" w:cs="Calibri"/>
                <w:sz w:val="18"/>
                <w:szCs w:val="18"/>
              </w:rPr>
              <w:t>vel</w:t>
            </w:r>
            <w:r>
              <w:rPr>
                <w:rFonts w:ascii="Calibri" w:hAnsi="Calibri" w:eastAsia="Calibri" w:cs="Calibri"/>
                <w:spacing w:val="3"/>
                <w:sz w:val="18"/>
                <w:szCs w:val="18"/>
              </w:rPr>
              <w:t>o</w:t>
            </w:r>
            <w:r>
              <w:rPr>
                <w:rFonts w:ascii="Calibri" w:hAnsi="Calibri" w:eastAsia="Calibri" w:cs="Calibri"/>
                <w:sz w:val="18"/>
                <w:szCs w:val="18"/>
              </w:rPr>
              <w:t>p</w:t>
            </w:r>
            <w:r>
              <w:rPr>
                <w:rFonts w:ascii="Calibri" w:hAnsi="Calibri" w:eastAsia="Calibri" w:cs="Calibri"/>
                <w:spacing w:val="-4"/>
                <w:sz w:val="18"/>
                <w:szCs w:val="18"/>
              </w:rPr>
              <w:t xml:space="preserve"> </w:t>
            </w:r>
            <w:r>
              <w:rPr>
                <w:rFonts w:ascii="Calibri" w:hAnsi="Calibri" w:eastAsia="Calibri" w:cs="Calibri"/>
                <w:spacing w:val="-1"/>
                <w:sz w:val="18"/>
                <w:szCs w:val="18"/>
              </w:rPr>
              <w:t>qu</w:t>
            </w:r>
            <w:r>
              <w:rPr>
                <w:rFonts w:ascii="Calibri" w:hAnsi="Calibri" w:eastAsia="Calibri" w:cs="Calibri"/>
                <w:sz w:val="18"/>
                <w:szCs w:val="18"/>
              </w:rPr>
              <w:t>a</w:t>
            </w:r>
            <w:r>
              <w:rPr>
                <w:rFonts w:ascii="Calibri" w:hAnsi="Calibri" w:eastAsia="Calibri" w:cs="Calibri"/>
                <w:spacing w:val="2"/>
                <w:sz w:val="18"/>
                <w:szCs w:val="18"/>
              </w:rPr>
              <w:t>l</w:t>
            </w:r>
            <w:r>
              <w:rPr>
                <w:rFonts w:ascii="Calibri" w:hAnsi="Calibri" w:eastAsia="Calibri" w:cs="Calibri"/>
                <w:sz w:val="18"/>
                <w:szCs w:val="18"/>
              </w:rPr>
              <w:t xml:space="preserve">ity </w:t>
            </w:r>
            <w:r>
              <w:rPr>
                <w:rFonts w:ascii="Calibri" w:hAnsi="Calibri" w:eastAsia="Calibri" w:cs="Calibri"/>
                <w:spacing w:val="-1"/>
                <w:sz w:val="18"/>
                <w:szCs w:val="18"/>
              </w:rPr>
              <w:t>s</w:t>
            </w:r>
            <w:r>
              <w:rPr>
                <w:rFonts w:ascii="Calibri" w:hAnsi="Calibri" w:eastAsia="Calibri" w:cs="Calibri"/>
                <w:sz w:val="18"/>
                <w:szCs w:val="18"/>
              </w:rPr>
              <w:t>ta</w:t>
            </w:r>
            <w:r>
              <w:rPr>
                <w:rFonts w:ascii="Calibri" w:hAnsi="Calibri" w:eastAsia="Calibri" w:cs="Calibri"/>
                <w:spacing w:val="-1"/>
                <w:sz w:val="18"/>
                <w:szCs w:val="18"/>
              </w:rPr>
              <w:t>nd</w:t>
            </w:r>
            <w:r>
              <w:rPr>
                <w:rFonts w:ascii="Calibri" w:hAnsi="Calibri" w:eastAsia="Calibri" w:cs="Calibri"/>
                <w:sz w:val="18"/>
                <w:szCs w:val="18"/>
              </w:rPr>
              <w:t>a</w:t>
            </w:r>
            <w:r>
              <w:rPr>
                <w:rFonts w:ascii="Calibri" w:hAnsi="Calibri" w:eastAsia="Calibri" w:cs="Calibri"/>
                <w:spacing w:val="2"/>
                <w:sz w:val="18"/>
                <w:szCs w:val="18"/>
              </w:rPr>
              <w:t>r</w:t>
            </w:r>
            <w:r>
              <w:rPr>
                <w:rFonts w:ascii="Calibri" w:hAnsi="Calibri" w:eastAsia="Calibri" w:cs="Calibri"/>
                <w:spacing w:val="-1"/>
                <w:sz w:val="18"/>
                <w:szCs w:val="18"/>
              </w:rPr>
              <w:t>d</w:t>
            </w:r>
            <w:r>
              <w:rPr>
                <w:rFonts w:ascii="Calibri" w:hAnsi="Calibri" w:eastAsia="Calibri" w:cs="Calibri"/>
                <w:sz w:val="18"/>
                <w:szCs w:val="18"/>
              </w:rPr>
              <w:t>s</w:t>
            </w:r>
            <w:r>
              <w:rPr>
                <w:rFonts w:ascii="Calibri" w:hAnsi="Calibri" w:eastAsia="Calibri" w:cs="Calibri"/>
                <w:spacing w:val="-2"/>
                <w:sz w:val="18"/>
                <w:szCs w:val="18"/>
              </w:rPr>
              <w:t xml:space="preserve"> </w:t>
            </w:r>
            <w:r>
              <w:rPr>
                <w:rFonts w:ascii="Calibri" w:hAnsi="Calibri" w:eastAsia="Calibri" w:cs="Calibri"/>
                <w:sz w:val="18"/>
                <w:szCs w:val="18"/>
              </w:rPr>
              <w:t>f</w:t>
            </w:r>
            <w:r>
              <w:rPr>
                <w:rFonts w:ascii="Calibri" w:hAnsi="Calibri" w:eastAsia="Calibri" w:cs="Calibri"/>
                <w:spacing w:val="1"/>
                <w:sz w:val="18"/>
                <w:szCs w:val="18"/>
              </w:rPr>
              <w:t>o</w:t>
            </w:r>
            <w:r>
              <w:rPr>
                <w:rFonts w:ascii="Calibri" w:hAnsi="Calibri" w:eastAsia="Calibri" w:cs="Calibri"/>
                <w:sz w:val="18"/>
                <w:szCs w:val="18"/>
              </w:rPr>
              <w:t>r CP</w:t>
            </w:r>
            <w:r>
              <w:rPr>
                <w:rFonts w:ascii="Calibri" w:hAnsi="Calibri" w:eastAsia="Calibri" w:cs="Calibri"/>
                <w:spacing w:val="-2"/>
                <w:sz w:val="18"/>
                <w:szCs w:val="18"/>
              </w:rPr>
              <w:t xml:space="preserve"> </w:t>
            </w:r>
            <w:r>
              <w:rPr>
                <w:rFonts w:ascii="Calibri" w:hAnsi="Calibri" w:eastAsia="Calibri" w:cs="Calibri"/>
                <w:spacing w:val="-1"/>
                <w:sz w:val="18"/>
                <w:szCs w:val="18"/>
              </w:rPr>
              <w:t>sub</w:t>
            </w:r>
            <w:r>
              <w:rPr>
                <w:rFonts w:ascii="Calibri" w:hAnsi="Calibri" w:eastAsia="Calibri" w:cs="Calibri"/>
                <w:sz w:val="18"/>
                <w:szCs w:val="18"/>
              </w:rPr>
              <w:t>-</w:t>
            </w:r>
            <w:r>
              <w:rPr>
                <w:rFonts w:ascii="Calibri" w:hAnsi="Calibri" w:eastAsia="Calibri" w:cs="Calibri"/>
                <w:spacing w:val="1"/>
                <w:sz w:val="18"/>
                <w:szCs w:val="18"/>
              </w:rPr>
              <w:t>c</w:t>
            </w:r>
            <w:r>
              <w:rPr>
                <w:rFonts w:ascii="Calibri" w:hAnsi="Calibri" w:eastAsia="Calibri" w:cs="Calibri"/>
                <w:spacing w:val="2"/>
                <w:sz w:val="18"/>
                <w:szCs w:val="18"/>
              </w:rPr>
              <w:t>l</w:t>
            </w:r>
            <w:r>
              <w:rPr>
                <w:rFonts w:ascii="Calibri" w:hAnsi="Calibri" w:eastAsia="Calibri" w:cs="Calibri"/>
                <w:spacing w:val="-1"/>
                <w:sz w:val="18"/>
                <w:szCs w:val="18"/>
              </w:rPr>
              <w:t>us</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z w:val="18"/>
                <w:szCs w:val="18"/>
              </w:rPr>
              <w:t>r</w:t>
            </w:r>
            <w:r>
              <w:rPr>
                <w:rFonts w:ascii="Calibri" w:hAnsi="Calibri" w:eastAsia="Calibri" w:cs="Calibri"/>
                <w:spacing w:val="-3"/>
                <w:sz w:val="18"/>
                <w:szCs w:val="18"/>
              </w:rPr>
              <w:t xml:space="preserve"> </w:t>
            </w:r>
            <w:r>
              <w:rPr>
                <w:rFonts w:ascii="Calibri" w:hAnsi="Calibri" w:eastAsia="Calibri" w:cs="Calibri"/>
                <w:sz w:val="18"/>
                <w:szCs w:val="18"/>
              </w:rPr>
              <w:t>act</w:t>
            </w:r>
            <w:r>
              <w:rPr>
                <w:rFonts w:ascii="Calibri" w:hAnsi="Calibri" w:eastAsia="Calibri" w:cs="Calibri"/>
                <w:spacing w:val="-1"/>
                <w:sz w:val="18"/>
                <w:szCs w:val="18"/>
              </w:rPr>
              <w:t>i</w:t>
            </w:r>
            <w:r>
              <w:rPr>
                <w:rFonts w:ascii="Calibri" w:hAnsi="Calibri" w:eastAsia="Calibri" w:cs="Calibri"/>
                <w:sz w:val="18"/>
                <w:szCs w:val="18"/>
              </w:rPr>
              <w:t>vi</w:t>
            </w:r>
            <w:r>
              <w:rPr>
                <w:rFonts w:ascii="Calibri" w:hAnsi="Calibri" w:eastAsia="Calibri" w:cs="Calibri"/>
                <w:spacing w:val="-1"/>
                <w:sz w:val="18"/>
                <w:szCs w:val="18"/>
              </w:rPr>
              <w:t>t</w:t>
            </w:r>
            <w:r>
              <w:rPr>
                <w:rFonts w:ascii="Calibri" w:hAnsi="Calibri" w:eastAsia="Calibri" w:cs="Calibri"/>
                <w:sz w:val="18"/>
                <w:szCs w:val="18"/>
              </w:rPr>
              <w:t>i</w:t>
            </w:r>
            <w:r>
              <w:rPr>
                <w:rFonts w:ascii="Calibri" w:hAnsi="Calibri" w:eastAsia="Calibri" w:cs="Calibri"/>
                <w:spacing w:val="-1"/>
                <w:sz w:val="18"/>
                <w:szCs w:val="18"/>
              </w:rPr>
              <w:t>e</w:t>
            </w:r>
            <w:r>
              <w:rPr>
                <w:rFonts w:ascii="Calibri" w:hAnsi="Calibri" w:eastAsia="Calibri" w:cs="Calibri"/>
                <w:sz w:val="18"/>
                <w:szCs w:val="18"/>
              </w:rPr>
              <w:t>s</w:t>
            </w:r>
            <w:r>
              <w:rPr>
                <w:rFonts w:ascii="Calibri" w:hAnsi="Calibri" w:eastAsia="Calibri" w:cs="Calibri"/>
                <w:spacing w:val="-4"/>
                <w:sz w:val="18"/>
                <w:szCs w:val="18"/>
              </w:rPr>
              <w:t xml:space="preserve"> </w:t>
            </w:r>
            <w:r>
              <w:rPr>
                <w:rFonts w:ascii="Calibri" w:hAnsi="Calibri" w:eastAsia="Calibri" w:cs="Calibri"/>
                <w:spacing w:val="2"/>
                <w:sz w:val="18"/>
                <w:szCs w:val="18"/>
              </w:rPr>
              <w:t>r</w:t>
            </w:r>
            <w:r>
              <w:rPr>
                <w:rFonts w:ascii="Calibri" w:hAnsi="Calibri" w:eastAsia="Calibri" w:cs="Calibri"/>
                <w:spacing w:val="-1"/>
                <w:sz w:val="18"/>
                <w:szCs w:val="18"/>
              </w:rPr>
              <w:t>e</w:t>
            </w:r>
            <w:r>
              <w:rPr>
                <w:rFonts w:ascii="Calibri" w:hAnsi="Calibri" w:eastAsia="Calibri" w:cs="Calibri"/>
                <w:sz w:val="18"/>
                <w:szCs w:val="18"/>
              </w:rPr>
              <w:t>lat</w:t>
            </w:r>
            <w:r>
              <w:rPr>
                <w:rFonts w:ascii="Calibri" w:hAnsi="Calibri" w:eastAsia="Calibri" w:cs="Calibri"/>
                <w:spacing w:val="2"/>
                <w:sz w:val="18"/>
                <w:szCs w:val="18"/>
              </w:rPr>
              <w:t>i</w:t>
            </w:r>
            <w:r>
              <w:rPr>
                <w:rFonts w:ascii="Calibri" w:hAnsi="Calibri" w:eastAsia="Calibri" w:cs="Calibri"/>
                <w:spacing w:val="-1"/>
                <w:sz w:val="18"/>
                <w:szCs w:val="18"/>
              </w:rPr>
              <w:t>n</w:t>
            </w:r>
            <w:r>
              <w:rPr>
                <w:rFonts w:ascii="Calibri" w:hAnsi="Calibri" w:eastAsia="Calibri" w:cs="Calibri"/>
                <w:sz w:val="18"/>
                <w:szCs w:val="18"/>
              </w:rPr>
              <w:t>g t</w:t>
            </w:r>
            <w:r>
              <w:rPr>
                <w:rFonts w:ascii="Calibri" w:hAnsi="Calibri" w:eastAsia="Calibri" w:cs="Calibri"/>
                <w:spacing w:val="1"/>
                <w:sz w:val="18"/>
                <w:szCs w:val="18"/>
              </w:rPr>
              <w:t>o</w:t>
            </w: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z w:val="18"/>
                <w:szCs w:val="18"/>
              </w:rPr>
              <w:t>v</w:t>
            </w:r>
            <w:r>
              <w:rPr>
                <w:rFonts w:ascii="Calibri" w:hAnsi="Calibri" w:eastAsia="Calibri" w:cs="Calibri"/>
                <w:spacing w:val="1"/>
                <w:sz w:val="18"/>
                <w:szCs w:val="18"/>
              </w:rPr>
              <w:t>o</w:t>
            </w:r>
            <w:r>
              <w:rPr>
                <w:rFonts w:ascii="Calibri" w:hAnsi="Calibri" w:eastAsia="Calibri" w:cs="Calibri"/>
                <w:sz w:val="18"/>
                <w:szCs w:val="18"/>
              </w:rPr>
              <w:t>lvi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1"/>
                <w:sz w:val="18"/>
                <w:szCs w:val="18"/>
              </w:rPr>
              <w:t xml:space="preserve"> </w:t>
            </w:r>
            <w:r>
              <w:rPr>
                <w:rFonts w:ascii="Calibri" w:hAnsi="Calibri" w:eastAsia="Calibri" w:cs="Calibri"/>
                <w:spacing w:val="1"/>
                <w:sz w:val="18"/>
                <w:szCs w:val="18"/>
              </w:rPr>
              <w:t>E</w:t>
            </w:r>
            <w:r>
              <w:rPr>
                <w:rFonts w:ascii="Calibri" w:hAnsi="Calibri" w:eastAsia="Calibri" w:cs="Calibri"/>
                <w:spacing w:val="-1"/>
                <w:sz w:val="18"/>
                <w:szCs w:val="18"/>
              </w:rPr>
              <w:t>du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z w:val="18"/>
                <w:szCs w:val="18"/>
              </w:rPr>
              <w:t>(</w:t>
            </w:r>
            <w:r>
              <w:rPr>
                <w:rFonts w:ascii="Calibri" w:hAnsi="Calibri" w:eastAsia="Calibri" w:cs="Calibri"/>
                <w:spacing w:val="-1"/>
                <w:sz w:val="18"/>
                <w:szCs w:val="18"/>
              </w:rPr>
              <w:t>e</w:t>
            </w:r>
            <w:r>
              <w:rPr>
                <w:rFonts w:ascii="Calibri" w:hAnsi="Calibri" w:eastAsia="Calibri" w:cs="Calibri"/>
                <w:sz w:val="18"/>
                <w:szCs w:val="18"/>
              </w:rPr>
              <w:t>.</w:t>
            </w:r>
            <w:r>
              <w:rPr>
                <w:rFonts w:ascii="Calibri" w:hAnsi="Calibri" w:eastAsia="Calibri" w:cs="Calibri"/>
                <w:spacing w:val="-1"/>
                <w:sz w:val="18"/>
                <w:szCs w:val="18"/>
              </w:rPr>
              <w:t>g</w:t>
            </w:r>
            <w:r>
              <w:rPr>
                <w:rFonts w:ascii="Calibri" w:hAnsi="Calibri" w:eastAsia="Calibri" w:cs="Calibri"/>
                <w:sz w:val="18"/>
                <w:szCs w:val="18"/>
              </w:rPr>
              <w:t>.</w:t>
            </w:r>
            <w:r>
              <w:rPr>
                <w:rFonts w:ascii="Calibri" w:hAnsi="Calibri" w:eastAsia="Calibri" w:cs="Calibri"/>
                <w:spacing w:val="-1"/>
                <w:sz w:val="18"/>
                <w:szCs w:val="18"/>
              </w:rPr>
              <w:t xml:space="preserve"> </w:t>
            </w:r>
            <w:r>
              <w:rPr>
                <w:rFonts w:ascii="Calibri" w:hAnsi="Calibri" w:eastAsia="Calibri" w:cs="Calibri"/>
                <w:spacing w:val="2"/>
                <w:sz w:val="18"/>
                <w:szCs w:val="18"/>
              </w:rPr>
              <w:t>t</w:t>
            </w:r>
            <w:r>
              <w:rPr>
                <w:rFonts w:ascii="Calibri" w:hAnsi="Calibri" w:eastAsia="Calibri" w:cs="Calibri"/>
                <w:spacing w:val="-1"/>
                <w:sz w:val="18"/>
                <w:szCs w:val="18"/>
              </w:rPr>
              <w:t>h</w:t>
            </w:r>
            <w:r>
              <w:rPr>
                <w:rFonts w:ascii="Calibri" w:hAnsi="Calibri" w:eastAsia="Calibri" w:cs="Calibri"/>
                <w:sz w:val="18"/>
                <w:szCs w:val="18"/>
              </w:rPr>
              <w:t>e</w:t>
            </w:r>
            <w:r>
              <w:rPr>
                <w:rFonts w:ascii="Calibri" w:hAnsi="Calibri" w:eastAsia="Calibri" w:cs="Calibri"/>
                <w:spacing w:val="-2"/>
                <w:sz w:val="18"/>
                <w:szCs w:val="18"/>
              </w:rPr>
              <w:t xml:space="preserve"> </w:t>
            </w:r>
            <w:r>
              <w:rPr>
                <w:rFonts w:ascii="Calibri" w:hAnsi="Calibri" w:eastAsia="Calibri" w:cs="Calibri"/>
                <w:spacing w:val="2"/>
                <w:sz w:val="18"/>
                <w:szCs w:val="18"/>
              </w:rPr>
              <w:t>l</w:t>
            </w:r>
            <w:r>
              <w:rPr>
                <w:rFonts w:ascii="Calibri" w:hAnsi="Calibri" w:eastAsia="Calibri" w:cs="Calibri"/>
                <w:spacing w:val="-1"/>
                <w:sz w:val="18"/>
                <w:szCs w:val="18"/>
              </w:rPr>
              <w:t>eng</w:t>
            </w:r>
            <w:r>
              <w:rPr>
                <w:rFonts w:ascii="Calibri" w:hAnsi="Calibri" w:eastAsia="Calibri" w:cs="Calibri"/>
                <w:spacing w:val="2"/>
                <w:sz w:val="18"/>
                <w:szCs w:val="18"/>
              </w:rPr>
              <w:t>t</w:t>
            </w:r>
            <w:r>
              <w:rPr>
                <w:rFonts w:ascii="Calibri" w:hAnsi="Calibri" w:eastAsia="Calibri" w:cs="Calibri"/>
                <w:sz w:val="18"/>
                <w:szCs w:val="18"/>
              </w:rPr>
              <w:t>h</w:t>
            </w:r>
            <w:r>
              <w:rPr>
                <w:rFonts w:ascii="Calibri" w:hAnsi="Calibri" w:eastAsia="Calibri" w:cs="Calibri"/>
                <w:spacing w:val="-3"/>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f t</w:t>
            </w:r>
            <w:r>
              <w:rPr>
                <w:rFonts w:ascii="Calibri" w:hAnsi="Calibri" w:eastAsia="Calibri" w:cs="Calibri"/>
                <w:spacing w:val="-1"/>
                <w:sz w:val="18"/>
                <w:szCs w:val="18"/>
              </w:rPr>
              <w:t>e</w:t>
            </w:r>
            <w:r>
              <w:rPr>
                <w:rFonts w:ascii="Calibri" w:hAnsi="Calibri" w:eastAsia="Calibri" w:cs="Calibri"/>
                <w:sz w:val="18"/>
                <w:szCs w:val="18"/>
              </w:rPr>
              <w:t>a</w:t>
            </w:r>
            <w:r>
              <w:rPr>
                <w:rFonts w:ascii="Calibri" w:hAnsi="Calibri" w:eastAsia="Calibri" w:cs="Calibri"/>
                <w:spacing w:val="1"/>
                <w:sz w:val="18"/>
                <w:szCs w:val="18"/>
              </w:rPr>
              <w:t>c</w:t>
            </w:r>
            <w:r>
              <w:rPr>
                <w:rFonts w:ascii="Calibri" w:hAnsi="Calibri" w:eastAsia="Calibri" w:cs="Calibri"/>
                <w:spacing w:val="-1"/>
                <w:sz w:val="18"/>
                <w:szCs w:val="18"/>
              </w:rPr>
              <w:t>he</w:t>
            </w:r>
            <w:r>
              <w:rPr>
                <w:rFonts w:ascii="Calibri" w:hAnsi="Calibri" w:eastAsia="Calibri" w:cs="Calibri"/>
                <w:sz w:val="18"/>
                <w:szCs w:val="18"/>
              </w:rPr>
              <w:t>r</w:t>
            </w:r>
            <w:r>
              <w:rPr>
                <w:rFonts w:ascii="Calibri" w:hAnsi="Calibri" w:eastAsia="Calibri" w:cs="Calibri"/>
                <w:spacing w:val="-5"/>
                <w:sz w:val="18"/>
                <w:szCs w:val="18"/>
              </w:rPr>
              <w:t xml:space="preserve"> </w:t>
            </w:r>
            <w:r>
              <w:rPr>
                <w:rFonts w:ascii="Calibri" w:hAnsi="Calibri" w:eastAsia="Calibri" w:cs="Calibri"/>
                <w:spacing w:val="-1"/>
                <w:sz w:val="18"/>
                <w:szCs w:val="18"/>
              </w:rPr>
              <w:t>t</w:t>
            </w:r>
            <w:r>
              <w:rPr>
                <w:rFonts w:ascii="Calibri" w:hAnsi="Calibri" w:eastAsia="Calibri" w:cs="Calibri"/>
                <w:sz w:val="18"/>
                <w:szCs w:val="18"/>
              </w:rPr>
              <w:t>ra</w:t>
            </w:r>
            <w:r>
              <w:rPr>
                <w:rFonts w:ascii="Calibri" w:hAnsi="Calibri" w:eastAsia="Calibri" w:cs="Calibri"/>
                <w:spacing w:val="2"/>
                <w:sz w:val="18"/>
                <w:szCs w:val="18"/>
              </w:rPr>
              <w:t>i</w:t>
            </w:r>
            <w:r>
              <w:rPr>
                <w:rFonts w:ascii="Calibri" w:hAnsi="Calibri" w:eastAsia="Calibri" w:cs="Calibri"/>
                <w:spacing w:val="-1"/>
                <w:sz w:val="18"/>
                <w:szCs w:val="18"/>
              </w:rPr>
              <w:t>n</w:t>
            </w: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2"/>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1"/>
                <w:sz w:val="18"/>
                <w:szCs w:val="18"/>
              </w:rPr>
              <w:t xml:space="preserve"> </w:t>
            </w:r>
            <w:r>
              <w:rPr>
                <w:rFonts w:ascii="Calibri" w:hAnsi="Calibri" w:eastAsia="Calibri" w:cs="Calibri"/>
                <w:sz w:val="18"/>
                <w:szCs w:val="18"/>
              </w:rPr>
              <w:t>CP</w:t>
            </w:r>
            <w:r>
              <w:rPr>
                <w:rFonts w:ascii="Calibri" w:hAnsi="Calibri" w:eastAsia="Calibri" w:cs="Calibri"/>
                <w:spacing w:val="-1"/>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r</w:t>
            </w:r>
            <w:r>
              <w:rPr>
                <w:rFonts w:ascii="Calibri" w:hAnsi="Calibri" w:eastAsia="Calibri" w:cs="Calibri"/>
                <w:spacing w:val="-1"/>
                <w:sz w:val="18"/>
                <w:szCs w:val="18"/>
              </w:rPr>
              <w:t xml:space="preserve"> M</w:t>
            </w:r>
            <w:r>
              <w:rPr>
                <w:rFonts w:ascii="Calibri" w:hAnsi="Calibri" w:eastAsia="Calibri" w:cs="Calibri"/>
                <w:spacing w:val="1"/>
                <w:sz w:val="18"/>
                <w:szCs w:val="18"/>
              </w:rPr>
              <w:t>H</w:t>
            </w:r>
            <w:r>
              <w:rPr>
                <w:rFonts w:ascii="Calibri" w:hAnsi="Calibri" w:eastAsia="Calibri" w:cs="Calibri"/>
                <w:sz w:val="18"/>
                <w:szCs w:val="18"/>
              </w:rPr>
              <w:t>PSS</w:t>
            </w:r>
            <w:r>
              <w:rPr>
                <w:rFonts w:ascii="Calibri" w:hAnsi="Calibri" w:eastAsia="Calibri" w:cs="Calibri"/>
                <w:spacing w:val="-4"/>
                <w:sz w:val="18"/>
                <w:szCs w:val="18"/>
              </w:rPr>
              <w:t xml:space="preserve"> </w:t>
            </w:r>
            <w:r>
              <w:rPr>
                <w:rFonts w:ascii="Calibri" w:hAnsi="Calibri" w:eastAsia="Calibri" w:cs="Calibri"/>
                <w:sz w:val="18"/>
                <w:szCs w:val="18"/>
              </w:rPr>
              <w:t>t</w:t>
            </w:r>
            <w:r>
              <w:rPr>
                <w:rFonts w:ascii="Calibri" w:hAnsi="Calibri" w:eastAsia="Calibri" w:cs="Calibri"/>
                <w:spacing w:val="1"/>
                <w:sz w:val="18"/>
                <w:szCs w:val="18"/>
              </w:rPr>
              <w:t>o</w:t>
            </w:r>
            <w:r>
              <w:rPr>
                <w:rFonts w:ascii="Calibri" w:hAnsi="Calibri" w:eastAsia="Calibri" w:cs="Calibri"/>
                <w:spacing w:val="-1"/>
                <w:sz w:val="18"/>
                <w:szCs w:val="18"/>
              </w:rPr>
              <w:t>p</w:t>
            </w:r>
            <w:r>
              <w:rPr>
                <w:rFonts w:ascii="Calibri" w:hAnsi="Calibri" w:eastAsia="Calibri" w:cs="Calibri"/>
                <w:sz w:val="18"/>
                <w:szCs w:val="18"/>
              </w:rPr>
              <w:t>i</w:t>
            </w:r>
            <w:r>
              <w:rPr>
                <w:rFonts w:ascii="Calibri" w:hAnsi="Calibri" w:eastAsia="Calibri" w:cs="Calibri"/>
                <w:spacing w:val="1"/>
                <w:sz w:val="18"/>
                <w:szCs w:val="18"/>
              </w:rPr>
              <w:t>c</w:t>
            </w:r>
            <w:r>
              <w:rPr>
                <w:rFonts w:ascii="Calibri" w:hAnsi="Calibri" w:eastAsia="Calibri" w:cs="Calibri"/>
                <w:spacing w:val="-1"/>
                <w:sz w:val="18"/>
                <w:szCs w:val="18"/>
              </w:rPr>
              <w:t>s</w:t>
            </w:r>
            <w:r>
              <w:rPr>
                <w:rFonts w:ascii="Calibri" w:hAnsi="Calibri" w:eastAsia="Calibri" w:cs="Calibri"/>
                <w:sz w:val="18"/>
                <w:szCs w:val="18"/>
              </w:rPr>
              <w:t>)</w:t>
            </w:r>
          </w:p>
        </w:tc>
        <w:tc>
          <w:tcPr>
            <w:tcW w:w="3869" w:type="dxa"/>
            <w:tcBorders>
              <w:top w:val="single" w:color="009FDC" w:sz="8" w:space="0"/>
              <w:left w:val="single" w:color="009FDC" w:sz="8" w:space="0"/>
              <w:bottom w:val="single" w:color="009FDC" w:sz="8" w:space="0"/>
              <w:right w:val="single" w:color="009FDC" w:sz="8" w:space="0"/>
            </w:tcBorders>
          </w:tcPr>
          <w:p w:rsidR="00053E75" w:rsidRDefault="00BF1E13" w14:paraId="49F7515F" w14:textId="77777777">
            <w:pPr>
              <w:spacing w:before="1" w:after="0" w:line="258" w:lineRule="auto"/>
              <w:ind w:left="97" w:right="327"/>
              <w:rPr>
                <w:rFonts w:ascii="Calibri" w:hAnsi="Calibri" w:eastAsia="Calibri" w:cs="Calibri"/>
                <w:sz w:val="18"/>
                <w:szCs w:val="18"/>
              </w:rPr>
            </w:pPr>
            <w:r>
              <w:rPr>
                <w:rFonts w:ascii="Calibri" w:hAnsi="Calibri" w:eastAsia="Calibri" w:cs="Calibri"/>
                <w:spacing w:val="1"/>
                <w:sz w:val="18"/>
                <w:szCs w:val="18"/>
              </w:rPr>
              <w:t>E</w:t>
            </w:r>
            <w:r>
              <w:rPr>
                <w:rFonts w:ascii="Calibri" w:hAnsi="Calibri" w:eastAsia="Calibri" w:cs="Calibri"/>
                <w:spacing w:val="-1"/>
                <w:sz w:val="18"/>
                <w:szCs w:val="18"/>
              </w:rPr>
              <w:t>nsu</w:t>
            </w:r>
            <w:r>
              <w:rPr>
                <w:rFonts w:ascii="Calibri" w:hAnsi="Calibri" w:eastAsia="Calibri" w:cs="Calibri"/>
                <w:sz w:val="18"/>
                <w:szCs w:val="18"/>
              </w:rPr>
              <w:t>re</w:t>
            </w:r>
            <w:r>
              <w:rPr>
                <w:rFonts w:ascii="Calibri" w:hAnsi="Calibri" w:eastAsia="Calibri" w:cs="Calibri"/>
                <w:spacing w:val="-3"/>
                <w:sz w:val="18"/>
                <w:szCs w:val="18"/>
              </w:rPr>
              <w:t xml:space="preserve"> </w:t>
            </w:r>
            <w:r>
              <w:rPr>
                <w:rFonts w:ascii="Calibri" w:hAnsi="Calibri" w:eastAsia="Calibri" w:cs="Calibri"/>
                <w:spacing w:val="2"/>
                <w:sz w:val="18"/>
                <w:szCs w:val="18"/>
              </w:rPr>
              <w:t>t</w:t>
            </w:r>
            <w:r>
              <w:rPr>
                <w:rFonts w:ascii="Calibri" w:hAnsi="Calibri" w:eastAsia="Calibri" w:cs="Calibri"/>
                <w:spacing w:val="-1"/>
                <w:sz w:val="18"/>
                <w:szCs w:val="18"/>
              </w:rPr>
              <w:t>h</w:t>
            </w:r>
            <w:r>
              <w:rPr>
                <w:rFonts w:ascii="Calibri" w:hAnsi="Calibri" w:eastAsia="Calibri" w:cs="Calibri"/>
                <w:sz w:val="18"/>
                <w:szCs w:val="18"/>
              </w:rPr>
              <w:t>at</w:t>
            </w:r>
            <w:r>
              <w:rPr>
                <w:rFonts w:ascii="Calibri" w:hAnsi="Calibri" w:eastAsia="Calibri" w:cs="Calibri"/>
                <w:spacing w:val="-2"/>
                <w:sz w:val="18"/>
                <w:szCs w:val="18"/>
              </w:rPr>
              <w:t xml:space="preserve"> </w:t>
            </w:r>
            <w:r>
              <w:rPr>
                <w:rFonts w:ascii="Calibri" w:hAnsi="Calibri" w:eastAsia="Calibri" w:cs="Calibri"/>
                <w:sz w:val="18"/>
                <w:szCs w:val="18"/>
              </w:rPr>
              <w:t>all</w:t>
            </w:r>
            <w:r>
              <w:rPr>
                <w:rFonts w:ascii="Calibri" w:hAnsi="Calibri" w:eastAsia="Calibri" w:cs="Calibri"/>
                <w:spacing w:val="-1"/>
                <w:sz w:val="18"/>
                <w:szCs w:val="18"/>
              </w:rPr>
              <w:t xml:space="preserve"> </w:t>
            </w:r>
            <w:r>
              <w:rPr>
                <w:rFonts w:ascii="Calibri" w:hAnsi="Calibri" w:eastAsia="Calibri" w:cs="Calibri"/>
                <w:sz w:val="18"/>
                <w:szCs w:val="18"/>
              </w:rPr>
              <w:t>a</w:t>
            </w:r>
            <w:r>
              <w:rPr>
                <w:rFonts w:ascii="Calibri" w:hAnsi="Calibri" w:eastAsia="Calibri" w:cs="Calibri"/>
                <w:spacing w:val="1"/>
                <w:sz w:val="18"/>
                <w:szCs w:val="18"/>
              </w:rPr>
              <w:t>c</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z w:val="18"/>
                <w:szCs w:val="18"/>
              </w:rPr>
              <w:t>vi</w:t>
            </w:r>
            <w:r>
              <w:rPr>
                <w:rFonts w:ascii="Calibri" w:hAnsi="Calibri" w:eastAsia="Calibri" w:cs="Calibri"/>
                <w:spacing w:val="-1"/>
                <w:sz w:val="18"/>
                <w:szCs w:val="18"/>
              </w:rPr>
              <w:t>t</w:t>
            </w:r>
            <w:r>
              <w:rPr>
                <w:rFonts w:ascii="Calibri" w:hAnsi="Calibri" w:eastAsia="Calibri" w:cs="Calibri"/>
                <w:spacing w:val="2"/>
                <w:sz w:val="18"/>
                <w:szCs w:val="18"/>
              </w:rPr>
              <w:t>i</w:t>
            </w:r>
            <w:r>
              <w:rPr>
                <w:rFonts w:ascii="Calibri" w:hAnsi="Calibri" w:eastAsia="Calibri" w:cs="Calibri"/>
                <w:spacing w:val="-1"/>
                <w:sz w:val="18"/>
                <w:szCs w:val="18"/>
              </w:rPr>
              <w:t>e</w:t>
            </w:r>
            <w:r>
              <w:rPr>
                <w:rFonts w:ascii="Calibri" w:hAnsi="Calibri" w:eastAsia="Calibri" w:cs="Calibri"/>
                <w:sz w:val="18"/>
                <w:szCs w:val="18"/>
              </w:rPr>
              <w:t>s</w:t>
            </w:r>
            <w:r>
              <w:rPr>
                <w:rFonts w:ascii="Calibri" w:hAnsi="Calibri" w:eastAsia="Calibri" w:cs="Calibri"/>
                <w:spacing w:val="-4"/>
                <w:sz w:val="18"/>
                <w:szCs w:val="18"/>
              </w:rPr>
              <w:t xml:space="preserve"> </w:t>
            </w:r>
            <w:r>
              <w:rPr>
                <w:rFonts w:ascii="Calibri" w:hAnsi="Calibri" w:eastAsia="Calibri" w:cs="Calibri"/>
                <w:spacing w:val="1"/>
                <w:sz w:val="18"/>
                <w:szCs w:val="18"/>
              </w:rPr>
              <w:t>co</w:t>
            </w:r>
            <w:r>
              <w:rPr>
                <w:rFonts w:ascii="Calibri" w:hAnsi="Calibri" w:eastAsia="Calibri" w:cs="Calibri"/>
                <w:spacing w:val="-1"/>
                <w:sz w:val="18"/>
                <w:szCs w:val="18"/>
              </w:rPr>
              <w:t>n</w:t>
            </w:r>
            <w:r>
              <w:rPr>
                <w:rFonts w:ascii="Calibri" w:hAnsi="Calibri" w:eastAsia="Calibri" w:cs="Calibri"/>
                <w:sz w:val="18"/>
                <w:szCs w:val="18"/>
              </w:rPr>
              <w:t>f</w:t>
            </w:r>
            <w:r>
              <w:rPr>
                <w:rFonts w:ascii="Calibri" w:hAnsi="Calibri" w:eastAsia="Calibri" w:cs="Calibri"/>
                <w:spacing w:val="1"/>
                <w:sz w:val="18"/>
                <w:szCs w:val="18"/>
              </w:rPr>
              <w:t>o</w:t>
            </w:r>
            <w:r>
              <w:rPr>
                <w:rFonts w:ascii="Calibri" w:hAnsi="Calibri" w:eastAsia="Calibri" w:cs="Calibri"/>
                <w:sz w:val="18"/>
                <w:szCs w:val="18"/>
              </w:rPr>
              <w:t>rm</w:t>
            </w:r>
            <w:r>
              <w:rPr>
                <w:rFonts w:ascii="Calibri" w:hAnsi="Calibri" w:eastAsia="Calibri" w:cs="Calibri"/>
                <w:spacing w:val="-3"/>
                <w:sz w:val="18"/>
                <w:szCs w:val="18"/>
              </w:rPr>
              <w:t xml:space="preserve"> </w:t>
            </w:r>
            <w:r>
              <w:rPr>
                <w:rFonts w:ascii="Calibri" w:hAnsi="Calibri" w:eastAsia="Calibri" w:cs="Calibri"/>
                <w:sz w:val="18"/>
                <w:szCs w:val="18"/>
              </w:rPr>
              <w:t>to</w:t>
            </w:r>
            <w:r>
              <w:rPr>
                <w:rFonts w:ascii="Calibri" w:hAnsi="Calibri" w:eastAsia="Calibri" w:cs="Calibri"/>
                <w:spacing w:val="3"/>
                <w:sz w:val="18"/>
                <w:szCs w:val="18"/>
              </w:rPr>
              <w:t xml:space="preserve"> </w:t>
            </w:r>
            <w:r>
              <w:rPr>
                <w:rFonts w:ascii="Calibri" w:hAnsi="Calibri" w:eastAsia="Calibri" w:cs="Calibri"/>
                <w:spacing w:val="1"/>
                <w:sz w:val="18"/>
                <w:szCs w:val="18"/>
              </w:rPr>
              <w:t>E</w:t>
            </w:r>
            <w:r>
              <w:rPr>
                <w:rFonts w:ascii="Calibri" w:hAnsi="Calibri" w:eastAsia="Calibri" w:cs="Calibri"/>
                <w:spacing w:val="-1"/>
                <w:sz w:val="18"/>
                <w:szCs w:val="18"/>
              </w:rPr>
              <w:t>du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 xml:space="preserve">n </w:t>
            </w:r>
            <w:r>
              <w:rPr>
                <w:rFonts w:ascii="Calibri" w:hAnsi="Calibri" w:eastAsia="Calibri" w:cs="Calibri"/>
                <w:spacing w:val="-1"/>
                <w:sz w:val="18"/>
                <w:szCs w:val="18"/>
              </w:rPr>
              <w:t>s</w:t>
            </w:r>
            <w:r>
              <w:rPr>
                <w:rFonts w:ascii="Calibri" w:hAnsi="Calibri" w:eastAsia="Calibri" w:cs="Calibri"/>
                <w:sz w:val="18"/>
                <w:szCs w:val="18"/>
              </w:rPr>
              <w:t>ta</w:t>
            </w:r>
            <w:r>
              <w:rPr>
                <w:rFonts w:ascii="Calibri" w:hAnsi="Calibri" w:eastAsia="Calibri" w:cs="Calibri"/>
                <w:spacing w:val="-1"/>
                <w:sz w:val="18"/>
                <w:szCs w:val="18"/>
              </w:rPr>
              <w:t>nd</w:t>
            </w:r>
            <w:r>
              <w:rPr>
                <w:rFonts w:ascii="Calibri" w:hAnsi="Calibri" w:eastAsia="Calibri" w:cs="Calibri"/>
                <w:sz w:val="18"/>
                <w:szCs w:val="18"/>
              </w:rPr>
              <w:t>a</w:t>
            </w:r>
            <w:r>
              <w:rPr>
                <w:rFonts w:ascii="Calibri" w:hAnsi="Calibri" w:eastAsia="Calibri" w:cs="Calibri"/>
                <w:spacing w:val="2"/>
                <w:sz w:val="18"/>
                <w:szCs w:val="18"/>
              </w:rPr>
              <w:t>r</w:t>
            </w:r>
            <w:r>
              <w:rPr>
                <w:rFonts w:ascii="Calibri" w:hAnsi="Calibri" w:eastAsia="Calibri" w:cs="Calibri"/>
                <w:spacing w:val="-1"/>
                <w:sz w:val="18"/>
                <w:szCs w:val="18"/>
              </w:rPr>
              <w:t>d</w:t>
            </w:r>
            <w:r>
              <w:rPr>
                <w:rFonts w:ascii="Calibri" w:hAnsi="Calibri" w:eastAsia="Calibri" w:cs="Calibri"/>
                <w:sz w:val="18"/>
                <w:szCs w:val="18"/>
              </w:rPr>
              <w:t>s</w:t>
            </w:r>
            <w:r>
              <w:rPr>
                <w:rFonts w:ascii="Calibri" w:hAnsi="Calibri" w:eastAsia="Calibri" w:cs="Calibri"/>
                <w:spacing w:val="-2"/>
                <w:sz w:val="18"/>
                <w:szCs w:val="18"/>
              </w:rPr>
              <w:t xml:space="preserve"> </w:t>
            </w:r>
            <w:r>
              <w:rPr>
                <w:rFonts w:ascii="Calibri" w:hAnsi="Calibri" w:eastAsia="Calibri" w:cs="Calibri"/>
                <w:sz w:val="18"/>
                <w:szCs w:val="18"/>
              </w:rPr>
              <w:t>a</w:t>
            </w:r>
            <w:r>
              <w:rPr>
                <w:rFonts w:ascii="Calibri" w:hAnsi="Calibri" w:eastAsia="Calibri" w:cs="Calibri"/>
                <w:spacing w:val="2"/>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p</w:t>
            </w:r>
            <w:r>
              <w:rPr>
                <w:rFonts w:ascii="Calibri" w:hAnsi="Calibri" w:eastAsia="Calibri" w:cs="Calibri"/>
                <w:sz w:val="18"/>
                <w:szCs w:val="18"/>
              </w:rPr>
              <w:t>ar</w:t>
            </w:r>
            <w:r>
              <w:rPr>
                <w:rFonts w:ascii="Calibri" w:hAnsi="Calibri" w:eastAsia="Calibri" w:cs="Calibri"/>
                <w:spacing w:val="2"/>
                <w:sz w:val="18"/>
                <w:szCs w:val="18"/>
              </w:rPr>
              <w:t>t</w:t>
            </w:r>
            <w:r>
              <w:rPr>
                <w:rFonts w:ascii="Calibri" w:hAnsi="Calibri" w:eastAsia="Calibri" w:cs="Calibri"/>
                <w:spacing w:val="-1"/>
                <w:sz w:val="18"/>
                <w:szCs w:val="18"/>
              </w:rPr>
              <w:t>ne</w:t>
            </w:r>
            <w:r>
              <w:rPr>
                <w:rFonts w:ascii="Calibri" w:hAnsi="Calibri" w:eastAsia="Calibri" w:cs="Calibri"/>
                <w:spacing w:val="2"/>
                <w:sz w:val="18"/>
                <w:szCs w:val="18"/>
              </w:rPr>
              <w:t>r</w:t>
            </w:r>
            <w:r>
              <w:rPr>
                <w:rFonts w:ascii="Calibri" w:hAnsi="Calibri" w:eastAsia="Calibri" w:cs="Calibri"/>
                <w:sz w:val="18"/>
                <w:szCs w:val="18"/>
              </w:rPr>
              <w:t>s</w:t>
            </w:r>
            <w:r>
              <w:rPr>
                <w:rFonts w:ascii="Calibri" w:hAnsi="Calibri" w:eastAsia="Calibri" w:cs="Calibri"/>
                <w:spacing w:val="-5"/>
                <w:sz w:val="18"/>
                <w:szCs w:val="18"/>
              </w:rPr>
              <w:t xml:space="preserve"> </w:t>
            </w:r>
            <w:r>
              <w:rPr>
                <w:rFonts w:ascii="Calibri" w:hAnsi="Calibri" w:eastAsia="Calibri" w:cs="Calibri"/>
                <w:sz w:val="18"/>
                <w:szCs w:val="18"/>
              </w:rPr>
              <w:t>r</w:t>
            </w:r>
            <w:r>
              <w:rPr>
                <w:rFonts w:ascii="Calibri" w:hAnsi="Calibri" w:eastAsia="Calibri" w:cs="Calibri"/>
                <w:spacing w:val="-1"/>
                <w:sz w:val="18"/>
                <w:szCs w:val="18"/>
              </w:rPr>
              <w:t>e</w:t>
            </w:r>
            <w:r>
              <w:rPr>
                <w:rFonts w:ascii="Calibri" w:hAnsi="Calibri" w:eastAsia="Calibri" w:cs="Calibri"/>
                <w:spacing w:val="1"/>
                <w:sz w:val="18"/>
                <w:szCs w:val="18"/>
              </w:rPr>
              <w:t>c</w:t>
            </w:r>
            <w:r>
              <w:rPr>
                <w:rFonts w:ascii="Calibri" w:hAnsi="Calibri" w:eastAsia="Calibri" w:cs="Calibri"/>
                <w:spacing w:val="-1"/>
                <w:sz w:val="18"/>
                <w:szCs w:val="18"/>
              </w:rPr>
              <w:t>e</w:t>
            </w:r>
            <w:r>
              <w:rPr>
                <w:rFonts w:ascii="Calibri" w:hAnsi="Calibri" w:eastAsia="Calibri" w:cs="Calibri"/>
                <w:sz w:val="18"/>
                <w:szCs w:val="18"/>
              </w:rPr>
              <w:t>ive</w:t>
            </w:r>
            <w:r>
              <w:rPr>
                <w:rFonts w:ascii="Calibri" w:hAnsi="Calibri" w:eastAsia="Calibri" w:cs="Calibri"/>
                <w:spacing w:val="-3"/>
                <w:sz w:val="18"/>
                <w:szCs w:val="18"/>
              </w:rPr>
              <w:t xml:space="preserve"> </w:t>
            </w:r>
            <w:r>
              <w:rPr>
                <w:rFonts w:ascii="Calibri" w:hAnsi="Calibri" w:eastAsia="Calibri" w:cs="Calibri"/>
                <w:spacing w:val="1"/>
                <w:sz w:val="18"/>
                <w:szCs w:val="18"/>
              </w:rPr>
              <w:t>s</w:t>
            </w:r>
            <w:r>
              <w:rPr>
                <w:rFonts w:ascii="Calibri" w:hAnsi="Calibri" w:eastAsia="Calibri" w:cs="Calibri"/>
                <w:spacing w:val="-1"/>
                <w:sz w:val="18"/>
                <w:szCs w:val="18"/>
              </w:rPr>
              <w:t>u</w:t>
            </w:r>
            <w:r>
              <w:rPr>
                <w:rFonts w:ascii="Calibri" w:hAnsi="Calibri" w:eastAsia="Calibri" w:cs="Calibri"/>
                <w:sz w:val="18"/>
                <w:szCs w:val="18"/>
              </w:rPr>
              <w:t>ffi</w:t>
            </w:r>
            <w:r>
              <w:rPr>
                <w:rFonts w:ascii="Calibri" w:hAnsi="Calibri" w:eastAsia="Calibri" w:cs="Calibri"/>
                <w:spacing w:val="1"/>
                <w:sz w:val="18"/>
                <w:szCs w:val="18"/>
              </w:rPr>
              <w:t>c</w:t>
            </w:r>
            <w:r>
              <w:rPr>
                <w:rFonts w:ascii="Calibri" w:hAnsi="Calibri" w:eastAsia="Calibri" w:cs="Calibri"/>
                <w:sz w:val="18"/>
                <w:szCs w:val="18"/>
              </w:rPr>
              <w:t>i</w:t>
            </w:r>
            <w:r>
              <w:rPr>
                <w:rFonts w:ascii="Calibri" w:hAnsi="Calibri" w:eastAsia="Calibri" w:cs="Calibri"/>
                <w:spacing w:val="-1"/>
                <w:sz w:val="18"/>
                <w:szCs w:val="18"/>
              </w:rPr>
              <w:t>en</w:t>
            </w:r>
            <w:r>
              <w:rPr>
                <w:rFonts w:ascii="Calibri" w:hAnsi="Calibri" w:eastAsia="Calibri" w:cs="Calibri"/>
                <w:sz w:val="18"/>
                <w:szCs w:val="18"/>
              </w:rPr>
              <w:t xml:space="preserve">t </w:t>
            </w:r>
            <w:r>
              <w:rPr>
                <w:rFonts w:ascii="Calibri" w:hAnsi="Calibri" w:eastAsia="Calibri" w:cs="Calibri"/>
                <w:spacing w:val="-1"/>
                <w:sz w:val="18"/>
                <w:szCs w:val="18"/>
              </w:rPr>
              <w:t>gu</w:t>
            </w:r>
            <w:r>
              <w:rPr>
                <w:rFonts w:ascii="Calibri" w:hAnsi="Calibri" w:eastAsia="Calibri" w:cs="Calibri"/>
                <w:sz w:val="18"/>
                <w:szCs w:val="18"/>
              </w:rPr>
              <w:t>i</w:t>
            </w:r>
            <w:r>
              <w:rPr>
                <w:rFonts w:ascii="Calibri" w:hAnsi="Calibri" w:eastAsia="Calibri" w:cs="Calibri"/>
                <w:spacing w:val="-1"/>
                <w:sz w:val="18"/>
                <w:szCs w:val="18"/>
              </w:rPr>
              <w:t>d</w:t>
            </w:r>
            <w:r>
              <w:rPr>
                <w:rFonts w:ascii="Calibri" w:hAnsi="Calibri" w:eastAsia="Calibri" w:cs="Calibri"/>
                <w:spacing w:val="2"/>
                <w:sz w:val="18"/>
                <w:szCs w:val="18"/>
              </w:rPr>
              <w:t>a</w:t>
            </w:r>
            <w:r>
              <w:rPr>
                <w:rFonts w:ascii="Calibri" w:hAnsi="Calibri" w:eastAsia="Calibri" w:cs="Calibri"/>
                <w:spacing w:val="-1"/>
                <w:sz w:val="18"/>
                <w:szCs w:val="18"/>
              </w:rPr>
              <w:t>n</w:t>
            </w:r>
            <w:r>
              <w:rPr>
                <w:rFonts w:ascii="Calibri" w:hAnsi="Calibri" w:eastAsia="Calibri" w:cs="Calibri"/>
                <w:spacing w:val="1"/>
                <w:sz w:val="18"/>
                <w:szCs w:val="18"/>
              </w:rPr>
              <w:t>c</w:t>
            </w:r>
            <w:r>
              <w:rPr>
                <w:rFonts w:ascii="Calibri" w:hAnsi="Calibri" w:eastAsia="Calibri" w:cs="Calibri"/>
                <w:sz w:val="18"/>
                <w:szCs w:val="18"/>
              </w:rPr>
              <w:t>e</w:t>
            </w:r>
            <w:r>
              <w:rPr>
                <w:rFonts w:ascii="Calibri" w:hAnsi="Calibri" w:eastAsia="Calibri" w:cs="Calibri"/>
                <w:spacing w:val="-3"/>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z w:val="18"/>
                <w:szCs w:val="18"/>
              </w:rPr>
              <w:t>im</w:t>
            </w:r>
            <w:r>
              <w:rPr>
                <w:rFonts w:ascii="Calibri" w:hAnsi="Calibri" w:eastAsia="Calibri" w:cs="Calibri"/>
                <w:spacing w:val="-1"/>
                <w:sz w:val="18"/>
                <w:szCs w:val="18"/>
              </w:rPr>
              <w:t>p</w:t>
            </w:r>
            <w:r>
              <w:rPr>
                <w:rFonts w:ascii="Calibri" w:hAnsi="Calibri" w:eastAsia="Calibri" w:cs="Calibri"/>
                <w:sz w:val="18"/>
                <w:szCs w:val="18"/>
              </w:rPr>
              <w:t>l</w:t>
            </w:r>
            <w:r>
              <w:rPr>
                <w:rFonts w:ascii="Calibri" w:hAnsi="Calibri" w:eastAsia="Calibri" w:cs="Calibri"/>
                <w:spacing w:val="-1"/>
                <w:sz w:val="18"/>
                <w:szCs w:val="18"/>
              </w:rPr>
              <w:t>e</w:t>
            </w:r>
            <w:r>
              <w:rPr>
                <w:rFonts w:ascii="Calibri" w:hAnsi="Calibri" w:eastAsia="Calibri" w:cs="Calibri"/>
                <w:spacing w:val="2"/>
                <w:sz w:val="18"/>
                <w:szCs w:val="18"/>
              </w:rPr>
              <w:t>m</w:t>
            </w:r>
            <w:r>
              <w:rPr>
                <w:rFonts w:ascii="Calibri" w:hAnsi="Calibri" w:eastAsia="Calibri" w:cs="Calibri"/>
                <w:spacing w:val="-1"/>
                <w:sz w:val="18"/>
                <w:szCs w:val="18"/>
              </w:rPr>
              <w:t>en</w:t>
            </w:r>
            <w:r>
              <w:rPr>
                <w:rFonts w:ascii="Calibri" w:hAnsi="Calibri" w:eastAsia="Calibri" w:cs="Calibri"/>
                <w:sz w:val="18"/>
                <w:szCs w:val="18"/>
              </w:rPr>
              <w:t>t</w:t>
            </w:r>
            <w:r>
              <w:rPr>
                <w:rFonts w:ascii="Calibri" w:hAnsi="Calibri" w:eastAsia="Calibri" w:cs="Calibri"/>
                <w:spacing w:val="-4"/>
                <w:sz w:val="18"/>
                <w:szCs w:val="18"/>
              </w:rPr>
              <w:t xml:space="preserve"> </w:t>
            </w:r>
            <w:r>
              <w:rPr>
                <w:rFonts w:ascii="Calibri" w:hAnsi="Calibri" w:eastAsia="Calibri" w:cs="Calibri"/>
                <w:spacing w:val="2"/>
                <w:sz w:val="18"/>
                <w:szCs w:val="18"/>
              </w:rPr>
              <w:t>t</w:t>
            </w:r>
            <w:r>
              <w:rPr>
                <w:rFonts w:ascii="Calibri" w:hAnsi="Calibri" w:eastAsia="Calibri" w:cs="Calibri"/>
                <w:spacing w:val="-1"/>
                <w:sz w:val="18"/>
                <w:szCs w:val="18"/>
              </w:rPr>
              <w:t>he</w:t>
            </w:r>
            <w:r>
              <w:rPr>
                <w:rFonts w:ascii="Calibri" w:hAnsi="Calibri" w:eastAsia="Calibri" w:cs="Calibri"/>
                <w:sz w:val="18"/>
                <w:szCs w:val="18"/>
              </w:rPr>
              <w:t>m</w:t>
            </w:r>
            <w:r>
              <w:rPr>
                <w:rFonts w:ascii="Calibri" w:hAnsi="Calibri" w:eastAsia="Calibri" w:cs="Calibri"/>
                <w:spacing w:val="-3"/>
                <w:sz w:val="18"/>
                <w:szCs w:val="18"/>
              </w:rPr>
              <w:t xml:space="preserve"> </w:t>
            </w:r>
            <w:r>
              <w:rPr>
                <w:rFonts w:ascii="Calibri" w:hAnsi="Calibri" w:eastAsia="Calibri" w:cs="Calibri"/>
                <w:spacing w:val="1"/>
                <w:sz w:val="18"/>
                <w:szCs w:val="18"/>
              </w:rPr>
              <w:t>w</w:t>
            </w:r>
            <w:r>
              <w:rPr>
                <w:rFonts w:ascii="Calibri" w:hAnsi="Calibri" w:eastAsia="Calibri" w:cs="Calibri"/>
                <w:sz w:val="18"/>
                <w:szCs w:val="18"/>
              </w:rPr>
              <w:t>i</w:t>
            </w:r>
            <w:r>
              <w:rPr>
                <w:rFonts w:ascii="Calibri" w:hAnsi="Calibri" w:eastAsia="Calibri" w:cs="Calibri"/>
                <w:spacing w:val="2"/>
                <w:sz w:val="18"/>
                <w:szCs w:val="18"/>
              </w:rPr>
              <w:t>t</w:t>
            </w:r>
            <w:r>
              <w:rPr>
                <w:rFonts w:ascii="Calibri" w:hAnsi="Calibri" w:eastAsia="Calibri" w:cs="Calibri"/>
                <w:sz w:val="18"/>
                <w:szCs w:val="18"/>
              </w:rPr>
              <w:t>h</w:t>
            </w:r>
            <w:r>
              <w:rPr>
                <w:rFonts w:ascii="Calibri" w:hAnsi="Calibri" w:eastAsia="Calibri" w:cs="Calibri"/>
                <w:spacing w:val="-3"/>
                <w:sz w:val="18"/>
                <w:szCs w:val="18"/>
              </w:rPr>
              <w:t xml:space="preserve"> </w:t>
            </w:r>
            <w:r>
              <w:rPr>
                <w:rFonts w:ascii="Calibri" w:hAnsi="Calibri" w:eastAsia="Calibri" w:cs="Calibri"/>
                <w:spacing w:val="-1"/>
                <w:sz w:val="18"/>
                <w:szCs w:val="18"/>
              </w:rPr>
              <w:t>qu</w:t>
            </w:r>
            <w:r>
              <w:rPr>
                <w:rFonts w:ascii="Calibri" w:hAnsi="Calibri" w:eastAsia="Calibri" w:cs="Calibri"/>
                <w:sz w:val="18"/>
                <w:szCs w:val="18"/>
              </w:rPr>
              <w:t>a</w:t>
            </w:r>
            <w:r>
              <w:rPr>
                <w:rFonts w:ascii="Calibri" w:hAnsi="Calibri" w:eastAsia="Calibri" w:cs="Calibri"/>
                <w:spacing w:val="2"/>
                <w:sz w:val="18"/>
                <w:szCs w:val="18"/>
              </w:rPr>
              <w:t>l</w:t>
            </w:r>
            <w:r>
              <w:rPr>
                <w:rFonts w:ascii="Calibri" w:hAnsi="Calibri" w:eastAsia="Calibri" w:cs="Calibri"/>
                <w:sz w:val="18"/>
                <w:szCs w:val="18"/>
              </w:rPr>
              <w:t>ity</w:t>
            </w:r>
          </w:p>
        </w:tc>
      </w:tr>
      <w:tr w:rsidR="00053E75" w14:paraId="50FE0A43" w14:textId="77777777">
        <w:trPr>
          <w:trHeight w:val="811" w:hRule="exact"/>
        </w:trPr>
        <w:tc>
          <w:tcPr>
            <w:tcW w:w="1352" w:type="dxa"/>
            <w:vMerge w:val="restart"/>
            <w:tcBorders>
              <w:top w:val="single" w:color="009FDC" w:sz="8" w:space="0"/>
              <w:left w:val="single" w:color="009FDC" w:sz="8" w:space="0"/>
              <w:right w:val="single" w:color="009FDC" w:sz="8" w:space="0"/>
            </w:tcBorders>
          </w:tcPr>
          <w:p w:rsidR="00053E75" w:rsidRDefault="00BF1E13" w14:paraId="121426AA" w14:textId="77777777">
            <w:pPr>
              <w:spacing w:after="0" w:line="218" w:lineRule="exact"/>
              <w:ind w:left="97" w:right="-20"/>
              <w:rPr>
                <w:rFonts w:ascii="Calibri" w:hAnsi="Calibri" w:eastAsia="Calibri" w:cs="Calibri"/>
                <w:sz w:val="18"/>
                <w:szCs w:val="18"/>
              </w:rPr>
            </w:pPr>
            <w:r>
              <w:rPr>
                <w:rFonts w:ascii="Calibri" w:hAnsi="Calibri" w:eastAsia="Calibri" w:cs="Calibri"/>
                <w:b/>
                <w:bCs/>
                <w:spacing w:val="-1"/>
                <w:sz w:val="18"/>
                <w:szCs w:val="18"/>
              </w:rPr>
              <w:t>A</w:t>
            </w:r>
            <w:r>
              <w:rPr>
                <w:rFonts w:ascii="Calibri" w:hAnsi="Calibri" w:eastAsia="Calibri" w:cs="Calibri"/>
                <w:b/>
                <w:bCs/>
                <w:sz w:val="18"/>
                <w:szCs w:val="18"/>
              </w:rPr>
              <w:t>ss</w:t>
            </w:r>
            <w:r>
              <w:rPr>
                <w:rFonts w:ascii="Calibri" w:hAnsi="Calibri" w:eastAsia="Calibri" w:cs="Calibri"/>
                <w:b/>
                <w:bCs/>
                <w:spacing w:val="1"/>
                <w:sz w:val="18"/>
                <w:szCs w:val="18"/>
              </w:rPr>
              <w:t>e</w:t>
            </w:r>
            <w:r>
              <w:rPr>
                <w:rFonts w:ascii="Calibri" w:hAnsi="Calibri" w:eastAsia="Calibri" w:cs="Calibri"/>
                <w:b/>
                <w:bCs/>
                <w:sz w:val="18"/>
                <w:szCs w:val="18"/>
              </w:rPr>
              <w:t>ssm</w:t>
            </w:r>
            <w:r>
              <w:rPr>
                <w:rFonts w:ascii="Calibri" w:hAnsi="Calibri" w:eastAsia="Calibri" w:cs="Calibri"/>
                <w:b/>
                <w:bCs/>
                <w:spacing w:val="1"/>
                <w:sz w:val="18"/>
                <w:szCs w:val="18"/>
              </w:rPr>
              <w:t>e</w:t>
            </w:r>
            <w:r>
              <w:rPr>
                <w:rFonts w:ascii="Calibri" w:hAnsi="Calibri" w:eastAsia="Calibri" w:cs="Calibri"/>
                <w:b/>
                <w:bCs/>
                <w:spacing w:val="-1"/>
                <w:sz w:val="18"/>
                <w:szCs w:val="18"/>
              </w:rPr>
              <w:t>n</w:t>
            </w:r>
            <w:r>
              <w:rPr>
                <w:rFonts w:ascii="Calibri" w:hAnsi="Calibri" w:eastAsia="Calibri" w:cs="Calibri"/>
                <w:b/>
                <w:bCs/>
                <w:sz w:val="18"/>
                <w:szCs w:val="18"/>
              </w:rPr>
              <w:t>t</w:t>
            </w:r>
          </w:p>
        </w:tc>
        <w:tc>
          <w:tcPr>
            <w:tcW w:w="1349" w:type="dxa"/>
            <w:tcBorders>
              <w:top w:val="single" w:color="009FDC" w:sz="8" w:space="0"/>
              <w:left w:val="single" w:color="009FDC" w:sz="8" w:space="0"/>
              <w:bottom w:val="single" w:color="009FDC" w:sz="8" w:space="0"/>
              <w:right w:val="single" w:color="009FDC" w:sz="8" w:space="0"/>
            </w:tcBorders>
          </w:tcPr>
          <w:p w:rsidR="00053E75" w:rsidRDefault="00BF1E13" w14:paraId="2A1BFDA2" w14:textId="77777777">
            <w:pPr>
              <w:spacing w:after="0" w:line="258" w:lineRule="auto"/>
              <w:ind w:left="97" w:right="123"/>
              <w:rPr>
                <w:rFonts w:ascii="Calibri" w:hAnsi="Calibri" w:eastAsia="Calibri" w:cs="Calibri"/>
                <w:sz w:val="18"/>
                <w:szCs w:val="18"/>
              </w:rPr>
            </w:pPr>
            <w:r>
              <w:rPr>
                <w:rFonts w:ascii="Calibri" w:hAnsi="Calibri" w:eastAsia="Calibri" w:cs="Calibri"/>
                <w:sz w:val="18"/>
                <w:szCs w:val="18"/>
              </w:rPr>
              <w:t>CP</w:t>
            </w:r>
            <w:r>
              <w:rPr>
                <w:rFonts w:ascii="Calibri" w:hAnsi="Calibri" w:eastAsia="Calibri" w:cs="Calibri"/>
                <w:spacing w:val="-2"/>
                <w:sz w:val="18"/>
                <w:szCs w:val="18"/>
              </w:rPr>
              <w:t xml:space="preserve"> </w:t>
            </w: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pacing w:val="1"/>
                <w:sz w:val="18"/>
                <w:szCs w:val="18"/>
              </w:rPr>
              <w:t>c</w:t>
            </w:r>
            <w:r>
              <w:rPr>
                <w:rFonts w:ascii="Calibri" w:hAnsi="Calibri" w:eastAsia="Calibri" w:cs="Calibri"/>
                <w:sz w:val="18"/>
                <w:szCs w:val="18"/>
              </w:rPr>
              <w:t>l</w:t>
            </w:r>
            <w:r>
              <w:rPr>
                <w:rFonts w:ascii="Calibri" w:hAnsi="Calibri" w:eastAsia="Calibri" w:cs="Calibri"/>
                <w:spacing w:val="-1"/>
                <w:sz w:val="18"/>
                <w:szCs w:val="18"/>
              </w:rPr>
              <w:t>us</w:t>
            </w:r>
            <w:r>
              <w:rPr>
                <w:rFonts w:ascii="Calibri" w:hAnsi="Calibri" w:eastAsia="Calibri" w:cs="Calibri"/>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pacing w:val="2"/>
                <w:sz w:val="18"/>
                <w:szCs w:val="18"/>
              </w:rPr>
              <w:t>i</w:t>
            </w:r>
            <w:r>
              <w:rPr>
                <w:rFonts w:ascii="Calibri" w:hAnsi="Calibri" w:eastAsia="Calibri" w:cs="Calibri"/>
                <w:sz w:val="18"/>
                <w:szCs w:val="18"/>
              </w:rPr>
              <w:t xml:space="preserve">n </w:t>
            </w:r>
            <w:r>
              <w:rPr>
                <w:rFonts w:ascii="Calibri" w:hAnsi="Calibri" w:eastAsia="Calibri" w:cs="Calibri"/>
                <w:spacing w:val="1"/>
                <w:sz w:val="18"/>
                <w:szCs w:val="18"/>
              </w:rPr>
              <w:t>E</w:t>
            </w:r>
            <w:r>
              <w:rPr>
                <w:rFonts w:ascii="Calibri" w:hAnsi="Calibri" w:eastAsia="Calibri" w:cs="Calibri"/>
                <w:spacing w:val="-1"/>
                <w:sz w:val="18"/>
                <w:szCs w:val="18"/>
              </w:rPr>
              <w:t>du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 a</w:t>
            </w:r>
            <w:r>
              <w:rPr>
                <w:rFonts w:ascii="Calibri" w:hAnsi="Calibri" w:eastAsia="Calibri" w:cs="Calibri"/>
                <w:spacing w:val="-1"/>
                <w:sz w:val="18"/>
                <w:szCs w:val="18"/>
              </w:rPr>
              <w:t>sse</w:t>
            </w:r>
            <w:r>
              <w:rPr>
                <w:rFonts w:ascii="Calibri" w:hAnsi="Calibri" w:eastAsia="Calibri" w:cs="Calibri"/>
                <w:spacing w:val="1"/>
                <w:sz w:val="18"/>
                <w:szCs w:val="18"/>
              </w:rPr>
              <w:t>s</w:t>
            </w:r>
            <w:r>
              <w:rPr>
                <w:rFonts w:ascii="Calibri" w:hAnsi="Calibri" w:eastAsia="Calibri" w:cs="Calibri"/>
                <w:spacing w:val="-1"/>
                <w:sz w:val="18"/>
                <w:szCs w:val="18"/>
              </w:rPr>
              <w:t>s</w:t>
            </w:r>
            <w:r>
              <w:rPr>
                <w:rFonts w:ascii="Calibri" w:hAnsi="Calibri" w:eastAsia="Calibri" w:cs="Calibri"/>
                <w:sz w:val="18"/>
                <w:szCs w:val="18"/>
              </w:rPr>
              <w:t>m</w:t>
            </w:r>
            <w:r>
              <w:rPr>
                <w:rFonts w:ascii="Calibri" w:hAnsi="Calibri" w:eastAsia="Calibri" w:cs="Calibri"/>
                <w:spacing w:val="-1"/>
                <w:sz w:val="18"/>
                <w:szCs w:val="18"/>
              </w:rPr>
              <w:t>en</w:t>
            </w:r>
            <w:r>
              <w:rPr>
                <w:rFonts w:ascii="Calibri" w:hAnsi="Calibri" w:eastAsia="Calibri" w:cs="Calibri"/>
                <w:spacing w:val="2"/>
                <w:sz w:val="18"/>
                <w:szCs w:val="18"/>
              </w:rPr>
              <w:t>t</w:t>
            </w:r>
            <w:r>
              <w:rPr>
                <w:rFonts w:ascii="Calibri" w:hAnsi="Calibri" w:eastAsia="Calibri" w:cs="Calibri"/>
                <w:sz w:val="18"/>
                <w:szCs w:val="18"/>
              </w:rPr>
              <w:t>s</w:t>
            </w:r>
          </w:p>
        </w:tc>
        <w:tc>
          <w:tcPr>
            <w:tcW w:w="3692" w:type="dxa"/>
            <w:tcBorders>
              <w:top w:val="single" w:color="009FDC" w:sz="8" w:space="0"/>
              <w:left w:val="single" w:color="009FDC" w:sz="8" w:space="0"/>
              <w:bottom w:val="single" w:color="009FDC" w:sz="8" w:space="0"/>
              <w:right w:val="single" w:color="009FDC" w:sz="8" w:space="0"/>
            </w:tcBorders>
          </w:tcPr>
          <w:p w:rsidR="00053E75" w:rsidRDefault="00BF1E13" w14:paraId="0EDDFA55" w14:textId="77777777">
            <w:pPr>
              <w:spacing w:after="0" w:line="258" w:lineRule="auto"/>
              <w:ind w:left="97" w:right="465"/>
              <w:jc w:val="both"/>
              <w:rPr>
                <w:rFonts w:ascii="Calibri" w:hAnsi="Calibri" w:eastAsia="Calibri" w:cs="Calibri"/>
                <w:sz w:val="18"/>
                <w:szCs w:val="18"/>
              </w:rPr>
            </w:pPr>
            <w:r>
              <w:rPr>
                <w:rFonts w:ascii="Calibri" w:hAnsi="Calibri" w:eastAsia="Calibri" w:cs="Calibri"/>
                <w:spacing w:val="-1"/>
                <w:sz w:val="18"/>
                <w:szCs w:val="18"/>
              </w:rPr>
              <w:t>S</w:t>
            </w:r>
            <w:r>
              <w:rPr>
                <w:rFonts w:ascii="Calibri" w:hAnsi="Calibri" w:eastAsia="Calibri" w:cs="Calibri"/>
                <w:sz w:val="18"/>
                <w:szCs w:val="18"/>
              </w:rPr>
              <w:t>ta</w:t>
            </w:r>
            <w:r>
              <w:rPr>
                <w:rFonts w:ascii="Calibri" w:hAnsi="Calibri" w:eastAsia="Calibri" w:cs="Calibri"/>
                <w:spacing w:val="-1"/>
                <w:sz w:val="18"/>
                <w:szCs w:val="18"/>
              </w:rPr>
              <w:t>nd</w:t>
            </w:r>
            <w:r>
              <w:rPr>
                <w:rFonts w:ascii="Calibri" w:hAnsi="Calibri" w:eastAsia="Calibri" w:cs="Calibri"/>
                <w:sz w:val="18"/>
                <w:szCs w:val="18"/>
              </w:rPr>
              <w:t>a</w:t>
            </w:r>
            <w:r>
              <w:rPr>
                <w:rFonts w:ascii="Calibri" w:hAnsi="Calibri" w:eastAsia="Calibri" w:cs="Calibri"/>
                <w:spacing w:val="2"/>
                <w:sz w:val="18"/>
                <w:szCs w:val="18"/>
              </w:rPr>
              <w:t>r</w:t>
            </w:r>
            <w:r>
              <w:rPr>
                <w:rFonts w:ascii="Calibri" w:hAnsi="Calibri" w:eastAsia="Calibri" w:cs="Calibri"/>
                <w:sz w:val="18"/>
                <w:szCs w:val="18"/>
              </w:rPr>
              <w:t>d</w:t>
            </w:r>
            <w:r>
              <w:rPr>
                <w:rFonts w:ascii="Calibri" w:hAnsi="Calibri" w:eastAsia="Calibri" w:cs="Calibri"/>
                <w:spacing w:val="-2"/>
                <w:sz w:val="18"/>
                <w:szCs w:val="18"/>
              </w:rPr>
              <w:t xml:space="preserve"> </w:t>
            </w:r>
            <w:r>
              <w:rPr>
                <w:rFonts w:ascii="Calibri" w:hAnsi="Calibri" w:eastAsia="Calibri" w:cs="Calibri"/>
                <w:spacing w:val="-1"/>
                <w:sz w:val="18"/>
                <w:szCs w:val="18"/>
              </w:rPr>
              <w:t>s</w:t>
            </w:r>
            <w:r>
              <w:rPr>
                <w:rFonts w:ascii="Calibri" w:hAnsi="Calibri" w:eastAsia="Calibri" w:cs="Calibri"/>
                <w:spacing w:val="1"/>
                <w:sz w:val="18"/>
                <w:szCs w:val="18"/>
              </w:rPr>
              <w:t>c</w:t>
            </w:r>
            <w:r>
              <w:rPr>
                <w:rFonts w:ascii="Calibri" w:hAnsi="Calibri" w:eastAsia="Calibri" w:cs="Calibri"/>
                <w:spacing w:val="-1"/>
                <w:sz w:val="18"/>
                <w:szCs w:val="18"/>
              </w:rPr>
              <w:t>h</w:t>
            </w:r>
            <w:r>
              <w:rPr>
                <w:rFonts w:ascii="Calibri" w:hAnsi="Calibri" w:eastAsia="Calibri" w:cs="Calibri"/>
                <w:spacing w:val="1"/>
                <w:sz w:val="18"/>
                <w:szCs w:val="18"/>
              </w:rPr>
              <w:t>oo</w:t>
            </w:r>
            <w:r>
              <w:rPr>
                <w:rFonts w:ascii="Calibri" w:hAnsi="Calibri" w:eastAsia="Calibri" w:cs="Calibri"/>
                <w:sz w:val="18"/>
                <w:szCs w:val="18"/>
              </w:rPr>
              <w:t>l</w:t>
            </w:r>
            <w:r>
              <w:rPr>
                <w:rFonts w:ascii="Calibri" w:hAnsi="Calibri" w:eastAsia="Calibri" w:cs="Calibri"/>
                <w:spacing w:val="-1"/>
                <w:sz w:val="18"/>
                <w:szCs w:val="18"/>
              </w:rPr>
              <w:t xml:space="preserve"> </w:t>
            </w:r>
            <w:r>
              <w:rPr>
                <w:rFonts w:ascii="Calibri" w:hAnsi="Calibri" w:eastAsia="Calibri" w:cs="Calibri"/>
                <w:sz w:val="18"/>
                <w:szCs w:val="18"/>
              </w:rPr>
              <w:t>as</w:t>
            </w:r>
            <w:r>
              <w:rPr>
                <w:rFonts w:ascii="Calibri" w:hAnsi="Calibri" w:eastAsia="Calibri" w:cs="Calibri"/>
                <w:spacing w:val="-1"/>
                <w:sz w:val="18"/>
                <w:szCs w:val="18"/>
              </w:rPr>
              <w:t>s</w:t>
            </w:r>
            <w:r>
              <w:rPr>
                <w:rFonts w:ascii="Calibri" w:hAnsi="Calibri" w:eastAsia="Calibri" w:cs="Calibri"/>
                <w:spacing w:val="2"/>
                <w:sz w:val="18"/>
                <w:szCs w:val="18"/>
              </w:rPr>
              <w:t>e</w:t>
            </w:r>
            <w:r>
              <w:rPr>
                <w:rFonts w:ascii="Calibri" w:hAnsi="Calibri" w:eastAsia="Calibri" w:cs="Calibri"/>
                <w:spacing w:val="-1"/>
                <w:sz w:val="18"/>
                <w:szCs w:val="18"/>
              </w:rPr>
              <w:t>ss</w:t>
            </w:r>
            <w:r>
              <w:rPr>
                <w:rFonts w:ascii="Calibri" w:hAnsi="Calibri" w:eastAsia="Calibri" w:cs="Calibri"/>
                <w:sz w:val="18"/>
                <w:szCs w:val="18"/>
              </w:rPr>
              <w:t>m</w:t>
            </w:r>
            <w:r>
              <w:rPr>
                <w:rFonts w:ascii="Calibri" w:hAnsi="Calibri" w:eastAsia="Calibri" w:cs="Calibri"/>
                <w:spacing w:val="2"/>
                <w:sz w:val="18"/>
                <w:szCs w:val="18"/>
              </w:rPr>
              <w:t>e</w:t>
            </w:r>
            <w:r>
              <w:rPr>
                <w:rFonts w:ascii="Calibri" w:hAnsi="Calibri" w:eastAsia="Calibri" w:cs="Calibri"/>
                <w:spacing w:val="-1"/>
                <w:sz w:val="18"/>
                <w:szCs w:val="18"/>
              </w:rPr>
              <w:t>n</w:t>
            </w:r>
            <w:r>
              <w:rPr>
                <w:rFonts w:ascii="Calibri" w:hAnsi="Calibri" w:eastAsia="Calibri" w:cs="Calibri"/>
                <w:sz w:val="18"/>
                <w:szCs w:val="18"/>
              </w:rPr>
              <w:t>t</w:t>
            </w:r>
            <w:r>
              <w:rPr>
                <w:rFonts w:ascii="Calibri" w:hAnsi="Calibri" w:eastAsia="Calibri" w:cs="Calibri"/>
                <w:spacing w:val="-4"/>
                <w:sz w:val="18"/>
                <w:szCs w:val="18"/>
              </w:rPr>
              <w:t xml:space="preserve"> </w:t>
            </w:r>
            <w:r>
              <w:rPr>
                <w:rFonts w:ascii="Calibri" w:hAnsi="Calibri" w:eastAsia="Calibri" w:cs="Calibri"/>
                <w:sz w:val="18"/>
                <w:szCs w:val="18"/>
              </w:rPr>
              <w:t>to i</w:t>
            </w:r>
            <w:r>
              <w:rPr>
                <w:rFonts w:ascii="Calibri" w:hAnsi="Calibri" w:eastAsia="Calibri" w:cs="Calibri"/>
                <w:spacing w:val="1"/>
                <w:sz w:val="18"/>
                <w:szCs w:val="18"/>
              </w:rPr>
              <w:t>nc</w:t>
            </w:r>
            <w:r>
              <w:rPr>
                <w:rFonts w:ascii="Calibri" w:hAnsi="Calibri" w:eastAsia="Calibri" w:cs="Calibri"/>
                <w:sz w:val="18"/>
                <w:szCs w:val="18"/>
              </w:rPr>
              <w:t>l</w:t>
            </w:r>
            <w:r>
              <w:rPr>
                <w:rFonts w:ascii="Calibri" w:hAnsi="Calibri" w:eastAsia="Calibri" w:cs="Calibri"/>
                <w:spacing w:val="-1"/>
                <w:sz w:val="18"/>
                <w:szCs w:val="18"/>
              </w:rPr>
              <w:t>ud</w:t>
            </w:r>
            <w:r>
              <w:rPr>
                <w:rFonts w:ascii="Calibri" w:hAnsi="Calibri" w:eastAsia="Calibri" w:cs="Calibri"/>
                <w:sz w:val="18"/>
                <w:szCs w:val="18"/>
              </w:rPr>
              <w:t>e</w:t>
            </w:r>
            <w:r>
              <w:rPr>
                <w:rFonts w:ascii="Calibri" w:hAnsi="Calibri" w:eastAsia="Calibri" w:cs="Calibri"/>
                <w:spacing w:val="-3"/>
                <w:sz w:val="18"/>
                <w:szCs w:val="18"/>
              </w:rPr>
              <w:t xml:space="preserve"> </w:t>
            </w:r>
            <w:r>
              <w:rPr>
                <w:rFonts w:ascii="Calibri" w:hAnsi="Calibri" w:eastAsia="Calibri" w:cs="Calibri"/>
                <w:sz w:val="18"/>
                <w:szCs w:val="18"/>
              </w:rPr>
              <w:t xml:space="preserve">CP </w:t>
            </w:r>
            <w:r>
              <w:rPr>
                <w:rFonts w:ascii="Calibri" w:hAnsi="Calibri" w:eastAsia="Calibri" w:cs="Calibri"/>
                <w:spacing w:val="-1"/>
                <w:sz w:val="18"/>
                <w:szCs w:val="18"/>
              </w:rPr>
              <w:t>que</w:t>
            </w:r>
            <w:r>
              <w:rPr>
                <w:rFonts w:ascii="Calibri" w:hAnsi="Calibri" w:eastAsia="Calibri" w:cs="Calibri"/>
                <w:spacing w:val="1"/>
                <w:sz w:val="18"/>
                <w:szCs w:val="18"/>
              </w:rPr>
              <w:t>s</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pacing w:val="-1"/>
                <w:sz w:val="18"/>
                <w:szCs w:val="18"/>
              </w:rPr>
              <w:t>ns</w:t>
            </w:r>
            <w:r>
              <w:rPr>
                <w:rFonts w:ascii="Calibri" w:hAnsi="Calibri" w:eastAsia="Calibri" w:cs="Calibri"/>
                <w:sz w:val="18"/>
                <w:szCs w:val="18"/>
              </w:rPr>
              <w:t>.</w:t>
            </w:r>
            <w:r>
              <w:rPr>
                <w:rFonts w:ascii="Calibri" w:hAnsi="Calibri" w:eastAsia="Calibri" w:cs="Calibri"/>
                <w:spacing w:val="40"/>
                <w:sz w:val="18"/>
                <w:szCs w:val="18"/>
              </w:rPr>
              <w:t xml:space="preserve"> </w:t>
            </w:r>
            <w:r>
              <w:rPr>
                <w:rFonts w:ascii="Calibri" w:hAnsi="Calibri" w:eastAsia="Calibri" w:cs="Calibri"/>
                <w:spacing w:val="1"/>
                <w:sz w:val="18"/>
                <w:szCs w:val="18"/>
              </w:rPr>
              <w:t>R</w:t>
            </w:r>
            <w:r>
              <w:rPr>
                <w:rFonts w:ascii="Calibri" w:hAnsi="Calibri" w:eastAsia="Calibri" w:cs="Calibri"/>
                <w:spacing w:val="-1"/>
                <w:sz w:val="18"/>
                <w:szCs w:val="18"/>
              </w:rPr>
              <w:t>e</w:t>
            </w:r>
            <w:r>
              <w:rPr>
                <w:rFonts w:ascii="Calibri" w:hAnsi="Calibri" w:eastAsia="Calibri" w:cs="Calibri"/>
                <w:spacing w:val="1"/>
                <w:sz w:val="18"/>
                <w:szCs w:val="18"/>
              </w:rPr>
              <w:t>q</w:t>
            </w:r>
            <w:r>
              <w:rPr>
                <w:rFonts w:ascii="Calibri" w:hAnsi="Calibri" w:eastAsia="Calibri" w:cs="Calibri"/>
                <w:spacing w:val="-1"/>
                <w:sz w:val="18"/>
                <w:szCs w:val="18"/>
              </w:rPr>
              <w:t>ue</w:t>
            </w:r>
            <w:r>
              <w:rPr>
                <w:rFonts w:ascii="Calibri" w:hAnsi="Calibri" w:eastAsia="Calibri" w:cs="Calibri"/>
                <w:spacing w:val="1"/>
                <w:sz w:val="18"/>
                <w:szCs w:val="18"/>
              </w:rPr>
              <w:t>s</w:t>
            </w:r>
            <w:r>
              <w:rPr>
                <w:rFonts w:ascii="Calibri" w:hAnsi="Calibri" w:eastAsia="Calibri" w:cs="Calibri"/>
                <w:sz w:val="18"/>
                <w:szCs w:val="18"/>
              </w:rPr>
              <w:t>t</w:t>
            </w:r>
            <w:r>
              <w:rPr>
                <w:rFonts w:ascii="Calibri" w:hAnsi="Calibri" w:eastAsia="Calibri" w:cs="Calibri"/>
                <w:spacing w:val="-3"/>
                <w:sz w:val="18"/>
                <w:szCs w:val="18"/>
              </w:rPr>
              <w:t xml:space="preserve"> </w:t>
            </w:r>
            <w:r>
              <w:rPr>
                <w:rFonts w:ascii="Calibri" w:hAnsi="Calibri" w:eastAsia="Calibri" w:cs="Calibri"/>
                <w:spacing w:val="-1"/>
                <w:sz w:val="18"/>
                <w:szCs w:val="18"/>
              </w:rPr>
              <w:t>s</w:t>
            </w:r>
            <w:r>
              <w:rPr>
                <w:rFonts w:ascii="Calibri" w:hAnsi="Calibri" w:eastAsia="Calibri" w:cs="Calibri"/>
                <w:spacing w:val="1"/>
                <w:sz w:val="18"/>
                <w:szCs w:val="18"/>
              </w:rPr>
              <w:t>u</w:t>
            </w:r>
            <w:r>
              <w:rPr>
                <w:rFonts w:ascii="Calibri" w:hAnsi="Calibri" w:eastAsia="Calibri" w:cs="Calibri"/>
                <w:spacing w:val="-1"/>
                <w:sz w:val="18"/>
                <w:szCs w:val="18"/>
              </w:rPr>
              <w:t>pp</w:t>
            </w:r>
            <w:r>
              <w:rPr>
                <w:rFonts w:ascii="Calibri" w:hAnsi="Calibri" w:eastAsia="Calibri" w:cs="Calibri"/>
                <w:spacing w:val="1"/>
                <w:sz w:val="18"/>
                <w:szCs w:val="18"/>
              </w:rPr>
              <w:t>o</w:t>
            </w:r>
            <w:r>
              <w:rPr>
                <w:rFonts w:ascii="Calibri" w:hAnsi="Calibri" w:eastAsia="Calibri" w:cs="Calibri"/>
                <w:sz w:val="18"/>
                <w:szCs w:val="18"/>
              </w:rPr>
              <w:t>rt</w:t>
            </w:r>
            <w:r>
              <w:rPr>
                <w:rFonts w:ascii="Calibri" w:hAnsi="Calibri" w:eastAsia="Calibri" w:cs="Calibri"/>
                <w:spacing w:val="1"/>
                <w:sz w:val="18"/>
                <w:szCs w:val="18"/>
              </w:rPr>
              <w:t xml:space="preserve"> </w:t>
            </w:r>
            <w:r>
              <w:rPr>
                <w:rFonts w:ascii="Calibri" w:hAnsi="Calibri" w:eastAsia="Calibri" w:cs="Calibri"/>
                <w:sz w:val="18"/>
                <w:szCs w:val="18"/>
              </w:rPr>
              <w:t>fr</w:t>
            </w:r>
            <w:r>
              <w:rPr>
                <w:rFonts w:ascii="Calibri" w:hAnsi="Calibri" w:eastAsia="Calibri" w:cs="Calibri"/>
                <w:spacing w:val="1"/>
                <w:sz w:val="18"/>
                <w:szCs w:val="18"/>
              </w:rPr>
              <w:t>o</w:t>
            </w:r>
            <w:r>
              <w:rPr>
                <w:rFonts w:ascii="Calibri" w:hAnsi="Calibri" w:eastAsia="Calibri" w:cs="Calibri"/>
                <w:sz w:val="18"/>
                <w:szCs w:val="18"/>
              </w:rPr>
              <w:t>m</w:t>
            </w:r>
            <w:r>
              <w:rPr>
                <w:rFonts w:ascii="Calibri" w:hAnsi="Calibri" w:eastAsia="Calibri" w:cs="Calibri"/>
                <w:spacing w:val="-1"/>
                <w:sz w:val="18"/>
                <w:szCs w:val="18"/>
              </w:rPr>
              <w:t xml:space="preserve"> </w:t>
            </w:r>
            <w:r>
              <w:rPr>
                <w:rFonts w:ascii="Calibri" w:hAnsi="Calibri" w:eastAsia="Calibri" w:cs="Calibri"/>
                <w:sz w:val="18"/>
                <w:szCs w:val="18"/>
              </w:rPr>
              <w:t>CP</w:t>
            </w:r>
            <w:r>
              <w:rPr>
                <w:rFonts w:ascii="Calibri" w:hAnsi="Calibri" w:eastAsia="Calibri" w:cs="Calibri"/>
                <w:spacing w:val="-1"/>
                <w:sz w:val="18"/>
                <w:szCs w:val="18"/>
              </w:rPr>
              <w:t xml:space="preserve"> su</w:t>
            </w:r>
            <w:r>
              <w:rPr>
                <w:rFonts w:ascii="Calibri" w:hAnsi="Calibri" w:eastAsia="Calibri" w:cs="Calibri"/>
                <w:sz w:val="18"/>
                <w:szCs w:val="18"/>
              </w:rPr>
              <w:t xml:space="preserve">b- </w:t>
            </w:r>
            <w:r>
              <w:rPr>
                <w:rFonts w:ascii="Calibri" w:hAnsi="Calibri" w:eastAsia="Calibri" w:cs="Calibri"/>
                <w:spacing w:val="1"/>
                <w:sz w:val="18"/>
                <w:szCs w:val="18"/>
              </w:rPr>
              <w:t>c</w:t>
            </w:r>
            <w:r>
              <w:rPr>
                <w:rFonts w:ascii="Calibri" w:hAnsi="Calibri" w:eastAsia="Calibri" w:cs="Calibri"/>
                <w:sz w:val="18"/>
                <w:szCs w:val="18"/>
              </w:rPr>
              <w:t>l</w:t>
            </w:r>
            <w:r>
              <w:rPr>
                <w:rFonts w:ascii="Calibri" w:hAnsi="Calibri" w:eastAsia="Calibri" w:cs="Calibri"/>
                <w:spacing w:val="-1"/>
                <w:sz w:val="18"/>
                <w:szCs w:val="18"/>
              </w:rPr>
              <w:t>us</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z w:val="18"/>
                <w:szCs w:val="18"/>
              </w:rPr>
              <w:t>r</w:t>
            </w:r>
            <w:r>
              <w:rPr>
                <w:rFonts w:ascii="Calibri" w:hAnsi="Calibri" w:eastAsia="Calibri" w:cs="Calibri"/>
                <w:spacing w:val="-3"/>
                <w:sz w:val="18"/>
                <w:szCs w:val="18"/>
              </w:rPr>
              <w:t xml:space="preserve"> </w:t>
            </w:r>
            <w:r>
              <w:rPr>
                <w:rFonts w:ascii="Calibri" w:hAnsi="Calibri" w:eastAsia="Calibri" w:cs="Calibri"/>
                <w:sz w:val="18"/>
                <w:szCs w:val="18"/>
              </w:rPr>
              <w:t>as</w:t>
            </w:r>
            <w:r>
              <w:rPr>
                <w:rFonts w:ascii="Calibri" w:hAnsi="Calibri" w:eastAsia="Calibri" w:cs="Calibri"/>
                <w:spacing w:val="2"/>
                <w:sz w:val="18"/>
                <w:szCs w:val="18"/>
              </w:rPr>
              <w:t xml:space="preserve"> </w:t>
            </w:r>
            <w:r>
              <w:rPr>
                <w:rFonts w:ascii="Calibri" w:hAnsi="Calibri" w:eastAsia="Calibri" w:cs="Calibri"/>
                <w:sz w:val="18"/>
                <w:szCs w:val="18"/>
              </w:rPr>
              <w:t>r</w:t>
            </w:r>
            <w:r>
              <w:rPr>
                <w:rFonts w:ascii="Calibri" w:hAnsi="Calibri" w:eastAsia="Calibri" w:cs="Calibri"/>
                <w:spacing w:val="-1"/>
                <w:sz w:val="18"/>
                <w:szCs w:val="18"/>
              </w:rPr>
              <w:t>e</w:t>
            </w:r>
            <w:r>
              <w:rPr>
                <w:rFonts w:ascii="Calibri" w:hAnsi="Calibri" w:eastAsia="Calibri" w:cs="Calibri"/>
                <w:spacing w:val="1"/>
                <w:sz w:val="18"/>
                <w:szCs w:val="18"/>
              </w:rPr>
              <w:t>q</w:t>
            </w:r>
            <w:r>
              <w:rPr>
                <w:rFonts w:ascii="Calibri" w:hAnsi="Calibri" w:eastAsia="Calibri" w:cs="Calibri"/>
                <w:spacing w:val="-1"/>
                <w:sz w:val="18"/>
                <w:szCs w:val="18"/>
              </w:rPr>
              <w:t>u</w:t>
            </w:r>
            <w:r>
              <w:rPr>
                <w:rFonts w:ascii="Calibri" w:hAnsi="Calibri" w:eastAsia="Calibri" w:cs="Calibri"/>
                <w:sz w:val="18"/>
                <w:szCs w:val="18"/>
              </w:rPr>
              <w:t>ir</w:t>
            </w:r>
            <w:r>
              <w:rPr>
                <w:rFonts w:ascii="Calibri" w:hAnsi="Calibri" w:eastAsia="Calibri" w:cs="Calibri"/>
                <w:spacing w:val="1"/>
                <w:sz w:val="18"/>
                <w:szCs w:val="18"/>
              </w:rPr>
              <w:t>e</w:t>
            </w:r>
            <w:r>
              <w:rPr>
                <w:rFonts w:ascii="Calibri" w:hAnsi="Calibri" w:eastAsia="Calibri" w:cs="Calibri"/>
                <w:sz w:val="18"/>
                <w:szCs w:val="18"/>
              </w:rPr>
              <w:t>d</w:t>
            </w:r>
          </w:p>
        </w:tc>
        <w:tc>
          <w:tcPr>
            <w:tcW w:w="3869" w:type="dxa"/>
            <w:tcBorders>
              <w:top w:val="single" w:color="009FDC" w:sz="8" w:space="0"/>
              <w:left w:val="single" w:color="009FDC" w:sz="8" w:space="0"/>
              <w:bottom w:val="single" w:color="009FDC" w:sz="8" w:space="0"/>
              <w:right w:val="single" w:color="009FDC" w:sz="8" w:space="0"/>
            </w:tcBorders>
          </w:tcPr>
          <w:p w:rsidR="00053E75" w:rsidRDefault="00BF1E13" w14:paraId="74D9577B" w14:textId="77777777">
            <w:pPr>
              <w:spacing w:after="0" w:line="258" w:lineRule="auto"/>
              <w:ind w:left="97" w:right="718"/>
              <w:rPr>
                <w:rFonts w:ascii="Calibri" w:hAnsi="Calibri" w:eastAsia="Calibri" w:cs="Calibri"/>
                <w:sz w:val="18"/>
                <w:szCs w:val="18"/>
              </w:rPr>
            </w:pPr>
            <w:r>
              <w:rPr>
                <w:rFonts w:ascii="Calibri" w:hAnsi="Calibri" w:eastAsia="Calibri" w:cs="Calibri"/>
                <w:sz w:val="18"/>
                <w:szCs w:val="18"/>
              </w:rPr>
              <w:t>CP</w:t>
            </w:r>
            <w:r>
              <w:rPr>
                <w:rFonts w:ascii="Calibri" w:hAnsi="Calibri" w:eastAsia="Calibri" w:cs="Calibri"/>
                <w:spacing w:val="-1"/>
                <w:sz w:val="18"/>
                <w:szCs w:val="18"/>
              </w:rPr>
              <w:t xml:space="preserve"> sub</w:t>
            </w:r>
            <w:r>
              <w:rPr>
                <w:rFonts w:ascii="Calibri" w:hAnsi="Calibri" w:eastAsia="Calibri" w:cs="Calibri"/>
                <w:sz w:val="18"/>
                <w:szCs w:val="18"/>
              </w:rPr>
              <w:t>-</w:t>
            </w:r>
            <w:r>
              <w:rPr>
                <w:rFonts w:ascii="Calibri" w:hAnsi="Calibri" w:eastAsia="Calibri" w:cs="Calibri"/>
                <w:spacing w:val="1"/>
                <w:sz w:val="18"/>
                <w:szCs w:val="18"/>
              </w:rPr>
              <w:t>c</w:t>
            </w:r>
            <w:r>
              <w:rPr>
                <w:rFonts w:ascii="Calibri" w:hAnsi="Calibri" w:eastAsia="Calibri" w:cs="Calibri"/>
                <w:sz w:val="18"/>
                <w:szCs w:val="18"/>
              </w:rPr>
              <w:t>l</w:t>
            </w:r>
            <w:r>
              <w:rPr>
                <w:rFonts w:ascii="Calibri" w:hAnsi="Calibri" w:eastAsia="Calibri" w:cs="Calibri"/>
                <w:spacing w:val="-1"/>
                <w:sz w:val="18"/>
                <w:szCs w:val="18"/>
              </w:rPr>
              <w:t>u</w:t>
            </w:r>
            <w:r>
              <w:rPr>
                <w:rFonts w:ascii="Calibri" w:hAnsi="Calibri" w:eastAsia="Calibri" w:cs="Calibri"/>
                <w:spacing w:val="1"/>
                <w:sz w:val="18"/>
                <w:szCs w:val="18"/>
              </w:rPr>
              <w:t>s</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z w:val="18"/>
                <w:szCs w:val="18"/>
              </w:rPr>
              <w:t>r</w:t>
            </w:r>
            <w:r>
              <w:rPr>
                <w:rFonts w:ascii="Calibri" w:hAnsi="Calibri" w:eastAsia="Calibri" w:cs="Calibri"/>
                <w:spacing w:val="-3"/>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z w:val="18"/>
                <w:szCs w:val="18"/>
              </w:rPr>
              <w:t>r</w:t>
            </w:r>
            <w:r>
              <w:rPr>
                <w:rFonts w:ascii="Calibri" w:hAnsi="Calibri" w:eastAsia="Calibri" w:cs="Calibri"/>
                <w:spacing w:val="-1"/>
                <w:sz w:val="18"/>
                <w:szCs w:val="18"/>
              </w:rPr>
              <w:t>e</w:t>
            </w:r>
            <w:r>
              <w:rPr>
                <w:rFonts w:ascii="Calibri" w:hAnsi="Calibri" w:eastAsia="Calibri" w:cs="Calibri"/>
                <w:sz w:val="18"/>
                <w:szCs w:val="18"/>
              </w:rPr>
              <w:t>v</w:t>
            </w:r>
            <w:r>
              <w:rPr>
                <w:rFonts w:ascii="Calibri" w:hAnsi="Calibri" w:eastAsia="Calibri" w:cs="Calibri"/>
                <w:spacing w:val="2"/>
                <w:sz w:val="18"/>
                <w:szCs w:val="18"/>
              </w:rPr>
              <w:t>i</w:t>
            </w:r>
            <w:r>
              <w:rPr>
                <w:rFonts w:ascii="Calibri" w:hAnsi="Calibri" w:eastAsia="Calibri" w:cs="Calibri"/>
                <w:spacing w:val="-1"/>
                <w:sz w:val="18"/>
                <w:szCs w:val="18"/>
              </w:rPr>
              <w:t>e</w:t>
            </w:r>
            <w:r>
              <w:rPr>
                <w:rFonts w:ascii="Calibri" w:hAnsi="Calibri" w:eastAsia="Calibri" w:cs="Calibri"/>
                <w:sz w:val="18"/>
                <w:szCs w:val="18"/>
              </w:rPr>
              <w:t>w</w:t>
            </w:r>
            <w:r>
              <w:rPr>
                <w:rFonts w:ascii="Calibri" w:hAnsi="Calibri" w:eastAsia="Calibri" w:cs="Calibri"/>
                <w:spacing w:val="-3"/>
                <w:sz w:val="18"/>
                <w:szCs w:val="18"/>
              </w:rPr>
              <w:t xml:space="preserve"> </w:t>
            </w:r>
            <w:r>
              <w:rPr>
                <w:rFonts w:ascii="Calibri" w:hAnsi="Calibri" w:eastAsia="Calibri" w:cs="Calibri"/>
                <w:sz w:val="18"/>
                <w:szCs w:val="18"/>
              </w:rPr>
              <w:t>as</w:t>
            </w:r>
            <w:r>
              <w:rPr>
                <w:rFonts w:ascii="Calibri" w:hAnsi="Calibri" w:eastAsia="Calibri" w:cs="Calibri"/>
                <w:spacing w:val="-1"/>
                <w:sz w:val="18"/>
                <w:szCs w:val="18"/>
              </w:rPr>
              <w:t>se</w:t>
            </w:r>
            <w:r>
              <w:rPr>
                <w:rFonts w:ascii="Calibri" w:hAnsi="Calibri" w:eastAsia="Calibri" w:cs="Calibri"/>
                <w:spacing w:val="1"/>
                <w:sz w:val="18"/>
                <w:szCs w:val="18"/>
              </w:rPr>
              <w:t>s</w:t>
            </w:r>
            <w:r>
              <w:rPr>
                <w:rFonts w:ascii="Calibri" w:hAnsi="Calibri" w:eastAsia="Calibri" w:cs="Calibri"/>
                <w:spacing w:val="-1"/>
                <w:sz w:val="18"/>
                <w:szCs w:val="18"/>
              </w:rPr>
              <w:t>s</w:t>
            </w:r>
            <w:r>
              <w:rPr>
                <w:rFonts w:ascii="Calibri" w:hAnsi="Calibri" w:eastAsia="Calibri" w:cs="Calibri"/>
                <w:spacing w:val="2"/>
                <w:sz w:val="18"/>
                <w:szCs w:val="18"/>
              </w:rPr>
              <w:t>m</w:t>
            </w:r>
            <w:r>
              <w:rPr>
                <w:rFonts w:ascii="Calibri" w:hAnsi="Calibri" w:eastAsia="Calibri" w:cs="Calibri"/>
                <w:spacing w:val="-1"/>
                <w:sz w:val="18"/>
                <w:szCs w:val="18"/>
              </w:rPr>
              <w:t>en</w:t>
            </w:r>
            <w:r>
              <w:rPr>
                <w:rFonts w:ascii="Calibri" w:hAnsi="Calibri" w:eastAsia="Calibri" w:cs="Calibri"/>
                <w:sz w:val="18"/>
                <w:szCs w:val="18"/>
              </w:rPr>
              <w:t>t,</w:t>
            </w:r>
            <w:r>
              <w:rPr>
                <w:rFonts w:ascii="Calibri" w:hAnsi="Calibri" w:eastAsia="Calibri" w:cs="Calibri"/>
                <w:spacing w:val="-4"/>
                <w:sz w:val="18"/>
                <w:szCs w:val="18"/>
              </w:rPr>
              <w:t xml:space="preserve"> </w:t>
            </w:r>
            <w:r>
              <w:rPr>
                <w:rFonts w:ascii="Calibri" w:hAnsi="Calibri" w:eastAsia="Calibri" w:cs="Calibri"/>
                <w:sz w:val="18"/>
                <w:szCs w:val="18"/>
              </w:rPr>
              <w:t>if r</w:t>
            </w:r>
            <w:r>
              <w:rPr>
                <w:rFonts w:ascii="Calibri" w:hAnsi="Calibri" w:eastAsia="Calibri" w:cs="Calibri"/>
                <w:spacing w:val="-1"/>
                <w:sz w:val="18"/>
                <w:szCs w:val="18"/>
              </w:rPr>
              <w:t>eq</w:t>
            </w:r>
            <w:r>
              <w:rPr>
                <w:rFonts w:ascii="Calibri" w:hAnsi="Calibri" w:eastAsia="Calibri" w:cs="Calibri"/>
                <w:spacing w:val="1"/>
                <w:sz w:val="18"/>
                <w:szCs w:val="18"/>
              </w:rPr>
              <w:t>u</w:t>
            </w:r>
            <w:r>
              <w:rPr>
                <w:rFonts w:ascii="Calibri" w:hAnsi="Calibri" w:eastAsia="Calibri" w:cs="Calibri"/>
                <w:spacing w:val="-1"/>
                <w:sz w:val="18"/>
                <w:szCs w:val="18"/>
              </w:rPr>
              <w:t>es</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pacing w:val="-1"/>
                <w:sz w:val="18"/>
                <w:szCs w:val="18"/>
              </w:rPr>
              <w:t>d</w:t>
            </w:r>
            <w:r>
              <w:rPr>
                <w:rFonts w:ascii="Calibri" w:hAnsi="Calibri" w:eastAsia="Calibri" w:cs="Calibri"/>
                <w:sz w:val="18"/>
                <w:szCs w:val="18"/>
              </w:rPr>
              <w:t>.</w:t>
            </w:r>
            <w:r>
              <w:rPr>
                <w:rFonts w:ascii="Calibri" w:hAnsi="Calibri" w:eastAsia="Calibri" w:cs="Calibri"/>
                <w:spacing w:val="37"/>
                <w:sz w:val="18"/>
                <w:szCs w:val="18"/>
              </w:rPr>
              <w:t xml:space="preserve"> </w:t>
            </w:r>
            <w:r>
              <w:rPr>
                <w:rFonts w:ascii="Calibri" w:hAnsi="Calibri" w:eastAsia="Calibri" w:cs="Calibri"/>
                <w:spacing w:val="2"/>
                <w:sz w:val="18"/>
                <w:szCs w:val="18"/>
              </w:rPr>
              <w:t>S</w:t>
            </w:r>
            <w:r>
              <w:rPr>
                <w:rFonts w:ascii="Calibri" w:hAnsi="Calibri" w:eastAsia="Calibri" w:cs="Calibri"/>
                <w:spacing w:val="-1"/>
                <w:sz w:val="18"/>
                <w:szCs w:val="18"/>
              </w:rPr>
              <w:t>upp</w:t>
            </w:r>
            <w:r>
              <w:rPr>
                <w:rFonts w:ascii="Calibri" w:hAnsi="Calibri" w:eastAsia="Calibri" w:cs="Calibri"/>
                <w:spacing w:val="1"/>
                <w:sz w:val="18"/>
                <w:szCs w:val="18"/>
              </w:rPr>
              <w:t>o</w:t>
            </w:r>
            <w:r>
              <w:rPr>
                <w:rFonts w:ascii="Calibri" w:hAnsi="Calibri" w:eastAsia="Calibri" w:cs="Calibri"/>
                <w:sz w:val="18"/>
                <w:szCs w:val="18"/>
              </w:rPr>
              <w:t>rt</w:t>
            </w:r>
            <w:r>
              <w:rPr>
                <w:rFonts w:ascii="Calibri" w:hAnsi="Calibri" w:eastAsia="Calibri" w:cs="Calibri"/>
                <w:spacing w:val="-2"/>
                <w:sz w:val="18"/>
                <w:szCs w:val="18"/>
              </w:rPr>
              <w:t xml:space="preserve"> </w:t>
            </w:r>
            <w:r>
              <w:rPr>
                <w:rFonts w:ascii="Calibri" w:hAnsi="Calibri" w:eastAsia="Calibri" w:cs="Calibri"/>
                <w:spacing w:val="1"/>
                <w:sz w:val="18"/>
                <w:szCs w:val="18"/>
              </w:rPr>
              <w:t>Ed</w:t>
            </w:r>
            <w:r>
              <w:rPr>
                <w:rFonts w:ascii="Calibri" w:hAnsi="Calibri" w:eastAsia="Calibri" w:cs="Calibri"/>
                <w:spacing w:val="-1"/>
                <w:sz w:val="18"/>
                <w:szCs w:val="18"/>
              </w:rPr>
              <w:t>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z w:val="18"/>
                <w:szCs w:val="18"/>
              </w:rPr>
              <w:t>C</w:t>
            </w:r>
            <w:r>
              <w:rPr>
                <w:rFonts w:ascii="Calibri" w:hAnsi="Calibri" w:eastAsia="Calibri" w:cs="Calibri"/>
                <w:spacing w:val="2"/>
                <w:sz w:val="18"/>
                <w:szCs w:val="18"/>
              </w:rPr>
              <w:t>l</w:t>
            </w:r>
            <w:r>
              <w:rPr>
                <w:rFonts w:ascii="Calibri" w:hAnsi="Calibri" w:eastAsia="Calibri" w:cs="Calibri"/>
                <w:spacing w:val="-1"/>
                <w:sz w:val="18"/>
                <w:szCs w:val="18"/>
              </w:rPr>
              <w:t>us</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z w:val="18"/>
                <w:szCs w:val="18"/>
              </w:rPr>
              <w:t>r</w:t>
            </w:r>
            <w:r>
              <w:rPr>
                <w:rFonts w:ascii="Calibri" w:hAnsi="Calibri" w:eastAsia="Calibri" w:cs="Calibri"/>
                <w:spacing w:val="-2"/>
                <w:sz w:val="18"/>
                <w:szCs w:val="18"/>
              </w:rPr>
              <w:t xml:space="preserve"> </w:t>
            </w:r>
            <w:r>
              <w:rPr>
                <w:rFonts w:ascii="Calibri" w:hAnsi="Calibri" w:eastAsia="Calibri" w:cs="Calibri"/>
                <w:spacing w:val="2"/>
                <w:sz w:val="18"/>
                <w:szCs w:val="18"/>
              </w:rPr>
              <w:t>a</w:t>
            </w:r>
            <w:r>
              <w:rPr>
                <w:rFonts w:ascii="Calibri" w:hAnsi="Calibri" w:eastAsia="Calibri" w:cs="Calibri"/>
                <w:sz w:val="18"/>
                <w:szCs w:val="18"/>
              </w:rPr>
              <w:t>s r</w:t>
            </w:r>
            <w:r>
              <w:rPr>
                <w:rFonts w:ascii="Calibri" w:hAnsi="Calibri" w:eastAsia="Calibri" w:cs="Calibri"/>
                <w:spacing w:val="-1"/>
                <w:sz w:val="18"/>
                <w:szCs w:val="18"/>
              </w:rPr>
              <w:t>eq</w:t>
            </w:r>
            <w:r>
              <w:rPr>
                <w:rFonts w:ascii="Calibri" w:hAnsi="Calibri" w:eastAsia="Calibri" w:cs="Calibri"/>
                <w:spacing w:val="1"/>
                <w:sz w:val="18"/>
                <w:szCs w:val="18"/>
              </w:rPr>
              <w:t>u</w:t>
            </w:r>
            <w:r>
              <w:rPr>
                <w:rFonts w:ascii="Calibri" w:hAnsi="Calibri" w:eastAsia="Calibri" w:cs="Calibri"/>
                <w:spacing w:val="-1"/>
                <w:sz w:val="18"/>
                <w:szCs w:val="18"/>
              </w:rPr>
              <w:t>es</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pacing w:val="-1"/>
                <w:sz w:val="18"/>
                <w:szCs w:val="18"/>
              </w:rPr>
              <w:t>d</w:t>
            </w:r>
            <w:r>
              <w:rPr>
                <w:rFonts w:ascii="Calibri" w:hAnsi="Calibri" w:eastAsia="Calibri" w:cs="Calibri"/>
                <w:sz w:val="18"/>
                <w:szCs w:val="18"/>
              </w:rPr>
              <w:t>,</w:t>
            </w:r>
            <w:r>
              <w:rPr>
                <w:rFonts w:ascii="Calibri" w:hAnsi="Calibri" w:eastAsia="Calibri" w:cs="Calibri"/>
                <w:spacing w:val="-4"/>
                <w:sz w:val="18"/>
                <w:szCs w:val="18"/>
              </w:rPr>
              <w:t xml:space="preserve"> </w:t>
            </w:r>
            <w:r>
              <w:rPr>
                <w:rFonts w:ascii="Calibri" w:hAnsi="Calibri" w:eastAsia="Calibri" w:cs="Calibri"/>
                <w:sz w:val="18"/>
                <w:szCs w:val="18"/>
              </w:rPr>
              <w:t>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z w:val="18"/>
                <w:szCs w:val="18"/>
              </w:rPr>
              <w:t xml:space="preserve">as </w:t>
            </w:r>
            <w:r>
              <w:rPr>
                <w:rFonts w:ascii="Calibri" w:hAnsi="Calibri" w:eastAsia="Calibri" w:cs="Calibri"/>
                <w:spacing w:val="2"/>
                <w:sz w:val="18"/>
                <w:szCs w:val="18"/>
              </w:rPr>
              <w:t>f</w:t>
            </w:r>
            <w:r>
              <w:rPr>
                <w:rFonts w:ascii="Calibri" w:hAnsi="Calibri" w:eastAsia="Calibri" w:cs="Calibri"/>
                <w:spacing w:val="-1"/>
                <w:sz w:val="18"/>
                <w:szCs w:val="18"/>
              </w:rPr>
              <w:t>un</w:t>
            </w:r>
            <w:r>
              <w:rPr>
                <w:rFonts w:ascii="Calibri" w:hAnsi="Calibri" w:eastAsia="Calibri" w:cs="Calibri"/>
                <w:spacing w:val="1"/>
                <w:sz w:val="18"/>
                <w:szCs w:val="18"/>
              </w:rPr>
              <w:t>d</w:t>
            </w:r>
            <w:r>
              <w:rPr>
                <w:rFonts w:ascii="Calibri" w:hAnsi="Calibri" w:eastAsia="Calibri" w:cs="Calibri"/>
                <w:sz w:val="18"/>
                <w:szCs w:val="18"/>
              </w:rPr>
              <w:t>s</w:t>
            </w:r>
            <w:r>
              <w:rPr>
                <w:rFonts w:ascii="Calibri" w:hAnsi="Calibri" w:eastAsia="Calibri" w:cs="Calibri"/>
                <w:spacing w:val="-1"/>
                <w:sz w:val="18"/>
                <w:szCs w:val="18"/>
              </w:rPr>
              <w:t xml:space="preserve"> </w:t>
            </w:r>
            <w:r>
              <w:rPr>
                <w:rFonts w:ascii="Calibri" w:hAnsi="Calibri" w:eastAsia="Calibri" w:cs="Calibri"/>
                <w:sz w:val="18"/>
                <w:szCs w:val="18"/>
              </w:rPr>
              <w:t>al</w:t>
            </w:r>
            <w:r>
              <w:rPr>
                <w:rFonts w:ascii="Calibri" w:hAnsi="Calibri" w:eastAsia="Calibri" w:cs="Calibri"/>
                <w:spacing w:val="-1"/>
                <w:sz w:val="18"/>
                <w:szCs w:val="18"/>
              </w:rPr>
              <w:t>l</w:t>
            </w:r>
            <w:r>
              <w:rPr>
                <w:rFonts w:ascii="Calibri" w:hAnsi="Calibri" w:eastAsia="Calibri" w:cs="Calibri"/>
                <w:spacing w:val="1"/>
                <w:sz w:val="18"/>
                <w:szCs w:val="18"/>
              </w:rPr>
              <w:t>o</w:t>
            </w:r>
            <w:r>
              <w:rPr>
                <w:rFonts w:ascii="Calibri" w:hAnsi="Calibri" w:eastAsia="Calibri" w:cs="Calibri"/>
                <w:sz w:val="18"/>
                <w:szCs w:val="18"/>
              </w:rPr>
              <w:t>w</w:t>
            </w:r>
          </w:p>
        </w:tc>
      </w:tr>
      <w:tr w:rsidR="00053E75" w14:paraId="2D19FE90" w14:textId="77777777">
        <w:trPr>
          <w:trHeight w:val="811" w:hRule="exact"/>
        </w:trPr>
        <w:tc>
          <w:tcPr>
            <w:tcW w:w="1352" w:type="dxa"/>
            <w:vMerge/>
            <w:tcBorders>
              <w:left w:val="single" w:color="009FDC" w:sz="8" w:space="0"/>
              <w:bottom w:val="single" w:color="009FDC" w:sz="8" w:space="0"/>
              <w:right w:val="single" w:color="009FDC" w:sz="8" w:space="0"/>
            </w:tcBorders>
          </w:tcPr>
          <w:p w:rsidR="00053E75" w:rsidRDefault="00053E75" w14:paraId="3CDC7A7E" w14:textId="77777777"/>
        </w:tc>
        <w:tc>
          <w:tcPr>
            <w:tcW w:w="1349" w:type="dxa"/>
            <w:tcBorders>
              <w:top w:val="single" w:color="009FDC" w:sz="8" w:space="0"/>
              <w:left w:val="single" w:color="009FDC" w:sz="8" w:space="0"/>
              <w:bottom w:val="single" w:color="009FDC" w:sz="8" w:space="0"/>
              <w:right w:val="single" w:color="009FDC" w:sz="8" w:space="0"/>
            </w:tcBorders>
          </w:tcPr>
          <w:p w:rsidR="00053E75" w:rsidRDefault="00BF1E13" w14:paraId="7153F88E" w14:textId="77777777">
            <w:pPr>
              <w:spacing w:after="0" w:line="258" w:lineRule="auto"/>
              <w:ind w:left="97" w:right="125"/>
              <w:rPr>
                <w:rFonts w:ascii="Calibri" w:hAnsi="Calibri" w:eastAsia="Calibri" w:cs="Calibri"/>
                <w:sz w:val="18"/>
                <w:szCs w:val="18"/>
              </w:rPr>
            </w:pPr>
            <w:r>
              <w:rPr>
                <w:rFonts w:ascii="Calibri" w:hAnsi="Calibri" w:eastAsia="Calibri" w:cs="Calibri"/>
                <w:spacing w:val="1"/>
                <w:sz w:val="18"/>
                <w:szCs w:val="18"/>
              </w:rPr>
              <w:t>E</w:t>
            </w:r>
            <w:r>
              <w:rPr>
                <w:rFonts w:ascii="Calibri" w:hAnsi="Calibri" w:eastAsia="Calibri" w:cs="Calibri"/>
                <w:spacing w:val="-1"/>
                <w:sz w:val="18"/>
                <w:szCs w:val="18"/>
              </w:rPr>
              <w:t>du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 i</w:t>
            </w:r>
            <w:r>
              <w:rPr>
                <w:rFonts w:ascii="Calibri" w:hAnsi="Calibri" w:eastAsia="Calibri" w:cs="Calibri"/>
                <w:spacing w:val="-1"/>
                <w:sz w:val="18"/>
                <w:szCs w:val="18"/>
              </w:rPr>
              <w:t>n</w:t>
            </w:r>
            <w:r>
              <w:rPr>
                <w:rFonts w:ascii="Calibri" w:hAnsi="Calibri" w:eastAsia="Calibri" w:cs="Calibri"/>
                <w:spacing w:val="1"/>
                <w:sz w:val="18"/>
                <w:szCs w:val="18"/>
              </w:rPr>
              <w:t>c</w:t>
            </w:r>
            <w:r>
              <w:rPr>
                <w:rFonts w:ascii="Calibri" w:hAnsi="Calibri" w:eastAsia="Calibri" w:cs="Calibri"/>
                <w:sz w:val="18"/>
                <w:szCs w:val="18"/>
              </w:rPr>
              <w:t>l</w:t>
            </w:r>
            <w:r>
              <w:rPr>
                <w:rFonts w:ascii="Calibri" w:hAnsi="Calibri" w:eastAsia="Calibri" w:cs="Calibri"/>
                <w:spacing w:val="-1"/>
                <w:sz w:val="18"/>
                <w:szCs w:val="18"/>
              </w:rPr>
              <w:t>u</w:t>
            </w:r>
            <w:r>
              <w:rPr>
                <w:rFonts w:ascii="Calibri" w:hAnsi="Calibri" w:eastAsia="Calibri" w:cs="Calibri"/>
                <w:spacing w:val="1"/>
                <w:sz w:val="18"/>
                <w:szCs w:val="18"/>
              </w:rPr>
              <w:t>s</w:t>
            </w:r>
            <w:r>
              <w:rPr>
                <w:rFonts w:ascii="Calibri" w:hAnsi="Calibri" w:eastAsia="Calibri" w:cs="Calibri"/>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z w:val="18"/>
                <w:szCs w:val="18"/>
              </w:rPr>
              <w:t>in</w:t>
            </w:r>
            <w:r>
              <w:rPr>
                <w:rFonts w:ascii="Calibri" w:hAnsi="Calibri" w:eastAsia="Calibri" w:cs="Calibri"/>
                <w:spacing w:val="-1"/>
                <w:sz w:val="18"/>
                <w:szCs w:val="18"/>
              </w:rPr>
              <w:t xml:space="preserve"> </w:t>
            </w:r>
            <w:r>
              <w:rPr>
                <w:rFonts w:ascii="Calibri" w:hAnsi="Calibri" w:eastAsia="Calibri" w:cs="Calibri"/>
                <w:sz w:val="18"/>
                <w:szCs w:val="18"/>
              </w:rPr>
              <w:t>CP a</w:t>
            </w:r>
            <w:r>
              <w:rPr>
                <w:rFonts w:ascii="Calibri" w:hAnsi="Calibri" w:eastAsia="Calibri" w:cs="Calibri"/>
                <w:spacing w:val="-1"/>
                <w:sz w:val="18"/>
                <w:szCs w:val="18"/>
              </w:rPr>
              <w:t>sse</w:t>
            </w:r>
            <w:r>
              <w:rPr>
                <w:rFonts w:ascii="Calibri" w:hAnsi="Calibri" w:eastAsia="Calibri" w:cs="Calibri"/>
                <w:spacing w:val="1"/>
                <w:sz w:val="18"/>
                <w:szCs w:val="18"/>
              </w:rPr>
              <w:t>s</w:t>
            </w:r>
            <w:r>
              <w:rPr>
                <w:rFonts w:ascii="Calibri" w:hAnsi="Calibri" w:eastAsia="Calibri" w:cs="Calibri"/>
                <w:spacing w:val="-1"/>
                <w:sz w:val="18"/>
                <w:szCs w:val="18"/>
              </w:rPr>
              <w:t>s</w:t>
            </w:r>
            <w:r>
              <w:rPr>
                <w:rFonts w:ascii="Calibri" w:hAnsi="Calibri" w:eastAsia="Calibri" w:cs="Calibri"/>
                <w:sz w:val="18"/>
                <w:szCs w:val="18"/>
              </w:rPr>
              <w:t>m</w:t>
            </w:r>
            <w:r>
              <w:rPr>
                <w:rFonts w:ascii="Calibri" w:hAnsi="Calibri" w:eastAsia="Calibri" w:cs="Calibri"/>
                <w:spacing w:val="-1"/>
                <w:sz w:val="18"/>
                <w:szCs w:val="18"/>
              </w:rPr>
              <w:t>en</w:t>
            </w:r>
            <w:r>
              <w:rPr>
                <w:rFonts w:ascii="Calibri" w:hAnsi="Calibri" w:eastAsia="Calibri" w:cs="Calibri"/>
                <w:spacing w:val="2"/>
                <w:sz w:val="18"/>
                <w:szCs w:val="18"/>
              </w:rPr>
              <w:t>t</w:t>
            </w:r>
            <w:r>
              <w:rPr>
                <w:rFonts w:ascii="Calibri" w:hAnsi="Calibri" w:eastAsia="Calibri" w:cs="Calibri"/>
                <w:sz w:val="18"/>
                <w:szCs w:val="18"/>
              </w:rPr>
              <w:t>s</w:t>
            </w:r>
          </w:p>
        </w:tc>
        <w:tc>
          <w:tcPr>
            <w:tcW w:w="3692" w:type="dxa"/>
            <w:tcBorders>
              <w:top w:val="single" w:color="009FDC" w:sz="8" w:space="0"/>
              <w:left w:val="single" w:color="009FDC" w:sz="8" w:space="0"/>
              <w:bottom w:val="single" w:color="009FDC" w:sz="8" w:space="0"/>
              <w:right w:val="single" w:color="009FDC" w:sz="8" w:space="0"/>
            </w:tcBorders>
          </w:tcPr>
          <w:p w:rsidR="00053E75" w:rsidRDefault="00BF1E13" w14:paraId="3D73560C" w14:textId="77777777">
            <w:pPr>
              <w:spacing w:after="0" w:line="258" w:lineRule="auto"/>
              <w:ind w:left="97" w:right="133"/>
              <w:rPr>
                <w:rFonts w:ascii="Calibri" w:hAnsi="Calibri" w:eastAsia="Calibri" w:cs="Calibri"/>
                <w:sz w:val="18"/>
                <w:szCs w:val="18"/>
              </w:rPr>
            </w:pPr>
            <w:r>
              <w:rPr>
                <w:rFonts w:ascii="Calibri" w:hAnsi="Calibri" w:eastAsia="Calibri" w:cs="Calibri"/>
                <w:spacing w:val="-1"/>
                <w:sz w:val="18"/>
                <w:szCs w:val="18"/>
              </w:rPr>
              <w:t>S</w:t>
            </w:r>
            <w:r>
              <w:rPr>
                <w:rFonts w:ascii="Calibri" w:hAnsi="Calibri" w:eastAsia="Calibri" w:cs="Calibri"/>
                <w:sz w:val="18"/>
                <w:szCs w:val="18"/>
              </w:rPr>
              <w:t>ta</w:t>
            </w:r>
            <w:r>
              <w:rPr>
                <w:rFonts w:ascii="Calibri" w:hAnsi="Calibri" w:eastAsia="Calibri" w:cs="Calibri"/>
                <w:spacing w:val="-1"/>
                <w:sz w:val="18"/>
                <w:szCs w:val="18"/>
              </w:rPr>
              <w:t>nd</w:t>
            </w:r>
            <w:r>
              <w:rPr>
                <w:rFonts w:ascii="Calibri" w:hAnsi="Calibri" w:eastAsia="Calibri" w:cs="Calibri"/>
                <w:sz w:val="18"/>
                <w:szCs w:val="18"/>
              </w:rPr>
              <w:t>a</w:t>
            </w:r>
            <w:r>
              <w:rPr>
                <w:rFonts w:ascii="Calibri" w:hAnsi="Calibri" w:eastAsia="Calibri" w:cs="Calibri"/>
                <w:spacing w:val="2"/>
                <w:sz w:val="18"/>
                <w:szCs w:val="18"/>
              </w:rPr>
              <w:t>r</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z w:val="18"/>
                <w:szCs w:val="18"/>
              </w:rPr>
              <w:t>CP</w:t>
            </w:r>
            <w:r>
              <w:rPr>
                <w:rFonts w:ascii="Calibri" w:hAnsi="Calibri" w:eastAsia="Calibri" w:cs="Calibri"/>
                <w:spacing w:val="-2"/>
                <w:sz w:val="18"/>
                <w:szCs w:val="18"/>
              </w:rPr>
              <w:t xml:space="preserve"> </w:t>
            </w:r>
            <w:r>
              <w:rPr>
                <w:rFonts w:ascii="Calibri" w:hAnsi="Calibri" w:eastAsia="Calibri" w:cs="Calibri"/>
                <w:spacing w:val="1"/>
                <w:sz w:val="18"/>
                <w:szCs w:val="18"/>
              </w:rPr>
              <w:t>a</w:t>
            </w:r>
            <w:r>
              <w:rPr>
                <w:rFonts w:ascii="Calibri" w:hAnsi="Calibri" w:eastAsia="Calibri" w:cs="Calibri"/>
                <w:spacing w:val="-1"/>
                <w:sz w:val="18"/>
                <w:szCs w:val="18"/>
              </w:rPr>
              <w:t>ss</w:t>
            </w:r>
            <w:r>
              <w:rPr>
                <w:rFonts w:ascii="Calibri" w:hAnsi="Calibri" w:eastAsia="Calibri" w:cs="Calibri"/>
                <w:spacing w:val="2"/>
                <w:sz w:val="18"/>
                <w:szCs w:val="18"/>
              </w:rPr>
              <w:t>e</w:t>
            </w:r>
            <w:r>
              <w:rPr>
                <w:rFonts w:ascii="Calibri" w:hAnsi="Calibri" w:eastAsia="Calibri" w:cs="Calibri"/>
                <w:spacing w:val="-1"/>
                <w:sz w:val="18"/>
                <w:szCs w:val="18"/>
              </w:rPr>
              <w:t>ss</w:t>
            </w:r>
            <w:r>
              <w:rPr>
                <w:rFonts w:ascii="Calibri" w:hAnsi="Calibri" w:eastAsia="Calibri" w:cs="Calibri"/>
                <w:sz w:val="18"/>
                <w:szCs w:val="18"/>
              </w:rPr>
              <w:t>m</w:t>
            </w:r>
            <w:r>
              <w:rPr>
                <w:rFonts w:ascii="Calibri" w:hAnsi="Calibri" w:eastAsia="Calibri" w:cs="Calibri"/>
                <w:spacing w:val="2"/>
                <w:sz w:val="18"/>
                <w:szCs w:val="18"/>
              </w:rPr>
              <w:t>e</w:t>
            </w:r>
            <w:r>
              <w:rPr>
                <w:rFonts w:ascii="Calibri" w:hAnsi="Calibri" w:eastAsia="Calibri" w:cs="Calibri"/>
                <w:spacing w:val="-1"/>
                <w:sz w:val="18"/>
                <w:szCs w:val="18"/>
              </w:rPr>
              <w:t>n</w:t>
            </w:r>
            <w:r>
              <w:rPr>
                <w:rFonts w:ascii="Calibri" w:hAnsi="Calibri" w:eastAsia="Calibri" w:cs="Calibri"/>
                <w:sz w:val="18"/>
                <w:szCs w:val="18"/>
              </w:rPr>
              <w:t>ts</w:t>
            </w:r>
            <w:r>
              <w:rPr>
                <w:rFonts w:ascii="Calibri" w:hAnsi="Calibri" w:eastAsia="Calibri" w:cs="Calibri"/>
                <w:spacing w:val="-5"/>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pacing w:val="1"/>
                <w:sz w:val="18"/>
                <w:szCs w:val="18"/>
              </w:rPr>
              <w:t>c</w:t>
            </w:r>
            <w:r>
              <w:rPr>
                <w:rFonts w:ascii="Calibri" w:hAnsi="Calibri" w:eastAsia="Calibri" w:cs="Calibri"/>
                <w:spacing w:val="2"/>
                <w:sz w:val="18"/>
                <w:szCs w:val="18"/>
              </w:rPr>
              <w:t>l</w:t>
            </w:r>
            <w:r>
              <w:rPr>
                <w:rFonts w:ascii="Calibri" w:hAnsi="Calibri" w:eastAsia="Calibri" w:cs="Calibri"/>
                <w:spacing w:val="1"/>
                <w:sz w:val="18"/>
                <w:szCs w:val="18"/>
              </w:rPr>
              <w:t>u</w:t>
            </w:r>
            <w:r>
              <w:rPr>
                <w:rFonts w:ascii="Calibri" w:hAnsi="Calibri" w:eastAsia="Calibri" w:cs="Calibri"/>
                <w:spacing w:val="-1"/>
                <w:sz w:val="18"/>
                <w:szCs w:val="18"/>
              </w:rPr>
              <w:t>d</w:t>
            </w:r>
            <w:r>
              <w:rPr>
                <w:rFonts w:ascii="Calibri" w:hAnsi="Calibri" w:eastAsia="Calibri" w:cs="Calibri"/>
                <w:sz w:val="18"/>
                <w:szCs w:val="18"/>
              </w:rPr>
              <w:t>e</w:t>
            </w:r>
            <w:r>
              <w:rPr>
                <w:rFonts w:ascii="Calibri" w:hAnsi="Calibri" w:eastAsia="Calibri" w:cs="Calibri"/>
                <w:spacing w:val="-2"/>
                <w:sz w:val="18"/>
                <w:szCs w:val="18"/>
              </w:rPr>
              <w:t xml:space="preserve"> </w:t>
            </w:r>
            <w:r>
              <w:rPr>
                <w:rFonts w:ascii="Calibri" w:hAnsi="Calibri" w:eastAsia="Calibri" w:cs="Calibri"/>
                <w:spacing w:val="1"/>
                <w:sz w:val="18"/>
                <w:szCs w:val="18"/>
              </w:rPr>
              <w:t>E</w:t>
            </w:r>
            <w:r>
              <w:rPr>
                <w:rFonts w:ascii="Calibri" w:hAnsi="Calibri" w:eastAsia="Calibri" w:cs="Calibri"/>
                <w:spacing w:val="-1"/>
                <w:sz w:val="18"/>
                <w:szCs w:val="18"/>
              </w:rPr>
              <w:t>du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 xml:space="preserve">n </w:t>
            </w:r>
            <w:r>
              <w:rPr>
                <w:rFonts w:ascii="Calibri" w:hAnsi="Calibri" w:eastAsia="Calibri" w:cs="Calibri"/>
                <w:spacing w:val="-1"/>
                <w:sz w:val="18"/>
                <w:szCs w:val="18"/>
              </w:rPr>
              <w:t>que</w:t>
            </w:r>
            <w:r>
              <w:rPr>
                <w:rFonts w:ascii="Calibri" w:hAnsi="Calibri" w:eastAsia="Calibri" w:cs="Calibri"/>
                <w:spacing w:val="1"/>
                <w:sz w:val="18"/>
                <w:szCs w:val="18"/>
              </w:rPr>
              <w:t>s</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pacing w:val="-1"/>
                <w:sz w:val="18"/>
                <w:szCs w:val="18"/>
              </w:rPr>
              <w:t>n</w:t>
            </w:r>
            <w:r>
              <w:rPr>
                <w:rFonts w:ascii="Calibri" w:hAnsi="Calibri" w:eastAsia="Calibri" w:cs="Calibri"/>
                <w:sz w:val="18"/>
                <w:szCs w:val="18"/>
              </w:rPr>
              <w:t>s</w:t>
            </w:r>
            <w:r>
              <w:rPr>
                <w:rFonts w:ascii="Calibri" w:hAnsi="Calibri" w:eastAsia="Calibri" w:cs="Calibri"/>
                <w:spacing w:val="-1"/>
                <w:sz w:val="18"/>
                <w:szCs w:val="18"/>
              </w:rPr>
              <w:t xml:space="preserve"> </w:t>
            </w:r>
            <w:r>
              <w:rPr>
                <w:rFonts w:ascii="Calibri" w:hAnsi="Calibri" w:eastAsia="Calibri" w:cs="Calibri"/>
                <w:sz w:val="18"/>
                <w:szCs w:val="18"/>
              </w:rPr>
              <w:t>(</w:t>
            </w:r>
            <w:r>
              <w:rPr>
                <w:rFonts w:ascii="Calibri" w:hAnsi="Calibri" w:eastAsia="Calibri" w:cs="Calibri"/>
                <w:spacing w:val="-1"/>
                <w:sz w:val="18"/>
                <w:szCs w:val="18"/>
              </w:rPr>
              <w:t>e</w:t>
            </w:r>
            <w:r>
              <w:rPr>
                <w:rFonts w:ascii="Calibri" w:hAnsi="Calibri" w:eastAsia="Calibri" w:cs="Calibri"/>
                <w:sz w:val="18"/>
                <w:szCs w:val="18"/>
              </w:rPr>
              <w:t>.</w:t>
            </w:r>
            <w:r>
              <w:rPr>
                <w:rFonts w:ascii="Calibri" w:hAnsi="Calibri" w:eastAsia="Calibri" w:cs="Calibri"/>
                <w:spacing w:val="-1"/>
                <w:sz w:val="18"/>
                <w:szCs w:val="18"/>
              </w:rPr>
              <w:t>g</w:t>
            </w:r>
            <w:r>
              <w:rPr>
                <w:rFonts w:ascii="Calibri" w:hAnsi="Calibri" w:eastAsia="Calibri" w:cs="Calibri"/>
                <w:sz w:val="18"/>
                <w:szCs w:val="18"/>
              </w:rPr>
              <w:t>.</w:t>
            </w:r>
            <w:r>
              <w:rPr>
                <w:rFonts w:ascii="Calibri" w:hAnsi="Calibri" w:eastAsia="Calibri" w:cs="Calibri"/>
                <w:spacing w:val="-1"/>
                <w:sz w:val="18"/>
                <w:szCs w:val="18"/>
              </w:rPr>
              <w:t xml:space="preserve"> </w:t>
            </w:r>
            <w:r>
              <w:rPr>
                <w:rFonts w:ascii="Calibri" w:hAnsi="Calibri" w:eastAsia="Calibri" w:cs="Calibri"/>
                <w:spacing w:val="1"/>
                <w:sz w:val="18"/>
                <w:szCs w:val="18"/>
              </w:rPr>
              <w:t>ch</w:t>
            </w:r>
            <w:r>
              <w:rPr>
                <w:rFonts w:ascii="Calibri" w:hAnsi="Calibri" w:eastAsia="Calibri" w:cs="Calibri"/>
                <w:sz w:val="18"/>
                <w:szCs w:val="18"/>
              </w:rPr>
              <w:t>il</w:t>
            </w:r>
            <w:r>
              <w:rPr>
                <w:rFonts w:ascii="Calibri" w:hAnsi="Calibri" w:eastAsia="Calibri" w:cs="Calibri"/>
                <w:spacing w:val="-1"/>
                <w:sz w:val="18"/>
                <w:szCs w:val="18"/>
              </w:rPr>
              <w:t>d</w:t>
            </w:r>
            <w:r>
              <w:rPr>
                <w:rFonts w:ascii="Calibri" w:hAnsi="Calibri" w:eastAsia="Calibri" w:cs="Calibri"/>
                <w:spacing w:val="2"/>
                <w:sz w:val="18"/>
                <w:szCs w:val="18"/>
              </w:rPr>
              <w:t>r</w:t>
            </w:r>
            <w:r>
              <w:rPr>
                <w:rFonts w:ascii="Calibri" w:hAnsi="Calibri" w:eastAsia="Calibri" w:cs="Calibri"/>
                <w:spacing w:val="-1"/>
                <w:sz w:val="18"/>
                <w:szCs w:val="18"/>
              </w:rPr>
              <w:t>e</w:t>
            </w:r>
            <w:r>
              <w:rPr>
                <w:rFonts w:ascii="Calibri" w:hAnsi="Calibri" w:eastAsia="Calibri" w:cs="Calibri"/>
                <w:sz w:val="18"/>
                <w:szCs w:val="18"/>
              </w:rPr>
              <w:t>n</w:t>
            </w:r>
            <w:r>
              <w:rPr>
                <w:rFonts w:ascii="Calibri" w:hAnsi="Calibri" w:eastAsia="Calibri" w:cs="Calibri"/>
                <w:spacing w:val="-3"/>
                <w:sz w:val="18"/>
                <w:szCs w:val="18"/>
              </w:rPr>
              <w:t xml:space="preserve"> </w:t>
            </w:r>
            <w:r>
              <w:rPr>
                <w:rFonts w:ascii="Calibri" w:hAnsi="Calibri" w:eastAsia="Calibri" w:cs="Calibri"/>
                <w:spacing w:val="2"/>
                <w:sz w:val="18"/>
                <w:szCs w:val="18"/>
              </w:rPr>
              <w:t>i</w:t>
            </w:r>
            <w:r>
              <w:rPr>
                <w:rFonts w:ascii="Calibri" w:hAnsi="Calibri" w:eastAsia="Calibri" w:cs="Calibri"/>
                <w:sz w:val="18"/>
                <w:szCs w:val="18"/>
              </w:rPr>
              <w:t>n</w:t>
            </w:r>
            <w:r>
              <w:rPr>
                <w:rFonts w:ascii="Calibri" w:hAnsi="Calibri" w:eastAsia="Calibri" w:cs="Calibri"/>
                <w:spacing w:val="-1"/>
                <w:sz w:val="18"/>
                <w:szCs w:val="18"/>
              </w:rPr>
              <w:t xml:space="preserve"> </w:t>
            </w:r>
            <w:r>
              <w:rPr>
                <w:rFonts w:ascii="Calibri" w:hAnsi="Calibri" w:eastAsia="Calibri" w:cs="Calibri"/>
                <w:sz w:val="18"/>
                <w:szCs w:val="18"/>
              </w:rPr>
              <w:t>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pacing w:val="1"/>
                <w:sz w:val="18"/>
                <w:szCs w:val="18"/>
              </w:rPr>
              <w:t>ou</w:t>
            </w:r>
            <w:r>
              <w:rPr>
                <w:rFonts w:ascii="Calibri" w:hAnsi="Calibri" w:eastAsia="Calibri" w:cs="Calibri"/>
                <w:sz w:val="18"/>
                <w:szCs w:val="18"/>
              </w:rPr>
              <w:t>t</w:t>
            </w:r>
            <w:r>
              <w:rPr>
                <w:rFonts w:ascii="Calibri" w:hAnsi="Calibri" w:eastAsia="Calibri" w:cs="Calibri"/>
                <w:spacing w:val="-1"/>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f sc</w:t>
            </w:r>
            <w:r>
              <w:rPr>
                <w:rFonts w:ascii="Calibri" w:hAnsi="Calibri" w:eastAsia="Calibri" w:cs="Calibri"/>
                <w:spacing w:val="-1"/>
                <w:sz w:val="18"/>
                <w:szCs w:val="18"/>
              </w:rPr>
              <w:t>h</w:t>
            </w:r>
            <w:r>
              <w:rPr>
                <w:rFonts w:ascii="Calibri" w:hAnsi="Calibri" w:eastAsia="Calibri" w:cs="Calibri"/>
                <w:spacing w:val="1"/>
                <w:sz w:val="18"/>
                <w:szCs w:val="18"/>
              </w:rPr>
              <w:t>oo</w:t>
            </w:r>
            <w:r>
              <w:rPr>
                <w:rFonts w:ascii="Calibri" w:hAnsi="Calibri" w:eastAsia="Calibri" w:cs="Calibri"/>
                <w:sz w:val="18"/>
                <w:szCs w:val="18"/>
              </w:rPr>
              <w:t>l</w:t>
            </w:r>
            <w:r>
              <w:rPr>
                <w:rFonts w:ascii="Calibri" w:hAnsi="Calibri" w:eastAsia="Calibri" w:cs="Calibri"/>
                <w:spacing w:val="3"/>
                <w:sz w:val="18"/>
                <w:szCs w:val="18"/>
              </w:rPr>
              <w:t>)</w:t>
            </w:r>
            <w:r>
              <w:rPr>
                <w:rFonts w:ascii="Calibri" w:hAnsi="Calibri" w:eastAsia="Calibri" w:cs="Calibri"/>
                <w:sz w:val="18"/>
                <w:szCs w:val="18"/>
              </w:rPr>
              <w:t xml:space="preserve">. </w:t>
            </w:r>
            <w:r>
              <w:rPr>
                <w:rFonts w:ascii="Calibri" w:hAnsi="Calibri" w:eastAsia="Calibri" w:cs="Calibri"/>
                <w:spacing w:val="1"/>
                <w:sz w:val="18"/>
                <w:szCs w:val="18"/>
              </w:rPr>
              <w:t>R</w:t>
            </w:r>
            <w:r>
              <w:rPr>
                <w:rFonts w:ascii="Calibri" w:hAnsi="Calibri" w:eastAsia="Calibri" w:cs="Calibri"/>
                <w:spacing w:val="-1"/>
                <w:sz w:val="18"/>
                <w:szCs w:val="18"/>
              </w:rPr>
              <w:t>equ</w:t>
            </w:r>
            <w:r>
              <w:rPr>
                <w:rFonts w:ascii="Calibri" w:hAnsi="Calibri" w:eastAsia="Calibri" w:cs="Calibri"/>
                <w:spacing w:val="2"/>
                <w:sz w:val="18"/>
                <w:szCs w:val="18"/>
              </w:rPr>
              <w:t>e</w:t>
            </w:r>
            <w:r>
              <w:rPr>
                <w:rFonts w:ascii="Calibri" w:hAnsi="Calibri" w:eastAsia="Calibri" w:cs="Calibri"/>
                <w:spacing w:val="-1"/>
                <w:sz w:val="18"/>
                <w:szCs w:val="18"/>
              </w:rPr>
              <w:t>s</w:t>
            </w:r>
            <w:r>
              <w:rPr>
                <w:rFonts w:ascii="Calibri" w:hAnsi="Calibri" w:eastAsia="Calibri" w:cs="Calibri"/>
                <w:sz w:val="18"/>
                <w:szCs w:val="18"/>
              </w:rPr>
              <w:t>t</w:t>
            </w:r>
            <w:r>
              <w:rPr>
                <w:rFonts w:ascii="Calibri" w:hAnsi="Calibri" w:eastAsia="Calibri" w:cs="Calibri"/>
                <w:spacing w:val="-3"/>
                <w:sz w:val="18"/>
                <w:szCs w:val="18"/>
              </w:rPr>
              <w:t xml:space="preserve"> </w:t>
            </w:r>
            <w:r>
              <w:rPr>
                <w:rFonts w:ascii="Calibri" w:hAnsi="Calibri" w:eastAsia="Calibri" w:cs="Calibri"/>
                <w:spacing w:val="-1"/>
                <w:sz w:val="18"/>
                <w:szCs w:val="18"/>
              </w:rPr>
              <w:t>s</w:t>
            </w:r>
            <w:r>
              <w:rPr>
                <w:rFonts w:ascii="Calibri" w:hAnsi="Calibri" w:eastAsia="Calibri" w:cs="Calibri"/>
                <w:spacing w:val="1"/>
                <w:sz w:val="18"/>
                <w:szCs w:val="18"/>
              </w:rPr>
              <w:t>u</w:t>
            </w:r>
            <w:r>
              <w:rPr>
                <w:rFonts w:ascii="Calibri" w:hAnsi="Calibri" w:eastAsia="Calibri" w:cs="Calibri"/>
                <w:spacing w:val="-1"/>
                <w:sz w:val="18"/>
                <w:szCs w:val="18"/>
              </w:rPr>
              <w:t>pp</w:t>
            </w:r>
            <w:r>
              <w:rPr>
                <w:rFonts w:ascii="Calibri" w:hAnsi="Calibri" w:eastAsia="Calibri" w:cs="Calibri"/>
                <w:spacing w:val="1"/>
                <w:sz w:val="18"/>
                <w:szCs w:val="18"/>
              </w:rPr>
              <w:t>o</w:t>
            </w:r>
            <w:r>
              <w:rPr>
                <w:rFonts w:ascii="Calibri" w:hAnsi="Calibri" w:eastAsia="Calibri" w:cs="Calibri"/>
                <w:sz w:val="18"/>
                <w:szCs w:val="18"/>
              </w:rPr>
              <w:t>rt fr</w:t>
            </w:r>
            <w:r>
              <w:rPr>
                <w:rFonts w:ascii="Calibri" w:hAnsi="Calibri" w:eastAsia="Calibri" w:cs="Calibri"/>
                <w:spacing w:val="1"/>
                <w:sz w:val="18"/>
                <w:szCs w:val="18"/>
              </w:rPr>
              <w:t>o</w:t>
            </w:r>
            <w:r>
              <w:rPr>
                <w:rFonts w:ascii="Calibri" w:hAnsi="Calibri" w:eastAsia="Calibri" w:cs="Calibri"/>
                <w:sz w:val="18"/>
                <w:szCs w:val="18"/>
              </w:rPr>
              <w:t>m</w:t>
            </w:r>
            <w:r>
              <w:rPr>
                <w:rFonts w:ascii="Calibri" w:hAnsi="Calibri" w:eastAsia="Calibri" w:cs="Calibri"/>
                <w:spacing w:val="-1"/>
                <w:sz w:val="18"/>
                <w:szCs w:val="18"/>
              </w:rPr>
              <w:t xml:space="preserve"> </w:t>
            </w:r>
            <w:r>
              <w:rPr>
                <w:rFonts w:ascii="Calibri" w:hAnsi="Calibri" w:eastAsia="Calibri" w:cs="Calibri"/>
                <w:spacing w:val="1"/>
                <w:sz w:val="18"/>
                <w:szCs w:val="18"/>
              </w:rPr>
              <w:t>E</w:t>
            </w:r>
            <w:r>
              <w:rPr>
                <w:rFonts w:ascii="Calibri" w:hAnsi="Calibri" w:eastAsia="Calibri" w:cs="Calibri"/>
                <w:spacing w:val="-1"/>
                <w:sz w:val="18"/>
                <w:szCs w:val="18"/>
              </w:rPr>
              <w:t>du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 as</w:t>
            </w:r>
            <w:r>
              <w:rPr>
                <w:rFonts w:ascii="Calibri" w:hAnsi="Calibri" w:eastAsia="Calibri" w:cs="Calibri"/>
                <w:spacing w:val="-1"/>
                <w:sz w:val="18"/>
                <w:szCs w:val="18"/>
              </w:rPr>
              <w:t xml:space="preserve"> </w:t>
            </w:r>
            <w:r>
              <w:rPr>
                <w:rFonts w:ascii="Calibri" w:hAnsi="Calibri" w:eastAsia="Calibri" w:cs="Calibri"/>
                <w:sz w:val="18"/>
                <w:szCs w:val="18"/>
              </w:rPr>
              <w:t>r</w:t>
            </w:r>
            <w:r>
              <w:rPr>
                <w:rFonts w:ascii="Calibri" w:hAnsi="Calibri" w:eastAsia="Calibri" w:cs="Calibri"/>
                <w:spacing w:val="-1"/>
                <w:sz w:val="18"/>
                <w:szCs w:val="18"/>
              </w:rPr>
              <w:t>e</w:t>
            </w:r>
            <w:r>
              <w:rPr>
                <w:rFonts w:ascii="Calibri" w:hAnsi="Calibri" w:eastAsia="Calibri" w:cs="Calibri"/>
                <w:spacing w:val="1"/>
                <w:sz w:val="18"/>
                <w:szCs w:val="18"/>
              </w:rPr>
              <w:t>q</w:t>
            </w:r>
            <w:r>
              <w:rPr>
                <w:rFonts w:ascii="Calibri" w:hAnsi="Calibri" w:eastAsia="Calibri" w:cs="Calibri"/>
                <w:spacing w:val="-1"/>
                <w:sz w:val="18"/>
                <w:szCs w:val="18"/>
              </w:rPr>
              <w:t>u</w:t>
            </w:r>
            <w:r>
              <w:rPr>
                <w:rFonts w:ascii="Calibri" w:hAnsi="Calibri" w:eastAsia="Calibri" w:cs="Calibri"/>
                <w:sz w:val="18"/>
                <w:szCs w:val="18"/>
              </w:rPr>
              <w:t>ir</w:t>
            </w:r>
            <w:r>
              <w:rPr>
                <w:rFonts w:ascii="Calibri" w:hAnsi="Calibri" w:eastAsia="Calibri" w:cs="Calibri"/>
                <w:spacing w:val="1"/>
                <w:sz w:val="18"/>
                <w:szCs w:val="18"/>
              </w:rPr>
              <w:t>e</w:t>
            </w:r>
            <w:r>
              <w:rPr>
                <w:rFonts w:ascii="Calibri" w:hAnsi="Calibri" w:eastAsia="Calibri" w:cs="Calibri"/>
                <w:sz w:val="18"/>
                <w:szCs w:val="18"/>
              </w:rPr>
              <w:t>d</w:t>
            </w:r>
          </w:p>
        </w:tc>
        <w:tc>
          <w:tcPr>
            <w:tcW w:w="3869" w:type="dxa"/>
            <w:tcBorders>
              <w:top w:val="single" w:color="009FDC" w:sz="8" w:space="0"/>
              <w:left w:val="single" w:color="009FDC" w:sz="8" w:space="0"/>
              <w:bottom w:val="single" w:color="009FDC" w:sz="8" w:space="0"/>
              <w:right w:val="single" w:color="009FDC" w:sz="8" w:space="0"/>
            </w:tcBorders>
          </w:tcPr>
          <w:p w:rsidR="00053E75" w:rsidRDefault="00BF1E13" w14:paraId="0CB8EAF2" w14:textId="77777777">
            <w:pPr>
              <w:spacing w:after="0" w:line="258" w:lineRule="auto"/>
              <w:ind w:left="97" w:right="718"/>
              <w:rPr>
                <w:rFonts w:ascii="Calibri" w:hAnsi="Calibri" w:eastAsia="Calibri" w:cs="Calibri"/>
                <w:sz w:val="18"/>
                <w:szCs w:val="18"/>
              </w:rPr>
            </w:pPr>
            <w:r>
              <w:rPr>
                <w:rFonts w:ascii="Calibri" w:hAnsi="Calibri" w:eastAsia="Calibri" w:cs="Calibri"/>
                <w:sz w:val="18"/>
                <w:szCs w:val="18"/>
              </w:rPr>
              <w:t>CP</w:t>
            </w:r>
            <w:r>
              <w:rPr>
                <w:rFonts w:ascii="Calibri" w:hAnsi="Calibri" w:eastAsia="Calibri" w:cs="Calibri"/>
                <w:spacing w:val="-1"/>
                <w:sz w:val="18"/>
                <w:szCs w:val="18"/>
              </w:rPr>
              <w:t xml:space="preserve"> sub</w:t>
            </w:r>
            <w:r>
              <w:rPr>
                <w:rFonts w:ascii="Calibri" w:hAnsi="Calibri" w:eastAsia="Calibri" w:cs="Calibri"/>
                <w:sz w:val="18"/>
                <w:szCs w:val="18"/>
              </w:rPr>
              <w:t>-</w:t>
            </w:r>
            <w:r>
              <w:rPr>
                <w:rFonts w:ascii="Calibri" w:hAnsi="Calibri" w:eastAsia="Calibri" w:cs="Calibri"/>
                <w:spacing w:val="1"/>
                <w:sz w:val="18"/>
                <w:szCs w:val="18"/>
              </w:rPr>
              <w:t>c</w:t>
            </w:r>
            <w:r>
              <w:rPr>
                <w:rFonts w:ascii="Calibri" w:hAnsi="Calibri" w:eastAsia="Calibri" w:cs="Calibri"/>
                <w:sz w:val="18"/>
                <w:szCs w:val="18"/>
              </w:rPr>
              <w:t>l</w:t>
            </w:r>
            <w:r>
              <w:rPr>
                <w:rFonts w:ascii="Calibri" w:hAnsi="Calibri" w:eastAsia="Calibri" w:cs="Calibri"/>
                <w:spacing w:val="-1"/>
                <w:sz w:val="18"/>
                <w:szCs w:val="18"/>
              </w:rPr>
              <w:t>u</w:t>
            </w:r>
            <w:r>
              <w:rPr>
                <w:rFonts w:ascii="Calibri" w:hAnsi="Calibri" w:eastAsia="Calibri" w:cs="Calibri"/>
                <w:spacing w:val="1"/>
                <w:sz w:val="18"/>
                <w:szCs w:val="18"/>
              </w:rPr>
              <w:t>s</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z w:val="18"/>
                <w:szCs w:val="18"/>
              </w:rPr>
              <w:t>r</w:t>
            </w:r>
            <w:r>
              <w:rPr>
                <w:rFonts w:ascii="Calibri" w:hAnsi="Calibri" w:eastAsia="Calibri" w:cs="Calibri"/>
                <w:spacing w:val="-3"/>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z w:val="18"/>
                <w:szCs w:val="18"/>
              </w:rPr>
              <w:t>r</w:t>
            </w:r>
            <w:r>
              <w:rPr>
                <w:rFonts w:ascii="Calibri" w:hAnsi="Calibri" w:eastAsia="Calibri" w:cs="Calibri"/>
                <w:spacing w:val="-1"/>
                <w:sz w:val="18"/>
                <w:szCs w:val="18"/>
              </w:rPr>
              <w:t>e</w:t>
            </w:r>
            <w:r>
              <w:rPr>
                <w:rFonts w:ascii="Calibri" w:hAnsi="Calibri" w:eastAsia="Calibri" w:cs="Calibri"/>
                <w:sz w:val="18"/>
                <w:szCs w:val="18"/>
              </w:rPr>
              <w:t>v</w:t>
            </w:r>
            <w:r>
              <w:rPr>
                <w:rFonts w:ascii="Calibri" w:hAnsi="Calibri" w:eastAsia="Calibri" w:cs="Calibri"/>
                <w:spacing w:val="2"/>
                <w:sz w:val="18"/>
                <w:szCs w:val="18"/>
              </w:rPr>
              <w:t>i</w:t>
            </w:r>
            <w:r>
              <w:rPr>
                <w:rFonts w:ascii="Calibri" w:hAnsi="Calibri" w:eastAsia="Calibri" w:cs="Calibri"/>
                <w:spacing w:val="-1"/>
                <w:sz w:val="18"/>
                <w:szCs w:val="18"/>
              </w:rPr>
              <w:t>e</w:t>
            </w:r>
            <w:r>
              <w:rPr>
                <w:rFonts w:ascii="Calibri" w:hAnsi="Calibri" w:eastAsia="Calibri" w:cs="Calibri"/>
                <w:sz w:val="18"/>
                <w:szCs w:val="18"/>
              </w:rPr>
              <w:t>w</w:t>
            </w:r>
            <w:r>
              <w:rPr>
                <w:rFonts w:ascii="Calibri" w:hAnsi="Calibri" w:eastAsia="Calibri" w:cs="Calibri"/>
                <w:spacing w:val="-3"/>
                <w:sz w:val="18"/>
                <w:szCs w:val="18"/>
              </w:rPr>
              <w:t xml:space="preserve"> </w:t>
            </w:r>
            <w:r>
              <w:rPr>
                <w:rFonts w:ascii="Calibri" w:hAnsi="Calibri" w:eastAsia="Calibri" w:cs="Calibri"/>
                <w:sz w:val="18"/>
                <w:szCs w:val="18"/>
              </w:rPr>
              <w:t>as</w:t>
            </w:r>
            <w:r>
              <w:rPr>
                <w:rFonts w:ascii="Calibri" w:hAnsi="Calibri" w:eastAsia="Calibri" w:cs="Calibri"/>
                <w:spacing w:val="-1"/>
                <w:sz w:val="18"/>
                <w:szCs w:val="18"/>
              </w:rPr>
              <w:t>se</w:t>
            </w:r>
            <w:r>
              <w:rPr>
                <w:rFonts w:ascii="Calibri" w:hAnsi="Calibri" w:eastAsia="Calibri" w:cs="Calibri"/>
                <w:spacing w:val="1"/>
                <w:sz w:val="18"/>
                <w:szCs w:val="18"/>
              </w:rPr>
              <w:t>s</w:t>
            </w:r>
            <w:r>
              <w:rPr>
                <w:rFonts w:ascii="Calibri" w:hAnsi="Calibri" w:eastAsia="Calibri" w:cs="Calibri"/>
                <w:spacing w:val="-1"/>
                <w:sz w:val="18"/>
                <w:szCs w:val="18"/>
              </w:rPr>
              <w:t>s</w:t>
            </w:r>
            <w:r>
              <w:rPr>
                <w:rFonts w:ascii="Calibri" w:hAnsi="Calibri" w:eastAsia="Calibri" w:cs="Calibri"/>
                <w:spacing w:val="2"/>
                <w:sz w:val="18"/>
                <w:szCs w:val="18"/>
              </w:rPr>
              <w:t>m</w:t>
            </w:r>
            <w:r>
              <w:rPr>
                <w:rFonts w:ascii="Calibri" w:hAnsi="Calibri" w:eastAsia="Calibri" w:cs="Calibri"/>
                <w:spacing w:val="-1"/>
                <w:sz w:val="18"/>
                <w:szCs w:val="18"/>
              </w:rPr>
              <w:t>en</w:t>
            </w:r>
            <w:r>
              <w:rPr>
                <w:rFonts w:ascii="Calibri" w:hAnsi="Calibri" w:eastAsia="Calibri" w:cs="Calibri"/>
                <w:sz w:val="18"/>
                <w:szCs w:val="18"/>
              </w:rPr>
              <w:t>t,</w:t>
            </w:r>
            <w:r>
              <w:rPr>
                <w:rFonts w:ascii="Calibri" w:hAnsi="Calibri" w:eastAsia="Calibri" w:cs="Calibri"/>
                <w:spacing w:val="-4"/>
                <w:sz w:val="18"/>
                <w:szCs w:val="18"/>
              </w:rPr>
              <w:t xml:space="preserve"> </w:t>
            </w:r>
            <w:r>
              <w:rPr>
                <w:rFonts w:ascii="Calibri" w:hAnsi="Calibri" w:eastAsia="Calibri" w:cs="Calibri"/>
                <w:sz w:val="18"/>
                <w:szCs w:val="18"/>
              </w:rPr>
              <w:t>if r</w:t>
            </w:r>
            <w:r>
              <w:rPr>
                <w:rFonts w:ascii="Calibri" w:hAnsi="Calibri" w:eastAsia="Calibri" w:cs="Calibri"/>
                <w:spacing w:val="-1"/>
                <w:sz w:val="18"/>
                <w:szCs w:val="18"/>
              </w:rPr>
              <w:t>eq</w:t>
            </w:r>
            <w:r>
              <w:rPr>
                <w:rFonts w:ascii="Calibri" w:hAnsi="Calibri" w:eastAsia="Calibri" w:cs="Calibri"/>
                <w:spacing w:val="1"/>
                <w:sz w:val="18"/>
                <w:szCs w:val="18"/>
              </w:rPr>
              <w:t>u</w:t>
            </w:r>
            <w:r>
              <w:rPr>
                <w:rFonts w:ascii="Calibri" w:hAnsi="Calibri" w:eastAsia="Calibri" w:cs="Calibri"/>
                <w:spacing w:val="-1"/>
                <w:sz w:val="18"/>
                <w:szCs w:val="18"/>
              </w:rPr>
              <w:t>es</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pacing w:val="-1"/>
                <w:sz w:val="18"/>
                <w:szCs w:val="18"/>
              </w:rPr>
              <w:t>d</w:t>
            </w:r>
            <w:r>
              <w:rPr>
                <w:rFonts w:ascii="Calibri" w:hAnsi="Calibri" w:eastAsia="Calibri" w:cs="Calibri"/>
                <w:sz w:val="18"/>
                <w:szCs w:val="18"/>
              </w:rPr>
              <w:t>.</w:t>
            </w:r>
            <w:r>
              <w:rPr>
                <w:rFonts w:ascii="Calibri" w:hAnsi="Calibri" w:eastAsia="Calibri" w:cs="Calibri"/>
                <w:spacing w:val="37"/>
                <w:sz w:val="18"/>
                <w:szCs w:val="18"/>
              </w:rPr>
              <w:t xml:space="preserve"> </w:t>
            </w:r>
            <w:r>
              <w:rPr>
                <w:rFonts w:ascii="Calibri" w:hAnsi="Calibri" w:eastAsia="Calibri" w:cs="Calibri"/>
                <w:spacing w:val="2"/>
                <w:sz w:val="18"/>
                <w:szCs w:val="18"/>
              </w:rPr>
              <w:t>S</w:t>
            </w:r>
            <w:r>
              <w:rPr>
                <w:rFonts w:ascii="Calibri" w:hAnsi="Calibri" w:eastAsia="Calibri" w:cs="Calibri"/>
                <w:spacing w:val="-1"/>
                <w:sz w:val="18"/>
                <w:szCs w:val="18"/>
              </w:rPr>
              <w:t>upp</w:t>
            </w:r>
            <w:r>
              <w:rPr>
                <w:rFonts w:ascii="Calibri" w:hAnsi="Calibri" w:eastAsia="Calibri" w:cs="Calibri"/>
                <w:spacing w:val="1"/>
                <w:sz w:val="18"/>
                <w:szCs w:val="18"/>
              </w:rPr>
              <w:t>o</w:t>
            </w:r>
            <w:r>
              <w:rPr>
                <w:rFonts w:ascii="Calibri" w:hAnsi="Calibri" w:eastAsia="Calibri" w:cs="Calibri"/>
                <w:sz w:val="18"/>
                <w:szCs w:val="18"/>
              </w:rPr>
              <w:t>rt</w:t>
            </w:r>
            <w:r>
              <w:rPr>
                <w:rFonts w:ascii="Calibri" w:hAnsi="Calibri" w:eastAsia="Calibri" w:cs="Calibri"/>
                <w:spacing w:val="-2"/>
                <w:sz w:val="18"/>
                <w:szCs w:val="18"/>
              </w:rPr>
              <w:t xml:space="preserve"> </w:t>
            </w:r>
            <w:r>
              <w:rPr>
                <w:rFonts w:ascii="Calibri" w:hAnsi="Calibri" w:eastAsia="Calibri" w:cs="Calibri"/>
                <w:spacing w:val="1"/>
                <w:sz w:val="18"/>
                <w:szCs w:val="18"/>
              </w:rPr>
              <w:t>Ed</w:t>
            </w:r>
            <w:r>
              <w:rPr>
                <w:rFonts w:ascii="Calibri" w:hAnsi="Calibri" w:eastAsia="Calibri" w:cs="Calibri"/>
                <w:spacing w:val="-1"/>
                <w:sz w:val="18"/>
                <w:szCs w:val="18"/>
              </w:rPr>
              <w:t>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z w:val="18"/>
                <w:szCs w:val="18"/>
              </w:rPr>
              <w:t>C</w:t>
            </w:r>
            <w:r>
              <w:rPr>
                <w:rFonts w:ascii="Calibri" w:hAnsi="Calibri" w:eastAsia="Calibri" w:cs="Calibri"/>
                <w:spacing w:val="2"/>
                <w:sz w:val="18"/>
                <w:szCs w:val="18"/>
              </w:rPr>
              <w:t>l</w:t>
            </w:r>
            <w:r>
              <w:rPr>
                <w:rFonts w:ascii="Calibri" w:hAnsi="Calibri" w:eastAsia="Calibri" w:cs="Calibri"/>
                <w:spacing w:val="-1"/>
                <w:sz w:val="18"/>
                <w:szCs w:val="18"/>
              </w:rPr>
              <w:t>us</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z w:val="18"/>
                <w:szCs w:val="18"/>
              </w:rPr>
              <w:t>r</w:t>
            </w:r>
            <w:r>
              <w:rPr>
                <w:rFonts w:ascii="Calibri" w:hAnsi="Calibri" w:eastAsia="Calibri" w:cs="Calibri"/>
                <w:spacing w:val="-2"/>
                <w:sz w:val="18"/>
                <w:szCs w:val="18"/>
              </w:rPr>
              <w:t xml:space="preserve"> </w:t>
            </w:r>
            <w:r>
              <w:rPr>
                <w:rFonts w:ascii="Calibri" w:hAnsi="Calibri" w:eastAsia="Calibri" w:cs="Calibri"/>
                <w:spacing w:val="2"/>
                <w:sz w:val="18"/>
                <w:szCs w:val="18"/>
              </w:rPr>
              <w:t>a</w:t>
            </w:r>
            <w:r>
              <w:rPr>
                <w:rFonts w:ascii="Calibri" w:hAnsi="Calibri" w:eastAsia="Calibri" w:cs="Calibri"/>
                <w:sz w:val="18"/>
                <w:szCs w:val="18"/>
              </w:rPr>
              <w:t>s r</w:t>
            </w:r>
            <w:r>
              <w:rPr>
                <w:rFonts w:ascii="Calibri" w:hAnsi="Calibri" w:eastAsia="Calibri" w:cs="Calibri"/>
                <w:spacing w:val="-1"/>
                <w:sz w:val="18"/>
                <w:szCs w:val="18"/>
              </w:rPr>
              <w:t>eq</w:t>
            </w:r>
            <w:r>
              <w:rPr>
                <w:rFonts w:ascii="Calibri" w:hAnsi="Calibri" w:eastAsia="Calibri" w:cs="Calibri"/>
                <w:spacing w:val="1"/>
                <w:sz w:val="18"/>
                <w:szCs w:val="18"/>
              </w:rPr>
              <w:t>u</w:t>
            </w:r>
            <w:r>
              <w:rPr>
                <w:rFonts w:ascii="Calibri" w:hAnsi="Calibri" w:eastAsia="Calibri" w:cs="Calibri"/>
                <w:spacing w:val="-1"/>
                <w:sz w:val="18"/>
                <w:szCs w:val="18"/>
              </w:rPr>
              <w:t>es</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pacing w:val="-1"/>
                <w:sz w:val="18"/>
                <w:szCs w:val="18"/>
              </w:rPr>
              <w:t>d</w:t>
            </w:r>
            <w:r>
              <w:rPr>
                <w:rFonts w:ascii="Calibri" w:hAnsi="Calibri" w:eastAsia="Calibri" w:cs="Calibri"/>
                <w:sz w:val="18"/>
                <w:szCs w:val="18"/>
              </w:rPr>
              <w:t>,</w:t>
            </w:r>
            <w:r>
              <w:rPr>
                <w:rFonts w:ascii="Calibri" w:hAnsi="Calibri" w:eastAsia="Calibri" w:cs="Calibri"/>
                <w:spacing w:val="-4"/>
                <w:sz w:val="18"/>
                <w:szCs w:val="18"/>
              </w:rPr>
              <w:t xml:space="preserve"> </w:t>
            </w:r>
            <w:r>
              <w:rPr>
                <w:rFonts w:ascii="Calibri" w:hAnsi="Calibri" w:eastAsia="Calibri" w:cs="Calibri"/>
                <w:sz w:val="18"/>
                <w:szCs w:val="18"/>
              </w:rPr>
              <w:t>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z w:val="18"/>
                <w:szCs w:val="18"/>
              </w:rPr>
              <w:t xml:space="preserve">as </w:t>
            </w:r>
            <w:r>
              <w:rPr>
                <w:rFonts w:ascii="Calibri" w:hAnsi="Calibri" w:eastAsia="Calibri" w:cs="Calibri"/>
                <w:spacing w:val="2"/>
                <w:sz w:val="18"/>
                <w:szCs w:val="18"/>
              </w:rPr>
              <w:t>f</w:t>
            </w:r>
            <w:r>
              <w:rPr>
                <w:rFonts w:ascii="Calibri" w:hAnsi="Calibri" w:eastAsia="Calibri" w:cs="Calibri"/>
                <w:spacing w:val="-1"/>
                <w:sz w:val="18"/>
                <w:szCs w:val="18"/>
              </w:rPr>
              <w:t>un</w:t>
            </w:r>
            <w:r>
              <w:rPr>
                <w:rFonts w:ascii="Calibri" w:hAnsi="Calibri" w:eastAsia="Calibri" w:cs="Calibri"/>
                <w:spacing w:val="1"/>
                <w:sz w:val="18"/>
                <w:szCs w:val="18"/>
              </w:rPr>
              <w:t>d</w:t>
            </w:r>
            <w:r>
              <w:rPr>
                <w:rFonts w:ascii="Calibri" w:hAnsi="Calibri" w:eastAsia="Calibri" w:cs="Calibri"/>
                <w:sz w:val="18"/>
                <w:szCs w:val="18"/>
              </w:rPr>
              <w:t>s</w:t>
            </w:r>
            <w:r>
              <w:rPr>
                <w:rFonts w:ascii="Calibri" w:hAnsi="Calibri" w:eastAsia="Calibri" w:cs="Calibri"/>
                <w:spacing w:val="-1"/>
                <w:sz w:val="18"/>
                <w:szCs w:val="18"/>
              </w:rPr>
              <w:t xml:space="preserve"> </w:t>
            </w:r>
            <w:r>
              <w:rPr>
                <w:rFonts w:ascii="Calibri" w:hAnsi="Calibri" w:eastAsia="Calibri" w:cs="Calibri"/>
                <w:sz w:val="18"/>
                <w:szCs w:val="18"/>
              </w:rPr>
              <w:t>al</w:t>
            </w:r>
            <w:r>
              <w:rPr>
                <w:rFonts w:ascii="Calibri" w:hAnsi="Calibri" w:eastAsia="Calibri" w:cs="Calibri"/>
                <w:spacing w:val="-1"/>
                <w:sz w:val="18"/>
                <w:szCs w:val="18"/>
              </w:rPr>
              <w:t>l</w:t>
            </w:r>
            <w:r>
              <w:rPr>
                <w:rFonts w:ascii="Calibri" w:hAnsi="Calibri" w:eastAsia="Calibri" w:cs="Calibri"/>
                <w:spacing w:val="1"/>
                <w:sz w:val="18"/>
                <w:szCs w:val="18"/>
              </w:rPr>
              <w:t>o</w:t>
            </w:r>
            <w:r>
              <w:rPr>
                <w:rFonts w:ascii="Calibri" w:hAnsi="Calibri" w:eastAsia="Calibri" w:cs="Calibri"/>
                <w:sz w:val="18"/>
                <w:szCs w:val="18"/>
              </w:rPr>
              <w:t>w</w:t>
            </w:r>
          </w:p>
        </w:tc>
      </w:tr>
      <w:tr w:rsidR="00053E75" w14:paraId="1B896DBF" w14:textId="77777777">
        <w:trPr>
          <w:trHeight w:val="574" w:hRule="exact"/>
        </w:trPr>
        <w:tc>
          <w:tcPr>
            <w:tcW w:w="1352" w:type="dxa"/>
            <w:vMerge w:val="restart"/>
            <w:tcBorders>
              <w:top w:val="single" w:color="009FDC" w:sz="8" w:space="0"/>
              <w:left w:val="single" w:color="009FDC" w:sz="8" w:space="0"/>
              <w:right w:val="single" w:color="009FDC" w:sz="8" w:space="0"/>
            </w:tcBorders>
          </w:tcPr>
          <w:p w:rsidR="00053E75" w:rsidRDefault="00BF1E13" w14:paraId="59479A13" w14:textId="77777777">
            <w:pPr>
              <w:spacing w:after="0" w:line="258" w:lineRule="auto"/>
              <w:ind w:left="97" w:right="203"/>
              <w:rPr>
                <w:rFonts w:ascii="Calibri" w:hAnsi="Calibri" w:eastAsia="Calibri" w:cs="Calibri"/>
                <w:sz w:val="18"/>
                <w:szCs w:val="18"/>
              </w:rPr>
            </w:pPr>
            <w:r>
              <w:rPr>
                <w:rFonts w:ascii="Calibri" w:hAnsi="Calibri" w:eastAsia="Calibri" w:cs="Calibri"/>
                <w:b/>
                <w:bCs/>
                <w:spacing w:val="-1"/>
                <w:sz w:val="18"/>
                <w:szCs w:val="18"/>
              </w:rPr>
              <w:t>Sch</w:t>
            </w:r>
            <w:r>
              <w:rPr>
                <w:rFonts w:ascii="Calibri" w:hAnsi="Calibri" w:eastAsia="Calibri" w:cs="Calibri"/>
                <w:b/>
                <w:bCs/>
                <w:spacing w:val="2"/>
                <w:sz w:val="18"/>
                <w:szCs w:val="18"/>
              </w:rPr>
              <w:t>o</w:t>
            </w:r>
            <w:r>
              <w:rPr>
                <w:rFonts w:ascii="Calibri" w:hAnsi="Calibri" w:eastAsia="Calibri" w:cs="Calibri"/>
                <w:b/>
                <w:bCs/>
                <w:spacing w:val="-1"/>
                <w:sz w:val="18"/>
                <w:szCs w:val="18"/>
              </w:rPr>
              <w:t>o</w:t>
            </w:r>
            <w:r>
              <w:rPr>
                <w:rFonts w:ascii="Calibri" w:hAnsi="Calibri" w:eastAsia="Calibri" w:cs="Calibri"/>
                <w:b/>
                <w:bCs/>
                <w:sz w:val="18"/>
                <w:szCs w:val="18"/>
              </w:rPr>
              <w:t>l</w:t>
            </w:r>
            <w:r>
              <w:rPr>
                <w:rFonts w:ascii="Calibri" w:hAnsi="Calibri" w:eastAsia="Calibri" w:cs="Calibri"/>
                <w:b/>
                <w:bCs/>
                <w:spacing w:val="-5"/>
                <w:sz w:val="18"/>
                <w:szCs w:val="18"/>
              </w:rPr>
              <w:t xml:space="preserve"> </w:t>
            </w:r>
            <w:r>
              <w:rPr>
                <w:rFonts w:ascii="Calibri" w:hAnsi="Calibri" w:eastAsia="Calibri" w:cs="Calibri"/>
                <w:b/>
                <w:bCs/>
                <w:sz w:val="18"/>
                <w:szCs w:val="18"/>
              </w:rPr>
              <w:t>bas</w:t>
            </w:r>
            <w:r>
              <w:rPr>
                <w:rFonts w:ascii="Calibri" w:hAnsi="Calibri" w:eastAsia="Calibri" w:cs="Calibri"/>
                <w:b/>
                <w:bCs/>
                <w:spacing w:val="1"/>
                <w:sz w:val="18"/>
                <w:szCs w:val="18"/>
              </w:rPr>
              <w:t>e</w:t>
            </w:r>
            <w:r>
              <w:rPr>
                <w:rFonts w:ascii="Calibri" w:hAnsi="Calibri" w:eastAsia="Calibri" w:cs="Calibri"/>
                <w:b/>
                <w:bCs/>
                <w:sz w:val="18"/>
                <w:szCs w:val="18"/>
              </w:rPr>
              <w:t xml:space="preserve">d </w:t>
            </w:r>
            <w:r>
              <w:rPr>
                <w:rFonts w:ascii="Calibri" w:hAnsi="Calibri" w:eastAsia="Calibri" w:cs="Calibri"/>
                <w:b/>
                <w:bCs/>
                <w:spacing w:val="1"/>
                <w:sz w:val="18"/>
                <w:szCs w:val="18"/>
              </w:rPr>
              <w:t>r</w:t>
            </w:r>
            <w:r>
              <w:rPr>
                <w:rFonts w:ascii="Calibri" w:hAnsi="Calibri" w:eastAsia="Calibri" w:cs="Calibri"/>
                <w:b/>
                <w:bCs/>
                <w:sz w:val="18"/>
                <w:szCs w:val="18"/>
              </w:rPr>
              <w:t>efe</w:t>
            </w:r>
            <w:r>
              <w:rPr>
                <w:rFonts w:ascii="Calibri" w:hAnsi="Calibri" w:eastAsia="Calibri" w:cs="Calibri"/>
                <w:b/>
                <w:bCs/>
                <w:spacing w:val="-2"/>
                <w:sz w:val="18"/>
                <w:szCs w:val="18"/>
              </w:rPr>
              <w:t>r</w:t>
            </w:r>
            <w:r>
              <w:rPr>
                <w:rFonts w:ascii="Calibri" w:hAnsi="Calibri" w:eastAsia="Calibri" w:cs="Calibri"/>
                <w:b/>
                <w:bCs/>
                <w:spacing w:val="1"/>
                <w:sz w:val="18"/>
                <w:szCs w:val="18"/>
              </w:rPr>
              <w:t>r</w:t>
            </w:r>
            <w:r>
              <w:rPr>
                <w:rFonts w:ascii="Calibri" w:hAnsi="Calibri" w:eastAsia="Calibri" w:cs="Calibri"/>
                <w:b/>
                <w:bCs/>
                <w:sz w:val="18"/>
                <w:szCs w:val="18"/>
              </w:rPr>
              <w:t>al me</w:t>
            </w:r>
            <w:r>
              <w:rPr>
                <w:rFonts w:ascii="Calibri" w:hAnsi="Calibri" w:eastAsia="Calibri" w:cs="Calibri"/>
                <w:b/>
                <w:bCs/>
                <w:spacing w:val="-1"/>
                <w:sz w:val="18"/>
                <w:szCs w:val="18"/>
              </w:rPr>
              <w:t>ch</w:t>
            </w:r>
            <w:r>
              <w:rPr>
                <w:rFonts w:ascii="Calibri" w:hAnsi="Calibri" w:eastAsia="Calibri" w:cs="Calibri"/>
                <w:b/>
                <w:bCs/>
                <w:sz w:val="18"/>
                <w:szCs w:val="18"/>
              </w:rPr>
              <w:t>a</w:t>
            </w:r>
            <w:r>
              <w:rPr>
                <w:rFonts w:ascii="Calibri" w:hAnsi="Calibri" w:eastAsia="Calibri" w:cs="Calibri"/>
                <w:b/>
                <w:bCs/>
                <w:spacing w:val="-1"/>
                <w:sz w:val="18"/>
                <w:szCs w:val="18"/>
              </w:rPr>
              <w:t>ni</w:t>
            </w:r>
            <w:r>
              <w:rPr>
                <w:rFonts w:ascii="Calibri" w:hAnsi="Calibri" w:eastAsia="Calibri" w:cs="Calibri"/>
                <w:b/>
                <w:bCs/>
                <w:sz w:val="18"/>
                <w:szCs w:val="18"/>
              </w:rPr>
              <w:t>sms</w:t>
            </w:r>
          </w:p>
        </w:tc>
        <w:tc>
          <w:tcPr>
            <w:tcW w:w="1349" w:type="dxa"/>
            <w:tcBorders>
              <w:top w:val="single" w:color="009FDC" w:sz="8" w:space="0"/>
              <w:left w:val="single" w:color="009FDC" w:sz="8" w:space="0"/>
              <w:bottom w:val="single" w:color="009FDC" w:sz="8" w:space="0"/>
              <w:right w:val="single" w:color="009FDC" w:sz="8" w:space="0"/>
            </w:tcBorders>
          </w:tcPr>
          <w:p w:rsidR="00053E75" w:rsidRDefault="00BF1E13" w14:paraId="2AEEBAD9" w14:textId="77777777">
            <w:pPr>
              <w:spacing w:after="0" w:line="218" w:lineRule="exact"/>
              <w:ind w:left="97" w:right="-20"/>
              <w:rPr>
                <w:rFonts w:ascii="Calibri" w:hAnsi="Calibri" w:eastAsia="Calibri" w:cs="Calibri"/>
                <w:sz w:val="18"/>
                <w:szCs w:val="18"/>
              </w:rPr>
            </w:pPr>
            <w:r>
              <w:rPr>
                <w:rFonts w:ascii="Calibri" w:hAnsi="Calibri" w:eastAsia="Calibri" w:cs="Calibri"/>
                <w:sz w:val="18"/>
                <w:szCs w:val="18"/>
              </w:rPr>
              <w:t>D</w:t>
            </w:r>
            <w:r>
              <w:rPr>
                <w:rFonts w:ascii="Calibri" w:hAnsi="Calibri" w:eastAsia="Calibri" w:cs="Calibri"/>
                <w:spacing w:val="-1"/>
                <w:sz w:val="18"/>
                <w:szCs w:val="18"/>
              </w:rPr>
              <w:t>es</w:t>
            </w:r>
            <w:r>
              <w:rPr>
                <w:rFonts w:ascii="Calibri" w:hAnsi="Calibri" w:eastAsia="Calibri" w:cs="Calibri"/>
                <w:sz w:val="18"/>
                <w:szCs w:val="18"/>
              </w:rPr>
              <w:t>i</w:t>
            </w:r>
            <w:r>
              <w:rPr>
                <w:rFonts w:ascii="Calibri" w:hAnsi="Calibri" w:eastAsia="Calibri" w:cs="Calibri"/>
                <w:spacing w:val="1"/>
                <w:sz w:val="18"/>
                <w:szCs w:val="18"/>
              </w:rPr>
              <w:t>g</w:t>
            </w:r>
            <w:r>
              <w:rPr>
                <w:rFonts w:ascii="Calibri" w:hAnsi="Calibri" w:eastAsia="Calibri" w:cs="Calibri"/>
                <w:sz w:val="18"/>
                <w:szCs w:val="18"/>
              </w:rPr>
              <w:t>n</w:t>
            </w:r>
          </w:p>
        </w:tc>
        <w:tc>
          <w:tcPr>
            <w:tcW w:w="3692" w:type="dxa"/>
            <w:tcBorders>
              <w:top w:val="single" w:color="009FDC" w:sz="8" w:space="0"/>
              <w:left w:val="single" w:color="009FDC" w:sz="8" w:space="0"/>
              <w:bottom w:val="single" w:color="009FDC" w:sz="8" w:space="0"/>
              <w:right w:val="single" w:color="009FDC" w:sz="8" w:space="0"/>
            </w:tcBorders>
          </w:tcPr>
          <w:p w:rsidR="00053E75" w:rsidRDefault="00BF1E13" w14:paraId="2382D88C" w14:textId="77777777">
            <w:pPr>
              <w:spacing w:after="0" w:line="256" w:lineRule="auto"/>
              <w:ind w:left="97" w:right="89"/>
              <w:rPr>
                <w:rFonts w:ascii="Calibri" w:hAnsi="Calibri" w:eastAsia="Calibri" w:cs="Calibri"/>
                <w:sz w:val="18"/>
                <w:szCs w:val="18"/>
              </w:rPr>
            </w:pP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pacing w:val="1"/>
                <w:sz w:val="18"/>
                <w:szCs w:val="18"/>
              </w:rPr>
              <w:t>c</w:t>
            </w:r>
            <w:r>
              <w:rPr>
                <w:rFonts w:ascii="Calibri" w:hAnsi="Calibri" w:eastAsia="Calibri" w:cs="Calibri"/>
                <w:sz w:val="18"/>
                <w:szCs w:val="18"/>
              </w:rPr>
              <w:t>l</w:t>
            </w:r>
            <w:r>
              <w:rPr>
                <w:rFonts w:ascii="Calibri" w:hAnsi="Calibri" w:eastAsia="Calibri" w:cs="Calibri"/>
                <w:spacing w:val="-1"/>
                <w:sz w:val="18"/>
                <w:szCs w:val="18"/>
              </w:rPr>
              <w:t>ud</w:t>
            </w:r>
            <w:r>
              <w:rPr>
                <w:rFonts w:ascii="Calibri" w:hAnsi="Calibri" w:eastAsia="Calibri" w:cs="Calibri"/>
                <w:sz w:val="18"/>
                <w:szCs w:val="18"/>
              </w:rPr>
              <w:t>e i</w:t>
            </w:r>
            <w:r>
              <w:rPr>
                <w:rFonts w:ascii="Calibri" w:hAnsi="Calibri" w:eastAsia="Calibri" w:cs="Calibri"/>
                <w:spacing w:val="-1"/>
                <w:sz w:val="18"/>
                <w:szCs w:val="18"/>
              </w:rPr>
              <w:t>n</w:t>
            </w:r>
            <w:r>
              <w:rPr>
                <w:rFonts w:ascii="Calibri" w:hAnsi="Calibri" w:eastAsia="Calibri" w:cs="Calibri"/>
                <w:spacing w:val="1"/>
                <w:sz w:val="18"/>
                <w:szCs w:val="18"/>
              </w:rPr>
              <w:t>dic</w:t>
            </w:r>
            <w:r>
              <w:rPr>
                <w:rFonts w:ascii="Calibri" w:hAnsi="Calibri" w:eastAsia="Calibri" w:cs="Calibri"/>
                <w:sz w:val="18"/>
                <w:szCs w:val="18"/>
              </w:rPr>
              <w:t>at</w:t>
            </w:r>
            <w:r>
              <w:rPr>
                <w:rFonts w:ascii="Calibri" w:hAnsi="Calibri" w:eastAsia="Calibri" w:cs="Calibri"/>
                <w:spacing w:val="1"/>
                <w:sz w:val="18"/>
                <w:szCs w:val="18"/>
              </w:rPr>
              <w:t>o</w:t>
            </w:r>
            <w:r>
              <w:rPr>
                <w:rFonts w:ascii="Calibri" w:hAnsi="Calibri" w:eastAsia="Calibri" w:cs="Calibri"/>
                <w:sz w:val="18"/>
                <w:szCs w:val="18"/>
              </w:rPr>
              <w:t>rs</w:t>
            </w:r>
            <w:r>
              <w:rPr>
                <w:rFonts w:ascii="Calibri" w:hAnsi="Calibri" w:eastAsia="Calibri" w:cs="Calibri"/>
                <w:spacing w:val="-3"/>
                <w:sz w:val="18"/>
                <w:szCs w:val="18"/>
              </w:rPr>
              <w:t xml:space="preserve"> </w:t>
            </w:r>
            <w:r>
              <w:rPr>
                <w:rFonts w:ascii="Calibri" w:hAnsi="Calibri" w:eastAsia="Calibri" w:cs="Calibri"/>
                <w:sz w:val="18"/>
                <w:szCs w:val="18"/>
              </w:rPr>
              <w:t>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pacing w:val="1"/>
                <w:sz w:val="18"/>
                <w:szCs w:val="18"/>
              </w:rPr>
              <w:t>b</w:t>
            </w:r>
            <w:r>
              <w:rPr>
                <w:rFonts w:ascii="Calibri" w:hAnsi="Calibri" w:eastAsia="Calibri" w:cs="Calibri"/>
                <w:spacing w:val="-1"/>
                <w:sz w:val="18"/>
                <w:szCs w:val="18"/>
              </w:rPr>
              <w:t>u</w:t>
            </w:r>
            <w:r>
              <w:rPr>
                <w:rFonts w:ascii="Calibri" w:hAnsi="Calibri" w:eastAsia="Calibri" w:cs="Calibri"/>
                <w:spacing w:val="1"/>
                <w:sz w:val="18"/>
                <w:szCs w:val="18"/>
              </w:rPr>
              <w:t>d</w:t>
            </w:r>
            <w:r>
              <w:rPr>
                <w:rFonts w:ascii="Calibri" w:hAnsi="Calibri" w:eastAsia="Calibri" w:cs="Calibri"/>
                <w:spacing w:val="-1"/>
                <w:sz w:val="18"/>
                <w:szCs w:val="18"/>
              </w:rPr>
              <w:t>ge</w:t>
            </w:r>
            <w:r>
              <w:rPr>
                <w:rFonts w:ascii="Calibri" w:hAnsi="Calibri" w:eastAsia="Calibri" w:cs="Calibri"/>
                <w:sz w:val="18"/>
                <w:szCs w:val="18"/>
              </w:rPr>
              <w:t>t</w:t>
            </w:r>
            <w:r>
              <w:rPr>
                <w:rFonts w:ascii="Calibri" w:hAnsi="Calibri" w:eastAsia="Calibri" w:cs="Calibri"/>
                <w:spacing w:val="-2"/>
                <w:sz w:val="18"/>
                <w:szCs w:val="18"/>
              </w:rPr>
              <w:t xml:space="preserve"> </w:t>
            </w:r>
            <w:r>
              <w:rPr>
                <w:rFonts w:ascii="Calibri" w:hAnsi="Calibri" w:eastAsia="Calibri" w:cs="Calibri"/>
                <w:sz w:val="18"/>
                <w:szCs w:val="18"/>
              </w:rPr>
              <w:t>f</w:t>
            </w:r>
            <w:r>
              <w:rPr>
                <w:rFonts w:ascii="Calibri" w:hAnsi="Calibri" w:eastAsia="Calibri" w:cs="Calibri"/>
                <w:spacing w:val="1"/>
                <w:sz w:val="18"/>
                <w:szCs w:val="18"/>
              </w:rPr>
              <w:t>o</w:t>
            </w:r>
            <w:r>
              <w:rPr>
                <w:rFonts w:ascii="Calibri" w:hAnsi="Calibri" w:eastAsia="Calibri" w:cs="Calibri"/>
                <w:sz w:val="18"/>
                <w:szCs w:val="18"/>
              </w:rPr>
              <w:t>r</w:t>
            </w:r>
            <w:r>
              <w:rPr>
                <w:rFonts w:ascii="Calibri" w:hAnsi="Calibri" w:eastAsia="Calibri" w:cs="Calibri"/>
                <w:spacing w:val="1"/>
                <w:sz w:val="18"/>
                <w:szCs w:val="18"/>
              </w:rPr>
              <w:t xml:space="preserve"> </w:t>
            </w:r>
            <w:r>
              <w:rPr>
                <w:rFonts w:ascii="Calibri" w:hAnsi="Calibri" w:eastAsia="Calibri" w:cs="Calibri"/>
                <w:spacing w:val="-1"/>
                <w:sz w:val="18"/>
                <w:szCs w:val="18"/>
              </w:rPr>
              <w:t>s</w:t>
            </w:r>
            <w:r>
              <w:rPr>
                <w:rFonts w:ascii="Calibri" w:hAnsi="Calibri" w:eastAsia="Calibri" w:cs="Calibri"/>
                <w:spacing w:val="1"/>
                <w:sz w:val="18"/>
                <w:szCs w:val="18"/>
              </w:rPr>
              <w:t>c</w:t>
            </w:r>
            <w:r>
              <w:rPr>
                <w:rFonts w:ascii="Calibri" w:hAnsi="Calibri" w:eastAsia="Calibri" w:cs="Calibri"/>
                <w:spacing w:val="-1"/>
                <w:sz w:val="18"/>
                <w:szCs w:val="18"/>
              </w:rPr>
              <w:t>h</w:t>
            </w:r>
            <w:r>
              <w:rPr>
                <w:rFonts w:ascii="Calibri" w:hAnsi="Calibri" w:eastAsia="Calibri" w:cs="Calibri"/>
                <w:spacing w:val="1"/>
                <w:sz w:val="18"/>
                <w:szCs w:val="18"/>
              </w:rPr>
              <w:t>ool</w:t>
            </w:r>
            <w:r>
              <w:rPr>
                <w:rFonts w:ascii="Calibri" w:hAnsi="Calibri" w:eastAsia="Calibri" w:cs="Calibri"/>
                <w:sz w:val="18"/>
                <w:szCs w:val="18"/>
              </w:rPr>
              <w:t>-</w:t>
            </w:r>
            <w:r>
              <w:rPr>
                <w:rFonts w:ascii="Calibri" w:hAnsi="Calibri" w:eastAsia="Calibri" w:cs="Calibri"/>
                <w:spacing w:val="-1"/>
                <w:sz w:val="18"/>
                <w:szCs w:val="18"/>
              </w:rPr>
              <w:t>b</w:t>
            </w:r>
            <w:r>
              <w:rPr>
                <w:rFonts w:ascii="Calibri" w:hAnsi="Calibri" w:eastAsia="Calibri" w:cs="Calibri"/>
                <w:sz w:val="18"/>
                <w:szCs w:val="18"/>
              </w:rPr>
              <w:t>a</w:t>
            </w:r>
            <w:r>
              <w:rPr>
                <w:rFonts w:ascii="Calibri" w:hAnsi="Calibri" w:eastAsia="Calibri" w:cs="Calibri"/>
                <w:spacing w:val="-1"/>
                <w:sz w:val="18"/>
                <w:szCs w:val="18"/>
              </w:rPr>
              <w:t>se</w:t>
            </w:r>
            <w:r>
              <w:rPr>
                <w:rFonts w:ascii="Calibri" w:hAnsi="Calibri" w:eastAsia="Calibri" w:cs="Calibri"/>
                <w:sz w:val="18"/>
                <w:szCs w:val="18"/>
              </w:rPr>
              <w:t>d r</w:t>
            </w:r>
            <w:r>
              <w:rPr>
                <w:rFonts w:ascii="Calibri" w:hAnsi="Calibri" w:eastAsia="Calibri" w:cs="Calibri"/>
                <w:spacing w:val="-1"/>
                <w:sz w:val="18"/>
                <w:szCs w:val="18"/>
              </w:rPr>
              <w:t>e</w:t>
            </w:r>
            <w:r>
              <w:rPr>
                <w:rFonts w:ascii="Calibri" w:hAnsi="Calibri" w:eastAsia="Calibri" w:cs="Calibri"/>
                <w:sz w:val="18"/>
                <w:szCs w:val="18"/>
              </w:rPr>
              <w:t>fe</w:t>
            </w:r>
            <w:r>
              <w:rPr>
                <w:rFonts w:ascii="Calibri" w:hAnsi="Calibri" w:eastAsia="Calibri" w:cs="Calibri"/>
                <w:spacing w:val="-1"/>
                <w:sz w:val="18"/>
                <w:szCs w:val="18"/>
              </w:rPr>
              <w:t>r</w:t>
            </w:r>
            <w:r>
              <w:rPr>
                <w:rFonts w:ascii="Calibri" w:hAnsi="Calibri" w:eastAsia="Calibri" w:cs="Calibri"/>
                <w:sz w:val="18"/>
                <w:szCs w:val="18"/>
              </w:rPr>
              <w:t>ral</w:t>
            </w:r>
            <w:r>
              <w:rPr>
                <w:rFonts w:ascii="Calibri" w:hAnsi="Calibri" w:eastAsia="Calibri" w:cs="Calibri"/>
                <w:spacing w:val="-5"/>
                <w:sz w:val="18"/>
                <w:szCs w:val="18"/>
              </w:rPr>
              <w:t xml:space="preserve"> </w:t>
            </w:r>
            <w:r>
              <w:rPr>
                <w:rFonts w:ascii="Calibri" w:hAnsi="Calibri" w:eastAsia="Calibri" w:cs="Calibri"/>
                <w:sz w:val="18"/>
                <w:szCs w:val="18"/>
              </w:rPr>
              <w:t>me</w:t>
            </w:r>
            <w:r>
              <w:rPr>
                <w:rFonts w:ascii="Calibri" w:hAnsi="Calibri" w:eastAsia="Calibri" w:cs="Calibri"/>
                <w:spacing w:val="1"/>
                <w:sz w:val="18"/>
                <w:szCs w:val="18"/>
              </w:rPr>
              <w:t>c</w:t>
            </w:r>
            <w:r>
              <w:rPr>
                <w:rFonts w:ascii="Calibri" w:hAnsi="Calibri" w:eastAsia="Calibri" w:cs="Calibri"/>
                <w:spacing w:val="-1"/>
                <w:sz w:val="18"/>
                <w:szCs w:val="18"/>
              </w:rPr>
              <w:t>h</w:t>
            </w:r>
            <w:r>
              <w:rPr>
                <w:rFonts w:ascii="Calibri" w:hAnsi="Calibri" w:eastAsia="Calibri" w:cs="Calibri"/>
                <w:spacing w:val="2"/>
                <w:sz w:val="18"/>
                <w:szCs w:val="18"/>
              </w:rPr>
              <w:t>a</w:t>
            </w:r>
            <w:r>
              <w:rPr>
                <w:rFonts w:ascii="Calibri" w:hAnsi="Calibri" w:eastAsia="Calibri" w:cs="Calibri"/>
                <w:spacing w:val="-1"/>
                <w:sz w:val="18"/>
                <w:szCs w:val="18"/>
              </w:rPr>
              <w:t>n</w:t>
            </w:r>
            <w:r>
              <w:rPr>
                <w:rFonts w:ascii="Calibri" w:hAnsi="Calibri" w:eastAsia="Calibri" w:cs="Calibri"/>
                <w:sz w:val="18"/>
                <w:szCs w:val="18"/>
              </w:rPr>
              <w:t>i</w:t>
            </w:r>
            <w:r>
              <w:rPr>
                <w:rFonts w:ascii="Calibri" w:hAnsi="Calibri" w:eastAsia="Calibri" w:cs="Calibri"/>
                <w:spacing w:val="-1"/>
                <w:sz w:val="18"/>
                <w:szCs w:val="18"/>
              </w:rPr>
              <w:t>s</w:t>
            </w:r>
            <w:r>
              <w:rPr>
                <w:rFonts w:ascii="Calibri" w:hAnsi="Calibri" w:eastAsia="Calibri" w:cs="Calibri"/>
                <w:spacing w:val="2"/>
                <w:sz w:val="18"/>
                <w:szCs w:val="18"/>
              </w:rPr>
              <w:t>m</w:t>
            </w:r>
            <w:r>
              <w:rPr>
                <w:rFonts w:ascii="Calibri" w:hAnsi="Calibri" w:eastAsia="Calibri" w:cs="Calibri"/>
                <w:sz w:val="18"/>
                <w:szCs w:val="18"/>
              </w:rPr>
              <w:t>s</w:t>
            </w:r>
          </w:p>
        </w:tc>
        <w:tc>
          <w:tcPr>
            <w:tcW w:w="3869" w:type="dxa"/>
            <w:tcBorders>
              <w:top w:val="single" w:color="009FDC" w:sz="8" w:space="0"/>
              <w:left w:val="single" w:color="009FDC" w:sz="8" w:space="0"/>
              <w:bottom w:val="single" w:color="009FDC" w:sz="8" w:space="0"/>
              <w:right w:val="single" w:color="009FDC" w:sz="8" w:space="0"/>
            </w:tcBorders>
          </w:tcPr>
          <w:p w:rsidR="00053E75" w:rsidRDefault="00BF1E13" w14:paraId="6DBA31CC" w14:textId="77777777">
            <w:pPr>
              <w:spacing w:after="0" w:line="240" w:lineRule="auto"/>
              <w:ind w:left="97" w:right="-20"/>
              <w:rPr>
                <w:rFonts w:ascii="Calibri" w:hAnsi="Calibri" w:eastAsia="Calibri" w:cs="Calibri"/>
                <w:sz w:val="18"/>
                <w:szCs w:val="18"/>
              </w:rPr>
            </w:pPr>
            <w:r>
              <w:rPr>
                <w:rFonts w:ascii="Calibri" w:hAnsi="Calibri" w:eastAsia="Calibri" w:cs="Calibri"/>
                <w:sz w:val="18"/>
                <w:szCs w:val="18"/>
              </w:rPr>
              <w:t>D</w:t>
            </w:r>
            <w:r>
              <w:rPr>
                <w:rFonts w:ascii="Calibri" w:hAnsi="Calibri" w:eastAsia="Calibri" w:cs="Calibri"/>
                <w:spacing w:val="-1"/>
                <w:sz w:val="18"/>
                <w:szCs w:val="18"/>
              </w:rPr>
              <w:t>e</w:t>
            </w:r>
            <w:r>
              <w:rPr>
                <w:rFonts w:ascii="Calibri" w:hAnsi="Calibri" w:eastAsia="Calibri" w:cs="Calibri"/>
                <w:sz w:val="18"/>
                <w:szCs w:val="18"/>
              </w:rPr>
              <w:t>vel</w:t>
            </w:r>
            <w:r>
              <w:rPr>
                <w:rFonts w:ascii="Calibri" w:hAnsi="Calibri" w:eastAsia="Calibri" w:cs="Calibri"/>
                <w:spacing w:val="1"/>
                <w:sz w:val="18"/>
                <w:szCs w:val="18"/>
              </w:rPr>
              <w:t>o</w:t>
            </w:r>
            <w:r>
              <w:rPr>
                <w:rFonts w:ascii="Calibri" w:hAnsi="Calibri" w:eastAsia="Calibri" w:cs="Calibri"/>
                <w:sz w:val="18"/>
                <w:szCs w:val="18"/>
              </w:rPr>
              <w:t>p</w:t>
            </w:r>
            <w:r>
              <w:rPr>
                <w:rFonts w:ascii="Calibri" w:hAnsi="Calibri" w:eastAsia="Calibri" w:cs="Calibri"/>
                <w:spacing w:val="-5"/>
                <w:sz w:val="18"/>
                <w:szCs w:val="18"/>
              </w:rPr>
              <w:t xml:space="preserve"> </w:t>
            </w:r>
            <w:r>
              <w:rPr>
                <w:rFonts w:ascii="Calibri" w:hAnsi="Calibri" w:eastAsia="Calibri" w:cs="Calibri"/>
                <w:spacing w:val="1"/>
                <w:sz w:val="18"/>
                <w:szCs w:val="18"/>
              </w:rPr>
              <w:t>R</w:t>
            </w:r>
            <w:r>
              <w:rPr>
                <w:rFonts w:ascii="Calibri" w:hAnsi="Calibri" w:eastAsia="Calibri" w:cs="Calibri"/>
                <w:spacing w:val="-1"/>
                <w:sz w:val="18"/>
                <w:szCs w:val="18"/>
              </w:rPr>
              <w:t>e</w:t>
            </w:r>
            <w:r>
              <w:rPr>
                <w:rFonts w:ascii="Calibri" w:hAnsi="Calibri" w:eastAsia="Calibri" w:cs="Calibri"/>
                <w:sz w:val="18"/>
                <w:szCs w:val="18"/>
              </w:rPr>
              <w:t>fe</w:t>
            </w:r>
            <w:r>
              <w:rPr>
                <w:rFonts w:ascii="Calibri" w:hAnsi="Calibri" w:eastAsia="Calibri" w:cs="Calibri"/>
                <w:spacing w:val="-1"/>
                <w:sz w:val="18"/>
                <w:szCs w:val="18"/>
              </w:rPr>
              <w:t>r</w:t>
            </w:r>
            <w:r>
              <w:rPr>
                <w:rFonts w:ascii="Calibri" w:hAnsi="Calibri" w:eastAsia="Calibri" w:cs="Calibri"/>
                <w:sz w:val="18"/>
                <w:szCs w:val="18"/>
              </w:rPr>
              <w:t>ral</w:t>
            </w:r>
            <w:r>
              <w:rPr>
                <w:rFonts w:ascii="Calibri" w:hAnsi="Calibri" w:eastAsia="Calibri" w:cs="Calibri"/>
                <w:spacing w:val="-2"/>
                <w:sz w:val="18"/>
                <w:szCs w:val="18"/>
              </w:rPr>
              <w:t xml:space="preserve"> </w:t>
            </w:r>
            <w:r>
              <w:rPr>
                <w:rFonts w:ascii="Calibri" w:hAnsi="Calibri" w:eastAsia="Calibri" w:cs="Calibri"/>
                <w:spacing w:val="-1"/>
                <w:sz w:val="18"/>
                <w:szCs w:val="18"/>
              </w:rPr>
              <w:t>S</w:t>
            </w:r>
            <w:r>
              <w:rPr>
                <w:rFonts w:ascii="Calibri" w:hAnsi="Calibri" w:eastAsia="Calibri" w:cs="Calibri"/>
                <w:spacing w:val="1"/>
                <w:sz w:val="18"/>
                <w:szCs w:val="18"/>
              </w:rPr>
              <w:t>O</w:t>
            </w:r>
            <w:r>
              <w:rPr>
                <w:rFonts w:ascii="Calibri" w:hAnsi="Calibri" w:eastAsia="Calibri" w:cs="Calibri"/>
                <w:sz w:val="18"/>
                <w:szCs w:val="18"/>
              </w:rPr>
              <w:t>Ps</w:t>
            </w:r>
            <w:r>
              <w:rPr>
                <w:rFonts w:ascii="Calibri" w:hAnsi="Calibri" w:eastAsia="Calibri" w:cs="Calibri"/>
                <w:spacing w:val="-1"/>
                <w:sz w:val="18"/>
                <w:szCs w:val="18"/>
              </w:rPr>
              <w:t xml:space="preserve"> </w:t>
            </w:r>
            <w:r>
              <w:rPr>
                <w:rFonts w:ascii="Calibri" w:hAnsi="Calibri" w:eastAsia="Calibri" w:cs="Calibri"/>
                <w:sz w:val="18"/>
                <w:szCs w:val="18"/>
              </w:rPr>
              <w:t>(fr</w:t>
            </w:r>
            <w:r>
              <w:rPr>
                <w:rFonts w:ascii="Calibri" w:hAnsi="Calibri" w:eastAsia="Calibri" w:cs="Calibri"/>
                <w:spacing w:val="1"/>
                <w:sz w:val="18"/>
                <w:szCs w:val="18"/>
              </w:rPr>
              <w:t>o</w:t>
            </w:r>
            <w:r>
              <w:rPr>
                <w:rFonts w:ascii="Calibri" w:hAnsi="Calibri" w:eastAsia="Calibri" w:cs="Calibri"/>
                <w:sz w:val="18"/>
                <w:szCs w:val="18"/>
              </w:rPr>
              <w:t>m</w:t>
            </w:r>
            <w:r>
              <w:rPr>
                <w:rFonts w:ascii="Calibri" w:hAnsi="Calibri" w:eastAsia="Calibri" w:cs="Calibri"/>
                <w:spacing w:val="-1"/>
                <w:sz w:val="18"/>
                <w:szCs w:val="18"/>
              </w:rPr>
              <w:t xml:space="preserve"> </w:t>
            </w:r>
            <w:r>
              <w:rPr>
                <w:rFonts w:ascii="Calibri" w:hAnsi="Calibri" w:eastAsia="Calibri" w:cs="Calibri"/>
                <w:sz w:val="18"/>
                <w:szCs w:val="18"/>
              </w:rPr>
              <w:t>Ca</w:t>
            </w:r>
            <w:r>
              <w:rPr>
                <w:rFonts w:ascii="Calibri" w:hAnsi="Calibri" w:eastAsia="Calibri" w:cs="Calibri"/>
                <w:spacing w:val="-1"/>
                <w:sz w:val="18"/>
                <w:szCs w:val="18"/>
              </w:rPr>
              <w:t>s</w:t>
            </w:r>
            <w:r>
              <w:rPr>
                <w:rFonts w:ascii="Calibri" w:hAnsi="Calibri" w:eastAsia="Calibri" w:cs="Calibri"/>
                <w:sz w:val="18"/>
                <w:szCs w:val="18"/>
              </w:rPr>
              <w:t>e</w:t>
            </w:r>
            <w:r>
              <w:rPr>
                <w:rFonts w:ascii="Calibri" w:hAnsi="Calibri" w:eastAsia="Calibri" w:cs="Calibri"/>
                <w:spacing w:val="-2"/>
                <w:sz w:val="18"/>
                <w:szCs w:val="18"/>
              </w:rPr>
              <w:t xml:space="preserve"> </w:t>
            </w:r>
            <w:r>
              <w:rPr>
                <w:rFonts w:ascii="Calibri" w:hAnsi="Calibri" w:eastAsia="Calibri" w:cs="Calibri"/>
                <w:sz w:val="18"/>
                <w:szCs w:val="18"/>
              </w:rPr>
              <w:t>Ma</w:t>
            </w:r>
            <w:r>
              <w:rPr>
                <w:rFonts w:ascii="Calibri" w:hAnsi="Calibri" w:eastAsia="Calibri" w:cs="Calibri"/>
                <w:spacing w:val="-1"/>
                <w:sz w:val="18"/>
                <w:szCs w:val="18"/>
              </w:rPr>
              <w:t>n</w:t>
            </w:r>
            <w:r>
              <w:rPr>
                <w:rFonts w:ascii="Calibri" w:hAnsi="Calibri" w:eastAsia="Calibri" w:cs="Calibri"/>
                <w:sz w:val="18"/>
                <w:szCs w:val="18"/>
              </w:rPr>
              <w:t>ag</w:t>
            </w:r>
            <w:r>
              <w:rPr>
                <w:rFonts w:ascii="Calibri" w:hAnsi="Calibri" w:eastAsia="Calibri" w:cs="Calibri"/>
                <w:spacing w:val="-1"/>
                <w:sz w:val="18"/>
                <w:szCs w:val="18"/>
              </w:rPr>
              <w:t>e</w:t>
            </w:r>
            <w:r>
              <w:rPr>
                <w:rFonts w:ascii="Calibri" w:hAnsi="Calibri" w:eastAsia="Calibri" w:cs="Calibri"/>
                <w:spacing w:val="2"/>
                <w:sz w:val="18"/>
                <w:szCs w:val="18"/>
              </w:rPr>
              <w:t>m</w:t>
            </w:r>
            <w:r>
              <w:rPr>
                <w:rFonts w:ascii="Calibri" w:hAnsi="Calibri" w:eastAsia="Calibri" w:cs="Calibri"/>
                <w:spacing w:val="-1"/>
                <w:sz w:val="18"/>
                <w:szCs w:val="18"/>
              </w:rPr>
              <w:t>en</w:t>
            </w:r>
            <w:r>
              <w:rPr>
                <w:rFonts w:ascii="Calibri" w:hAnsi="Calibri" w:eastAsia="Calibri" w:cs="Calibri"/>
                <w:sz w:val="18"/>
                <w:szCs w:val="18"/>
              </w:rPr>
              <w:t>t</w:t>
            </w:r>
          </w:p>
          <w:p w:rsidR="00053E75" w:rsidRDefault="00BF1E13" w14:paraId="1B154F21" w14:textId="77777777">
            <w:pPr>
              <w:spacing w:before="15" w:after="0" w:line="240" w:lineRule="auto"/>
              <w:ind w:left="97" w:right="-20"/>
              <w:rPr>
                <w:rFonts w:ascii="Calibri" w:hAnsi="Calibri" w:eastAsia="Calibri" w:cs="Calibri"/>
                <w:sz w:val="18"/>
                <w:szCs w:val="18"/>
              </w:rPr>
            </w:pPr>
            <w:r>
              <w:rPr>
                <w:rFonts w:ascii="Calibri" w:hAnsi="Calibri" w:eastAsia="Calibri" w:cs="Calibri"/>
                <w:spacing w:val="1"/>
                <w:sz w:val="18"/>
                <w:szCs w:val="18"/>
              </w:rPr>
              <w:t>T</w:t>
            </w:r>
            <w:r>
              <w:rPr>
                <w:rFonts w:ascii="Calibri" w:hAnsi="Calibri" w:eastAsia="Calibri" w:cs="Calibri"/>
                <w:sz w:val="18"/>
                <w:szCs w:val="18"/>
              </w:rPr>
              <w:t>a</w:t>
            </w:r>
            <w:r>
              <w:rPr>
                <w:rFonts w:ascii="Calibri" w:hAnsi="Calibri" w:eastAsia="Calibri" w:cs="Calibri"/>
                <w:spacing w:val="-1"/>
                <w:sz w:val="18"/>
                <w:szCs w:val="18"/>
              </w:rPr>
              <w:t>s</w:t>
            </w:r>
            <w:r>
              <w:rPr>
                <w:rFonts w:ascii="Calibri" w:hAnsi="Calibri" w:eastAsia="Calibri" w:cs="Calibri"/>
                <w:sz w:val="18"/>
                <w:szCs w:val="18"/>
              </w:rPr>
              <w:t>k</w:t>
            </w:r>
            <w:r>
              <w:rPr>
                <w:rFonts w:ascii="Calibri" w:hAnsi="Calibri" w:eastAsia="Calibri" w:cs="Calibri"/>
                <w:spacing w:val="-1"/>
                <w:sz w:val="18"/>
                <w:szCs w:val="18"/>
              </w:rPr>
              <w:t xml:space="preserve"> F</w:t>
            </w:r>
            <w:r>
              <w:rPr>
                <w:rFonts w:ascii="Calibri" w:hAnsi="Calibri" w:eastAsia="Calibri" w:cs="Calibri"/>
                <w:spacing w:val="1"/>
                <w:sz w:val="18"/>
                <w:szCs w:val="18"/>
              </w:rPr>
              <w:t>o</w:t>
            </w:r>
            <w:r>
              <w:rPr>
                <w:rFonts w:ascii="Calibri" w:hAnsi="Calibri" w:eastAsia="Calibri" w:cs="Calibri"/>
                <w:sz w:val="18"/>
                <w:szCs w:val="18"/>
              </w:rPr>
              <w:t>rce)</w:t>
            </w:r>
            <w:r>
              <w:rPr>
                <w:rFonts w:ascii="Calibri" w:hAnsi="Calibri" w:eastAsia="Calibri" w:cs="Calibri"/>
                <w:spacing w:val="-2"/>
                <w:sz w:val="18"/>
                <w:szCs w:val="18"/>
              </w:rPr>
              <w:t xml:space="preserve"> </w:t>
            </w:r>
            <w:r>
              <w:rPr>
                <w:rFonts w:ascii="Calibri" w:hAnsi="Calibri" w:eastAsia="Calibri" w:cs="Calibri"/>
                <w:sz w:val="18"/>
                <w:szCs w:val="18"/>
              </w:rPr>
              <w:t>at</w:t>
            </w:r>
            <w:r>
              <w:rPr>
                <w:rFonts w:ascii="Calibri" w:hAnsi="Calibri" w:eastAsia="Calibri" w:cs="Calibri"/>
                <w:spacing w:val="-1"/>
                <w:sz w:val="18"/>
                <w:szCs w:val="18"/>
              </w:rPr>
              <w:t xml:space="preserve"> </w:t>
            </w:r>
            <w:r>
              <w:rPr>
                <w:rFonts w:ascii="Calibri" w:hAnsi="Calibri" w:eastAsia="Calibri" w:cs="Calibri"/>
                <w:sz w:val="18"/>
                <w:szCs w:val="18"/>
              </w:rPr>
              <w:t>t</w:t>
            </w:r>
            <w:r>
              <w:rPr>
                <w:rFonts w:ascii="Calibri" w:hAnsi="Calibri" w:eastAsia="Calibri" w:cs="Calibri"/>
                <w:spacing w:val="-1"/>
                <w:sz w:val="18"/>
                <w:szCs w:val="18"/>
              </w:rPr>
              <w:t>h</w:t>
            </w:r>
            <w:r>
              <w:rPr>
                <w:rFonts w:ascii="Calibri" w:hAnsi="Calibri" w:eastAsia="Calibri" w:cs="Calibri"/>
                <w:sz w:val="18"/>
                <w:szCs w:val="18"/>
              </w:rPr>
              <w:t>e</w:t>
            </w:r>
            <w:r>
              <w:rPr>
                <w:rFonts w:ascii="Calibri" w:hAnsi="Calibri" w:eastAsia="Calibri" w:cs="Calibri"/>
                <w:spacing w:val="-2"/>
                <w:sz w:val="18"/>
                <w:szCs w:val="18"/>
              </w:rPr>
              <w:t xml:space="preserve"> </w:t>
            </w:r>
            <w:r>
              <w:rPr>
                <w:rFonts w:ascii="Calibri" w:hAnsi="Calibri" w:eastAsia="Calibri" w:cs="Calibri"/>
                <w:spacing w:val="-1"/>
                <w:sz w:val="18"/>
                <w:szCs w:val="18"/>
              </w:rPr>
              <w:t>se</w:t>
            </w:r>
            <w:r>
              <w:rPr>
                <w:rFonts w:ascii="Calibri" w:hAnsi="Calibri" w:eastAsia="Calibri" w:cs="Calibri"/>
                <w:spacing w:val="1"/>
                <w:sz w:val="18"/>
                <w:szCs w:val="18"/>
              </w:rPr>
              <w:t>c</w:t>
            </w:r>
            <w:r>
              <w:rPr>
                <w:rFonts w:ascii="Calibri" w:hAnsi="Calibri" w:eastAsia="Calibri" w:cs="Calibri"/>
                <w:sz w:val="18"/>
                <w:szCs w:val="18"/>
              </w:rPr>
              <w:t>t</w:t>
            </w:r>
            <w:r>
              <w:rPr>
                <w:rFonts w:ascii="Calibri" w:hAnsi="Calibri" w:eastAsia="Calibri" w:cs="Calibri"/>
                <w:spacing w:val="1"/>
                <w:sz w:val="18"/>
                <w:szCs w:val="18"/>
              </w:rPr>
              <w:t>o</w:t>
            </w:r>
            <w:r>
              <w:rPr>
                <w:rFonts w:ascii="Calibri" w:hAnsi="Calibri" w:eastAsia="Calibri" w:cs="Calibri"/>
                <w:sz w:val="18"/>
                <w:szCs w:val="18"/>
              </w:rPr>
              <w:t>r</w:t>
            </w:r>
            <w:r>
              <w:rPr>
                <w:rFonts w:ascii="Calibri" w:hAnsi="Calibri" w:eastAsia="Calibri" w:cs="Calibri"/>
                <w:spacing w:val="-2"/>
                <w:sz w:val="18"/>
                <w:szCs w:val="18"/>
              </w:rPr>
              <w:t xml:space="preserve"> </w:t>
            </w:r>
            <w:r>
              <w:rPr>
                <w:rFonts w:ascii="Calibri" w:hAnsi="Calibri" w:eastAsia="Calibri" w:cs="Calibri"/>
                <w:spacing w:val="-1"/>
                <w:sz w:val="18"/>
                <w:szCs w:val="18"/>
              </w:rPr>
              <w:t>le</w:t>
            </w:r>
            <w:r>
              <w:rPr>
                <w:rFonts w:ascii="Calibri" w:hAnsi="Calibri" w:eastAsia="Calibri" w:cs="Calibri"/>
                <w:sz w:val="18"/>
                <w:szCs w:val="18"/>
              </w:rPr>
              <w:t>v</w:t>
            </w:r>
            <w:r>
              <w:rPr>
                <w:rFonts w:ascii="Calibri" w:hAnsi="Calibri" w:eastAsia="Calibri" w:cs="Calibri"/>
                <w:spacing w:val="2"/>
                <w:sz w:val="18"/>
                <w:szCs w:val="18"/>
              </w:rPr>
              <w:t>e</w:t>
            </w:r>
            <w:r>
              <w:rPr>
                <w:rFonts w:ascii="Calibri" w:hAnsi="Calibri" w:eastAsia="Calibri" w:cs="Calibri"/>
                <w:sz w:val="18"/>
                <w:szCs w:val="18"/>
              </w:rPr>
              <w:t>l</w:t>
            </w:r>
          </w:p>
        </w:tc>
      </w:tr>
      <w:tr w:rsidR="00053E75" w14:paraId="654094E3" w14:textId="77777777">
        <w:trPr>
          <w:trHeight w:val="812" w:hRule="exact"/>
        </w:trPr>
        <w:tc>
          <w:tcPr>
            <w:tcW w:w="1352" w:type="dxa"/>
            <w:vMerge/>
            <w:tcBorders>
              <w:left w:val="single" w:color="009FDC" w:sz="8" w:space="0"/>
              <w:right w:val="single" w:color="009FDC" w:sz="8" w:space="0"/>
            </w:tcBorders>
          </w:tcPr>
          <w:p w:rsidR="00053E75" w:rsidRDefault="00053E75" w14:paraId="0243FA2E" w14:textId="77777777"/>
        </w:tc>
        <w:tc>
          <w:tcPr>
            <w:tcW w:w="1349" w:type="dxa"/>
            <w:tcBorders>
              <w:top w:val="single" w:color="009FDC" w:sz="8" w:space="0"/>
              <w:left w:val="single" w:color="009FDC" w:sz="8" w:space="0"/>
              <w:bottom w:val="single" w:color="009FDC" w:sz="8" w:space="0"/>
              <w:right w:val="single" w:color="009FDC" w:sz="8" w:space="0"/>
            </w:tcBorders>
          </w:tcPr>
          <w:p w:rsidR="00053E75" w:rsidRDefault="00BF1E13" w14:paraId="04E15642" w14:textId="77777777">
            <w:pPr>
              <w:spacing w:after="0" w:line="218" w:lineRule="exact"/>
              <w:ind w:left="97" w:right="-20"/>
              <w:rPr>
                <w:rFonts w:ascii="Calibri" w:hAnsi="Calibri" w:eastAsia="Calibri" w:cs="Calibri"/>
                <w:sz w:val="18"/>
                <w:szCs w:val="18"/>
              </w:rPr>
            </w:pPr>
            <w:r>
              <w:rPr>
                <w:rFonts w:ascii="Calibri" w:hAnsi="Calibri" w:eastAsia="Calibri" w:cs="Calibri"/>
                <w:spacing w:val="1"/>
                <w:sz w:val="18"/>
                <w:szCs w:val="18"/>
              </w:rPr>
              <w:t>T</w:t>
            </w:r>
            <w:r>
              <w:rPr>
                <w:rFonts w:ascii="Calibri" w:hAnsi="Calibri" w:eastAsia="Calibri" w:cs="Calibri"/>
                <w:sz w:val="18"/>
                <w:szCs w:val="18"/>
              </w:rPr>
              <w:t>ra</w:t>
            </w:r>
            <w:r>
              <w:rPr>
                <w:rFonts w:ascii="Calibri" w:hAnsi="Calibri" w:eastAsia="Calibri" w:cs="Calibri"/>
                <w:spacing w:val="-1"/>
                <w:sz w:val="18"/>
                <w:szCs w:val="18"/>
              </w:rPr>
              <w:t>in</w:t>
            </w: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z w:val="18"/>
                <w:szCs w:val="18"/>
              </w:rPr>
              <w:t>g</w:t>
            </w:r>
          </w:p>
        </w:tc>
        <w:tc>
          <w:tcPr>
            <w:tcW w:w="3692" w:type="dxa"/>
            <w:tcBorders>
              <w:top w:val="single" w:color="009FDC" w:sz="8" w:space="0"/>
              <w:left w:val="single" w:color="009FDC" w:sz="8" w:space="0"/>
              <w:bottom w:val="single" w:color="009FDC" w:sz="8" w:space="0"/>
              <w:right w:val="single" w:color="009FDC" w:sz="8" w:space="0"/>
            </w:tcBorders>
          </w:tcPr>
          <w:p w:rsidR="00053E75" w:rsidRDefault="00BF1E13" w14:paraId="53B6E783" w14:textId="77777777">
            <w:pPr>
              <w:spacing w:before="1" w:after="0" w:line="258" w:lineRule="auto"/>
              <w:ind w:left="97" w:right="291"/>
              <w:rPr>
                <w:rFonts w:ascii="Calibri" w:hAnsi="Calibri" w:eastAsia="Calibri" w:cs="Calibri"/>
                <w:sz w:val="18"/>
                <w:szCs w:val="18"/>
              </w:rPr>
            </w:pPr>
            <w:r>
              <w:rPr>
                <w:rFonts w:ascii="Calibri" w:hAnsi="Calibri" w:eastAsia="Calibri" w:cs="Calibri"/>
                <w:spacing w:val="1"/>
                <w:sz w:val="18"/>
                <w:szCs w:val="18"/>
              </w:rPr>
              <w:t>T</w:t>
            </w:r>
            <w:r>
              <w:rPr>
                <w:rFonts w:ascii="Calibri" w:hAnsi="Calibri" w:eastAsia="Calibri" w:cs="Calibri"/>
                <w:spacing w:val="-1"/>
                <w:sz w:val="18"/>
                <w:szCs w:val="18"/>
              </w:rPr>
              <w:t>e</w:t>
            </w:r>
            <w:r>
              <w:rPr>
                <w:rFonts w:ascii="Calibri" w:hAnsi="Calibri" w:eastAsia="Calibri" w:cs="Calibri"/>
                <w:sz w:val="18"/>
                <w:szCs w:val="18"/>
              </w:rPr>
              <w:t>a</w:t>
            </w:r>
            <w:r>
              <w:rPr>
                <w:rFonts w:ascii="Calibri" w:hAnsi="Calibri" w:eastAsia="Calibri" w:cs="Calibri"/>
                <w:spacing w:val="1"/>
                <w:sz w:val="18"/>
                <w:szCs w:val="18"/>
              </w:rPr>
              <w:t>c</w:t>
            </w:r>
            <w:r>
              <w:rPr>
                <w:rFonts w:ascii="Calibri" w:hAnsi="Calibri" w:eastAsia="Calibri" w:cs="Calibri"/>
                <w:spacing w:val="-1"/>
                <w:sz w:val="18"/>
                <w:szCs w:val="18"/>
              </w:rPr>
              <w:t>he</w:t>
            </w:r>
            <w:r>
              <w:rPr>
                <w:rFonts w:ascii="Calibri" w:hAnsi="Calibri" w:eastAsia="Calibri" w:cs="Calibri"/>
                <w:sz w:val="18"/>
                <w:szCs w:val="18"/>
              </w:rPr>
              <w:t>rs</w:t>
            </w:r>
            <w:r>
              <w:rPr>
                <w:rFonts w:ascii="Calibri" w:hAnsi="Calibri" w:eastAsia="Calibri" w:cs="Calibri"/>
                <w:spacing w:val="-6"/>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pacing w:val="-1"/>
                <w:sz w:val="18"/>
                <w:szCs w:val="18"/>
              </w:rPr>
              <w:t>p</w:t>
            </w:r>
            <w:r>
              <w:rPr>
                <w:rFonts w:ascii="Calibri" w:hAnsi="Calibri" w:eastAsia="Calibri" w:cs="Calibri"/>
                <w:sz w:val="18"/>
                <w:szCs w:val="18"/>
              </w:rPr>
              <w:t>arti</w:t>
            </w:r>
            <w:r>
              <w:rPr>
                <w:rFonts w:ascii="Calibri" w:hAnsi="Calibri" w:eastAsia="Calibri" w:cs="Calibri"/>
                <w:spacing w:val="1"/>
                <w:sz w:val="18"/>
                <w:szCs w:val="18"/>
              </w:rPr>
              <w:t>c</w:t>
            </w:r>
            <w:r>
              <w:rPr>
                <w:rFonts w:ascii="Calibri" w:hAnsi="Calibri" w:eastAsia="Calibri" w:cs="Calibri"/>
                <w:sz w:val="18"/>
                <w:szCs w:val="18"/>
              </w:rPr>
              <w:t>i</w:t>
            </w:r>
            <w:r>
              <w:rPr>
                <w:rFonts w:ascii="Calibri" w:hAnsi="Calibri" w:eastAsia="Calibri" w:cs="Calibri"/>
                <w:spacing w:val="-1"/>
                <w:sz w:val="18"/>
                <w:szCs w:val="18"/>
              </w:rPr>
              <w:t>p</w:t>
            </w:r>
            <w:r>
              <w:rPr>
                <w:rFonts w:ascii="Calibri" w:hAnsi="Calibri" w:eastAsia="Calibri" w:cs="Calibri"/>
                <w:spacing w:val="2"/>
                <w:sz w:val="18"/>
                <w:szCs w:val="18"/>
              </w:rPr>
              <w:t>a</w:t>
            </w:r>
            <w:r>
              <w:rPr>
                <w:rFonts w:ascii="Calibri" w:hAnsi="Calibri" w:eastAsia="Calibri" w:cs="Calibri"/>
                <w:sz w:val="18"/>
                <w:szCs w:val="18"/>
              </w:rPr>
              <w:t>te</w:t>
            </w:r>
            <w:r>
              <w:rPr>
                <w:rFonts w:ascii="Calibri" w:hAnsi="Calibri" w:eastAsia="Calibri" w:cs="Calibri"/>
                <w:spacing w:val="-5"/>
                <w:sz w:val="18"/>
                <w:szCs w:val="18"/>
              </w:rPr>
              <w:t xml:space="preserve"> </w:t>
            </w:r>
            <w:r>
              <w:rPr>
                <w:rFonts w:ascii="Calibri" w:hAnsi="Calibri" w:eastAsia="Calibri" w:cs="Calibri"/>
                <w:sz w:val="18"/>
                <w:szCs w:val="18"/>
              </w:rPr>
              <w:t>in</w:t>
            </w:r>
            <w:r>
              <w:rPr>
                <w:rFonts w:ascii="Calibri" w:hAnsi="Calibri" w:eastAsia="Calibri" w:cs="Calibri"/>
                <w:spacing w:val="1"/>
                <w:sz w:val="18"/>
                <w:szCs w:val="18"/>
              </w:rPr>
              <w:t xml:space="preserve"> </w:t>
            </w:r>
            <w:r>
              <w:rPr>
                <w:rFonts w:ascii="Calibri" w:hAnsi="Calibri" w:eastAsia="Calibri" w:cs="Calibri"/>
                <w:spacing w:val="-1"/>
                <w:sz w:val="18"/>
                <w:szCs w:val="18"/>
              </w:rPr>
              <w:t>S</w:t>
            </w:r>
            <w:r>
              <w:rPr>
                <w:rFonts w:ascii="Calibri" w:hAnsi="Calibri" w:eastAsia="Calibri" w:cs="Calibri"/>
                <w:sz w:val="18"/>
                <w:szCs w:val="18"/>
              </w:rPr>
              <w:t>afe</w:t>
            </w:r>
            <w:r>
              <w:rPr>
                <w:rFonts w:ascii="Calibri" w:hAnsi="Calibri" w:eastAsia="Calibri" w:cs="Calibri"/>
                <w:spacing w:val="-2"/>
                <w:sz w:val="18"/>
                <w:szCs w:val="18"/>
              </w:rPr>
              <w:t xml:space="preserve"> </w:t>
            </w:r>
            <w:r>
              <w:rPr>
                <w:rFonts w:ascii="Calibri" w:hAnsi="Calibri" w:eastAsia="Calibri" w:cs="Calibri"/>
                <w:sz w:val="18"/>
                <w:szCs w:val="18"/>
              </w:rPr>
              <w:t>I</w:t>
            </w:r>
            <w:r>
              <w:rPr>
                <w:rFonts w:ascii="Calibri" w:hAnsi="Calibri" w:eastAsia="Calibri" w:cs="Calibri"/>
                <w:spacing w:val="1"/>
                <w:sz w:val="18"/>
                <w:szCs w:val="18"/>
              </w:rPr>
              <w:t>d</w:t>
            </w:r>
            <w:r>
              <w:rPr>
                <w:rFonts w:ascii="Calibri" w:hAnsi="Calibri" w:eastAsia="Calibri" w:cs="Calibri"/>
                <w:spacing w:val="-1"/>
                <w:sz w:val="18"/>
                <w:szCs w:val="18"/>
              </w:rPr>
              <w:t>en</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z w:val="18"/>
                <w:szCs w:val="18"/>
              </w:rPr>
              <w:t>ficati</w:t>
            </w:r>
            <w:r>
              <w:rPr>
                <w:rFonts w:ascii="Calibri" w:hAnsi="Calibri" w:eastAsia="Calibri" w:cs="Calibri"/>
                <w:spacing w:val="1"/>
                <w:sz w:val="18"/>
                <w:szCs w:val="18"/>
              </w:rPr>
              <w:t>o</w:t>
            </w:r>
            <w:r>
              <w:rPr>
                <w:rFonts w:ascii="Calibri" w:hAnsi="Calibri" w:eastAsia="Calibri" w:cs="Calibri"/>
                <w:sz w:val="18"/>
                <w:szCs w:val="18"/>
              </w:rPr>
              <w:t>n 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pacing w:val="1"/>
                <w:sz w:val="18"/>
                <w:szCs w:val="18"/>
              </w:rPr>
              <w:t>R</w:t>
            </w:r>
            <w:r>
              <w:rPr>
                <w:rFonts w:ascii="Calibri" w:hAnsi="Calibri" w:eastAsia="Calibri" w:cs="Calibri"/>
                <w:spacing w:val="-1"/>
                <w:sz w:val="18"/>
                <w:szCs w:val="18"/>
              </w:rPr>
              <w:t>e</w:t>
            </w:r>
            <w:r>
              <w:rPr>
                <w:rFonts w:ascii="Calibri" w:hAnsi="Calibri" w:eastAsia="Calibri" w:cs="Calibri"/>
                <w:sz w:val="18"/>
                <w:szCs w:val="18"/>
              </w:rPr>
              <w:t>fe</w:t>
            </w:r>
            <w:r>
              <w:rPr>
                <w:rFonts w:ascii="Calibri" w:hAnsi="Calibri" w:eastAsia="Calibri" w:cs="Calibri"/>
                <w:spacing w:val="-1"/>
                <w:sz w:val="18"/>
                <w:szCs w:val="18"/>
              </w:rPr>
              <w:t>r</w:t>
            </w:r>
            <w:r>
              <w:rPr>
                <w:rFonts w:ascii="Calibri" w:hAnsi="Calibri" w:eastAsia="Calibri" w:cs="Calibri"/>
                <w:sz w:val="18"/>
                <w:szCs w:val="18"/>
              </w:rPr>
              <w:t>ral</w:t>
            </w:r>
            <w:r>
              <w:rPr>
                <w:rFonts w:ascii="Calibri" w:hAnsi="Calibri" w:eastAsia="Calibri" w:cs="Calibri"/>
                <w:spacing w:val="-5"/>
                <w:sz w:val="18"/>
                <w:szCs w:val="18"/>
              </w:rPr>
              <w:t xml:space="preserve"> </w:t>
            </w:r>
            <w:r>
              <w:rPr>
                <w:rFonts w:ascii="Calibri" w:hAnsi="Calibri" w:eastAsia="Calibri" w:cs="Calibri"/>
                <w:spacing w:val="2"/>
                <w:sz w:val="18"/>
                <w:szCs w:val="18"/>
              </w:rPr>
              <w:t>t</w:t>
            </w:r>
            <w:r>
              <w:rPr>
                <w:rFonts w:ascii="Calibri" w:hAnsi="Calibri" w:eastAsia="Calibri" w:cs="Calibri"/>
                <w:sz w:val="18"/>
                <w:szCs w:val="18"/>
              </w:rPr>
              <w:t>ra</w:t>
            </w:r>
            <w:r>
              <w:rPr>
                <w:rFonts w:ascii="Calibri" w:hAnsi="Calibri" w:eastAsia="Calibri" w:cs="Calibri"/>
                <w:spacing w:val="-1"/>
                <w:sz w:val="18"/>
                <w:szCs w:val="18"/>
              </w:rPr>
              <w:t>in</w:t>
            </w:r>
            <w:r>
              <w:rPr>
                <w:rFonts w:ascii="Calibri" w:hAnsi="Calibri" w:eastAsia="Calibri" w:cs="Calibri"/>
                <w:spacing w:val="2"/>
                <w:sz w:val="18"/>
                <w:szCs w:val="18"/>
              </w:rPr>
              <w:t>i</w:t>
            </w:r>
            <w:r>
              <w:rPr>
                <w:rFonts w:ascii="Calibri" w:hAnsi="Calibri" w:eastAsia="Calibri" w:cs="Calibri"/>
                <w:spacing w:val="-1"/>
                <w:sz w:val="18"/>
                <w:szCs w:val="18"/>
              </w:rPr>
              <w:t>ng</w:t>
            </w:r>
            <w:r>
              <w:rPr>
                <w:rFonts w:ascii="Calibri" w:hAnsi="Calibri" w:eastAsia="Calibri" w:cs="Calibri"/>
                <w:sz w:val="18"/>
                <w:szCs w:val="18"/>
              </w:rPr>
              <w:t>,</w:t>
            </w:r>
            <w:r>
              <w:rPr>
                <w:rFonts w:ascii="Calibri" w:hAnsi="Calibri" w:eastAsia="Calibri" w:cs="Calibri"/>
                <w:spacing w:val="-2"/>
                <w:sz w:val="18"/>
                <w:szCs w:val="18"/>
              </w:rPr>
              <w:t xml:space="preserve"> </w:t>
            </w:r>
            <w:r>
              <w:rPr>
                <w:rFonts w:ascii="Calibri" w:hAnsi="Calibri" w:eastAsia="Calibri" w:cs="Calibri"/>
                <w:sz w:val="18"/>
                <w:szCs w:val="18"/>
              </w:rPr>
              <w:t>a</w:t>
            </w:r>
            <w:r>
              <w:rPr>
                <w:rFonts w:ascii="Calibri" w:hAnsi="Calibri" w:eastAsia="Calibri" w:cs="Calibri"/>
                <w:spacing w:val="2"/>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z w:val="18"/>
                <w:szCs w:val="18"/>
              </w:rPr>
              <w:t>a</w:t>
            </w:r>
            <w:r>
              <w:rPr>
                <w:rFonts w:ascii="Calibri" w:hAnsi="Calibri" w:eastAsia="Calibri" w:cs="Calibri"/>
                <w:spacing w:val="-1"/>
                <w:sz w:val="18"/>
                <w:szCs w:val="18"/>
              </w:rPr>
              <w:t>pp</w:t>
            </w:r>
            <w:r>
              <w:rPr>
                <w:rFonts w:ascii="Calibri" w:hAnsi="Calibri" w:eastAsia="Calibri" w:cs="Calibri"/>
                <w:sz w:val="18"/>
                <w:szCs w:val="18"/>
              </w:rPr>
              <w:t>ly</w:t>
            </w:r>
            <w:r>
              <w:rPr>
                <w:rFonts w:ascii="Calibri" w:hAnsi="Calibri" w:eastAsia="Calibri" w:cs="Calibri"/>
                <w:spacing w:val="1"/>
                <w:sz w:val="18"/>
                <w:szCs w:val="18"/>
              </w:rPr>
              <w:t xml:space="preserve"> </w:t>
            </w:r>
            <w:r>
              <w:rPr>
                <w:rFonts w:ascii="Calibri" w:hAnsi="Calibri" w:eastAsia="Calibri" w:cs="Calibri"/>
                <w:sz w:val="18"/>
                <w:szCs w:val="18"/>
              </w:rPr>
              <w:t>it</w:t>
            </w:r>
            <w:r>
              <w:rPr>
                <w:rFonts w:ascii="Calibri" w:hAnsi="Calibri" w:eastAsia="Calibri" w:cs="Calibri"/>
                <w:spacing w:val="1"/>
                <w:sz w:val="18"/>
                <w:szCs w:val="18"/>
              </w:rPr>
              <w:t xml:space="preserve"> </w:t>
            </w:r>
            <w:r>
              <w:rPr>
                <w:rFonts w:ascii="Calibri" w:hAnsi="Calibri" w:eastAsia="Calibri" w:cs="Calibri"/>
                <w:sz w:val="18"/>
                <w:szCs w:val="18"/>
              </w:rPr>
              <w:t>in</w:t>
            </w:r>
            <w:r>
              <w:rPr>
                <w:rFonts w:ascii="Calibri" w:hAnsi="Calibri" w:eastAsia="Calibri" w:cs="Calibri"/>
                <w:spacing w:val="-1"/>
                <w:sz w:val="18"/>
                <w:szCs w:val="18"/>
              </w:rPr>
              <w:t xml:space="preserve"> </w:t>
            </w:r>
            <w:r>
              <w:rPr>
                <w:rFonts w:ascii="Calibri" w:hAnsi="Calibri" w:eastAsia="Calibri" w:cs="Calibri"/>
                <w:sz w:val="18"/>
                <w:szCs w:val="18"/>
              </w:rPr>
              <w:t>t</w:t>
            </w:r>
            <w:r>
              <w:rPr>
                <w:rFonts w:ascii="Calibri" w:hAnsi="Calibri" w:eastAsia="Calibri" w:cs="Calibri"/>
                <w:spacing w:val="-1"/>
                <w:sz w:val="18"/>
                <w:szCs w:val="18"/>
              </w:rPr>
              <w:t>h</w:t>
            </w:r>
            <w:r>
              <w:rPr>
                <w:rFonts w:ascii="Calibri" w:hAnsi="Calibri" w:eastAsia="Calibri" w:cs="Calibri"/>
                <w:spacing w:val="2"/>
                <w:sz w:val="18"/>
                <w:szCs w:val="18"/>
              </w:rPr>
              <w:t>e</w:t>
            </w:r>
            <w:r>
              <w:rPr>
                <w:rFonts w:ascii="Calibri" w:hAnsi="Calibri" w:eastAsia="Calibri" w:cs="Calibri"/>
                <w:sz w:val="18"/>
                <w:szCs w:val="18"/>
              </w:rPr>
              <w:t xml:space="preserve">ir </w:t>
            </w:r>
            <w:r>
              <w:rPr>
                <w:rFonts w:ascii="Calibri" w:hAnsi="Calibri" w:eastAsia="Calibri" w:cs="Calibri"/>
                <w:spacing w:val="1"/>
                <w:sz w:val="18"/>
                <w:szCs w:val="18"/>
              </w:rPr>
              <w:t>c</w:t>
            </w:r>
            <w:r>
              <w:rPr>
                <w:rFonts w:ascii="Calibri" w:hAnsi="Calibri" w:eastAsia="Calibri" w:cs="Calibri"/>
                <w:sz w:val="18"/>
                <w:szCs w:val="18"/>
              </w:rPr>
              <w:t>la</w:t>
            </w:r>
            <w:r>
              <w:rPr>
                <w:rFonts w:ascii="Calibri" w:hAnsi="Calibri" w:eastAsia="Calibri" w:cs="Calibri"/>
                <w:spacing w:val="-1"/>
                <w:sz w:val="18"/>
                <w:szCs w:val="18"/>
              </w:rPr>
              <w:t>ss</w:t>
            </w:r>
            <w:r>
              <w:rPr>
                <w:rFonts w:ascii="Calibri" w:hAnsi="Calibri" w:eastAsia="Calibri" w:cs="Calibri"/>
                <w:sz w:val="18"/>
                <w:szCs w:val="18"/>
              </w:rPr>
              <w:t>r</w:t>
            </w:r>
            <w:r>
              <w:rPr>
                <w:rFonts w:ascii="Calibri" w:hAnsi="Calibri" w:eastAsia="Calibri" w:cs="Calibri"/>
                <w:spacing w:val="1"/>
                <w:sz w:val="18"/>
                <w:szCs w:val="18"/>
              </w:rPr>
              <w:t>oo</w:t>
            </w:r>
            <w:r>
              <w:rPr>
                <w:rFonts w:ascii="Calibri" w:hAnsi="Calibri" w:eastAsia="Calibri" w:cs="Calibri"/>
                <w:sz w:val="18"/>
                <w:szCs w:val="18"/>
              </w:rPr>
              <w:t>ms</w:t>
            </w:r>
          </w:p>
        </w:tc>
        <w:tc>
          <w:tcPr>
            <w:tcW w:w="3869" w:type="dxa"/>
            <w:tcBorders>
              <w:top w:val="single" w:color="009FDC" w:sz="8" w:space="0"/>
              <w:left w:val="single" w:color="009FDC" w:sz="8" w:space="0"/>
              <w:bottom w:val="single" w:color="009FDC" w:sz="8" w:space="0"/>
              <w:right w:val="single" w:color="009FDC" w:sz="8" w:space="0"/>
            </w:tcBorders>
          </w:tcPr>
          <w:p w:rsidR="00053E75" w:rsidRDefault="00BF1E13" w14:paraId="2ADC6CA4" w14:textId="77777777">
            <w:pPr>
              <w:spacing w:before="1" w:after="0" w:line="256" w:lineRule="auto"/>
              <w:ind w:left="97" w:right="120"/>
              <w:rPr>
                <w:rFonts w:ascii="Calibri" w:hAnsi="Calibri" w:eastAsia="Calibri" w:cs="Calibri"/>
                <w:sz w:val="18"/>
                <w:szCs w:val="18"/>
              </w:rPr>
            </w:pPr>
            <w:r>
              <w:rPr>
                <w:rFonts w:ascii="Calibri" w:hAnsi="Calibri" w:eastAsia="Calibri" w:cs="Calibri"/>
                <w:spacing w:val="1"/>
                <w:sz w:val="18"/>
                <w:szCs w:val="18"/>
              </w:rPr>
              <w:t>T</w:t>
            </w:r>
            <w:r>
              <w:rPr>
                <w:rFonts w:ascii="Calibri" w:hAnsi="Calibri" w:eastAsia="Calibri" w:cs="Calibri"/>
                <w:sz w:val="18"/>
                <w:szCs w:val="18"/>
              </w:rPr>
              <w:t>ra</w:t>
            </w:r>
            <w:r>
              <w:rPr>
                <w:rFonts w:ascii="Calibri" w:hAnsi="Calibri" w:eastAsia="Calibri" w:cs="Calibri"/>
                <w:spacing w:val="-1"/>
                <w:sz w:val="18"/>
                <w:szCs w:val="18"/>
              </w:rPr>
              <w:t>i</w:t>
            </w:r>
            <w:r>
              <w:rPr>
                <w:rFonts w:ascii="Calibri" w:hAnsi="Calibri" w:eastAsia="Calibri" w:cs="Calibri"/>
                <w:sz w:val="18"/>
                <w:szCs w:val="18"/>
              </w:rPr>
              <w:t>n</w:t>
            </w:r>
            <w:r>
              <w:rPr>
                <w:rFonts w:ascii="Calibri" w:hAnsi="Calibri" w:eastAsia="Calibri" w:cs="Calibri"/>
                <w:spacing w:val="-1"/>
                <w:sz w:val="18"/>
                <w:szCs w:val="18"/>
              </w:rPr>
              <w:t xml:space="preserve"> </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pacing w:val="1"/>
                <w:sz w:val="18"/>
                <w:szCs w:val="18"/>
              </w:rPr>
              <w:t>ac</w:t>
            </w:r>
            <w:r>
              <w:rPr>
                <w:rFonts w:ascii="Calibri" w:hAnsi="Calibri" w:eastAsia="Calibri" w:cs="Calibri"/>
                <w:spacing w:val="-1"/>
                <w:sz w:val="18"/>
                <w:szCs w:val="18"/>
              </w:rPr>
              <w:t>he</w:t>
            </w:r>
            <w:r>
              <w:rPr>
                <w:rFonts w:ascii="Calibri" w:hAnsi="Calibri" w:eastAsia="Calibri" w:cs="Calibri"/>
                <w:spacing w:val="2"/>
                <w:sz w:val="18"/>
                <w:szCs w:val="18"/>
              </w:rPr>
              <w:t>r</w:t>
            </w:r>
            <w:r>
              <w:rPr>
                <w:rFonts w:ascii="Calibri" w:hAnsi="Calibri" w:eastAsia="Calibri" w:cs="Calibri"/>
                <w:sz w:val="18"/>
                <w:szCs w:val="18"/>
              </w:rPr>
              <w:t>s</w:t>
            </w:r>
            <w:r>
              <w:rPr>
                <w:rFonts w:ascii="Calibri" w:hAnsi="Calibri" w:eastAsia="Calibri" w:cs="Calibri"/>
                <w:spacing w:val="-5"/>
                <w:sz w:val="18"/>
                <w:szCs w:val="18"/>
              </w:rPr>
              <w:t xml:space="preserve"> </w:t>
            </w:r>
            <w:r>
              <w:rPr>
                <w:rFonts w:ascii="Calibri" w:hAnsi="Calibri" w:eastAsia="Calibri" w:cs="Calibri"/>
                <w:sz w:val="18"/>
                <w:szCs w:val="18"/>
              </w:rPr>
              <w:t>in</w:t>
            </w:r>
            <w:r>
              <w:rPr>
                <w:rFonts w:ascii="Calibri" w:hAnsi="Calibri" w:eastAsia="Calibri" w:cs="Calibri"/>
                <w:spacing w:val="-1"/>
                <w:sz w:val="18"/>
                <w:szCs w:val="18"/>
              </w:rPr>
              <w:t xml:space="preserve"> s</w:t>
            </w:r>
            <w:r>
              <w:rPr>
                <w:rFonts w:ascii="Calibri" w:hAnsi="Calibri" w:eastAsia="Calibri" w:cs="Calibri"/>
                <w:spacing w:val="3"/>
                <w:sz w:val="18"/>
                <w:szCs w:val="18"/>
              </w:rPr>
              <w:t>c</w:t>
            </w:r>
            <w:r>
              <w:rPr>
                <w:rFonts w:ascii="Calibri" w:hAnsi="Calibri" w:eastAsia="Calibri" w:cs="Calibri"/>
                <w:spacing w:val="-1"/>
                <w:sz w:val="18"/>
                <w:szCs w:val="18"/>
              </w:rPr>
              <w:t>h</w:t>
            </w:r>
            <w:r>
              <w:rPr>
                <w:rFonts w:ascii="Calibri" w:hAnsi="Calibri" w:eastAsia="Calibri" w:cs="Calibri"/>
                <w:spacing w:val="1"/>
                <w:sz w:val="18"/>
                <w:szCs w:val="18"/>
              </w:rPr>
              <w:t>oo</w:t>
            </w:r>
            <w:r>
              <w:rPr>
                <w:rFonts w:ascii="Calibri" w:hAnsi="Calibri" w:eastAsia="Calibri" w:cs="Calibri"/>
                <w:sz w:val="18"/>
                <w:szCs w:val="18"/>
              </w:rPr>
              <w:t>l</w:t>
            </w:r>
            <w:r>
              <w:rPr>
                <w:rFonts w:ascii="Calibri" w:hAnsi="Calibri" w:eastAsia="Calibri" w:cs="Calibri"/>
                <w:spacing w:val="-1"/>
                <w:sz w:val="18"/>
                <w:szCs w:val="18"/>
              </w:rPr>
              <w:t>s</w:t>
            </w:r>
            <w:r>
              <w:rPr>
                <w:rFonts w:ascii="Calibri" w:hAnsi="Calibri" w:eastAsia="Calibri" w:cs="Calibri"/>
                <w:sz w:val="18"/>
                <w:szCs w:val="18"/>
              </w:rPr>
              <w:t>,</w:t>
            </w:r>
            <w:r>
              <w:rPr>
                <w:rFonts w:ascii="Calibri" w:hAnsi="Calibri" w:eastAsia="Calibri" w:cs="Calibri"/>
                <w:spacing w:val="-1"/>
                <w:sz w:val="18"/>
                <w:szCs w:val="18"/>
              </w:rPr>
              <w:t xml:space="preserve"> </w:t>
            </w:r>
            <w:r>
              <w:rPr>
                <w:rFonts w:ascii="Calibri" w:hAnsi="Calibri" w:eastAsia="Calibri" w:cs="Calibri"/>
                <w:sz w:val="18"/>
                <w:szCs w:val="18"/>
              </w:rPr>
              <w:t>in</w:t>
            </w:r>
            <w:r>
              <w:rPr>
                <w:rFonts w:ascii="Calibri" w:hAnsi="Calibri" w:eastAsia="Calibri" w:cs="Calibri"/>
                <w:spacing w:val="-1"/>
                <w:sz w:val="18"/>
                <w:szCs w:val="18"/>
              </w:rPr>
              <w:t xml:space="preserve"> </w:t>
            </w:r>
            <w:r>
              <w:rPr>
                <w:rFonts w:ascii="Calibri" w:hAnsi="Calibri" w:eastAsia="Calibri" w:cs="Calibri"/>
                <w:sz w:val="18"/>
                <w:szCs w:val="18"/>
              </w:rPr>
              <w:t>ar</w:t>
            </w:r>
            <w:r>
              <w:rPr>
                <w:rFonts w:ascii="Calibri" w:hAnsi="Calibri" w:eastAsia="Calibri" w:cs="Calibri"/>
                <w:spacing w:val="-1"/>
                <w:sz w:val="18"/>
                <w:szCs w:val="18"/>
              </w:rPr>
              <w:t>e</w:t>
            </w:r>
            <w:r>
              <w:rPr>
                <w:rFonts w:ascii="Calibri" w:hAnsi="Calibri" w:eastAsia="Calibri" w:cs="Calibri"/>
                <w:sz w:val="18"/>
                <w:szCs w:val="18"/>
              </w:rPr>
              <w:t>a</w:t>
            </w:r>
            <w:r>
              <w:rPr>
                <w:rFonts w:ascii="Calibri" w:hAnsi="Calibri" w:eastAsia="Calibri" w:cs="Calibri"/>
                <w:spacing w:val="1"/>
                <w:sz w:val="18"/>
                <w:szCs w:val="18"/>
              </w:rPr>
              <w:t xml:space="preserve"> o</w:t>
            </w:r>
            <w:r>
              <w:rPr>
                <w:rFonts w:ascii="Calibri" w:hAnsi="Calibri" w:eastAsia="Calibri" w:cs="Calibri"/>
                <w:sz w:val="18"/>
                <w:szCs w:val="18"/>
              </w:rPr>
              <w:t>f i</w:t>
            </w:r>
            <w:r>
              <w:rPr>
                <w:rFonts w:ascii="Calibri" w:hAnsi="Calibri" w:eastAsia="Calibri" w:cs="Calibri"/>
                <w:spacing w:val="-1"/>
                <w:sz w:val="18"/>
                <w:szCs w:val="18"/>
              </w:rPr>
              <w:t>n</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z w:val="18"/>
                <w:szCs w:val="18"/>
              </w:rPr>
              <w:t>rv</w:t>
            </w:r>
            <w:r>
              <w:rPr>
                <w:rFonts w:ascii="Calibri" w:hAnsi="Calibri" w:eastAsia="Calibri" w:cs="Calibri"/>
                <w:spacing w:val="-1"/>
                <w:sz w:val="18"/>
                <w:szCs w:val="18"/>
              </w:rPr>
              <w:t>en</w:t>
            </w:r>
            <w:r>
              <w:rPr>
                <w:rFonts w:ascii="Calibri" w:hAnsi="Calibri" w:eastAsia="Calibri" w:cs="Calibri"/>
                <w:spacing w:val="2"/>
                <w:sz w:val="18"/>
                <w:szCs w:val="18"/>
              </w:rPr>
              <w:t>t</w:t>
            </w:r>
            <w:r>
              <w:rPr>
                <w:rFonts w:ascii="Calibri" w:hAnsi="Calibri" w:eastAsia="Calibri" w:cs="Calibri"/>
                <w:sz w:val="18"/>
                <w:szCs w:val="18"/>
              </w:rPr>
              <w:t>i</w:t>
            </w:r>
            <w:r>
              <w:rPr>
                <w:rFonts w:ascii="Calibri" w:hAnsi="Calibri" w:eastAsia="Calibri" w:cs="Calibri"/>
                <w:spacing w:val="1"/>
                <w:sz w:val="18"/>
                <w:szCs w:val="18"/>
              </w:rPr>
              <w:t>o</w:t>
            </w:r>
            <w:r>
              <w:rPr>
                <w:rFonts w:ascii="Calibri" w:hAnsi="Calibri" w:eastAsia="Calibri" w:cs="Calibri"/>
                <w:spacing w:val="-1"/>
                <w:sz w:val="18"/>
                <w:szCs w:val="18"/>
              </w:rPr>
              <w:t>n</w:t>
            </w:r>
            <w:r>
              <w:rPr>
                <w:rFonts w:ascii="Calibri" w:hAnsi="Calibri" w:eastAsia="Calibri" w:cs="Calibri"/>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1"/>
                <w:sz w:val="18"/>
                <w:szCs w:val="18"/>
              </w:rPr>
              <w:t xml:space="preserve"> S</w:t>
            </w:r>
            <w:r>
              <w:rPr>
                <w:rFonts w:ascii="Calibri" w:hAnsi="Calibri" w:eastAsia="Calibri" w:cs="Calibri"/>
                <w:sz w:val="18"/>
                <w:szCs w:val="18"/>
              </w:rPr>
              <w:t>afe</w:t>
            </w:r>
            <w:r>
              <w:rPr>
                <w:rFonts w:ascii="Calibri" w:hAnsi="Calibri" w:eastAsia="Calibri" w:cs="Calibri"/>
                <w:spacing w:val="-2"/>
                <w:sz w:val="18"/>
                <w:szCs w:val="18"/>
              </w:rPr>
              <w:t xml:space="preserve"> </w:t>
            </w:r>
            <w:r>
              <w:rPr>
                <w:rFonts w:ascii="Calibri" w:hAnsi="Calibri" w:eastAsia="Calibri" w:cs="Calibri"/>
                <w:sz w:val="18"/>
                <w:szCs w:val="18"/>
              </w:rPr>
              <w:t>I</w:t>
            </w:r>
            <w:r>
              <w:rPr>
                <w:rFonts w:ascii="Calibri" w:hAnsi="Calibri" w:eastAsia="Calibri" w:cs="Calibri"/>
                <w:spacing w:val="-1"/>
                <w:sz w:val="18"/>
                <w:szCs w:val="18"/>
              </w:rPr>
              <w:t>d</w:t>
            </w:r>
            <w:r>
              <w:rPr>
                <w:rFonts w:ascii="Calibri" w:hAnsi="Calibri" w:eastAsia="Calibri" w:cs="Calibri"/>
                <w:spacing w:val="2"/>
                <w:sz w:val="18"/>
                <w:szCs w:val="18"/>
              </w:rPr>
              <w:t>e</w:t>
            </w:r>
            <w:r>
              <w:rPr>
                <w:rFonts w:ascii="Calibri" w:hAnsi="Calibri" w:eastAsia="Calibri" w:cs="Calibri"/>
                <w:spacing w:val="-1"/>
                <w:sz w:val="18"/>
                <w:szCs w:val="18"/>
              </w:rPr>
              <w:t>n</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z w:val="18"/>
                <w:szCs w:val="18"/>
              </w:rPr>
              <w:t>ficati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z w:val="18"/>
                <w:szCs w:val="18"/>
              </w:rPr>
              <w:t>a</w:t>
            </w:r>
            <w:r>
              <w:rPr>
                <w:rFonts w:ascii="Calibri" w:hAnsi="Calibri" w:eastAsia="Calibri" w:cs="Calibri"/>
                <w:spacing w:val="2"/>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pacing w:val="1"/>
                <w:sz w:val="18"/>
                <w:szCs w:val="18"/>
              </w:rPr>
              <w:t>R</w:t>
            </w:r>
            <w:r>
              <w:rPr>
                <w:rFonts w:ascii="Calibri" w:hAnsi="Calibri" w:eastAsia="Calibri" w:cs="Calibri"/>
                <w:spacing w:val="-1"/>
                <w:sz w:val="18"/>
                <w:szCs w:val="18"/>
              </w:rPr>
              <w:t>e</w:t>
            </w:r>
            <w:r>
              <w:rPr>
                <w:rFonts w:ascii="Calibri" w:hAnsi="Calibri" w:eastAsia="Calibri" w:cs="Calibri"/>
                <w:sz w:val="18"/>
                <w:szCs w:val="18"/>
              </w:rPr>
              <w:t>fe</w:t>
            </w:r>
            <w:r>
              <w:rPr>
                <w:rFonts w:ascii="Calibri" w:hAnsi="Calibri" w:eastAsia="Calibri" w:cs="Calibri"/>
                <w:spacing w:val="-1"/>
                <w:sz w:val="18"/>
                <w:szCs w:val="18"/>
              </w:rPr>
              <w:t>r</w:t>
            </w:r>
            <w:r>
              <w:rPr>
                <w:rFonts w:ascii="Calibri" w:hAnsi="Calibri" w:eastAsia="Calibri" w:cs="Calibri"/>
                <w:spacing w:val="2"/>
                <w:sz w:val="18"/>
                <w:szCs w:val="18"/>
              </w:rPr>
              <w:t>r</w:t>
            </w:r>
            <w:r>
              <w:rPr>
                <w:rFonts w:ascii="Calibri" w:hAnsi="Calibri" w:eastAsia="Calibri" w:cs="Calibri"/>
                <w:sz w:val="18"/>
                <w:szCs w:val="18"/>
              </w:rPr>
              <w:t>al</w:t>
            </w:r>
          </w:p>
        </w:tc>
      </w:tr>
      <w:tr w:rsidR="00053E75" w14:paraId="59302EBD" w14:textId="77777777">
        <w:trPr>
          <w:trHeight w:val="574" w:hRule="exact"/>
        </w:trPr>
        <w:tc>
          <w:tcPr>
            <w:tcW w:w="1352" w:type="dxa"/>
            <w:vMerge/>
            <w:tcBorders>
              <w:left w:val="single" w:color="009FDC" w:sz="8" w:space="0"/>
              <w:right w:val="single" w:color="009FDC" w:sz="8" w:space="0"/>
            </w:tcBorders>
          </w:tcPr>
          <w:p w:rsidR="00053E75" w:rsidRDefault="00053E75" w14:paraId="799CA2FA" w14:textId="77777777"/>
        </w:tc>
        <w:tc>
          <w:tcPr>
            <w:tcW w:w="1349" w:type="dxa"/>
            <w:tcBorders>
              <w:top w:val="single" w:color="009FDC" w:sz="8" w:space="0"/>
              <w:left w:val="single" w:color="009FDC" w:sz="8" w:space="0"/>
              <w:bottom w:val="single" w:color="009FDC" w:sz="8" w:space="0"/>
              <w:right w:val="single" w:color="009FDC" w:sz="8" w:space="0"/>
            </w:tcBorders>
          </w:tcPr>
          <w:p w:rsidR="00053E75" w:rsidRDefault="00BF1E13" w14:paraId="09253AD9" w14:textId="77777777">
            <w:pPr>
              <w:spacing w:after="0" w:line="240" w:lineRule="auto"/>
              <w:ind w:left="97" w:right="-20"/>
              <w:rPr>
                <w:rFonts w:ascii="Calibri" w:hAnsi="Calibri" w:eastAsia="Calibri" w:cs="Calibri"/>
                <w:sz w:val="18"/>
                <w:szCs w:val="18"/>
              </w:rPr>
            </w:pPr>
            <w:r>
              <w:rPr>
                <w:rFonts w:ascii="Calibri" w:hAnsi="Calibri" w:eastAsia="Calibri" w:cs="Calibri"/>
                <w:sz w:val="18"/>
                <w:szCs w:val="18"/>
              </w:rPr>
              <w:t>Ma</w:t>
            </w:r>
            <w:r>
              <w:rPr>
                <w:rFonts w:ascii="Calibri" w:hAnsi="Calibri" w:eastAsia="Calibri" w:cs="Calibri"/>
                <w:spacing w:val="-1"/>
                <w:sz w:val="18"/>
                <w:szCs w:val="18"/>
              </w:rPr>
              <w:t>in</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pacing w:val="-1"/>
                <w:sz w:val="18"/>
                <w:szCs w:val="18"/>
              </w:rPr>
              <w:t>n</w:t>
            </w:r>
            <w:r>
              <w:rPr>
                <w:rFonts w:ascii="Calibri" w:hAnsi="Calibri" w:eastAsia="Calibri" w:cs="Calibri"/>
                <w:sz w:val="18"/>
                <w:szCs w:val="18"/>
              </w:rPr>
              <w:t>a</w:t>
            </w:r>
            <w:r>
              <w:rPr>
                <w:rFonts w:ascii="Calibri" w:hAnsi="Calibri" w:eastAsia="Calibri" w:cs="Calibri"/>
                <w:spacing w:val="-1"/>
                <w:sz w:val="18"/>
                <w:szCs w:val="18"/>
              </w:rPr>
              <w:t>n</w:t>
            </w:r>
            <w:r>
              <w:rPr>
                <w:rFonts w:ascii="Calibri" w:hAnsi="Calibri" w:eastAsia="Calibri" w:cs="Calibri"/>
                <w:spacing w:val="1"/>
                <w:sz w:val="18"/>
                <w:szCs w:val="18"/>
              </w:rPr>
              <w:t>c</w:t>
            </w:r>
            <w:r>
              <w:rPr>
                <w:rFonts w:ascii="Calibri" w:hAnsi="Calibri" w:eastAsia="Calibri" w:cs="Calibri"/>
                <w:sz w:val="18"/>
                <w:szCs w:val="18"/>
              </w:rPr>
              <w:t>e</w:t>
            </w:r>
          </w:p>
        </w:tc>
        <w:tc>
          <w:tcPr>
            <w:tcW w:w="3692" w:type="dxa"/>
            <w:tcBorders>
              <w:top w:val="single" w:color="009FDC" w:sz="8" w:space="0"/>
              <w:left w:val="single" w:color="009FDC" w:sz="8" w:space="0"/>
              <w:bottom w:val="single" w:color="009FDC" w:sz="8" w:space="0"/>
              <w:right w:val="single" w:color="009FDC" w:sz="8" w:space="0"/>
            </w:tcBorders>
          </w:tcPr>
          <w:p w:rsidR="00053E75" w:rsidRDefault="00BF1E13" w14:paraId="744F4B34" w14:textId="77777777">
            <w:pPr>
              <w:spacing w:before="3" w:after="0" w:line="254" w:lineRule="auto"/>
              <w:ind w:left="97" w:right="112"/>
              <w:rPr>
                <w:rFonts w:ascii="Calibri" w:hAnsi="Calibri" w:eastAsia="Calibri" w:cs="Calibri"/>
                <w:sz w:val="18"/>
                <w:szCs w:val="18"/>
              </w:rPr>
            </w:pPr>
            <w:r>
              <w:rPr>
                <w:rFonts w:ascii="Calibri" w:hAnsi="Calibri" w:eastAsia="Calibri" w:cs="Calibri"/>
                <w:spacing w:val="-1"/>
                <w:sz w:val="18"/>
                <w:szCs w:val="18"/>
              </w:rPr>
              <w:t>App</w:t>
            </w:r>
            <w:r>
              <w:rPr>
                <w:rFonts w:ascii="Calibri" w:hAnsi="Calibri" w:eastAsia="Calibri" w:cs="Calibri"/>
                <w:spacing w:val="1"/>
                <w:sz w:val="18"/>
                <w:szCs w:val="18"/>
              </w:rPr>
              <w:t>o</w:t>
            </w: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z w:val="18"/>
                <w:szCs w:val="18"/>
              </w:rPr>
              <w:t>t</w:t>
            </w:r>
            <w:r>
              <w:rPr>
                <w:rFonts w:ascii="Calibri" w:hAnsi="Calibri" w:eastAsia="Calibri" w:cs="Calibri"/>
                <w:spacing w:val="-2"/>
                <w:sz w:val="18"/>
                <w:szCs w:val="18"/>
              </w:rPr>
              <w:t xml:space="preserve"> </w:t>
            </w:r>
            <w:r>
              <w:rPr>
                <w:rFonts w:ascii="Calibri" w:hAnsi="Calibri" w:eastAsia="Calibri" w:cs="Calibri"/>
                <w:sz w:val="18"/>
                <w:szCs w:val="18"/>
              </w:rPr>
              <w:t xml:space="preserve">a </w:t>
            </w:r>
            <w:r>
              <w:rPr>
                <w:rFonts w:ascii="Calibri" w:hAnsi="Calibri" w:eastAsia="Calibri" w:cs="Calibri"/>
                <w:spacing w:val="-1"/>
                <w:sz w:val="18"/>
                <w:szCs w:val="18"/>
              </w:rPr>
              <w:t>s</w:t>
            </w:r>
            <w:r>
              <w:rPr>
                <w:rFonts w:ascii="Calibri" w:hAnsi="Calibri" w:eastAsia="Calibri" w:cs="Calibri"/>
                <w:spacing w:val="1"/>
                <w:sz w:val="18"/>
                <w:szCs w:val="18"/>
              </w:rPr>
              <w:t>c</w:t>
            </w:r>
            <w:r>
              <w:rPr>
                <w:rFonts w:ascii="Calibri" w:hAnsi="Calibri" w:eastAsia="Calibri" w:cs="Calibri"/>
                <w:spacing w:val="-1"/>
                <w:sz w:val="18"/>
                <w:szCs w:val="18"/>
              </w:rPr>
              <w:t>h</w:t>
            </w:r>
            <w:r>
              <w:rPr>
                <w:rFonts w:ascii="Calibri" w:hAnsi="Calibri" w:eastAsia="Calibri" w:cs="Calibri"/>
                <w:spacing w:val="1"/>
                <w:sz w:val="18"/>
                <w:szCs w:val="18"/>
              </w:rPr>
              <w:t>oo</w:t>
            </w:r>
            <w:r>
              <w:rPr>
                <w:rFonts w:ascii="Calibri" w:hAnsi="Calibri" w:eastAsia="Calibri" w:cs="Calibri"/>
                <w:sz w:val="18"/>
                <w:szCs w:val="18"/>
              </w:rPr>
              <w:t>l</w:t>
            </w:r>
            <w:r>
              <w:rPr>
                <w:rFonts w:ascii="Calibri" w:hAnsi="Calibri" w:eastAsia="Calibri" w:cs="Calibri"/>
                <w:spacing w:val="-1"/>
                <w:sz w:val="18"/>
                <w:szCs w:val="18"/>
              </w:rPr>
              <w:t xml:space="preserve"> </w:t>
            </w:r>
            <w:r>
              <w:rPr>
                <w:rFonts w:ascii="Calibri" w:hAnsi="Calibri" w:eastAsia="Calibri" w:cs="Calibri"/>
                <w:sz w:val="18"/>
                <w:szCs w:val="18"/>
              </w:rPr>
              <w:t>f</w:t>
            </w:r>
            <w:r>
              <w:rPr>
                <w:rFonts w:ascii="Calibri" w:hAnsi="Calibri" w:eastAsia="Calibri" w:cs="Calibri"/>
                <w:spacing w:val="1"/>
                <w:sz w:val="18"/>
                <w:szCs w:val="18"/>
              </w:rPr>
              <w:t>oc</w:t>
            </w:r>
            <w:r>
              <w:rPr>
                <w:rFonts w:ascii="Calibri" w:hAnsi="Calibri" w:eastAsia="Calibri" w:cs="Calibri"/>
                <w:sz w:val="18"/>
                <w:szCs w:val="18"/>
              </w:rPr>
              <w:t>al</w:t>
            </w:r>
            <w:r>
              <w:rPr>
                <w:rFonts w:ascii="Calibri" w:hAnsi="Calibri" w:eastAsia="Calibri" w:cs="Calibri"/>
                <w:spacing w:val="-1"/>
                <w:sz w:val="18"/>
                <w:szCs w:val="18"/>
              </w:rPr>
              <w:t xml:space="preserve"> p</w:t>
            </w:r>
            <w:r>
              <w:rPr>
                <w:rFonts w:ascii="Calibri" w:hAnsi="Calibri" w:eastAsia="Calibri" w:cs="Calibri"/>
                <w:spacing w:val="1"/>
                <w:sz w:val="18"/>
                <w:szCs w:val="18"/>
              </w:rPr>
              <w:t>o</w:t>
            </w: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z w:val="18"/>
                <w:szCs w:val="18"/>
              </w:rPr>
              <w:t>t</w:t>
            </w:r>
            <w:r>
              <w:rPr>
                <w:rFonts w:ascii="Calibri" w:hAnsi="Calibri" w:eastAsia="Calibri" w:cs="Calibri"/>
                <w:spacing w:val="-1"/>
                <w:sz w:val="18"/>
                <w:szCs w:val="18"/>
              </w:rPr>
              <w:t xml:space="preserve"> </w:t>
            </w:r>
            <w:r>
              <w:rPr>
                <w:rFonts w:ascii="Calibri" w:hAnsi="Calibri" w:eastAsia="Calibri" w:cs="Calibri"/>
                <w:sz w:val="18"/>
                <w:szCs w:val="18"/>
              </w:rPr>
              <w:t xml:space="preserve">to </w:t>
            </w:r>
            <w:r>
              <w:rPr>
                <w:rFonts w:ascii="Calibri" w:hAnsi="Calibri" w:eastAsia="Calibri" w:cs="Calibri"/>
                <w:spacing w:val="-1"/>
                <w:sz w:val="18"/>
                <w:szCs w:val="18"/>
              </w:rPr>
              <w:t>ensu</w:t>
            </w:r>
            <w:r>
              <w:rPr>
                <w:rFonts w:ascii="Calibri" w:hAnsi="Calibri" w:eastAsia="Calibri" w:cs="Calibri"/>
                <w:spacing w:val="2"/>
                <w:sz w:val="18"/>
                <w:szCs w:val="18"/>
              </w:rPr>
              <w:t>r</w:t>
            </w:r>
            <w:r>
              <w:rPr>
                <w:rFonts w:ascii="Calibri" w:hAnsi="Calibri" w:eastAsia="Calibri" w:cs="Calibri"/>
                <w:sz w:val="18"/>
                <w:szCs w:val="18"/>
              </w:rPr>
              <w:t>e</w:t>
            </w:r>
            <w:r>
              <w:rPr>
                <w:rFonts w:ascii="Calibri" w:hAnsi="Calibri" w:eastAsia="Calibri" w:cs="Calibri"/>
                <w:spacing w:val="-3"/>
                <w:sz w:val="18"/>
                <w:szCs w:val="18"/>
              </w:rPr>
              <w:t xml:space="preserve"> </w:t>
            </w:r>
            <w:r>
              <w:rPr>
                <w:rFonts w:ascii="Calibri" w:hAnsi="Calibri" w:eastAsia="Calibri" w:cs="Calibri"/>
                <w:spacing w:val="1"/>
                <w:sz w:val="18"/>
                <w:szCs w:val="18"/>
              </w:rPr>
              <w:t>o</w:t>
            </w:r>
            <w:r>
              <w:rPr>
                <w:rFonts w:ascii="Calibri" w:hAnsi="Calibri" w:eastAsia="Calibri" w:cs="Calibri"/>
                <w:spacing w:val="-1"/>
                <w:sz w:val="18"/>
                <w:szCs w:val="18"/>
              </w:rPr>
              <w:t>ng</w:t>
            </w:r>
            <w:r>
              <w:rPr>
                <w:rFonts w:ascii="Calibri" w:hAnsi="Calibri" w:eastAsia="Calibri" w:cs="Calibri"/>
                <w:spacing w:val="1"/>
                <w:sz w:val="18"/>
                <w:szCs w:val="18"/>
              </w:rPr>
              <w:t>o</w:t>
            </w: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z w:val="18"/>
                <w:szCs w:val="18"/>
              </w:rPr>
              <w:t>g f</w:t>
            </w:r>
            <w:r>
              <w:rPr>
                <w:rFonts w:ascii="Calibri" w:hAnsi="Calibri" w:eastAsia="Calibri" w:cs="Calibri"/>
                <w:spacing w:val="-1"/>
                <w:sz w:val="18"/>
                <w:szCs w:val="18"/>
              </w:rPr>
              <w:t>un</w:t>
            </w:r>
            <w:r>
              <w:rPr>
                <w:rFonts w:ascii="Calibri" w:hAnsi="Calibri" w:eastAsia="Calibri" w:cs="Calibri"/>
                <w:spacing w:val="1"/>
                <w:sz w:val="18"/>
                <w:szCs w:val="18"/>
              </w:rPr>
              <w:t>c</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pacing w:val="-1"/>
                <w:sz w:val="18"/>
                <w:szCs w:val="18"/>
              </w:rPr>
              <w:t>n</w:t>
            </w: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3"/>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f r</w:t>
            </w:r>
            <w:r>
              <w:rPr>
                <w:rFonts w:ascii="Calibri" w:hAnsi="Calibri" w:eastAsia="Calibri" w:cs="Calibri"/>
                <w:spacing w:val="-1"/>
                <w:sz w:val="18"/>
                <w:szCs w:val="18"/>
              </w:rPr>
              <w:t>e</w:t>
            </w:r>
            <w:r>
              <w:rPr>
                <w:rFonts w:ascii="Calibri" w:hAnsi="Calibri" w:eastAsia="Calibri" w:cs="Calibri"/>
                <w:sz w:val="18"/>
                <w:szCs w:val="18"/>
              </w:rPr>
              <w:t>fe</w:t>
            </w:r>
            <w:r>
              <w:rPr>
                <w:rFonts w:ascii="Calibri" w:hAnsi="Calibri" w:eastAsia="Calibri" w:cs="Calibri"/>
                <w:spacing w:val="-1"/>
                <w:sz w:val="18"/>
                <w:szCs w:val="18"/>
              </w:rPr>
              <w:t>r</w:t>
            </w:r>
            <w:r>
              <w:rPr>
                <w:rFonts w:ascii="Calibri" w:hAnsi="Calibri" w:eastAsia="Calibri" w:cs="Calibri"/>
                <w:sz w:val="18"/>
                <w:szCs w:val="18"/>
              </w:rPr>
              <w:t>ral</w:t>
            </w:r>
            <w:r>
              <w:rPr>
                <w:rFonts w:ascii="Calibri" w:hAnsi="Calibri" w:eastAsia="Calibri" w:cs="Calibri"/>
                <w:spacing w:val="-5"/>
                <w:sz w:val="18"/>
                <w:szCs w:val="18"/>
              </w:rPr>
              <w:t xml:space="preserve"> </w:t>
            </w:r>
            <w:r>
              <w:rPr>
                <w:rFonts w:ascii="Calibri" w:hAnsi="Calibri" w:eastAsia="Calibri" w:cs="Calibri"/>
                <w:sz w:val="18"/>
                <w:szCs w:val="18"/>
              </w:rPr>
              <w:t>me</w:t>
            </w:r>
            <w:r>
              <w:rPr>
                <w:rFonts w:ascii="Calibri" w:hAnsi="Calibri" w:eastAsia="Calibri" w:cs="Calibri"/>
                <w:spacing w:val="1"/>
                <w:sz w:val="18"/>
                <w:szCs w:val="18"/>
              </w:rPr>
              <w:t>c</w:t>
            </w:r>
            <w:r>
              <w:rPr>
                <w:rFonts w:ascii="Calibri" w:hAnsi="Calibri" w:eastAsia="Calibri" w:cs="Calibri"/>
                <w:spacing w:val="-1"/>
                <w:sz w:val="18"/>
                <w:szCs w:val="18"/>
              </w:rPr>
              <w:t>h</w:t>
            </w:r>
            <w:r>
              <w:rPr>
                <w:rFonts w:ascii="Calibri" w:hAnsi="Calibri" w:eastAsia="Calibri" w:cs="Calibri"/>
                <w:spacing w:val="2"/>
                <w:sz w:val="18"/>
                <w:szCs w:val="18"/>
              </w:rPr>
              <w:t>a</w:t>
            </w:r>
            <w:r>
              <w:rPr>
                <w:rFonts w:ascii="Calibri" w:hAnsi="Calibri" w:eastAsia="Calibri" w:cs="Calibri"/>
                <w:spacing w:val="-1"/>
                <w:sz w:val="18"/>
                <w:szCs w:val="18"/>
              </w:rPr>
              <w:t>n</w:t>
            </w:r>
            <w:r>
              <w:rPr>
                <w:rFonts w:ascii="Calibri" w:hAnsi="Calibri" w:eastAsia="Calibri" w:cs="Calibri"/>
                <w:sz w:val="18"/>
                <w:szCs w:val="18"/>
              </w:rPr>
              <w:t>i</w:t>
            </w:r>
            <w:r>
              <w:rPr>
                <w:rFonts w:ascii="Calibri" w:hAnsi="Calibri" w:eastAsia="Calibri" w:cs="Calibri"/>
                <w:spacing w:val="1"/>
                <w:sz w:val="18"/>
                <w:szCs w:val="18"/>
              </w:rPr>
              <w:t>s</w:t>
            </w:r>
            <w:r>
              <w:rPr>
                <w:rFonts w:ascii="Calibri" w:hAnsi="Calibri" w:eastAsia="Calibri" w:cs="Calibri"/>
                <w:sz w:val="18"/>
                <w:szCs w:val="18"/>
              </w:rPr>
              <w:t>m</w:t>
            </w:r>
            <w:r>
              <w:rPr>
                <w:rFonts w:ascii="Calibri" w:hAnsi="Calibri" w:eastAsia="Calibri" w:cs="Calibri"/>
                <w:spacing w:val="-5"/>
                <w:sz w:val="18"/>
                <w:szCs w:val="18"/>
              </w:rPr>
              <w:t xml:space="preserve"> </w:t>
            </w:r>
            <w:r>
              <w:rPr>
                <w:rFonts w:ascii="Calibri" w:hAnsi="Calibri" w:eastAsia="Calibri" w:cs="Calibri"/>
                <w:sz w:val="18"/>
                <w:szCs w:val="18"/>
              </w:rPr>
              <w:t>in</w:t>
            </w:r>
            <w:r>
              <w:rPr>
                <w:rFonts w:ascii="Calibri" w:hAnsi="Calibri" w:eastAsia="Calibri" w:cs="Calibri"/>
                <w:spacing w:val="-1"/>
                <w:sz w:val="18"/>
                <w:szCs w:val="18"/>
              </w:rPr>
              <w:t xml:space="preserve"> s</w:t>
            </w:r>
            <w:r>
              <w:rPr>
                <w:rFonts w:ascii="Calibri" w:hAnsi="Calibri" w:eastAsia="Calibri" w:cs="Calibri"/>
                <w:spacing w:val="1"/>
                <w:sz w:val="18"/>
                <w:szCs w:val="18"/>
              </w:rPr>
              <w:t>c</w:t>
            </w:r>
            <w:r>
              <w:rPr>
                <w:rFonts w:ascii="Calibri" w:hAnsi="Calibri" w:eastAsia="Calibri" w:cs="Calibri"/>
                <w:spacing w:val="-1"/>
                <w:sz w:val="18"/>
                <w:szCs w:val="18"/>
              </w:rPr>
              <w:t>h</w:t>
            </w:r>
            <w:r>
              <w:rPr>
                <w:rFonts w:ascii="Calibri" w:hAnsi="Calibri" w:eastAsia="Calibri" w:cs="Calibri"/>
                <w:spacing w:val="1"/>
                <w:sz w:val="18"/>
                <w:szCs w:val="18"/>
              </w:rPr>
              <w:t>oo</w:t>
            </w:r>
            <w:r>
              <w:rPr>
                <w:rFonts w:ascii="Calibri" w:hAnsi="Calibri" w:eastAsia="Calibri" w:cs="Calibri"/>
                <w:sz w:val="18"/>
                <w:szCs w:val="18"/>
              </w:rPr>
              <w:t>ls</w:t>
            </w:r>
          </w:p>
        </w:tc>
        <w:tc>
          <w:tcPr>
            <w:tcW w:w="3869" w:type="dxa"/>
            <w:tcBorders>
              <w:top w:val="single" w:color="009FDC" w:sz="8" w:space="0"/>
              <w:left w:val="single" w:color="009FDC" w:sz="8" w:space="0"/>
              <w:bottom w:val="single" w:color="009FDC" w:sz="8" w:space="0"/>
              <w:right w:val="single" w:color="009FDC" w:sz="8" w:space="0"/>
            </w:tcBorders>
          </w:tcPr>
          <w:p w:rsidR="00053E75" w:rsidRDefault="00BF1E13" w14:paraId="210508D2" w14:textId="77777777">
            <w:pPr>
              <w:spacing w:before="3" w:after="0" w:line="254" w:lineRule="auto"/>
              <w:ind w:left="97" w:right="362"/>
              <w:rPr>
                <w:rFonts w:ascii="Calibri" w:hAnsi="Calibri" w:eastAsia="Calibri" w:cs="Calibri"/>
                <w:sz w:val="18"/>
                <w:szCs w:val="18"/>
              </w:rPr>
            </w:pPr>
            <w:r>
              <w:rPr>
                <w:rFonts w:ascii="Calibri" w:hAnsi="Calibri" w:eastAsia="Calibri" w:cs="Calibri"/>
                <w:spacing w:val="1"/>
                <w:sz w:val="18"/>
                <w:szCs w:val="18"/>
              </w:rPr>
              <w:t>L</w:t>
            </w:r>
            <w:r>
              <w:rPr>
                <w:rFonts w:ascii="Calibri" w:hAnsi="Calibri" w:eastAsia="Calibri" w:cs="Calibri"/>
                <w:spacing w:val="-1"/>
                <w:sz w:val="18"/>
                <w:szCs w:val="18"/>
              </w:rPr>
              <w:t>e</w:t>
            </w:r>
            <w:r>
              <w:rPr>
                <w:rFonts w:ascii="Calibri" w:hAnsi="Calibri" w:eastAsia="Calibri" w:cs="Calibri"/>
                <w:sz w:val="18"/>
                <w:szCs w:val="18"/>
              </w:rPr>
              <w:t>ad</w:t>
            </w:r>
            <w:r>
              <w:rPr>
                <w:rFonts w:ascii="Calibri" w:hAnsi="Calibri" w:eastAsia="Calibri" w:cs="Calibri"/>
                <w:spacing w:val="-1"/>
                <w:sz w:val="18"/>
                <w:szCs w:val="18"/>
              </w:rPr>
              <w:t xml:space="preserve"> se</w:t>
            </w:r>
            <w:r>
              <w:rPr>
                <w:rFonts w:ascii="Calibri" w:hAnsi="Calibri" w:eastAsia="Calibri" w:cs="Calibri"/>
                <w:sz w:val="18"/>
                <w:szCs w:val="18"/>
              </w:rPr>
              <w:t>rv</w:t>
            </w:r>
            <w:r>
              <w:rPr>
                <w:rFonts w:ascii="Calibri" w:hAnsi="Calibri" w:eastAsia="Calibri" w:cs="Calibri"/>
                <w:spacing w:val="-1"/>
                <w:sz w:val="18"/>
                <w:szCs w:val="18"/>
              </w:rPr>
              <w:t>i</w:t>
            </w:r>
            <w:r>
              <w:rPr>
                <w:rFonts w:ascii="Calibri" w:hAnsi="Calibri" w:eastAsia="Calibri" w:cs="Calibri"/>
                <w:spacing w:val="1"/>
                <w:sz w:val="18"/>
                <w:szCs w:val="18"/>
              </w:rPr>
              <w:t>c</w:t>
            </w:r>
            <w:r>
              <w:rPr>
                <w:rFonts w:ascii="Calibri" w:hAnsi="Calibri" w:eastAsia="Calibri" w:cs="Calibri"/>
                <w:sz w:val="18"/>
                <w:szCs w:val="18"/>
              </w:rPr>
              <w:t>e</w:t>
            </w:r>
            <w:r>
              <w:rPr>
                <w:rFonts w:ascii="Calibri" w:hAnsi="Calibri" w:eastAsia="Calibri" w:cs="Calibri"/>
                <w:spacing w:val="-5"/>
                <w:sz w:val="18"/>
                <w:szCs w:val="18"/>
              </w:rPr>
              <w:t xml:space="preserve"> </w:t>
            </w:r>
            <w:r>
              <w:rPr>
                <w:rFonts w:ascii="Calibri" w:hAnsi="Calibri" w:eastAsia="Calibri" w:cs="Calibri"/>
                <w:sz w:val="18"/>
                <w:szCs w:val="18"/>
              </w:rPr>
              <w:t>ma</w:t>
            </w:r>
            <w:r>
              <w:rPr>
                <w:rFonts w:ascii="Calibri" w:hAnsi="Calibri" w:eastAsia="Calibri" w:cs="Calibri"/>
                <w:spacing w:val="2"/>
                <w:sz w:val="18"/>
                <w:szCs w:val="18"/>
              </w:rPr>
              <w:t>p</w:t>
            </w:r>
            <w:r>
              <w:rPr>
                <w:rFonts w:ascii="Calibri" w:hAnsi="Calibri" w:eastAsia="Calibri" w:cs="Calibri"/>
                <w:spacing w:val="-1"/>
                <w:sz w:val="18"/>
                <w:szCs w:val="18"/>
              </w:rPr>
              <w:t>p</w:t>
            </w: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1"/>
                <w:sz w:val="18"/>
                <w:szCs w:val="18"/>
              </w:rPr>
              <w:t xml:space="preserve"> </w:t>
            </w:r>
            <w:r>
              <w:rPr>
                <w:rFonts w:ascii="Calibri" w:hAnsi="Calibri" w:eastAsia="Calibri" w:cs="Calibri"/>
                <w:sz w:val="18"/>
                <w:szCs w:val="18"/>
              </w:rPr>
              <w:t>at</w:t>
            </w:r>
            <w:r>
              <w:rPr>
                <w:rFonts w:ascii="Calibri" w:hAnsi="Calibri" w:eastAsia="Calibri" w:cs="Calibri"/>
                <w:spacing w:val="-1"/>
                <w:sz w:val="18"/>
                <w:szCs w:val="18"/>
              </w:rPr>
              <w:t xml:space="preserve"> </w:t>
            </w:r>
            <w:r>
              <w:rPr>
                <w:rFonts w:ascii="Calibri" w:hAnsi="Calibri" w:eastAsia="Calibri" w:cs="Calibri"/>
                <w:spacing w:val="1"/>
                <w:sz w:val="18"/>
                <w:szCs w:val="18"/>
              </w:rPr>
              <w:t>co</w:t>
            </w:r>
            <w:r>
              <w:rPr>
                <w:rFonts w:ascii="Calibri" w:hAnsi="Calibri" w:eastAsia="Calibri" w:cs="Calibri"/>
                <w:sz w:val="18"/>
                <w:szCs w:val="18"/>
              </w:rPr>
              <w:t>mm</w:t>
            </w:r>
            <w:r>
              <w:rPr>
                <w:rFonts w:ascii="Calibri" w:hAnsi="Calibri" w:eastAsia="Calibri" w:cs="Calibri"/>
                <w:spacing w:val="-1"/>
                <w:sz w:val="18"/>
                <w:szCs w:val="18"/>
              </w:rPr>
              <w:t>u</w:t>
            </w:r>
            <w:r>
              <w:rPr>
                <w:rFonts w:ascii="Calibri" w:hAnsi="Calibri" w:eastAsia="Calibri" w:cs="Calibri"/>
                <w:spacing w:val="1"/>
                <w:sz w:val="18"/>
                <w:szCs w:val="18"/>
              </w:rPr>
              <w:t>n</w:t>
            </w:r>
            <w:r>
              <w:rPr>
                <w:rFonts w:ascii="Calibri" w:hAnsi="Calibri" w:eastAsia="Calibri" w:cs="Calibri"/>
                <w:sz w:val="18"/>
                <w:szCs w:val="18"/>
              </w:rPr>
              <w:t>ity</w:t>
            </w:r>
            <w:r>
              <w:rPr>
                <w:rFonts w:ascii="Calibri" w:hAnsi="Calibri" w:eastAsia="Calibri" w:cs="Calibri"/>
                <w:spacing w:val="-2"/>
                <w:sz w:val="18"/>
                <w:szCs w:val="18"/>
              </w:rPr>
              <w:t xml:space="preserve"> </w:t>
            </w:r>
            <w:r>
              <w:rPr>
                <w:rFonts w:ascii="Calibri" w:hAnsi="Calibri" w:eastAsia="Calibri" w:cs="Calibri"/>
                <w:spacing w:val="-1"/>
                <w:sz w:val="18"/>
                <w:szCs w:val="18"/>
              </w:rPr>
              <w:t>le</w:t>
            </w:r>
            <w:r>
              <w:rPr>
                <w:rFonts w:ascii="Calibri" w:hAnsi="Calibri" w:eastAsia="Calibri" w:cs="Calibri"/>
                <w:sz w:val="18"/>
                <w:szCs w:val="18"/>
              </w:rPr>
              <w:t>vel</w:t>
            </w:r>
            <w:r>
              <w:rPr>
                <w:rFonts w:ascii="Calibri" w:hAnsi="Calibri" w:eastAsia="Calibri" w:cs="Calibri"/>
                <w:spacing w:val="-3"/>
                <w:sz w:val="18"/>
                <w:szCs w:val="18"/>
              </w:rPr>
              <w:t xml:space="preserve"> </w:t>
            </w:r>
            <w:r>
              <w:rPr>
                <w:rFonts w:ascii="Calibri" w:hAnsi="Calibri" w:eastAsia="Calibri" w:cs="Calibri"/>
                <w:sz w:val="18"/>
                <w:szCs w:val="18"/>
              </w:rPr>
              <w:t>a</w:t>
            </w:r>
            <w:r>
              <w:rPr>
                <w:rFonts w:ascii="Calibri" w:hAnsi="Calibri" w:eastAsia="Calibri" w:cs="Calibri"/>
                <w:spacing w:val="2"/>
                <w:sz w:val="18"/>
                <w:szCs w:val="18"/>
              </w:rPr>
              <w:t>n</w:t>
            </w:r>
            <w:r>
              <w:rPr>
                <w:rFonts w:ascii="Calibri" w:hAnsi="Calibri" w:eastAsia="Calibri" w:cs="Calibri"/>
                <w:sz w:val="18"/>
                <w:szCs w:val="18"/>
              </w:rPr>
              <w:t>d k</w:t>
            </w:r>
            <w:r>
              <w:rPr>
                <w:rFonts w:ascii="Calibri" w:hAnsi="Calibri" w:eastAsia="Calibri" w:cs="Calibri"/>
                <w:spacing w:val="-1"/>
                <w:sz w:val="18"/>
                <w:szCs w:val="18"/>
              </w:rPr>
              <w:t>ee</w:t>
            </w:r>
            <w:r>
              <w:rPr>
                <w:rFonts w:ascii="Calibri" w:hAnsi="Calibri" w:eastAsia="Calibri" w:cs="Calibri"/>
                <w:sz w:val="18"/>
                <w:szCs w:val="18"/>
              </w:rPr>
              <w:t>p</w:t>
            </w:r>
            <w:r>
              <w:rPr>
                <w:rFonts w:ascii="Calibri" w:hAnsi="Calibri" w:eastAsia="Calibri" w:cs="Calibri"/>
                <w:spacing w:val="-2"/>
                <w:sz w:val="18"/>
                <w:szCs w:val="18"/>
              </w:rPr>
              <w:t xml:space="preserve"> </w:t>
            </w:r>
            <w:r>
              <w:rPr>
                <w:rFonts w:ascii="Calibri" w:hAnsi="Calibri" w:eastAsia="Calibri" w:cs="Calibri"/>
                <w:spacing w:val="-1"/>
                <w:sz w:val="18"/>
                <w:szCs w:val="18"/>
              </w:rPr>
              <w:t>u</w:t>
            </w:r>
            <w:r>
              <w:rPr>
                <w:rFonts w:ascii="Calibri" w:hAnsi="Calibri" w:eastAsia="Calibri" w:cs="Calibri"/>
                <w:sz w:val="18"/>
                <w:szCs w:val="18"/>
              </w:rPr>
              <w:t>p</w:t>
            </w:r>
            <w:r>
              <w:rPr>
                <w:rFonts w:ascii="Calibri" w:hAnsi="Calibri" w:eastAsia="Calibri" w:cs="Calibri"/>
                <w:spacing w:val="-1"/>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pacing w:val="-1"/>
                <w:sz w:val="18"/>
                <w:szCs w:val="18"/>
              </w:rPr>
              <w:t>d</w:t>
            </w:r>
            <w:r>
              <w:rPr>
                <w:rFonts w:ascii="Calibri" w:hAnsi="Calibri" w:eastAsia="Calibri" w:cs="Calibri"/>
                <w:sz w:val="18"/>
                <w:szCs w:val="18"/>
              </w:rPr>
              <w:t>ate</w:t>
            </w:r>
          </w:p>
        </w:tc>
      </w:tr>
      <w:tr w:rsidR="00053E75" w14:paraId="7D4E3A33" w14:textId="77777777">
        <w:trPr>
          <w:trHeight w:val="576" w:hRule="exact"/>
        </w:trPr>
        <w:tc>
          <w:tcPr>
            <w:tcW w:w="1352" w:type="dxa"/>
            <w:vMerge/>
            <w:tcBorders>
              <w:left w:val="single" w:color="009FDC" w:sz="8" w:space="0"/>
              <w:right w:val="single" w:color="009FDC" w:sz="8" w:space="0"/>
            </w:tcBorders>
          </w:tcPr>
          <w:p w:rsidR="00053E75" w:rsidRDefault="00053E75" w14:paraId="287DE952" w14:textId="77777777"/>
        </w:tc>
        <w:tc>
          <w:tcPr>
            <w:tcW w:w="1349" w:type="dxa"/>
            <w:tcBorders>
              <w:top w:val="single" w:color="009FDC" w:sz="8" w:space="0"/>
              <w:left w:val="single" w:color="009FDC" w:sz="8" w:space="0"/>
              <w:bottom w:val="single" w:color="009FDC" w:sz="8" w:space="0"/>
              <w:right w:val="single" w:color="009FDC" w:sz="8" w:space="0"/>
            </w:tcBorders>
          </w:tcPr>
          <w:p w:rsidR="00053E75" w:rsidRDefault="00BF1E13" w14:paraId="016CAE68" w14:textId="77777777">
            <w:pPr>
              <w:spacing w:before="3" w:after="0" w:line="240" w:lineRule="auto"/>
              <w:ind w:left="97" w:right="-20"/>
              <w:rPr>
                <w:rFonts w:ascii="Calibri" w:hAnsi="Calibri" w:eastAsia="Calibri" w:cs="Calibri"/>
                <w:sz w:val="18"/>
                <w:szCs w:val="18"/>
              </w:rPr>
            </w:pPr>
            <w:r>
              <w:rPr>
                <w:rFonts w:ascii="Calibri" w:hAnsi="Calibri" w:eastAsia="Calibri" w:cs="Calibri"/>
                <w:sz w:val="18"/>
                <w:szCs w:val="18"/>
              </w:rPr>
              <w:t>Ca</w:t>
            </w:r>
            <w:r>
              <w:rPr>
                <w:rFonts w:ascii="Calibri" w:hAnsi="Calibri" w:eastAsia="Calibri" w:cs="Calibri"/>
                <w:spacing w:val="-1"/>
                <w:sz w:val="18"/>
                <w:szCs w:val="18"/>
              </w:rPr>
              <w:t>s</w:t>
            </w:r>
            <w:r>
              <w:rPr>
                <w:rFonts w:ascii="Calibri" w:hAnsi="Calibri" w:eastAsia="Calibri" w:cs="Calibri"/>
                <w:sz w:val="18"/>
                <w:szCs w:val="18"/>
              </w:rPr>
              <w:t>e</w:t>
            </w:r>
          </w:p>
          <w:p w:rsidR="00053E75" w:rsidRDefault="00BF1E13" w14:paraId="416B876D" w14:textId="77777777">
            <w:pPr>
              <w:spacing w:before="15" w:after="0" w:line="240" w:lineRule="auto"/>
              <w:ind w:left="97" w:right="-20"/>
              <w:rPr>
                <w:rFonts w:ascii="Calibri" w:hAnsi="Calibri" w:eastAsia="Calibri" w:cs="Calibri"/>
                <w:sz w:val="18"/>
                <w:szCs w:val="18"/>
              </w:rPr>
            </w:pPr>
            <w:r>
              <w:rPr>
                <w:rFonts w:ascii="Calibri" w:hAnsi="Calibri" w:eastAsia="Calibri" w:cs="Calibri"/>
                <w:sz w:val="18"/>
                <w:szCs w:val="18"/>
              </w:rPr>
              <w:t>Ma</w:t>
            </w:r>
            <w:r>
              <w:rPr>
                <w:rFonts w:ascii="Calibri" w:hAnsi="Calibri" w:eastAsia="Calibri" w:cs="Calibri"/>
                <w:spacing w:val="-1"/>
                <w:sz w:val="18"/>
                <w:szCs w:val="18"/>
              </w:rPr>
              <w:t>n</w:t>
            </w:r>
            <w:r>
              <w:rPr>
                <w:rFonts w:ascii="Calibri" w:hAnsi="Calibri" w:eastAsia="Calibri" w:cs="Calibri"/>
                <w:sz w:val="18"/>
                <w:szCs w:val="18"/>
              </w:rPr>
              <w:t>ag</w:t>
            </w:r>
            <w:r>
              <w:rPr>
                <w:rFonts w:ascii="Calibri" w:hAnsi="Calibri" w:eastAsia="Calibri" w:cs="Calibri"/>
                <w:spacing w:val="-1"/>
                <w:sz w:val="18"/>
                <w:szCs w:val="18"/>
              </w:rPr>
              <w:t>e</w:t>
            </w:r>
            <w:r>
              <w:rPr>
                <w:rFonts w:ascii="Calibri" w:hAnsi="Calibri" w:eastAsia="Calibri" w:cs="Calibri"/>
                <w:sz w:val="18"/>
                <w:szCs w:val="18"/>
              </w:rPr>
              <w:t>m</w:t>
            </w:r>
            <w:r>
              <w:rPr>
                <w:rFonts w:ascii="Calibri" w:hAnsi="Calibri" w:eastAsia="Calibri" w:cs="Calibri"/>
                <w:spacing w:val="2"/>
                <w:sz w:val="18"/>
                <w:szCs w:val="18"/>
              </w:rPr>
              <w:t>e</w:t>
            </w:r>
            <w:r>
              <w:rPr>
                <w:rFonts w:ascii="Calibri" w:hAnsi="Calibri" w:eastAsia="Calibri" w:cs="Calibri"/>
                <w:spacing w:val="-1"/>
                <w:sz w:val="18"/>
                <w:szCs w:val="18"/>
              </w:rPr>
              <w:t>n</w:t>
            </w:r>
            <w:r>
              <w:rPr>
                <w:rFonts w:ascii="Calibri" w:hAnsi="Calibri" w:eastAsia="Calibri" w:cs="Calibri"/>
                <w:sz w:val="18"/>
                <w:szCs w:val="18"/>
              </w:rPr>
              <w:t>t</w:t>
            </w:r>
          </w:p>
        </w:tc>
        <w:tc>
          <w:tcPr>
            <w:tcW w:w="3692" w:type="dxa"/>
            <w:tcBorders>
              <w:top w:val="single" w:color="009FDC" w:sz="8" w:space="0"/>
              <w:left w:val="single" w:color="009FDC" w:sz="8" w:space="0"/>
              <w:bottom w:val="single" w:color="009FDC" w:sz="8" w:space="0"/>
              <w:right w:val="single" w:color="009FDC" w:sz="8" w:space="0"/>
            </w:tcBorders>
          </w:tcPr>
          <w:p w:rsidR="00053E75" w:rsidRDefault="00BF1E13" w14:paraId="55372A8D" w14:textId="77777777">
            <w:pPr>
              <w:spacing w:before="3" w:after="0" w:line="256" w:lineRule="auto"/>
              <w:ind w:left="97" w:right="623"/>
              <w:rPr>
                <w:rFonts w:ascii="Calibri" w:hAnsi="Calibri" w:eastAsia="Calibri" w:cs="Calibri"/>
                <w:sz w:val="18"/>
                <w:szCs w:val="18"/>
              </w:rPr>
            </w:pPr>
            <w:r>
              <w:rPr>
                <w:rFonts w:ascii="Calibri" w:hAnsi="Calibri" w:eastAsia="Calibri" w:cs="Calibri"/>
                <w:sz w:val="18"/>
                <w:szCs w:val="18"/>
              </w:rPr>
              <w:t>W</w:t>
            </w:r>
            <w:r>
              <w:rPr>
                <w:rFonts w:ascii="Calibri" w:hAnsi="Calibri" w:eastAsia="Calibri" w:cs="Calibri"/>
                <w:spacing w:val="1"/>
                <w:sz w:val="18"/>
                <w:szCs w:val="18"/>
              </w:rPr>
              <w:t>o</w:t>
            </w:r>
            <w:r>
              <w:rPr>
                <w:rFonts w:ascii="Calibri" w:hAnsi="Calibri" w:eastAsia="Calibri" w:cs="Calibri"/>
                <w:sz w:val="18"/>
                <w:szCs w:val="18"/>
              </w:rPr>
              <w:t>rk</w:t>
            </w:r>
            <w:r>
              <w:rPr>
                <w:rFonts w:ascii="Calibri" w:hAnsi="Calibri" w:eastAsia="Calibri" w:cs="Calibri"/>
                <w:spacing w:val="-4"/>
                <w:sz w:val="18"/>
                <w:szCs w:val="18"/>
              </w:rPr>
              <w:t xml:space="preserve"> </w:t>
            </w:r>
            <w:r>
              <w:rPr>
                <w:rFonts w:ascii="Calibri" w:hAnsi="Calibri" w:eastAsia="Calibri" w:cs="Calibri"/>
                <w:spacing w:val="1"/>
                <w:sz w:val="18"/>
                <w:szCs w:val="18"/>
              </w:rPr>
              <w:t>c</w:t>
            </w:r>
            <w:r>
              <w:rPr>
                <w:rFonts w:ascii="Calibri" w:hAnsi="Calibri" w:eastAsia="Calibri" w:cs="Calibri"/>
                <w:sz w:val="18"/>
                <w:szCs w:val="18"/>
              </w:rPr>
              <w:t>l</w:t>
            </w:r>
            <w:r>
              <w:rPr>
                <w:rFonts w:ascii="Calibri" w:hAnsi="Calibri" w:eastAsia="Calibri" w:cs="Calibri"/>
                <w:spacing w:val="1"/>
                <w:sz w:val="18"/>
                <w:szCs w:val="18"/>
              </w:rPr>
              <w:t>o</w:t>
            </w:r>
            <w:r>
              <w:rPr>
                <w:rFonts w:ascii="Calibri" w:hAnsi="Calibri" w:eastAsia="Calibri" w:cs="Calibri"/>
                <w:spacing w:val="-1"/>
                <w:sz w:val="18"/>
                <w:szCs w:val="18"/>
              </w:rPr>
              <w:t>se</w:t>
            </w:r>
            <w:r>
              <w:rPr>
                <w:rFonts w:ascii="Calibri" w:hAnsi="Calibri" w:eastAsia="Calibri" w:cs="Calibri"/>
                <w:sz w:val="18"/>
                <w:szCs w:val="18"/>
              </w:rPr>
              <w:t>ly</w:t>
            </w:r>
            <w:r>
              <w:rPr>
                <w:rFonts w:ascii="Calibri" w:hAnsi="Calibri" w:eastAsia="Calibri" w:cs="Calibri"/>
                <w:spacing w:val="-2"/>
                <w:sz w:val="18"/>
                <w:szCs w:val="18"/>
              </w:rPr>
              <w:t xml:space="preserve"> </w:t>
            </w:r>
            <w:r>
              <w:rPr>
                <w:rFonts w:ascii="Calibri" w:hAnsi="Calibri" w:eastAsia="Calibri" w:cs="Calibri"/>
                <w:spacing w:val="1"/>
                <w:sz w:val="18"/>
                <w:szCs w:val="18"/>
              </w:rPr>
              <w:t>w</w:t>
            </w:r>
            <w:r>
              <w:rPr>
                <w:rFonts w:ascii="Calibri" w:hAnsi="Calibri" w:eastAsia="Calibri" w:cs="Calibri"/>
                <w:sz w:val="18"/>
                <w:szCs w:val="18"/>
              </w:rPr>
              <w:t>ith</w:t>
            </w:r>
            <w:r>
              <w:rPr>
                <w:rFonts w:ascii="Calibri" w:hAnsi="Calibri" w:eastAsia="Calibri" w:cs="Calibri"/>
                <w:spacing w:val="-2"/>
                <w:sz w:val="18"/>
                <w:szCs w:val="18"/>
              </w:rPr>
              <w:t xml:space="preserve"> </w:t>
            </w:r>
            <w:r>
              <w:rPr>
                <w:rFonts w:ascii="Calibri" w:hAnsi="Calibri" w:eastAsia="Calibri" w:cs="Calibri"/>
                <w:sz w:val="18"/>
                <w:szCs w:val="18"/>
              </w:rPr>
              <w:t>CP</w:t>
            </w:r>
            <w:r>
              <w:rPr>
                <w:rFonts w:ascii="Calibri" w:hAnsi="Calibri" w:eastAsia="Calibri" w:cs="Calibri"/>
                <w:spacing w:val="-1"/>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1"/>
                <w:sz w:val="18"/>
                <w:szCs w:val="18"/>
              </w:rPr>
              <w:t xml:space="preserve"> </w:t>
            </w:r>
            <w:r>
              <w:rPr>
                <w:rFonts w:ascii="Calibri" w:hAnsi="Calibri" w:eastAsia="Calibri" w:cs="Calibri"/>
                <w:spacing w:val="1"/>
                <w:sz w:val="18"/>
                <w:szCs w:val="18"/>
              </w:rPr>
              <w:t>c</w:t>
            </w:r>
            <w:r>
              <w:rPr>
                <w:rFonts w:ascii="Calibri" w:hAnsi="Calibri" w:eastAsia="Calibri" w:cs="Calibri"/>
                <w:sz w:val="18"/>
                <w:szCs w:val="18"/>
              </w:rPr>
              <w:t>a</w:t>
            </w:r>
            <w:r>
              <w:rPr>
                <w:rFonts w:ascii="Calibri" w:hAnsi="Calibri" w:eastAsia="Calibri" w:cs="Calibri"/>
                <w:spacing w:val="-1"/>
                <w:sz w:val="18"/>
                <w:szCs w:val="18"/>
              </w:rPr>
              <w:t>se</w:t>
            </w:r>
            <w:r>
              <w:rPr>
                <w:rFonts w:ascii="Calibri" w:hAnsi="Calibri" w:eastAsia="Calibri" w:cs="Calibri"/>
                <w:sz w:val="18"/>
                <w:szCs w:val="18"/>
              </w:rPr>
              <w:t>s</w:t>
            </w:r>
            <w:r>
              <w:rPr>
                <w:rFonts w:ascii="Calibri" w:hAnsi="Calibri" w:eastAsia="Calibri" w:cs="Calibri"/>
                <w:spacing w:val="-3"/>
                <w:sz w:val="18"/>
                <w:szCs w:val="18"/>
              </w:rPr>
              <w:t xml:space="preserve"> </w:t>
            </w:r>
            <w:r>
              <w:rPr>
                <w:rFonts w:ascii="Calibri" w:hAnsi="Calibri" w:eastAsia="Calibri" w:cs="Calibri"/>
                <w:sz w:val="18"/>
                <w:szCs w:val="18"/>
              </w:rPr>
              <w:t>r</w:t>
            </w:r>
            <w:r>
              <w:rPr>
                <w:rFonts w:ascii="Calibri" w:hAnsi="Calibri" w:eastAsia="Calibri" w:cs="Calibri"/>
                <w:spacing w:val="1"/>
                <w:sz w:val="18"/>
                <w:szCs w:val="18"/>
              </w:rPr>
              <w:t>e</w:t>
            </w:r>
            <w:r>
              <w:rPr>
                <w:rFonts w:ascii="Calibri" w:hAnsi="Calibri" w:eastAsia="Calibri" w:cs="Calibri"/>
                <w:spacing w:val="-1"/>
                <w:sz w:val="18"/>
                <w:szCs w:val="18"/>
              </w:rPr>
              <w:t>qu</w:t>
            </w:r>
            <w:r>
              <w:rPr>
                <w:rFonts w:ascii="Calibri" w:hAnsi="Calibri" w:eastAsia="Calibri" w:cs="Calibri"/>
                <w:sz w:val="18"/>
                <w:szCs w:val="18"/>
              </w:rPr>
              <w:t>ir</w:t>
            </w:r>
            <w:r>
              <w:rPr>
                <w:rFonts w:ascii="Calibri" w:hAnsi="Calibri" w:eastAsia="Calibri" w:cs="Calibri"/>
                <w:spacing w:val="1"/>
                <w:sz w:val="18"/>
                <w:szCs w:val="18"/>
              </w:rPr>
              <w:t>i</w:t>
            </w:r>
            <w:r>
              <w:rPr>
                <w:rFonts w:ascii="Calibri" w:hAnsi="Calibri" w:eastAsia="Calibri" w:cs="Calibri"/>
                <w:spacing w:val="-1"/>
                <w:sz w:val="18"/>
                <w:szCs w:val="18"/>
              </w:rPr>
              <w:t>n</w:t>
            </w:r>
            <w:r>
              <w:rPr>
                <w:rFonts w:ascii="Calibri" w:hAnsi="Calibri" w:eastAsia="Calibri" w:cs="Calibri"/>
                <w:sz w:val="18"/>
                <w:szCs w:val="18"/>
              </w:rPr>
              <w:t>g r</w:t>
            </w:r>
            <w:r>
              <w:rPr>
                <w:rFonts w:ascii="Calibri" w:hAnsi="Calibri" w:eastAsia="Calibri" w:cs="Calibri"/>
                <w:spacing w:val="-1"/>
                <w:sz w:val="18"/>
                <w:szCs w:val="18"/>
              </w:rPr>
              <w:t>e</w:t>
            </w: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pacing w:val="2"/>
                <w:sz w:val="18"/>
                <w:szCs w:val="18"/>
              </w:rPr>
              <w:t>t</w:t>
            </w:r>
            <w:r>
              <w:rPr>
                <w:rFonts w:ascii="Calibri" w:hAnsi="Calibri" w:eastAsia="Calibri" w:cs="Calibri"/>
                <w:spacing w:val="-1"/>
                <w:sz w:val="18"/>
                <w:szCs w:val="18"/>
              </w:rPr>
              <w:t>eg</w:t>
            </w:r>
            <w:r>
              <w:rPr>
                <w:rFonts w:ascii="Calibri" w:hAnsi="Calibri" w:eastAsia="Calibri" w:cs="Calibri"/>
                <w:sz w:val="18"/>
                <w:szCs w:val="18"/>
              </w:rPr>
              <w:t>rati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7"/>
                <w:sz w:val="18"/>
                <w:szCs w:val="18"/>
              </w:rPr>
              <w:t xml:space="preserve"> </w:t>
            </w:r>
            <w:r>
              <w:rPr>
                <w:rFonts w:ascii="Calibri" w:hAnsi="Calibri" w:eastAsia="Calibri" w:cs="Calibri"/>
                <w:spacing w:val="2"/>
                <w:sz w:val="18"/>
                <w:szCs w:val="18"/>
              </w:rPr>
              <w:t>i</w:t>
            </w:r>
            <w:r>
              <w:rPr>
                <w:rFonts w:ascii="Calibri" w:hAnsi="Calibri" w:eastAsia="Calibri" w:cs="Calibri"/>
                <w:spacing w:val="-1"/>
                <w:sz w:val="18"/>
                <w:szCs w:val="18"/>
              </w:rPr>
              <w:t>n</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pacing w:val="-1"/>
                <w:sz w:val="18"/>
                <w:szCs w:val="18"/>
              </w:rPr>
              <w:t>s</w:t>
            </w:r>
            <w:r>
              <w:rPr>
                <w:rFonts w:ascii="Calibri" w:hAnsi="Calibri" w:eastAsia="Calibri" w:cs="Calibri"/>
                <w:spacing w:val="1"/>
                <w:sz w:val="18"/>
                <w:szCs w:val="18"/>
              </w:rPr>
              <w:t>c</w:t>
            </w:r>
            <w:r>
              <w:rPr>
                <w:rFonts w:ascii="Calibri" w:hAnsi="Calibri" w:eastAsia="Calibri" w:cs="Calibri"/>
                <w:spacing w:val="-1"/>
                <w:sz w:val="18"/>
                <w:szCs w:val="18"/>
              </w:rPr>
              <w:t>h</w:t>
            </w:r>
            <w:r>
              <w:rPr>
                <w:rFonts w:ascii="Calibri" w:hAnsi="Calibri" w:eastAsia="Calibri" w:cs="Calibri"/>
                <w:spacing w:val="1"/>
                <w:sz w:val="18"/>
                <w:szCs w:val="18"/>
              </w:rPr>
              <w:t>oo</w:t>
            </w:r>
            <w:r>
              <w:rPr>
                <w:rFonts w:ascii="Calibri" w:hAnsi="Calibri" w:eastAsia="Calibri" w:cs="Calibri"/>
                <w:sz w:val="18"/>
                <w:szCs w:val="18"/>
              </w:rPr>
              <w:t>l</w:t>
            </w:r>
          </w:p>
        </w:tc>
        <w:tc>
          <w:tcPr>
            <w:tcW w:w="3869" w:type="dxa"/>
            <w:tcBorders>
              <w:top w:val="single" w:color="009FDC" w:sz="8" w:space="0"/>
              <w:left w:val="single" w:color="009FDC" w:sz="8" w:space="0"/>
              <w:bottom w:val="single" w:color="009FDC" w:sz="8" w:space="0"/>
              <w:right w:val="single" w:color="009FDC" w:sz="8" w:space="0"/>
            </w:tcBorders>
          </w:tcPr>
          <w:p w:rsidR="00053E75" w:rsidRDefault="00BF1E13" w14:paraId="4068533E" w14:textId="77777777">
            <w:pPr>
              <w:spacing w:before="3" w:after="0" w:line="256" w:lineRule="auto"/>
              <w:ind w:left="97" w:right="876"/>
              <w:rPr>
                <w:rFonts w:ascii="Calibri" w:hAnsi="Calibri" w:eastAsia="Calibri" w:cs="Calibri"/>
                <w:sz w:val="18"/>
                <w:szCs w:val="18"/>
              </w:rPr>
            </w:pPr>
            <w:r>
              <w:rPr>
                <w:rFonts w:ascii="Calibri" w:hAnsi="Calibri" w:eastAsia="Calibri" w:cs="Calibri"/>
                <w:spacing w:val="1"/>
                <w:sz w:val="18"/>
                <w:szCs w:val="18"/>
              </w:rPr>
              <w:t>R</w:t>
            </w:r>
            <w:r>
              <w:rPr>
                <w:rFonts w:ascii="Calibri" w:hAnsi="Calibri" w:eastAsia="Calibri" w:cs="Calibri"/>
                <w:spacing w:val="-1"/>
                <w:sz w:val="18"/>
                <w:szCs w:val="18"/>
              </w:rPr>
              <w:t>e</w:t>
            </w:r>
            <w:r>
              <w:rPr>
                <w:rFonts w:ascii="Calibri" w:hAnsi="Calibri" w:eastAsia="Calibri" w:cs="Calibri"/>
                <w:spacing w:val="1"/>
                <w:sz w:val="18"/>
                <w:szCs w:val="18"/>
              </w:rPr>
              <w:t>c</w:t>
            </w:r>
            <w:r>
              <w:rPr>
                <w:rFonts w:ascii="Calibri" w:hAnsi="Calibri" w:eastAsia="Calibri" w:cs="Calibri"/>
                <w:spacing w:val="-1"/>
                <w:sz w:val="18"/>
                <w:szCs w:val="18"/>
              </w:rPr>
              <w:t>e</w:t>
            </w:r>
            <w:r>
              <w:rPr>
                <w:rFonts w:ascii="Calibri" w:hAnsi="Calibri" w:eastAsia="Calibri" w:cs="Calibri"/>
                <w:sz w:val="18"/>
                <w:szCs w:val="18"/>
              </w:rPr>
              <w:t>ive</w:t>
            </w:r>
            <w:r>
              <w:rPr>
                <w:rFonts w:ascii="Calibri" w:hAnsi="Calibri" w:eastAsia="Calibri" w:cs="Calibri"/>
                <w:spacing w:val="-5"/>
                <w:sz w:val="18"/>
                <w:szCs w:val="18"/>
              </w:rPr>
              <w:t xml:space="preserve"> </w:t>
            </w:r>
            <w:r>
              <w:rPr>
                <w:rFonts w:ascii="Calibri" w:hAnsi="Calibri" w:eastAsia="Calibri" w:cs="Calibri"/>
                <w:sz w:val="18"/>
                <w:szCs w:val="18"/>
              </w:rPr>
              <w:t>r</w:t>
            </w:r>
            <w:r>
              <w:rPr>
                <w:rFonts w:ascii="Calibri" w:hAnsi="Calibri" w:eastAsia="Calibri" w:cs="Calibri"/>
                <w:spacing w:val="-1"/>
                <w:sz w:val="18"/>
                <w:szCs w:val="18"/>
              </w:rPr>
              <w:t>e</w:t>
            </w:r>
            <w:r>
              <w:rPr>
                <w:rFonts w:ascii="Calibri" w:hAnsi="Calibri" w:eastAsia="Calibri" w:cs="Calibri"/>
                <w:sz w:val="18"/>
                <w:szCs w:val="18"/>
              </w:rPr>
              <w:t>fe</w:t>
            </w:r>
            <w:r>
              <w:rPr>
                <w:rFonts w:ascii="Calibri" w:hAnsi="Calibri" w:eastAsia="Calibri" w:cs="Calibri"/>
                <w:spacing w:val="-1"/>
                <w:sz w:val="18"/>
                <w:szCs w:val="18"/>
              </w:rPr>
              <w:t>r</w:t>
            </w:r>
            <w:r>
              <w:rPr>
                <w:rFonts w:ascii="Calibri" w:hAnsi="Calibri" w:eastAsia="Calibri" w:cs="Calibri"/>
                <w:sz w:val="18"/>
                <w:szCs w:val="18"/>
              </w:rPr>
              <w:t>r</w:t>
            </w:r>
            <w:r>
              <w:rPr>
                <w:rFonts w:ascii="Calibri" w:hAnsi="Calibri" w:eastAsia="Calibri" w:cs="Calibri"/>
                <w:spacing w:val="2"/>
                <w:sz w:val="18"/>
                <w:szCs w:val="18"/>
              </w:rPr>
              <w:t>a</w:t>
            </w:r>
            <w:r>
              <w:rPr>
                <w:rFonts w:ascii="Calibri" w:hAnsi="Calibri" w:eastAsia="Calibri" w:cs="Calibri"/>
                <w:sz w:val="18"/>
                <w:szCs w:val="18"/>
              </w:rPr>
              <w:t>ls</w:t>
            </w:r>
            <w:r>
              <w:rPr>
                <w:rFonts w:ascii="Calibri" w:hAnsi="Calibri" w:eastAsia="Calibri" w:cs="Calibri"/>
                <w:spacing w:val="-6"/>
                <w:sz w:val="18"/>
                <w:szCs w:val="18"/>
              </w:rPr>
              <w:t xml:space="preserve"> </w:t>
            </w:r>
            <w:r>
              <w:rPr>
                <w:rFonts w:ascii="Calibri" w:hAnsi="Calibri" w:eastAsia="Calibri" w:cs="Calibri"/>
                <w:sz w:val="18"/>
                <w:szCs w:val="18"/>
              </w:rPr>
              <w:t>fr</w:t>
            </w:r>
            <w:r>
              <w:rPr>
                <w:rFonts w:ascii="Calibri" w:hAnsi="Calibri" w:eastAsia="Calibri" w:cs="Calibri"/>
                <w:spacing w:val="1"/>
                <w:sz w:val="18"/>
                <w:szCs w:val="18"/>
              </w:rPr>
              <w:t>o</w:t>
            </w:r>
            <w:r>
              <w:rPr>
                <w:rFonts w:ascii="Calibri" w:hAnsi="Calibri" w:eastAsia="Calibri" w:cs="Calibri"/>
                <w:sz w:val="18"/>
                <w:szCs w:val="18"/>
              </w:rPr>
              <w:t>m</w:t>
            </w:r>
            <w:r>
              <w:rPr>
                <w:rFonts w:ascii="Calibri" w:hAnsi="Calibri" w:eastAsia="Calibri" w:cs="Calibri"/>
                <w:spacing w:val="-1"/>
                <w:sz w:val="18"/>
                <w:szCs w:val="18"/>
              </w:rPr>
              <w:t xml:space="preserve"> </w:t>
            </w:r>
            <w:r>
              <w:rPr>
                <w:rFonts w:ascii="Calibri" w:hAnsi="Calibri" w:eastAsia="Calibri" w:cs="Calibri"/>
                <w:sz w:val="18"/>
                <w:szCs w:val="18"/>
              </w:rPr>
              <w:t>sc</w:t>
            </w:r>
            <w:r>
              <w:rPr>
                <w:rFonts w:ascii="Calibri" w:hAnsi="Calibri" w:eastAsia="Calibri" w:cs="Calibri"/>
                <w:spacing w:val="-1"/>
                <w:sz w:val="18"/>
                <w:szCs w:val="18"/>
              </w:rPr>
              <w:t>h</w:t>
            </w:r>
            <w:r>
              <w:rPr>
                <w:rFonts w:ascii="Calibri" w:hAnsi="Calibri" w:eastAsia="Calibri" w:cs="Calibri"/>
                <w:spacing w:val="1"/>
                <w:sz w:val="18"/>
                <w:szCs w:val="18"/>
              </w:rPr>
              <w:t>oo</w:t>
            </w:r>
            <w:r>
              <w:rPr>
                <w:rFonts w:ascii="Calibri" w:hAnsi="Calibri" w:eastAsia="Calibri" w:cs="Calibri"/>
                <w:sz w:val="18"/>
                <w:szCs w:val="18"/>
              </w:rPr>
              <w:t>ls</w:t>
            </w:r>
            <w:r>
              <w:rPr>
                <w:rFonts w:ascii="Calibri" w:hAnsi="Calibri" w:eastAsia="Calibri" w:cs="Calibri"/>
                <w:spacing w:val="-1"/>
                <w:sz w:val="18"/>
                <w:szCs w:val="18"/>
              </w:rPr>
              <w:t xml:space="preserve"> </w:t>
            </w:r>
            <w:r>
              <w:rPr>
                <w:rFonts w:ascii="Calibri" w:hAnsi="Calibri" w:eastAsia="Calibri" w:cs="Calibri"/>
                <w:sz w:val="18"/>
                <w:szCs w:val="18"/>
              </w:rPr>
              <w:t>f</w:t>
            </w:r>
            <w:r>
              <w:rPr>
                <w:rFonts w:ascii="Calibri" w:hAnsi="Calibri" w:eastAsia="Calibri" w:cs="Calibri"/>
                <w:spacing w:val="1"/>
                <w:sz w:val="18"/>
                <w:szCs w:val="18"/>
              </w:rPr>
              <w:t>o</w:t>
            </w:r>
            <w:r>
              <w:rPr>
                <w:rFonts w:ascii="Calibri" w:hAnsi="Calibri" w:eastAsia="Calibri" w:cs="Calibri"/>
                <w:sz w:val="18"/>
                <w:szCs w:val="18"/>
              </w:rPr>
              <w:t>r</w:t>
            </w:r>
            <w:r>
              <w:rPr>
                <w:rFonts w:ascii="Calibri" w:hAnsi="Calibri" w:eastAsia="Calibri" w:cs="Calibri"/>
                <w:spacing w:val="-1"/>
                <w:sz w:val="18"/>
                <w:szCs w:val="18"/>
              </w:rPr>
              <w:t xml:space="preserve"> </w:t>
            </w:r>
            <w:r>
              <w:rPr>
                <w:rFonts w:ascii="Calibri" w:hAnsi="Calibri" w:eastAsia="Calibri" w:cs="Calibri"/>
                <w:sz w:val="18"/>
                <w:szCs w:val="18"/>
              </w:rPr>
              <w:t>ca</w:t>
            </w:r>
            <w:r>
              <w:rPr>
                <w:rFonts w:ascii="Calibri" w:hAnsi="Calibri" w:eastAsia="Calibri" w:cs="Calibri"/>
                <w:spacing w:val="-1"/>
                <w:sz w:val="18"/>
                <w:szCs w:val="18"/>
              </w:rPr>
              <w:t>s</w:t>
            </w:r>
            <w:r>
              <w:rPr>
                <w:rFonts w:ascii="Calibri" w:hAnsi="Calibri" w:eastAsia="Calibri" w:cs="Calibri"/>
                <w:sz w:val="18"/>
                <w:szCs w:val="18"/>
              </w:rPr>
              <w:t xml:space="preserve">e </w:t>
            </w:r>
            <w:r>
              <w:rPr>
                <w:rFonts w:ascii="Calibri" w:hAnsi="Calibri" w:eastAsia="Calibri" w:cs="Calibri"/>
                <w:spacing w:val="-1"/>
                <w:sz w:val="18"/>
                <w:szCs w:val="18"/>
              </w:rPr>
              <w:t>de</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z w:val="18"/>
                <w:szCs w:val="18"/>
              </w:rPr>
              <w:t>rm</w:t>
            </w:r>
            <w:r>
              <w:rPr>
                <w:rFonts w:ascii="Calibri" w:hAnsi="Calibri" w:eastAsia="Calibri" w:cs="Calibri"/>
                <w:spacing w:val="2"/>
                <w:sz w:val="18"/>
                <w:szCs w:val="18"/>
              </w:rPr>
              <w:t>i</w:t>
            </w:r>
            <w:r>
              <w:rPr>
                <w:rFonts w:ascii="Calibri" w:hAnsi="Calibri" w:eastAsia="Calibri" w:cs="Calibri"/>
                <w:spacing w:val="-1"/>
                <w:sz w:val="18"/>
                <w:szCs w:val="18"/>
              </w:rPr>
              <w:t>n</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6"/>
                <w:sz w:val="18"/>
                <w:szCs w:val="18"/>
              </w:rPr>
              <w:t xml:space="preserve"> </w:t>
            </w:r>
            <w:r>
              <w:rPr>
                <w:rFonts w:ascii="Calibri" w:hAnsi="Calibri" w:eastAsia="Calibri" w:cs="Calibri"/>
                <w:sz w:val="18"/>
                <w:szCs w:val="18"/>
              </w:rPr>
              <w:t>a</w:t>
            </w:r>
            <w:r>
              <w:rPr>
                <w:rFonts w:ascii="Calibri" w:hAnsi="Calibri" w:eastAsia="Calibri" w:cs="Calibri"/>
                <w:spacing w:val="2"/>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z w:val="18"/>
                <w:szCs w:val="18"/>
              </w:rPr>
              <w:t>f</w:t>
            </w:r>
            <w:r>
              <w:rPr>
                <w:rFonts w:ascii="Calibri" w:hAnsi="Calibri" w:eastAsia="Calibri" w:cs="Calibri"/>
                <w:spacing w:val="1"/>
                <w:sz w:val="18"/>
                <w:szCs w:val="18"/>
              </w:rPr>
              <w:t>o</w:t>
            </w:r>
            <w:r>
              <w:rPr>
                <w:rFonts w:ascii="Calibri" w:hAnsi="Calibri" w:eastAsia="Calibri" w:cs="Calibri"/>
                <w:sz w:val="18"/>
                <w:szCs w:val="18"/>
              </w:rPr>
              <w:t>ll</w:t>
            </w:r>
            <w:r>
              <w:rPr>
                <w:rFonts w:ascii="Calibri" w:hAnsi="Calibri" w:eastAsia="Calibri" w:cs="Calibri"/>
                <w:spacing w:val="1"/>
                <w:sz w:val="18"/>
                <w:szCs w:val="18"/>
              </w:rPr>
              <w:t>o</w:t>
            </w:r>
            <w:r>
              <w:rPr>
                <w:rFonts w:ascii="Calibri" w:hAnsi="Calibri" w:eastAsia="Calibri" w:cs="Calibri"/>
                <w:spacing w:val="2"/>
                <w:sz w:val="18"/>
                <w:szCs w:val="18"/>
              </w:rPr>
              <w:t>w</w:t>
            </w:r>
            <w:r>
              <w:rPr>
                <w:rFonts w:ascii="Calibri" w:hAnsi="Calibri" w:eastAsia="Calibri" w:cs="Calibri"/>
                <w:sz w:val="18"/>
                <w:szCs w:val="18"/>
              </w:rPr>
              <w:t>-</w:t>
            </w:r>
            <w:r>
              <w:rPr>
                <w:rFonts w:ascii="Calibri" w:hAnsi="Calibri" w:eastAsia="Calibri" w:cs="Calibri"/>
                <w:spacing w:val="-1"/>
                <w:sz w:val="18"/>
                <w:szCs w:val="18"/>
              </w:rPr>
              <w:t>up</w:t>
            </w:r>
          </w:p>
        </w:tc>
      </w:tr>
      <w:tr w:rsidR="00053E75" w14:paraId="74387CCD" w14:textId="77777777">
        <w:trPr>
          <w:trHeight w:val="574" w:hRule="exact"/>
        </w:trPr>
        <w:tc>
          <w:tcPr>
            <w:tcW w:w="1352" w:type="dxa"/>
            <w:vMerge/>
            <w:tcBorders>
              <w:left w:val="single" w:color="009FDC" w:sz="8" w:space="0"/>
              <w:bottom w:val="single" w:color="009FDC" w:sz="8" w:space="0"/>
              <w:right w:val="single" w:color="009FDC" w:sz="8" w:space="0"/>
            </w:tcBorders>
          </w:tcPr>
          <w:p w:rsidR="00053E75" w:rsidRDefault="00053E75" w14:paraId="3D1BBE13" w14:textId="77777777"/>
        </w:tc>
        <w:tc>
          <w:tcPr>
            <w:tcW w:w="1349" w:type="dxa"/>
            <w:tcBorders>
              <w:top w:val="single" w:color="009FDC" w:sz="8" w:space="0"/>
              <w:left w:val="single" w:color="009FDC" w:sz="8" w:space="0"/>
              <w:bottom w:val="single" w:color="009FDC" w:sz="8" w:space="0"/>
              <w:right w:val="single" w:color="009FDC" w:sz="8" w:space="0"/>
            </w:tcBorders>
          </w:tcPr>
          <w:p w:rsidR="00053E75" w:rsidRDefault="00BF1E13" w14:paraId="6C57A901" w14:textId="77777777">
            <w:pPr>
              <w:spacing w:after="0" w:line="218" w:lineRule="exact"/>
              <w:ind w:left="97" w:right="-20"/>
              <w:rPr>
                <w:rFonts w:ascii="Calibri" w:hAnsi="Calibri" w:eastAsia="Calibri" w:cs="Calibri"/>
                <w:sz w:val="18"/>
                <w:szCs w:val="18"/>
              </w:rPr>
            </w:pPr>
            <w:r>
              <w:rPr>
                <w:rFonts w:ascii="Calibri" w:hAnsi="Calibri" w:eastAsia="Calibri" w:cs="Calibri"/>
                <w:sz w:val="18"/>
                <w:szCs w:val="18"/>
              </w:rPr>
              <w:t>M</w:t>
            </w:r>
            <w:r>
              <w:rPr>
                <w:rFonts w:ascii="Calibri" w:hAnsi="Calibri" w:eastAsia="Calibri" w:cs="Calibri"/>
                <w:spacing w:val="1"/>
                <w:sz w:val="18"/>
                <w:szCs w:val="18"/>
              </w:rPr>
              <w:t>o</w:t>
            </w:r>
            <w:r>
              <w:rPr>
                <w:rFonts w:ascii="Calibri" w:hAnsi="Calibri" w:eastAsia="Calibri" w:cs="Calibri"/>
                <w:spacing w:val="-1"/>
                <w:sz w:val="18"/>
                <w:szCs w:val="18"/>
              </w:rPr>
              <w:t>n</w:t>
            </w:r>
            <w:r>
              <w:rPr>
                <w:rFonts w:ascii="Calibri" w:hAnsi="Calibri" w:eastAsia="Calibri" w:cs="Calibri"/>
                <w:sz w:val="18"/>
                <w:szCs w:val="18"/>
              </w:rPr>
              <w:t>it</w:t>
            </w:r>
            <w:r>
              <w:rPr>
                <w:rFonts w:ascii="Calibri" w:hAnsi="Calibri" w:eastAsia="Calibri" w:cs="Calibri"/>
                <w:spacing w:val="1"/>
                <w:sz w:val="18"/>
                <w:szCs w:val="18"/>
              </w:rPr>
              <w:t>o</w:t>
            </w:r>
            <w:r>
              <w:rPr>
                <w:rFonts w:ascii="Calibri" w:hAnsi="Calibri" w:eastAsia="Calibri" w:cs="Calibri"/>
                <w:sz w:val="18"/>
                <w:szCs w:val="18"/>
              </w:rPr>
              <w:t>r</w:t>
            </w:r>
            <w:r>
              <w:rPr>
                <w:rFonts w:ascii="Calibri" w:hAnsi="Calibri" w:eastAsia="Calibri" w:cs="Calibri"/>
                <w:spacing w:val="-1"/>
                <w:sz w:val="18"/>
                <w:szCs w:val="18"/>
              </w:rPr>
              <w:t>in</w:t>
            </w:r>
            <w:r>
              <w:rPr>
                <w:rFonts w:ascii="Calibri" w:hAnsi="Calibri" w:eastAsia="Calibri" w:cs="Calibri"/>
                <w:sz w:val="18"/>
                <w:szCs w:val="18"/>
              </w:rPr>
              <w:t>g</w:t>
            </w:r>
          </w:p>
        </w:tc>
        <w:tc>
          <w:tcPr>
            <w:tcW w:w="3692" w:type="dxa"/>
            <w:tcBorders>
              <w:top w:val="single" w:color="009FDC" w:sz="8" w:space="0"/>
              <w:left w:val="single" w:color="009FDC" w:sz="8" w:space="0"/>
              <w:bottom w:val="single" w:color="009FDC" w:sz="8" w:space="0"/>
              <w:right w:val="single" w:color="009FDC" w:sz="8" w:space="0"/>
            </w:tcBorders>
          </w:tcPr>
          <w:p w:rsidR="00053E75" w:rsidRDefault="00BF1E13" w14:paraId="79FB7DDA" w14:textId="77777777">
            <w:pPr>
              <w:spacing w:after="0" w:line="256" w:lineRule="auto"/>
              <w:ind w:left="97" w:right="90"/>
              <w:rPr>
                <w:rFonts w:ascii="Calibri" w:hAnsi="Calibri" w:eastAsia="Calibri" w:cs="Calibri"/>
                <w:sz w:val="18"/>
                <w:szCs w:val="18"/>
              </w:rPr>
            </w:pPr>
            <w:r>
              <w:rPr>
                <w:rFonts w:ascii="Calibri" w:hAnsi="Calibri" w:eastAsia="Calibri" w:cs="Calibri"/>
                <w:spacing w:val="1"/>
                <w:sz w:val="18"/>
                <w:szCs w:val="18"/>
              </w:rPr>
              <w:t>R</w:t>
            </w:r>
            <w:r>
              <w:rPr>
                <w:rFonts w:ascii="Calibri" w:hAnsi="Calibri" w:eastAsia="Calibri" w:cs="Calibri"/>
                <w:spacing w:val="-1"/>
                <w:sz w:val="18"/>
                <w:szCs w:val="18"/>
              </w:rPr>
              <w:t>esp</w:t>
            </w:r>
            <w:r>
              <w:rPr>
                <w:rFonts w:ascii="Calibri" w:hAnsi="Calibri" w:eastAsia="Calibri" w:cs="Calibri"/>
                <w:spacing w:val="1"/>
                <w:sz w:val="18"/>
                <w:szCs w:val="18"/>
              </w:rPr>
              <w:t>o</w:t>
            </w:r>
            <w:r>
              <w:rPr>
                <w:rFonts w:ascii="Calibri" w:hAnsi="Calibri" w:eastAsia="Calibri" w:cs="Calibri"/>
                <w:spacing w:val="-1"/>
                <w:sz w:val="18"/>
                <w:szCs w:val="18"/>
              </w:rPr>
              <w:t>ns</w:t>
            </w:r>
            <w:r>
              <w:rPr>
                <w:rFonts w:ascii="Calibri" w:hAnsi="Calibri" w:eastAsia="Calibri" w:cs="Calibri"/>
                <w:spacing w:val="2"/>
                <w:sz w:val="18"/>
                <w:szCs w:val="18"/>
              </w:rPr>
              <w:t>i</w:t>
            </w:r>
            <w:r>
              <w:rPr>
                <w:rFonts w:ascii="Calibri" w:hAnsi="Calibri" w:eastAsia="Calibri" w:cs="Calibri"/>
                <w:spacing w:val="-1"/>
                <w:sz w:val="18"/>
                <w:szCs w:val="18"/>
              </w:rPr>
              <w:t>b</w:t>
            </w:r>
            <w:r>
              <w:rPr>
                <w:rFonts w:ascii="Calibri" w:hAnsi="Calibri" w:eastAsia="Calibri" w:cs="Calibri"/>
                <w:sz w:val="18"/>
                <w:szCs w:val="18"/>
              </w:rPr>
              <w:t>le</w:t>
            </w:r>
            <w:r>
              <w:rPr>
                <w:rFonts w:ascii="Calibri" w:hAnsi="Calibri" w:eastAsia="Calibri" w:cs="Calibri"/>
                <w:spacing w:val="-4"/>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z w:val="18"/>
                <w:szCs w:val="18"/>
              </w:rPr>
              <w:t>m</w:t>
            </w:r>
            <w:r>
              <w:rPr>
                <w:rFonts w:ascii="Calibri" w:hAnsi="Calibri" w:eastAsia="Calibri" w:cs="Calibri"/>
                <w:spacing w:val="1"/>
                <w:sz w:val="18"/>
                <w:szCs w:val="18"/>
              </w:rPr>
              <w:t>o</w:t>
            </w:r>
            <w:r>
              <w:rPr>
                <w:rFonts w:ascii="Calibri" w:hAnsi="Calibri" w:eastAsia="Calibri" w:cs="Calibri"/>
                <w:spacing w:val="-1"/>
                <w:sz w:val="18"/>
                <w:szCs w:val="18"/>
              </w:rPr>
              <w:t>n</w:t>
            </w:r>
            <w:r>
              <w:rPr>
                <w:rFonts w:ascii="Calibri" w:hAnsi="Calibri" w:eastAsia="Calibri" w:cs="Calibri"/>
                <w:sz w:val="18"/>
                <w:szCs w:val="18"/>
              </w:rPr>
              <w:t>it</w:t>
            </w:r>
            <w:r>
              <w:rPr>
                <w:rFonts w:ascii="Calibri" w:hAnsi="Calibri" w:eastAsia="Calibri" w:cs="Calibri"/>
                <w:spacing w:val="1"/>
                <w:sz w:val="18"/>
                <w:szCs w:val="18"/>
              </w:rPr>
              <w:t>o</w:t>
            </w:r>
            <w:r>
              <w:rPr>
                <w:rFonts w:ascii="Calibri" w:hAnsi="Calibri" w:eastAsia="Calibri" w:cs="Calibri"/>
                <w:sz w:val="18"/>
                <w:szCs w:val="18"/>
              </w:rPr>
              <w:t>r</w:t>
            </w:r>
            <w:r>
              <w:rPr>
                <w:rFonts w:ascii="Calibri" w:hAnsi="Calibri" w:eastAsia="Calibri" w:cs="Calibri"/>
                <w:spacing w:val="-1"/>
                <w:sz w:val="18"/>
                <w:szCs w:val="18"/>
              </w:rPr>
              <w:t xml:space="preserve"> </w:t>
            </w:r>
            <w:r>
              <w:rPr>
                <w:rFonts w:ascii="Calibri" w:hAnsi="Calibri" w:eastAsia="Calibri" w:cs="Calibri"/>
                <w:sz w:val="18"/>
                <w:szCs w:val="18"/>
              </w:rPr>
              <w:t>#</w:t>
            </w:r>
            <w:r>
              <w:rPr>
                <w:rFonts w:ascii="Calibri" w:hAnsi="Calibri" w:eastAsia="Calibri" w:cs="Calibri"/>
                <w:spacing w:val="-1"/>
                <w:sz w:val="18"/>
                <w:szCs w:val="18"/>
              </w:rPr>
              <w:t xml:space="preserve"> s</w:t>
            </w:r>
            <w:r>
              <w:rPr>
                <w:rFonts w:ascii="Calibri" w:hAnsi="Calibri" w:eastAsia="Calibri" w:cs="Calibri"/>
                <w:spacing w:val="1"/>
                <w:sz w:val="18"/>
                <w:szCs w:val="18"/>
              </w:rPr>
              <w:t>c</w:t>
            </w:r>
            <w:r>
              <w:rPr>
                <w:rFonts w:ascii="Calibri" w:hAnsi="Calibri" w:eastAsia="Calibri" w:cs="Calibri"/>
                <w:spacing w:val="-1"/>
                <w:sz w:val="18"/>
                <w:szCs w:val="18"/>
              </w:rPr>
              <w:t>h</w:t>
            </w:r>
            <w:r>
              <w:rPr>
                <w:rFonts w:ascii="Calibri" w:hAnsi="Calibri" w:eastAsia="Calibri" w:cs="Calibri"/>
                <w:spacing w:val="1"/>
                <w:sz w:val="18"/>
                <w:szCs w:val="18"/>
              </w:rPr>
              <w:t>oo</w:t>
            </w:r>
            <w:r>
              <w:rPr>
                <w:rFonts w:ascii="Calibri" w:hAnsi="Calibri" w:eastAsia="Calibri" w:cs="Calibri"/>
                <w:spacing w:val="2"/>
                <w:sz w:val="18"/>
                <w:szCs w:val="18"/>
              </w:rPr>
              <w:t>l-</w:t>
            </w:r>
            <w:r>
              <w:rPr>
                <w:rFonts w:ascii="Calibri" w:hAnsi="Calibri" w:eastAsia="Calibri" w:cs="Calibri"/>
                <w:spacing w:val="-1"/>
                <w:sz w:val="18"/>
                <w:szCs w:val="18"/>
              </w:rPr>
              <w:t>b</w:t>
            </w:r>
            <w:r>
              <w:rPr>
                <w:rFonts w:ascii="Calibri" w:hAnsi="Calibri" w:eastAsia="Calibri" w:cs="Calibri"/>
                <w:sz w:val="18"/>
                <w:szCs w:val="18"/>
              </w:rPr>
              <w:t>a</w:t>
            </w:r>
            <w:r>
              <w:rPr>
                <w:rFonts w:ascii="Calibri" w:hAnsi="Calibri" w:eastAsia="Calibri" w:cs="Calibri"/>
                <w:spacing w:val="-1"/>
                <w:sz w:val="18"/>
                <w:szCs w:val="18"/>
              </w:rPr>
              <w:t>se</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z w:val="18"/>
                <w:szCs w:val="18"/>
              </w:rPr>
              <w:t>r</w:t>
            </w:r>
            <w:r>
              <w:rPr>
                <w:rFonts w:ascii="Calibri" w:hAnsi="Calibri" w:eastAsia="Calibri" w:cs="Calibri"/>
                <w:spacing w:val="-1"/>
                <w:sz w:val="18"/>
                <w:szCs w:val="18"/>
              </w:rPr>
              <w:t>e</w:t>
            </w:r>
            <w:r>
              <w:rPr>
                <w:rFonts w:ascii="Calibri" w:hAnsi="Calibri" w:eastAsia="Calibri" w:cs="Calibri"/>
                <w:sz w:val="18"/>
                <w:szCs w:val="18"/>
              </w:rPr>
              <w:t>fe</w:t>
            </w:r>
            <w:r>
              <w:rPr>
                <w:rFonts w:ascii="Calibri" w:hAnsi="Calibri" w:eastAsia="Calibri" w:cs="Calibri"/>
                <w:spacing w:val="-1"/>
                <w:sz w:val="18"/>
                <w:szCs w:val="18"/>
              </w:rPr>
              <w:t>r</w:t>
            </w:r>
            <w:r>
              <w:rPr>
                <w:rFonts w:ascii="Calibri" w:hAnsi="Calibri" w:eastAsia="Calibri" w:cs="Calibri"/>
                <w:sz w:val="18"/>
                <w:szCs w:val="18"/>
              </w:rPr>
              <w:t>ral m</w:t>
            </w:r>
            <w:r>
              <w:rPr>
                <w:rFonts w:ascii="Calibri" w:hAnsi="Calibri" w:eastAsia="Calibri" w:cs="Calibri"/>
                <w:spacing w:val="-1"/>
                <w:sz w:val="18"/>
                <w:szCs w:val="18"/>
              </w:rPr>
              <w:t>e</w:t>
            </w:r>
            <w:r>
              <w:rPr>
                <w:rFonts w:ascii="Calibri" w:hAnsi="Calibri" w:eastAsia="Calibri" w:cs="Calibri"/>
                <w:spacing w:val="1"/>
                <w:sz w:val="18"/>
                <w:szCs w:val="18"/>
              </w:rPr>
              <w:t>c</w:t>
            </w:r>
            <w:r>
              <w:rPr>
                <w:rFonts w:ascii="Calibri" w:hAnsi="Calibri" w:eastAsia="Calibri" w:cs="Calibri"/>
                <w:sz w:val="18"/>
                <w:szCs w:val="18"/>
              </w:rPr>
              <w:t>ha</w:t>
            </w:r>
            <w:r>
              <w:rPr>
                <w:rFonts w:ascii="Calibri" w:hAnsi="Calibri" w:eastAsia="Calibri" w:cs="Calibri"/>
                <w:spacing w:val="-1"/>
                <w:sz w:val="18"/>
                <w:szCs w:val="18"/>
              </w:rPr>
              <w:t>n</w:t>
            </w:r>
            <w:r>
              <w:rPr>
                <w:rFonts w:ascii="Calibri" w:hAnsi="Calibri" w:eastAsia="Calibri" w:cs="Calibri"/>
                <w:sz w:val="18"/>
                <w:szCs w:val="18"/>
              </w:rPr>
              <w:t>i</w:t>
            </w:r>
            <w:r>
              <w:rPr>
                <w:rFonts w:ascii="Calibri" w:hAnsi="Calibri" w:eastAsia="Calibri" w:cs="Calibri"/>
                <w:spacing w:val="-1"/>
                <w:sz w:val="18"/>
                <w:szCs w:val="18"/>
              </w:rPr>
              <w:t>s</w:t>
            </w:r>
            <w:r>
              <w:rPr>
                <w:rFonts w:ascii="Calibri" w:hAnsi="Calibri" w:eastAsia="Calibri" w:cs="Calibri"/>
                <w:sz w:val="18"/>
                <w:szCs w:val="18"/>
              </w:rPr>
              <w:t>ms</w:t>
            </w:r>
            <w:r>
              <w:rPr>
                <w:rFonts w:ascii="Calibri" w:hAnsi="Calibri" w:eastAsia="Calibri" w:cs="Calibri"/>
                <w:spacing w:val="-3"/>
                <w:sz w:val="18"/>
                <w:szCs w:val="18"/>
              </w:rPr>
              <w:t xml:space="preserve"> </w:t>
            </w:r>
            <w:r>
              <w:rPr>
                <w:rFonts w:ascii="Calibri" w:hAnsi="Calibri" w:eastAsia="Calibri" w:cs="Calibri"/>
                <w:spacing w:val="-1"/>
                <w:sz w:val="18"/>
                <w:szCs w:val="18"/>
              </w:rPr>
              <w:t>es</w:t>
            </w:r>
            <w:r>
              <w:rPr>
                <w:rFonts w:ascii="Calibri" w:hAnsi="Calibri" w:eastAsia="Calibri" w:cs="Calibri"/>
                <w:sz w:val="18"/>
                <w:szCs w:val="18"/>
              </w:rPr>
              <w:t>t</w:t>
            </w:r>
            <w:r>
              <w:rPr>
                <w:rFonts w:ascii="Calibri" w:hAnsi="Calibri" w:eastAsia="Calibri" w:cs="Calibri"/>
                <w:spacing w:val="2"/>
                <w:sz w:val="18"/>
                <w:szCs w:val="18"/>
              </w:rPr>
              <w:t>a</w:t>
            </w:r>
            <w:r>
              <w:rPr>
                <w:rFonts w:ascii="Calibri" w:hAnsi="Calibri" w:eastAsia="Calibri" w:cs="Calibri"/>
                <w:spacing w:val="-1"/>
                <w:sz w:val="18"/>
                <w:szCs w:val="18"/>
              </w:rPr>
              <w:t>b</w:t>
            </w:r>
            <w:r>
              <w:rPr>
                <w:rFonts w:ascii="Calibri" w:hAnsi="Calibri" w:eastAsia="Calibri" w:cs="Calibri"/>
                <w:sz w:val="18"/>
                <w:szCs w:val="18"/>
              </w:rPr>
              <w:t>li</w:t>
            </w:r>
            <w:r>
              <w:rPr>
                <w:rFonts w:ascii="Calibri" w:hAnsi="Calibri" w:eastAsia="Calibri" w:cs="Calibri"/>
                <w:spacing w:val="1"/>
                <w:sz w:val="18"/>
                <w:szCs w:val="18"/>
              </w:rPr>
              <w:t>s</w:t>
            </w:r>
            <w:r>
              <w:rPr>
                <w:rFonts w:ascii="Calibri" w:hAnsi="Calibri" w:eastAsia="Calibri" w:cs="Calibri"/>
                <w:spacing w:val="-1"/>
                <w:sz w:val="18"/>
                <w:szCs w:val="18"/>
              </w:rPr>
              <w:t>hed</w:t>
            </w:r>
            <w:r>
              <w:rPr>
                <w:rFonts w:ascii="Calibri" w:hAnsi="Calibri" w:eastAsia="Calibri" w:cs="Calibri"/>
                <w:sz w:val="18"/>
                <w:szCs w:val="18"/>
              </w:rPr>
              <w:t>/</w:t>
            </w:r>
            <w:r>
              <w:rPr>
                <w:rFonts w:ascii="Calibri" w:hAnsi="Calibri" w:eastAsia="Calibri" w:cs="Calibri"/>
                <w:spacing w:val="3"/>
                <w:sz w:val="18"/>
                <w:szCs w:val="18"/>
              </w:rPr>
              <w:t>f</w:t>
            </w:r>
            <w:r>
              <w:rPr>
                <w:rFonts w:ascii="Calibri" w:hAnsi="Calibri" w:eastAsia="Calibri" w:cs="Calibri"/>
                <w:spacing w:val="-1"/>
                <w:sz w:val="18"/>
                <w:szCs w:val="18"/>
              </w:rPr>
              <w:t>un</w:t>
            </w:r>
            <w:r>
              <w:rPr>
                <w:rFonts w:ascii="Calibri" w:hAnsi="Calibri" w:eastAsia="Calibri" w:cs="Calibri"/>
                <w:spacing w:val="1"/>
                <w:sz w:val="18"/>
                <w:szCs w:val="18"/>
              </w:rPr>
              <w:t>c</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pacing w:val="3"/>
                <w:sz w:val="18"/>
                <w:szCs w:val="18"/>
              </w:rPr>
              <w:t>o</w:t>
            </w:r>
            <w:r>
              <w:rPr>
                <w:rFonts w:ascii="Calibri" w:hAnsi="Calibri" w:eastAsia="Calibri" w:cs="Calibri"/>
                <w:spacing w:val="-1"/>
                <w:sz w:val="18"/>
                <w:szCs w:val="18"/>
              </w:rPr>
              <w:t>n</w:t>
            </w:r>
            <w:r>
              <w:rPr>
                <w:rFonts w:ascii="Calibri" w:hAnsi="Calibri" w:eastAsia="Calibri" w:cs="Calibri"/>
                <w:sz w:val="18"/>
                <w:szCs w:val="18"/>
              </w:rPr>
              <w:t>al</w:t>
            </w:r>
          </w:p>
        </w:tc>
        <w:tc>
          <w:tcPr>
            <w:tcW w:w="3869" w:type="dxa"/>
            <w:tcBorders>
              <w:top w:val="single" w:color="009FDC" w:sz="8" w:space="0"/>
              <w:left w:val="single" w:color="009FDC" w:sz="8" w:space="0"/>
              <w:bottom w:val="single" w:color="009FDC" w:sz="8" w:space="0"/>
              <w:right w:val="single" w:color="009FDC" w:sz="8" w:space="0"/>
            </w:tcBorders>
          </w:tcPr>
          <w:p w:rsidR="00053E75" w:rsidRDefault="00BF1E13" w14:paraId="40180304" w14:textId="77777777">
            <w:pPr>
              <w:spacing w:after="0" w:line="256" w:lineRule="auto"/>
              <w:ind w:left="97" w:right="346"/>
              <w:rPr>
                <w:rFonts w:ascii="Calibri" w:hAnsi="Calibri" w:eastAsia="Calibri" w:cs="Calibri"/>
                <w:sz w:val="18"/>
                <w:szCs w:val="18"/>
              </w:rPr>
            </w:pPr>
            <w:r>
              <w:rPr>
                <w:rFonts w:ascii="Calibri" w:hAnsi="Calibri" w:eastAsia="Calibri" w:cs="Calibri"/>
                <w:spacing w:val="1"/>
                <w:sz w:val="18"/>
                <w:szCs w:val="18"/>
              </w:rPr>
              <w:t>R</w:t>
            </w:r>
            <w:r>
              <w:rPr>
                <w:rFonts w:ascii="Calibri" w:hAnsi="Calibri" w:eastAsia="Calibri" w:cs="Calibri"/>
                <w:spacing w:val="-1"/>
                <w:sz w:val="18"/>
                <w:szCs w:val="18"/>
              </w:rPr>
              <w:t>esp</w:t>
            </w:r>
            <w:r>
              <w:rPr>
                <w:rFonts w:ascii="Calibri" w:hAnsi="Calibri" w:eastAsia="Calibri" w:cs="Calibri"/>
                <w:spacing w:val="1"/>
                <w:sz w:val="18"/>
                <w:szCs w:val="18"/>
              </w:rPr>
              <w:t>o</w:t>
            </w:r>
            <w:r>
              <w:rPr>
                <w:rFonts w:ascii="Calibri" w:hAnsi="Calibri" w:eastAsia="Calibri" w:cs="Calibri"/>
                <w:spacing w:val="-1"/>
                <w:sz w:val="18"/>
                <w:szCs w:val="18"/>
              </w:rPr>
              <w:t>ns</w:t>
            </w:r>
            <w:r>
              <w:rPr>
                <w:rFonts w:ascii="Calibri" w:hAnsi="Calibri" w:eastAsia="Calibri" w:cs="Calibri"/>
                <w:spacing w:val="2"/>
                <w:sz w:val="18"/>
                <w:szCs w:val="18"/>
              </w:rPr>
              <w:t>i</w:t>
            </w:r>
            <w:r>
              <w:rPr>
                <w:rFonts w:ascii="Calibri" w:hAnsi="Calibri" w:eastAsia="Calibri" w:cs="Calibri"/>
                <w:spacing w:val="-1"/>
                <w:sz w:val="18"/>
                <w:szCs w:val="18"/>
              </w:rPr>
              <w:t>b</w:t>
            </w:r>
            <w:r>
              <w:rPr>
                <w:rFonts w:ascii="Calibri" w:hAnsi="Calibri" w:eastAsia="Calibri" w:cs="Calibri"/>
                <w:sz w:val="18"/>
                <w:szCs w:val="18"/>
              </w:rPr>
              <w:t>le</w:t>
            </w:r>
            <w:r>
              <w:rPr>
                <w:rFonts w:ascii="Calibri" w:hAnsi="Calibri" w:eastAsia="Calibri" w:cs="Calibri"/>
                <w:spacing w:val="-4"/>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z w:val="18"/>
                <w:szCs w:val="18"/>
              </w:rPr>
              <w:t>m</w:t>
            </w:r>
            <w:r>
              <w:rPr>
                <w:rFonts w:ascii="Calibri" w:hAnsi="Calibri" w:eastAsia="Calibri" w:cs="Calibri"/>
                <w:spacing w:val="1"/>
                <w:sz w:val="18"/>
                <w:szCs w:val="18"/>
              </w:rPr>
              <w:t>o</w:t>
            </w:r>
            <w:r>
              <w:rPr>
                <w:rFonts w:ascii="Calibri" w:hAnsi="Calibri" w:eastAsia="Calibri" w:cs="Calibri"/>
                <w:spacing w:val="-1"/>
                <w:sz w:val="18"/>
                <w:szCs w:val="18"/>
              </w:rPr>
              <w:t>n</w:t>
            </w:r>
            <w:r>
              <w:rPr>
                <w:rFonts w:ascii="Calibri" w:hAnsi="Calibri" w:eastAsia="Calibri" w:cs="Calibri"/>
                <w:sz w:val="18"/>
                <w:szCs w:val="18"/>
              </w:rPr>
              <w:t>it</w:t>
            </w:r>
            <w:r>
              <w:rPr>
                <w:rFonts w:ascii="Calibri" w:hAnsi="Calibri" w:eastAsia="Calibri" w:cs="Calibri"/>
                <w:spacing w:val="1"/>
                <w:sz w:val="18"/>
                <w:szCs w:val="18"/>
              </w:rPr>
              <w:t>o</w:t>
            </w:r>
            <w:r>
              <w:rPr>
                <w:rFonts w:ascii="Calibri" w:hAnsi="Calibri" w:eastAsia="Calibri" w:cs="Calibri"/>
                <w:sz w:val="18"/>
                <w:szCs w:val="18"/>
              </w:rPr>
              <w:t>r</w:t>
            </w:r>
            <w:r>
              <w:rPr>
                <w:rFonts w:ascii="Calibri" w:hAnsi="Calibri" w:eastAsia="Calibri" w:cs="Calibri"/>
                <w:spacing w:val="-1"/>
                <w:sz w:val="18"/>
                <w:szCs w:val="18"/>
              </w:rPr>
              <w:t xml:space="preserve"> </w:t>
            </w:r>
            <w:r>
              <w:rPr>
                <w:rFonts w:ascii="Calibri" w:hAnsi="Calibri" w:eastAsia="Calibri" w:cs="Calibri"/>
                <w:sz w:val="18"/>
                <w:szCs w:val="18"/>
              </w:rPr>
              <w:t>#</w:t>
            </w:r>
            <w:r>
              <w:rPr>
                <w:rFonts w:ascii="Calibri" w:hAnsi="Calibri" w:eastAsia="Calibri" w:cs="Calibri"/>
                <w:spacing w:val="-1"/>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f r</w:t>
            </w:r>
            <w:r>
              <w:rPr>
                <w:rFonts w:ascii="Calibri" w:hAnsi="Calibri" w:eastAsia="Calibri" w:cs="Calibri"/>
                <w:spacing w:val="-1"/>
                <w:sz w:val="18"/>
                <w:szCs w:val="18"/>
              </w:rPr>
              <w:t>e</w:t>
            </w:r>
            <w:r>
              <w:rPr>
                <w:rFonts w:ascii="Calibri" w:hAnsi="Calibri" w:eastAsia="Calibri" w:cs="Calibri"/>
                <w:sz w:val="18"/>
                <w:szCs w:val="18"/>
              </w:rPr>
              <w:t>fe</w:t>
            </w:r>
            <w:r>
              <w:rPr>
                <w:rFonts w:ascii="Calibri" w:hAnsi="Calibri" w:eastAsia="Calibri" w:cs="Calibri"/>
                <w:spacing w:val="1"/>
                <w:sz w:val="18"/>
                <w:szCs w:val="18"/>
              </w:rPr>
              <w:t>r</w:t>
            </w:r>
            <w:r>
              <w:rPr>
                <w:rFonts w:ascii="Calibri" w:hAnsi="Calibri" w:eastAsia="Calibri" w:cs="Calibri"/>
                <w:sz w:val="18"/>
                <w:szCs w:val="18"/>
              </w:rPr>
              <w:t>ra</w:t>
            </w:r>
            <w:r>
              <w:rPr>
                <w:rFonts w:ascii="Calibri" w:hAnsi="Calibri" w:eastAsia="Calibri" w:cs="Calibri"/>
                <w:spacing w:val="-1"/>
                <w:sz w:val="18"/>
                <w:szCs w:val="18"/>
              </w:rPr>
              <w:t>l</w:t>
            </w:r>
            <w:r>
              <w:rPr>
                <w:rFonts w:ascii="Calibri" w:hAnsi="Calibri" w:eastAsia="Calibri" w:cs="Calibri"/>
                <w:sz w:val="18"/>
                <w:szCs w:val="18"/>
              </w:rPr>
              <w:t>s</w:t>
            </w:r>
            <w:r>
              <w:rPr>
                <w:rFonts w:ascii="Calibri" w:hAnsi="Calibri" w:eastAsia="Calibri" w:cs="Calibri"/>
                <w:spacing w:val="-5"/>
                <w:sz w:val="18"/>
                <w:szCs w:val="18"/>
              </w:rPr>
              <w:t xml:space="preserve"> </w:t>
            </w:r>
            <w:r>
              <w:rPr>
                <w:rFonts w:ascii="Calibri" w:hAnsi="Calibri" w:eastAsia="Calibri" w:cs="Calibri"/>
                <w:sz w:val="18"/>
                <w:szCs w:val="18"/>
              </w:rPr>
              <w:t>r</w:t>
            </w:r>
            <w:r>
              <w:rPr>
                <w:rFonts w:ascii="Calibri" w:hAnsi="Calibri" w:eastAsia="Calibri" w:cs="Calibri"/>
                <w:spacing w:val="-1"/>
                <w:sz w:val="18"/>
                <w:szCs w:val="18"/>
              </w:rPr>
              <w:t>e</w:t>
            </w:r>
            <w:r>
              <w:rPr>
                <w:rFonts w:ascii="Calibri" w:hAnsi="Calibri" w:eastAsia="Calibri" w:cs="Calibri"/>
                <w:spacing w:val="1"/>
                <w:sz w:val="18"/>
                <w:szCs w:val="18"/>
              </w:rPr>
              <w:t>c</w:t>
            </w:r>
            <w:r>
              <w:rPr>
                <w:rFonts w:ascii="Calibri" w:hAnsi="Calibri" w:eastAsia="Calibri" w:cs="Calibri"/>
                <w:spacing w:val="-1"/>
                <w:sz w:val="18"/>
                <w:szCs w:val="18"/>
              </w:rPr>
              <w:t>e</w:t>
            </w:r>
            <w:r>
              <w:rPr>
                <w:rFonts w:ascii="Calibri" w:hAnsi="Calibri" w:eastAsia="Calibri" w:cs="Calibri"/>
                <w:sz w:val="18"/>
                <w:szCs w:val="18"/>
              </w:rPr>
              <w:t>iv</w:t>
            </w:r>
            <w:r>
              <w:rPr>
                <w:rFonts w:ascii="Calibri" w:hAnsi="Calibri" w:eastAsia="Calibri" w:cs="Calibri"/>
                <w:spacing w:val="2"/>
                <w:sz w:val="18"/>
                <w:szCs w:val="18"/>
              </w:rPr>
              <w:t>e</w:t>
            </w:r>
            <w:r>
              <w:rPr>
                <w:rFonts w:ascii="Calibri" w:hAnsi="Calibri" w:eastAsia="Calibri" w:cs="Calibri"/>
                <w:sz w:val="18"/>
                <w:szCs w:val="18"/>
              </w:rPr>
              <w:t>d 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pacing w:val="1"/>
                <w:sz w:val="18"/>
                <w:szCs w:val="18"/>
              </w:rPr>
              <w:t>c</w:t>
            </w:r>
            <w:r>
              <w:rPr>
                <w:rFonts w:ascii="Calibri" w:hAnsi="Calibri" w:eastAsia="Calibri" w:cs="Calibri"/>
                <w:sz w:val="18"/>
                <w:szCs w:val="18"/>
              </w:rPr>
              <w:t>a</w:t>
            </w:r>
            <w:r>
              <w:rPr>
                <w:rFonts w:ascii="Calibri" w:hAnsi="Calibri" w:eastAsia="Calibri" w:cs="Calibri"/>
                <w:spacing w:val="-1"/>
                <w:sz w:val="18"/>
                <w:szCs w:val="18"/>
              </w:rPr>
              <w:t>se</w:t>
            </w:r>
            <w:r>
              <w:rPr>
                <w:rFonts w:ascii="Calibri" w:hAnsi="Calibri" w:eastAsia="Calibri" w:cs="Calibri"/>
                <w:sz w:val="18"/>
                <w:szCs w:val="18"/>
              </w:rPr>
              <w:t>s</w:t>
            </w:r>
            <w:r>
              <w:rPr>
                <w:rFonts w:ascii="Calibri" w:hAnsi="Calibri" w:eastAsia="Calibri" w:cs="Calibri"/>
                <w:spacing w:val="-3"/>
                <w:sz w:val="18"/>
                <w:szCs w:val="18"/>
              </w:rPr>
              <w:t xml:space="preserve"> </w:t>
            </w:r>
            <w:r>
              <w:rPr>
                <w:rFonts w:ascii="Calibri" w:hAnsi="Calibri" w:eastAsia="Calibri" w:cs="Calibri"/>
                <w:spacing w:val="1"/>
                <w:sz w:val="18"/>
                <w:szCs w:val="18"/>
              </w:rPr>
              <w:t>op</w:t>
            </w:r>
            <w:r>
              <w:rPr>
                <w:rFonts w:ascii="Calibri" w:hAnsi="Calibri" w:eastAsia="Calibri" w:cs="Calibri"/>
                <w:spacing w:val="-1"/>
                <w:sz w:val="18"/>
                <w:szCs w:val="18"/>
              </w:rPr>
              <w:t>en</w:t>
            </w:r>
            <w:r>
              <w:rPr>
                <w:rFonts w:ascii="Calibri" w:hAnsi="Calibri" w:eastAsia="Calibri" w:cs="Calibri"/>
                <w:spacing w:val="2"/>
                <w:sz w:val="18"/>
                <w:szCs w:val="18"/>
              </w:rPr>
              <w:t>e</w:t>
            </w:r>
            <w:r>
              <w:rPr>
                <w:rFonts w:ascii="Calibri" w:hAnsi="Calibri" w:eastAsia="Calibri" w:cs="Calibri"/>
                <w:sz w:val="18"/>
                <w:szCs w:val="18"/>
              </w:rPr>
              <w:t>d</w:t>
            </w:r>
          </w:p>
        </w:tc>
      </w:tr>
      <w:tr w:rsidR="00053E75" w14:paraId="71E6C03B" w14:textId="77777777">
        <w:trPr>
          <w:trHeight w:val="576" w:hRule="exact"/>
        </w:trPr>
        <w:tc>
          <w:tcPr>
            <w:tcW w:w="1352" w:type="dxa"/>
            <w:tcBorders>
              <w:top w:val="single" w:color="009FDC" w:sz="8" w:space="0"/>
              <w:left w:val="single" w:color="009FDC" w:sz="8" w:space="0"/>
              <w:bottom w:val="single" w:color="009FDC" w:sz="8" w:space="0"/>
              <w:right w:val="single" w:color="009FDC" w:sz="8" w:space="0"/>
            </w:tcBorders>
          </w:tcPr>
          <w:p w:rsidR="00053E75" w:rsidRDefault="00BF1E13" w14:paraId="3618C833" w14:textId="77777777">
            <w:pPr>
              <w:spacing w:after="0" w:line="256" w:lineRule="auto"/>
              <w:ind w:left="97" w:right="464"/>
              <w:rPr>
                <w:rFonts w:ascii="Calibri" w:hAnsi="Calibri" w:eastAsia="Calibri" w:cs="Calibri"/>
                <w:sz w:val="18"/>
                <w:szCs w:val="18"/>
              </w:rPr>
            </w:pPr>
            <w:r>
              <w:rPr>
                <w:rFonts w:ascii="Calibri" w:hAnsi="Calibri" w:eastAsia="Calibri" w:cs="Calibri"/>
                <w:b/>
                <w:bCs/>
                <w:spacing w:val="1"/>
                <w:sz w:val="18"/>
                <w:szCs w:val="18"/>
              </w:rPr>
              <w:t>M</w:t>
            </w:r>
            <w:r>
              <w:rPr>
                <w:rFonts w:ascii="Calibri" w:hAnsi="Calibri" w:eastAsia="Calibri" w:cs="Calibri"/>
                <w:b/>
                <w:bCs/>
                <w:spacing w:val="-1"/>
                <w:sz w:val="18"/>
                <w:szCs w:val="18"/>
              </w:rPr>
              <w:t>H</w:t>
            </w:r>
            <w:r>
              <w:rPr>
                <w:rFonts w:ascii="Calibri" w:hAnsi="Calibri" w:eastAsia="Calibri" w:cs="Calibri"/>
                <w:b/>
                <w:bCs/>
                <w:sz w:val="18"/>
                <w:szCs w:val="18"/>
              </w:rPr>
              <w:t>P</w:t>
            </w:r>
            <w:r>
              <w:rPr>
                <w:rFonts w:ascii="Calibri" w:hAnsi="Calibri" w:eastAsia="Calibri" w:cs="Calibri"/>
                <w:b/>
                <w:bCs/>
                <w:spacing w:val="-1"/>
                <w:sz w:val="18"/>
                <w:szCs w:val="18"/>
              </w:rPr>
              <w:t>S</w:t>
            </w:r>
            <w:r>
              <w:rPr>
                <w:rFonts w:ascii="Calibri" w:hAnsi="Calibri" w:eastAsia="Calibri" w:cs="Calibri"/>
                <w:b/>
                <w:bCs/>
                <w:sz w:val="18"/>
                <w:szCs w:val="18"/>
              </w:rPr>
              <w:t>S</w:t>
            </w:r>
            <w:r>
              <w:rPr>
                <w:rFonts w:ascii="Calibri" w:hAnsi="Calibri" w:eastAsia="Calibri" w:cs="Calibri"/>
                <w:b/>
                <w:bCs/>
                <w:spacing w:val="-4"/>
                <w:sz w:val="18"/>
                <w:szCs w:val="18"/>
              </w:rPr>
              <w:t xml:space="preserve"> </w:t>
            </w:r>
            <w:r>
              <w:rPr>
                <w:rFonts w:ascii="Calibri" w:hAnsi="Calibri" w:eastAsia="Calibri" w:cs="Calibri"/>
                <w:b/>
                <w:bCs/>
                <w:spacing w:val="-1"/>
                <w:sz w:val="18"/>
                <w:szCs w:val="18"/>
              </w:rPr>
              <w:t>i</w:t>
            </w:r>
            <w:r>
              <w:rPr>
                <w:rFonts w:ascii="Calibri" w:hAnsi="Calibri" w:eastAsia="Calibri" w:cs="Calibri"/>
                <w:b/>
                <w:bCs/>
                <w:sz w:val="18"/>
                <w:szCs w:val="18"/>
              </w:rPr>
              <w:t>n s</w:t>
            </w:r>
            <w:r>
              <w:rPr>
                <w:rFonts w:ascii="Calibri" w:hAnsi="Calibri" w:eastAsia="Calibri" w:cs="Calibri"/>
                <w:b/>
                <w:bCs/>
                <w:spacing w:val="-1"/>
                <w:sz w:val="18"/>
                <w:szCs w:val="18"/>
              </w:rPr>
              <w:t>cho</w:t>
            </w:r>
            <w:r>
              <w:rPr>
                <w:rFonts w:ascii="Calibri" w:hAnsi="Calibri" w:eastAsia="Calibri" w:cs="Calibri"/>
                <w:b/>
                <w:bCs/>
                <w:spacing w:val="2"/>
                <w:sz w:val="18"/>
                <w:szCs w:val="18"/>
              </w:rPr>
              <w:t>o</w:t>
            </w:r>
            <w:r>
              <w:rPr>
                <w:rFonts w:ascii="Calibri" w:hAnsi="Calibri" w:eastAsia="Calibri" w:cs="Calibri"/>
                <w:b/>
                <w:bCs/>
                <w:spacing w:val="-1"/>
                <w:sz w:val="18"/>
                <w:szCs w:val="18"/>
              </w:rPr>
              <w:t>l</w:t>
            </w:r>
            <w:r>
              <w:rPr>
                <w:rFonts w:ascii="Calibri" w:hAnsi="Calibri" w:eastAsia="Calibri" w:cs="Calibri"/>
                <w:b/>
                <w:bCs/>
                <w:sz w:val="18"/>
                <w:szCs w:val="18"/>
              </w:rPr>
              <w:t>s</w:t>
            </w:r>
          </w:p>
        </w:tc>
        <w:tc>
          <w:tcPr>
            <w:tcW w:w="1349" w:type="dxa"/>
            <w:tcBorders>
              <w:top w:val="single" w:color="009FDC" w:sz="8" w:space="0"/>
              <w:left w:val="single" w:color="009FDC" w:sz="8" w:space="0"/>
              <w:bottom w:val="single" w:color="009FDC" w:sz="8" w:space="0"/>
              <w:right w:val="single" w:color="009FDC" w:sz="8" w:space="0"/>
            </w:tcBorders>
          </w:tcPr>
          <w:p w:rsidR="00053E75" w:rsidRDefault="00BF1E13" w14:paraId="6FC50C97" w14:textId="77777777">
            <w:pPr>
              <w:spacing w:after="0" w:line="240" w:lineRule="auto"/>
              <w:ind w:left="97" w:right="-20"/>
              <w:rPr>
                <w:rFonts w:ascii="Calibri" w:hAnsi="Calibri" w:eastAsia="Calibri" w:cs="Calibri"/>
                <w:sz w:val="18"/>
                <w:szCs w:val="18"/>
              </w:rPr>
            </w:pPr>
            <w:r>
              <w:rPr>
                <w:rFonts w:ascii="Calibri" w:hAnsi="Calibri" w:eastAsia="Calibri" w:cs="Calibri"/>
                <w:spacing w:val="1"/>
                <w:sz w:val="18"/>
                <w:szCs w:val="18"/>
              </w:rPr>
              <w:t>T</w:t>
            </w:r>
            <w:r>
              <w:rPr>
                <w:rFonts w:ascii="Calibri" w:hAnsi="Calibri" w:eastAsia="Calibri" w:cs="Calibri"/>
                <w:spacing w:val="-1"/>
                <w:sz w:val="18"/>
                <w:szCs w:val="18"/>
              </w:rPr>
              <w:t>e</w:t>
            </w:r>
            <w:r>
              <w:rPr>
                <w:rFonts w:ascii="Calibri" w:hAnsi="Calibri" w:eastAsia="Calibri" w:cs="Calibri"/>
                <w:spacing w:val="1"/>
                <w:sz w:val="18"/>
                <w:szCs w:val="18"/>
              </w:rPr>
              <w:t>c</w:t>
            </w:r>
            <w:r>
              <w:rPr>
                <w:rFonts w:ascii="Calibri" w:hAnsi="Calibri" w:eastAsia="Calibri" w:cs="Calibri"/>
                <w:spacing w:val="-1"/>
                <w:sz w:val="18"/>
                <w:szCs w:val="18"/>
              </w:rPr>
              <w:t>hn</w:t>
            </w:r>
            <w:r>
              <w:rPr>
                <w:rFonts w:ascii="Calibri" w:hAnsi="Calibri" w:eastAsia="Calibri" w:cs="Calibri"/>
                <w:sz w:val="18"/>
                <w:szCs w:val="18"/>
              </w:rPr>
              <w:t>i</w:t>
            </w:r>
            <w:r>
              <w:rPr>
                <w:rFonts w:ascii="Calibri" w:hAnsi="Calibri" w:eastAsia="Calibri" w:cs="Calibri"/>
                <w:spacing w:val="1"/>
                <w:sz w:val="18"/>
                <w:szCs w:val="18"/>
              </w:rPr>
              <w:t>c</w:t>
            </w:r>
            <w:r>
              <w:rPr>
                <w:rFonts w:ascii="Calibri" w:hAnsi="Calibri" w:eastAsia="Calibri" w:cs="Calibri"/>
                <w:sz w:val="18"/>
                <w:szCs w:val="18"/>
              </w:rPr>
              <w:t>al</w:t>
            </w:r>
          </w:p>
          <w:p w:rsidR="00053E75" w:rsidRDefault="00BF1E13" w14:paraId="7580E24E" w14:textId="77777777">
            <w:pPr>
              <w:spacing w:before="15" w:after="0" w:line="240" w:lineRule="auto"/>
              <w:ind w:left="97" w:right="-20"/>
              <w:rPr>
                <w:rFonts w:ascii="Calibri" w:hAnsi="Calibri" w:eastAsia="Calibri" w:cs="Calibri"/>
                <w:sz w:val="18"/>
                <w:szCs w:val="18"/>
              </w:rPr>
            </w:pPr>
            <w:r>
              <w:rPr>
                <w:rFonts w:ascii="Calibri" w:hAnsi="Calibri" w:eastAsia="Calibri" w:cs="Calibri"/>
                <w:sz w:val="18"/>
                <w:szCs w:val="18"/>
              </w:rPr>
              <w:t>D</w:t>
            </w:r>
            <w:r>
              <w:rPr>
                <w:rFonts w:ascii="Calibri" w:hAnsi="Calibri" w:eastAsia="Calibri" w:cs="Calibri"/>
                <w:spacing w:val="-1"/>
                <w:sz w:val="18"/>
                <w:szCs w:val="18"/>
              </w:rPr>
              <w:t>es</w:t>
            </w:r>
            <w:r>
              <w:rPr>
                <w:rFonts w:ascii="Calibri" w:hAnsi="Calibri" w:eastAsia="Calibri" w:cs="Calibri"/>
                <w:sz w:val="18"/>
                <w:szCs w:val="18"/>
              </w:rPr>
              <w:t>i</w:t>
            </w:r>
            <w:r>
              <w:rPr>
                <w:rFonts w:ascii="Calibri" w:hAnsi="Calibri" w:eastAsia="Calibri" w:cs="Calibri"/>
                <w:spacing w:val="1"/>
                <w:sz w:val="18"/>
                <w:szCs w:val="18"/>
              </w:rPr>
              <w:t>g</w:t>
            </w:r>
            <w:r>
              <w:rPr>
                <w:rFonts w:ascii="Calibri" w:hAnsi="Calibri" w:eastAsia="Calibri" w:cs="Calibri"/>
                <w:sz w:val="18"/>
                <w:szCs w:val="18"/>
              </w:rPr>
              <w:t>n</w:t>
            </w:r>
          </w:p>
        </w:tc>
        <w:tc>
          <w:tcPr>
            <w:tcW w:w="3692" w:type="dxa"/>
            <w:tcBorders>
              <w:top w:val="single" w:color="009FDC" w:sz="8" w:space="0"/>
              <w:left w:val="single" w:color="009FDC" w:sz="8" w:space="0"/>
              <w:bottom w:val="single" w:color="009FDC" w:sz="8" w:space="0"/>
              <w:right w:val="single" w:color="009FDC" w:sz="8" w:space="0"/>
            </w:tcBorders>
          </w:tcPr>
          <w:p w:rsidR="00053E75" w:rsidRDefault="00BF1E13" w14:paraId="6C76C870" w14:textId="77777777">
            <w:pPr>
              <w:spacing w:after="0" w:line="256" w:lineRule="auto"/>
              <w:ind w:left="97" w:right="413"/>
              <w:rPr>
                <w:rFonts w:ascii="Calibri" w:hAnsi="Calibri" w:eastAsia="Calibri" w:cs="Calibri"/>
                <w:sz w:val="18"/>
                <w:szCs w:val="18"/>
              </w:rPr>
            </w:pP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pacing w:val="1"/>
                <w:sz w:val="18"/>
                <w:szCs w:val="18"/>
              </w:rPr>
              <w:t>c</w:t>
            </w:r>
            <w:r>
              <w:rPr>
                <w:rFonts w:ascii="Calibri" w:hAnsi="Calibri" w:eastAsia="Calibri" w:cs="Calibri"/>
                <w:sz w:val="18"/>
                <w:szCs w:val="18"/>
              </w:rPr>
              <w:t>l</w:t>
            </w:r>
            <w:r>
              <w:rPr>
                <w:rFonts w:ascii="Calibri" w:hAnsi="Calibri" w:eastAsia="Calibri" w:cs="Calibri"/>
                <w:spacing w:val="-1"/>
                <w:sz w:val="18"/>
                <w:szCs w:val="18"/>
              </w:rPr>
              <w:t>ud</w:t>
            </w:r>
            <w:r>
              <w:rPr>
                <w:rFonts w:ascii="Calibri" w:hAnsi="Calibri" w:eastAsia="Calibri" w:cs="Calibri"/>
                <w:sz w:val="18"/>
                <w:szCs w:val="18"/>
              </w:rPr>
              <w:t>e</w:t>
            </w:r>
            <w:r>
              <w:rPr>
                <w:rFonts w:ascii="Calibri" w:hAnsi="Calibri" w:eastAsia="Calibri" w:cs="Calibri"/>
                <w:spacing w:val="-2"/>
                <w:sz w:val="18"/>
                <w:szCs w:val="18"/>
              </w:rPr>
              <w:t xml:space="preserve"> </w:t>
            </w:r>
            <w:r>
              <w:rPr>
                <w:rFonts w:ascii="Calibri" w:hAnsi="Calibri" w:eastAsia="Calibri" w:cs="Calibri"/>
                <w:sz w:val="18"/>
                <w:szCs w:val="18"/>
              </w:rPr>
              <w:t>MH</w:t>
            </w:r>
            <w:r>
              <w:rPr>
                <w:rFonts w:ascii="Calibri" w:hAnsi="Calibri" w:eastAsia="Calibri" w:cs="Calibri"/>
                <w:spacing w:val="1"/>
                <w:sz w:val="18"/>
                <w:szCs w:val="18"/>
              </w:rPr>
              <w:t>PS</w:t>
            </w:r>
            <w:r>
              <w:rPr>
                <w:rFonts w:ascii="Calibri" w:hAnsi="Calibri" w:eastAsia="Calibri" w:cs="Calibri"/>
                <w:sz w:val="18"/>
                <w:szCs w:val="18"/>
              </w:rPr>
              <w:t>S</w:t>
            </w:r>
            <w:r>
              <w:rPr>
                <w:rFonts w:ascii="Calibri" w:hAnsi="Calibri" w:eastAsia="Calibri" w:cs="Calibri"/>
                <w:spacing w:val="-5"/>
                <w:sz w:val="18"/>
                <w:szCs w:val="18"/>
              </w:rPr>
              <w:t xml:space="preserve"> </w:t>
            </w:r>
            <w:r>
              <w:rPr>
                <w:rFonts w:ascii="Calibri" w:hAnsi="Calibri" w:eastAsia="Calibri" w:cs="Calibri"/>
                <w:sz w:val="18"/>
                <w:szCs w:val="18"/>
              </w:rPr>
              <w:t>in</w:t>
            </w:r>
            <w:r>
              <w:rPr>
                <w:rFonts w:ascii="Calibri" w:hAnsi="Calibri" w:eastAsia="Calibri" w:cs="Calibri"/>
                <w:spacing w:val="-1"/>
                <w:sz w:val="18"/>
                <w:szCs w:val="18"/>
              </w:rPr>
              <w:t xml:space="preserve"> </w:t>
            </w:r>
            <w:r>
              <w:rPr>
                <w:rFonts w:ascii="Calibri" w:hAnsi="Calibri" w:eastAsia="Calibri" w:cs="Calibri"/>
                <w:spacing w:val="1"/>
                <w:sz w:val="18"/>
                <w:szCs w:val="18"/>
              </w:rPr>
              <w:t>Ed</w:t>
            </w:r>
            <w:r>
              <w:rPr>
                <w:rFonts w:ascii="Calibri" w:hAnsi="Calibri" w:eastAsia="Calibri" w:cs="Calibri"/>
                <w:spacing w:val="-1"/>
                <w:sz w:val="18"/>
                <w:szCs w:val="18"/>
              </w:rPr>
              <w:t>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pacing w:val="-1"/>
                <w:sz w:val="18"/>
                <w:szCs w:val="18"/>
              </w:rPr>
              <w:t>p</w:t>
            </w:r>
            <w:r>
              <w:rPr>
                <w:rFonts w:ascii="Calibri" w:hAnsi="Calibri" w:eastAsia="Calibri" w:cs="Calibri"/>
                <w:sz w:val="18"/>
                <w:szCs w:val="18"/>
              </w:rPr>
              <w:t>l</w:t>
            </w:r>
            <w:r>
              <w:rPr>
                <w:rFonts w:ascii="Calibri" w:hAnsi="Calibri" w:eastAsia="Calibri" w:cs="Calibri"/>
                <w:spacing w:val="2"/>
                <w:sz w:val="18"/>
                <w:szCs w:val="18"/>
              </w:rPr>
              <w:t>a</w:t>
            </w:r>
            <w:r>
              <w:rPr>
                <w:rFonts w:ascii="Calibri" w:hAnsi="Calibri" w:eastAsia="Calibri" w:cs="Calibri"/>
                <w:sz w:val="18"/>
                <w:szCs w:val="18"/>
              </w:rPr>
              <w:t>n</w:t>
            </w:r>
            <w:r>
              <w:rPr>
                <w:rFonts w:ascii="Calibri" w:hAnsi="Calibri" w:eastAsia="Calibri" w:cs="Calibri"/>
                <w:spacing w:val="1"/>
                <w:sz w:val="18"/>
                <w:szCs w:val="18"/>
              </w:rPr>
              <w:t xml:space="preserve"> </w:t>
            </w: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pacing w:val="1"/>
                <w:sz w:val="18"/>
                <w:szCs w:val="18"/>
              </w:rPr>
              <w:t>c</w:t>
            </w:r>
            <w:r>
              <w:rPr>
                <w:rFonts w:ascii="Calibri" w:hAnsi="Calibri" w:eastAsia="Calibri" w:cs="Calibri"/>
                <w:sz w:val="18"/>
                <w:szCs w:val="18"/>
              </w:rPr>
              <w:t>l</w:t>
            </w:r>
            <w:r>
              <w:rPr>
                <w:rFonts w:ascii="Calibri" w:hAnsi="Calibri" w:eastAsia="Calibri" w:cs="Calibri"/>
                <w:spacing w:val="-1"/>
                <w:sz w:val="18"/>
                <w:szCs w:val="18"/>
              </w:rPr>
              <w:t>u</w:t>
            </w:r>
            <w:r>
              <w:rPr>
                <w:rFonts w:ascii="Calibri" w:hAnsi="Calibri" w:eastAsia="Calibri" w:cs="Calibri"/>
                <w:spacing w:val="1"/>
                <w:sz w:val="18"/>
                <w:szCs w:val="18"/>
              </w:rPr>
              <w:t>d</w:t>
            </w: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z w:val="18"/>
                <w:szCs w:val="18"/>
              </w:rPr>
              <w:t xml:space="preserve">g </w:t>
            </w:r>
            <w:r>
              <w:rPr>
                <w:rFonts w:ascii="Calibri" w:hAnsi="Calibri" w:eastAsia="Calibri" w:cs="Calibri"/>
                <w:spacing w:val="-1"/>
                <w:sz w:val="18"/>
                <w:szCs w:val="18"/>
              </w:rPr>
              <w:t>s</w:t>
            </w:r>
            <w:r>
              <w:rPr>
                <w:rFonts w:ascii="Calibri" w:hAnsi="Calibri" w:eastAsia="Calibri" w:cs="Calibri"/>
                <w:spacing w:val="1"/>
                <w:sz w:val="18"/>
                <w:szCs w:val="18"/>
              </w:rPr>
              <w:t>c</w:t>
            </w:r>
            <w:r>
              <w:rPr>
                <w:rFonts w:ascii="Calibri" w:hAnsi="Calibri" w:eastAsia="Calibri" w:cs="Calibri"/>
                <w:spacing w:val="-1"/>
                <w:sz w:val="18"/>
                <w:szCs w:val="18"/>
              </w:rPr>
              <w:t>he</w:t>
            </w:r>
            <w:r>
              <w:rPr>
                <w:rFonts w:ascii="Calibri" w:hAnsi="Calibri" w:eastAsia="Calibri" w:cs="Calibri"/>
                <w:spacing w:val="1"/>
                <w:sz w:val="18"/>
                <w:szCs w:val="18"/>
              </w:rPr>
              <w:t>d</w:t>
            </w:r>
            <w:r>
              <w:rPr>
                <w:rFonts w:ascii="Calibri" w:hAnsi="Calibri" w:eastAsia="Calibri" w:cs="Calibri"/>
                <w:spacing w:val="-1"/>
                <w:sz w:val="18"/>
                <w:szCs w:val="18"/>
              </w:rPr>
              <w:t>u</w:t>
            </w:r>
            <w:r>
              <w:rPr>
                <w:rFonts w:ascii="Calibri" w:hAnsi="Calibri" w:eastAsia="Calibri" w:cs="Calibri"/>
                <w:sz w:val="18"/>
                <w:szCs w:val="18"/>
              </w:rPr>
              <w:t>le</w:t>
            </w:r>
            <w:r>
              <w:rPr>
                <w:rFonts w:ascii="Calibri" w:hAnsi="Calibri" w:eastAsia="Calibri" w:cs="Calibri"/>
                <w:spacing w:val="-4"/>
                <w:sz w:val="18"/>
                <w:szCs w:val="18"/>
              </w:rPr>
              <w:t xml:space="preserve"> </w:t>
            </w:r>
            <w:r>
              <w:rPr>
                <w:rFonts w:ascii="Calibri" w:hAnsi="Calibri" w:eastAsia="Calibri" w:cs="Calibri"/>
                <w:sz w:val="18"/>
                <w:szCs w:val="18"/>
              </w:rPr>
              <w:t>a</w:t>
            </w:r>
            <w:r>
              <w:rPr>
                <w:rFonts w:ascii="Calibri" w:hAnsi="Calibri" w:eastAsia="Calibri" w:cs="Calibri"/>
                <w:spacing w:val="2"/>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s</w:t>
            </w:r>
            <w:r>
              <w:rPr>
                <w:rFonts w:ascii="Calibri" w:hAnsi="Calibri" w:eastAsia="Calibri" w:cs="Calibri"/>
                <w:sz w:val="18"/>
                <w:szCs w:val="18"/>
              </w:rPr>
              <w:t>taff</w:t>
            </w:r>
            <w:r>
              <w:rPr>
                <w:rFonts w:ascii="Calibri" w:hAnsi="Calibri" w:eastAsia="Calibri" w:cs="Calibri"/>
                <w:spacing w:val="2"/>
                <w:sz w:val="18"/>
                <w:szCs w:val="18"/>
              </w:rPr>
              <w:t>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2"/>
                <w:sz w:val="18"/>
                <w:szCs w:val="18"/>
              </w:rPr>
              <w:t xml:space="preserve"> </w:t>
            </w:r>
            <w:r>
              <w:rPr>
                <w:rFonts w:ascii="Calibri" w:hAnsi="Calibri" w:eastAsia="Calibri" w:cs="Calibri"/>
                <w:spacing w:val="1"/>
                <w:sz w:val="18"/>
                <w:szCs w:val="18"/>
              </w:rPr>
              <w:t>co</w:t>
            </w:r>
            <w:r>
              <w:rPr>
                <w:rFonts w:ascii="Calibri" w:hAnsi="Calibri" w:eastAsia="Calibri" w:cs="Calibri"/>
                <w:spacing w:val="-1"/>
                <w:sz w:val="18"/>
                <w:szCs w:val="18"/>
              </w:rPr>
              <w:t>ns</w:t>
            </w:r>
            <w:r>
              <w:rPr>
                <w:rFonts w:ascii="Calibri" w:hAnsi="Calibri" w:eastAsia="Calibri" w:cs="Calibri"/>
                <w:sz w:val="18"/>
                <w:szCs w:val="18"/>
              </w:rPr>
              <w:t>i</w:t>
            </w:r>
            <w:r>
              <w:rPr>
                <w:rFonts w:ascii="Calibri" w:hAnsi="Calibri" w:eastAsia="Calibri" w:cs="Calibri"/>
                <w:spacing w:val="1"/>
                <w:sz w:val="18"/>
                <w:szCs w:val="18"/>
              </w:rPr>
              <w:t>d</w:t>
            </w:r>
            <w:r>
              <w:rPr>
                <w:rFonts w:ascii="Calibri" w:hAnsi="Calibri" w:eastAsia="Calibri" w:cs="Calibri"/>
                <w:spacing w:val="-1"/>
                <w:sz w:val="18"/>
                <w:szCs w:val="18"/>
              </w:rPr>
              <w:t>e</w:t>
            </w:r>
            <w:r>
              <w:rPr>
                <w:rFonts w:ascii="Calibri" w:hAnsi="Calibri" w:eastAsia="Calibri" w:cs="Calibri"/>
                <w:sz w:val="18"/>
                <w:szCs w:val="18"/>
              </w:rPr>
              <w:t>rat</w:t>
            </w:r>
            <w:r>
              <w:rPr>
                <w:rFonts w:ascii="Calibri" w:hAnsi="Calibri" w:eastAsia="Calibri" w:cs="Calibri"/>
                <w:spacing w:val="2"/>
                <w:sz w:val="18"/>
                <w:szCs w:val="18"/>
              </w:rPr>
              <w:t>i</w:t>
            </w:r>
            <w:r>
              <w:rPr>
                <w:rFonts w:ascii="Calibri" w:hAnsi="Calibri" w:eastAsia="Calibri" w:cs="Calibri"/>
                <w:spacing w:val="1"/>
                <w:sz w:val="18"/>
                <w:szCs w:val="18"/>
              </w:rPr>
              <w:t>o</w:t>
            </w:r>
            <w:r>
              <w:rPr>
                <w:rFonts w:ascii="Calibri" w:hAnsi="Calibri" w:eastAsia="Calibri" w:cs="Calibri"/>
                <w:spacing w:val="-1"/>
                <w:sz w:val="18"/>
                <w:szCs w:val="18"/>
              </w:rPr>
              <w:t>n</w:t>
            </w:r>
            <w:r>
              <w:rPr>
                <w:rFonts w:ascii="Calibri" w:hAnsi="Calibri" w:eastAsia="Calibri" w:cs="Calibri"/>
                <w:sz w:val="18"/>
                <w:szCs w:val="18"/>
              </w:rPr>
              <w:t>s</w:t>
            </w:r>
          </w:p>
        </w:tc>
        <w:tc>
          <w:tcPr>
            <w:tcW w:w="3869" w:type="dxa"/>
            <w:tcBorders>
              <w:top w:val="single" w:color="009FDC" w:sz="8" w:space="0"/>
              <w:left w:val="single" w:color="009FDC" w:sz="8" w:space="0"/>
              <w:bottom w:val="single" w:color="009FDC" w:sz="8" w:space="0"/>
              <w:right w:val="single" w:color="009FDC" w:sz="8" w:space="0"/>
            </w:tcBorders>
          </w:tcPr>
          <w:p w:rsidR="00053E75" w:rsidRDefault="00BF1E13" w14:paraId="23F46581" w14:textId="77777777">
            <w:pPr>
              <w:spacing w:after="0" w:line="259" w:lineRule="auto"/>
              <w:ind w:left="97" w:right="78"/>
              <w:rPr>
                <w:rFonts w:ascii="Calibri" w:hAnsi="Calibri" w:eastAsia="Calibri" w:cs="Calibri"/>
                <w:sz w:val="18"/>
                <w:szCs w:val="18"/>
              </w:rPr>
            </w:pPr>
            <w:r>
              <w:rPr>
                <w:rFonts w:ascii="Calibri" w:hAnsi="Calibri" w:eastAsia="Calibri" w:cs="Calibri"/>
                <w:sz w:val="18"/>
                <w:szCs w:val="18"/>
              </w:rPr>
              <w:t>C</w:t>
            </w:r>
            <w:r>
              <w:rPr>
                <w:rFonts w:ascii="Calibri" w:hAnsi="Calibri" w:eastAsia="Calibri" w:cs="Calibri"/>
                <w:spacing w:val="1"/>
                <w:sz w:val="18"/>
                <w:szCs w:val="18"/>
              </w:rPr>
              <w:t>o</w:t>
            </w:r>
            <w:r>
              <w:rPr>
                <w:rFonts w:ascii="Calibri" w:hAnsi="Calibri" w:eastAsia="Calibri" w:cs="Calibri"/>
                <w:sz w:val="18"/>
                <w:szCs w:val="18"/>
              </w:rPr>
              <w:t>lla</w:t>
            </w:r>
            <w:r>
              <w:rPr>
                <w:rFonts w:ascii="Calibri" w:hAnsi="Calibri" w:eastAsia="Calibri" w:cs="Calibri"/>
                <w:spacing w:val="-1"/>
                <w:sz w:val="18"/>
                <w:szCs w:val="18"/>
              </w:rPr>
              <w:t>b</w:t>
            </w:r>
            <w:r>
              <w:rPr>
                <w:rFonts w:ascii="Calibri" w:hAnsi="Calibri" w:eastAsia="Calibri" w:cs="Calibri"/>
                <w:spacing w:val="1"/>
                <w:sz w:val="18"/>
                <w:szCs w:val="18"/>
              </w:rPr>
              <w:t>o</w:t>
            </w:r>
            <w:r>
              <w:rPr>
                <w:rFonts w:ascii="Calibri" w:hAnsi="Calibri" w:eastAsia="Calibri" w:cs="Calibri"/>
                <w:sz w:val="18"/>
                <w:szCs w:val="18"/>
              </w:rPr>
              <w:t>rate</w:t>
            </w:r>
            <w:r>
              <w:rPr>
                <w:rFonts w:ascii="Calibri" w:hAnsi="Calibri" w:eastAsia="Calibri" w:cs="Calibri"/>
                <w:spacing w:val="-4"/>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1"/>
                <w:sz w:val="18"/>
                <w:szCs w:val="18"/>
              </w:rPr>
              <w:t xml:space="preserve"> </w:t>
            </w:r>
            <w:r>
              <w:rPr>
                <w:rFonts w:ascii="Calibri" w:hAnsi="Calibri" w:eastAsia="Calibri" w:cs="Calibri"/>
                <w:sz w:val="18"/>
                <w:szCs w:val="18"/>
              </w:rPr>
              <w:t>t</w:t>
            </w:r>
            <w:r>
              <w:rPr>
                <w:rFonts w:ascii="Calibri" w:hAnsi="Calibri" w:eastAsia="Calibri" w:cs="Calibri"/>
                <w:spacing w:val="-1"/>
                <w:sz w:val="18"/>
                <w:szCs w:val="18"/>
              </w:rPr>
              <w:t>h</w:t>
            </w:r>
            <w:r>
              <w:rPr>
                <w:rFonts w:ascii="Calibri" w:hAnsi="Calibri" w:eastAsia="Calibri" w:cs="Calibri"/>
                <w:sz w:val="18"/>
                <w:szCs w:val="18"/>
              </w:rPr>
              <w:t>e</w:t>
            </w:r>
            <w:r>
              <w:rPr>
                <w:rFonts w:ascii="Calibri" w:hAnsi="Calibri" w:eastAsia="Calibri" w:cs="Calibri"/>
                <w:spacing w:val="-2"/>
                <w:sz w:val="18"/>
                <w:szCs w:val="18"/>
              </w:rPr>
              <w:t xml:space="preserve"> </w:t>
            </w:r>
            <w:r>
              <w:rPr>
                <w:rFonts w:ascii="Calibri" w:hAnsi="Calibri" w:eastAsia="Calibri" w:cs="Calibri"/>
                <w:spacing w:val="2"/>
                <w:sz w:val="18"/>
                <w:szCs w:val="18"/>
              </w:rPr>
              <w:t>d</w:t>
            </w:r>
            <w:r>
              <w:rPr>
                <w:rFonts w:ascii="Calibri" w:hAnsi="Calibri" w:eastAsia="Calibri" w:cs="Calibri"/>
                <w:spacing w:val="-1"/>
                <w:sz w:val="18"/>
                <w:szCs w:val="18"/>
              </w:rPr>
              <w:t>es</w:t>
            </w:r>
            <w:r>
              <w:rPr>
                <w:rFonts w:ascii="Calibri" w:hAnsi="Calibri" w:eastAsia="Calibri" w:cs="Calibri"/>
                <w:spacing w:val="2"/>
                <w:sz w:val="18"/>
                <w:szCs w:val="18"/>
              </w:rPr>
              <w:t>i</w:t>
            </w:r>
            <w:r>
              <w:rPr>
                <w:rFonts w:ascii="Calibri" w:hAnsi="Calibri" w:eastAsia="Calibri" w:cs="Calibri"/>
                <w:spacing w:val="-1"/>
                <w:sz w:val="18"/>
                <w:szCs w:val="18"/>
              </w:rPr>
              <w:t>g</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f t</w:t>
            </w:r>
            <w:r>
              <w:rPr>
                <w:rFonts w:ascii="Calibri" w:hAnsi="Calibri" w:eastAsia="Calibri" w:cs="Calibri"/>
                <w:spacing w:val="-1"/>
                <w:sz w:val="18"/>
                <w:szCs w:val="18"/>
              </w:rPr>
              <w:t>h</w:t>
            </w:r>
            <w:r>
              <w:rPr>
                <w:rFonts w:ascii="Calibri" w:hAnsi="Calibri" w:eastAsia="Calibri" w:cs="Calibri"/>
                <w:sz w:val="18"/>
                <w:szCs w:val="18"/>
              </w:rPr>
              <w:t>e</w:t>
            </w:r>
            <w:r>
              <w:rPr>
                <w:rFonts w:ascii="Calibri" w:hAnsi="Calibri" w:eastAsia="Calibri" w:cs="Calibri"/>
                <w:spacing w:val="1"/>
                <w:sz w:val="18"/>
                <w:szCs w:val="18"/>
              </w:rPr>
              <w:t xml:space="preserve"> </w:t>
            </w:r>
            <w:r>
              <w:rPr>
                <w:rFonts w:ascii="Calibri" w:hAnsi="Calibri" w:eastAsia="Calibri" w:cs="Calibri"/>
                <w:sz w:val="18"/>
                <w:szCs w:val="18"/>
              </w:rPr>
              <w:t>MH</w:t>
            </w:r>
            <w:r>
              <w:rPr>
                <w:rFonts w:ascii="Calibri" w:hAnsi="Calibri" w:eastAsia="Calibri" w:cs="Calibri"/>
                <w:spacing w:val="1"/>
                <w:sz w:val="18"/>
                <w:szCs w:val="18"/>
              </w:rPr>
              <w:t>P</w:t>
            </w:r>
            <w:r>
              <w:rPr>
                <w:rFonts w:ascii="Calibri" w:hAnsi="Calibri" w:eastAsia="Calibri" w:cs="Calibri"/>
                <w:spacing w:val="-1"/>
                <w:sz w:val="18"/>
                <w:szCs w:val="18"/>
              </w:rPr>
              <w:t>S</w:t>
            </w:r>
            <w:r>
              <w:rPr>
                <w:rFonts w:ascii="Calibri" w:hAnsi="Calibri" w:eastAsia="Calibri" w:cs="Calibri"/>
                <w:sz w:val="18"/>
                <w:szCs w:val="18"/>
              </w:rPr>
              <w:t>S</w:t>
            </w:r>
            <w:r>
              <w:rPr>
                <w:rFonts w:ascii="Calibri" w:hAnsi="Calibri" w:eastAsia="Calibri" w:cs="Calibri"/>
                <w:spacing w:val="-5"/>
                <w:sz w:val="18"/>
                <w:szCs w:val="18"/>
              </w:rPr>
              <w:t xml:space="preserve"> </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pacing w:val="1"/>
                <w:sz w:val="18"/>
                <w:szCs w:val="18"/>
              </w:rPr>
              <w:t>c</w:t>
            </w:r>
            <w:r>
              <w:rPr>
                <w:rFonts w:ascii="Calibri" w:hAnsi="Calibri" w:eastAsia="Calibri" w:cs="Calibri"/>
                <w:spacing w:val="-1"/>
                <w:sz w:val="18"/>
                <w:szCs w:val="18"/>
              </w:rPr>
              <w:t>h</w:t>
            </w:r>
            <w:r>
              <w:rPr>
                <w:rFonts w:ascii="Calibri" w:hAnsi="Calibri" w:eastAsia="Calibri" w:cs="Calibri"/>
                <w:spacing w:val="1"/>
                <w:sz w:val="18"/>
                <w:szCs w:val="18"/>
              </w:rPr>
              <w:t>n</w:t>
            </w:r>
            <w:r>
              <w:rPr>
                <w:rFonts w:ascii="Calibri" w:hAnsi="Calibri" w:eastAsia="Calibri" w:cs="Calibri"/>
                <w:sz w:val="18"/>
                <w:szCs w:val="18"/>
              </w:rPr>
              <w:t>i</w:t>
            </w:r>
            <w:r>
              <w:rPr>
                <w:rFonts w:ascii="Calibri" w:hAnsi="Calibri" w:eastAsia="Calibri" w:cs="Calibri"/>
                <w:spacing w:val="1"/>
                <w:sz w:val="18"/>
                <w:szCs w:val="18"/>
              </w:rPr>
              <w:t>c</w:t>
            </w:r>
            <w:r>
              <w:rPr>
                <w:rFonts w:ascii="Calibri" w:hAnsi="Calibri" w:eastAsia="Calibri" w:cs="Calibri"/>
                <w:sz w:val="18"/>
                <w:szCs w:val="18"/>
              </w:rPr>
              <w:t>al a</w:t>
            </w:r>
            <w:r>
              <w:rPr>
                <w:rFonts w:ascii="Calibri" w:hAnsi="Calibri" w:eastAsia="Calibri" w:cs="Calibri"/>
                <w:spacing w:val="-1"/>
                <w:sz w:val="18"/>
                <w:szCs w:val="18"/>
              </w:rPr>
              <w:t>pp</w:t>
            </w:r>
            <w:r>
              <w:rPr>
                <w:rFonts w:ascii="Calibri" w:hAnsi="Calibri" w:eastAsia="Calibri" w:cs="Calibri"/>
                <w:sz w:val="18"/>
                <w:szCs w:val="18"/>
              </w:rPr>
              <w:t>r</w:t>
            </w:r>
            <w:r>
              <w:rPr>
                <w:rFonts w:ascii="Calibri" w:hAnsi="Calibri" w:eastAsia="Calibri" w:cs="Calibri"/>
                <w:spacing w:val="1"/>
                <w:sz w:val="18"/>
                <w:szCs w:val="18"/>
              </w:rPr>
              <w:t>o</w:t>
            </w:r>
            <w:r>
              <w:rPr>
                <w:rFonts w:ascii="Calibri" w:hAnsi="Calibri" w:eastAsia="Calibri" w:cs="Calibri"/>
                <w:sz w:val="18"/>
                <w:szCs w:val="18"/>
              </w:rPr>
              <w:t>a</w:t>
            </w:r>
            <w:r>
              <w:rPr>
                <w:rFonts w:ascii="Calibri" w:hAnsi="Calibri" w:eastAsia="Calibri" w:cs="Calibri"/>
                <w:spacing w:val="1"/>
                <w:sz w:val="18"/>
                <w:szCs w:val="18"/>
              </w:rPr>
              <w:t>c</w:t>
            </w:r>
            <w:r>
              <w:rPr>
                <w:rFonts w:ascii="Calibri" w:hAnsi="Calibri" w:eastAsia="Calibri" w:cs="Calibri"/>
                <w:spacing w:val="-1"/>
                <w:sz w:val="18"/>
                <w:szCs w:val="18"/>
              </w:rPr>
              <w:t>h</w:t>
            </w:r>
            <w:r>
              <w:rPr>
                <w:rFonts w:ascii="Calibri" w:hAnsi="Calibri" w:eastAsia="Calibri" w:cs="Calibri"/>
                <w:sz w:val="18"/>
                <w:szCs w:val="18"/>
              </w:rPr>
              <w:t>/</w:t>
            </w:r>
            <w:r>
              <w:rPr>
                <w:rFonts w:ascii="Calibri" w:hAnsi="Calibri" w:eastAsia="Calibri" w:cs="Calibri"/>
                <w:spacing w:val="-1"/>
                <w:sz w:val="18"/>
                <w:szCs w:val="18"/>
              </w:rPr>
              <w:t>p</w:t>
            </w:r>
            <w:r>
              <w:rPr>
                <w:rFonts w:ascii="Calibri" w:hAnsi="Calibri" w:eastAsia="Calibri" w:cs="Calibri"/>
                <w:sz w:val="18"/>
                <w:szCs w:val="18"/>
              </w:rPr>
              <w:t>a</w:t>
            </w:r>
            <w:r>
              <w:rPr>
                <w:rFonts w:ascii="Calibri" w:hAnsi="Calibri" w:eastAsia="Calibri" w:cs="Calibri"/>
                <w:spacing w:val="1"/>
                <w:sz w:val="18"/>
                <w:szCs w:val="18"/>
              </w:rPr>
              <w:t>c</w:t>
            </w:r>
            <w:r>
              <w:rPr>
                <w:rFonts w:ascii="Calibri" w:hAnsi="Calibri" w:eastAsia="Calibri" w:cs="Calibri"/>
                <w:sz w:val="18"/>
                <w:szCs w:val="18"/>
              </w:rPr>
              <w:t>ka</w:t>
            </w:r>
            <w:r>
              <w:rPr>
                <w:rFonts w:ascii="Calibri" w:hAnsi="Calibri" w:eastAsia="Calibri" w:cs="Calibri"/>
                <w:spacing w:val="-1"/>
                <w:sz w:val="18"/>
                <w:szCs w:val="18"/>
              </w:rPr>
              <w:t>ge</w:t>
            </w:r>
            <w:r>
              <w:rPr>
                <w:rFonts w:ascii="Calibri" w:hAnsi="Calibri" w:eastAsia="Calibri" w:cs="Calibri"/>
                <w:sz w:val="18"/>
                <w:szCs w:val="18"/>
              </w:rPr>
              <w:t>.</w:t>
            </w:r>
            <w:r>
              <w:rPr>
                <w:rFonts w:ascii="Calibri" w:hAnsi="Calibri" w:eastAsia="Calibri" w:cs="Calibri"/>
                <w:spacing w:val="-6"/>
                <w:sz w:val="18"/>
                <w:szCs w:val="18"/>
              </w:rPr>
              <w:t xml:space="preserve"> </w:t>
            </w:r>
            <w:r>
              <w:rPr>
                <w:rFonts w:ascii="Calibri" w:hAnsi="Calibri" w:eastAsia="Calibri" w:cs="Calibri"/>
                <w:spacing w:val="-1"/>
                <w:sz w:val="18"/>
                <w:szCs w:val="18"/>
              </w:rPr>
              <w:t>Su</w:t>
            </w:r>
            <w:r>
              <w:rPr>
                <w:rFonts w:ascii="Calibri" w:hAnsi="Calibri" w:eastAsia="Calibri" w:cs="Calibri"/>
                <w:spacing w:val="1"/>
                <w:sz w:val="18"/>
                <w:szCs w:val="18"/>
              </w:rPr>
              <w:t>p</w:t>
            </w:r>
            <w:r>
              <w:rPr>
                <w:rFonts w:ascii="Calibri" w:hAnsi="Calibri" w:eastAsia="Calibri" w:cs="Calibri"/>
                <w:spacing w:val="-1"/>
                <w:sz w:val="18"/>
                <w:szCs w:val="18"/>
              </w:rPr>
              <w:t>p</w:t>
            </w:r>
            <w:r>
              <w:rPr>
                <w:rFonts w:ascii="Calibri" w:hAnsi="Calibri" w:eastAsia="Calibri" w:cs="Calibri"/>
                <w:spacing w:val="1"/>
                <w:sz w:val="18"/>
                <w:szCs w:val="18"/>
              </w:rPr>
              <w:t>o</w:t>
            </w:r>
            <w:r>
              <w:rPr>
                <w:rFonts w:ascii="Calibri" w:hAnsi="Calibri" w:eastAsia="Calibri" w:cs="Calibri"/>
                <w:sz w:val="18"/>
                <w:szCs w:val="18"/>
              </w:rPr>
              <w:t>rt</w:t>
            </w:r>
            <w:r>
              <w:rPr>
                <w:rFonts w:ascii="Calibri" w:hAnsi="Calibri" w:eastAsia="Calibri" w:cs="Calibri"/>
                <w:spacing w:val="-2"/>
                <w:sz w:val="18"/>
                <w:szCs w:val="18"/>
              </w:rPr>
              <w:t xml:space="preserve"> </w:t>
            </w:r>
            <w:r>
              <w:rPr>
                <w:rFonts w:ascii="Calibri" w:hAnsi="Calibri" w:eastAsia="Calibri" w:cs="Calibri"/>
                <w:spacing w:val="1"/>
                <w:sz w:val="18"/>
                <w:szCs w:val="18"/>
              </w:rPr>
              <w:t>E</w:t>
            </w:r>
            <w:r>
              <w:rPr>
                <w:rFonts w:ascii="Calibri" w:hAnsi="Calibri" w:eastAsia="Calibri" w:cs="Calibri"/>
                <w:spacing w:val="-1"/>
                <w:sz w:val="18"/>
                <w:szCs w:val="18"/>
              </w:rPr>
              <w:t>du</w:t>
            </w:r>
            <w:r>
              <w:rPr>
                <w:rFonts w:ascii="Calibri" w:hAnsi="Calibri" w:eastAsia="Calibri" w:cs="Calibri"/>
                <w:spacing w:val="3"/>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pacing w:val="-1"/>
                <w:sz w:val="18"/>
                <w:szCs w:val="18"/>
              </w:rPr>
              <w:t>se</w:t>
            </w:r>
            <w:r>
              <w:rPr>
                <w:rFonts w:ascii="Calibri" w:hAnsi="Calibri" w:eastAsia="Calibri" w:cs="Calibri"/>
                <w:sz w:val="18"/>
                <w:szCs w:val="18"/>
              </w:rPr>
              <w:t>t</w:t>
            </w:r>
          </w:p>
        </w:tc>
      </w:tr>
    </w:tbl>
    <w:p w:rsidR="00053E75" w:rsidRDefault="00053E75" w14:paraId="3C698461" w14:textId="77777777">
      <w:pPr>
        <w:spacing w:after="0"/>
        <w:sectPr w:rsidR="00053E75">
          <w:headerReference w:type="default" r:id="rId7"/>
          <w:type w:val="continuous"/>
          <w:pgSz w:w="12240" w:h="15840" w:orient="portrait"/>
          <w:pgMar w:top="820" w:right="60" w:bottom="280" w:left="600" w:header="90" w:footer="720" w:gutter="0"/>
          <w:cols w:space="720"/>
        </w:sectPr>
      </w:pPr>
    </w:p>
    <w:p w:rsidR="00053E75" w:rsidRDefault="00175B0B" w14:paraId="37085B46" w14:textId="77777777">
      <w:pPr>
        <w:spacing w:before="7" w:after="0" w:line="10" w:lineRule="exact"/>
        <w:rPr>
          <w:sz w:val="1"/>
          <w:szCs w:val="1"/>
        </w:rPr>
      </w:pPr>
      <w:r>
        <w:rPr>
          <w:noProof/>
        </w:rPr>
        <w:lastRenderedPageBreak/>
        <mc:AlternateContent>
          <mc:Choice Requires="wpg">
            <w:drawing>
              <wp:anchor distT="0" distB="0" distL="114300" distR="114300" simplePos="0" relativeHeight="251657216" behindDoc="1" locked="0" layoutInCell="1" allowOverlap="1" wp14:anchorId="222F5D8C" wp14:editId="0E247A8F">
                <wp:simplePos x="0" y="0"/>
                <wp:positionH relativeFrom="page">
                  <wp:posOffset>1380490</wp:posOffset>
                </wp:positionH>
                <wp:positionV relativeFrom="page">
                  <wp:posOffset>546735</wp:posOffset>
                </wp:positionV>
                <wp:extent cx="732155" cy="364490"/>
                <wp:effectExtent l="0" t="0" r="0" b="0"/>
                <wp:wrapNone/>
                <wp:docPr id="27"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155" cy="364490"/>
                          <a:chOff x="2174" y="861"/>
                          <a:chExt cx="1153" cy="574"/>
                        </a:xfrm>
                      </wpg:grpSpPr>
                      <wpg:grpSp>
                        <wpg:cNvPr id="28" name="Group 31"/>
                        <wpg:cNvGrpSpPr>
                          <a:grpSpLocks/>
                        </wpg:cNvGrpSpPr>
                        <wpg:grpSpPr bwMode="auto">
                          <a:xfrm>
                            <a:off x="2184" y="871"/>
                            <a:ext cx="1133" cy="238"/>
                            <a:chOff x="2184" y="871"/>
                            <a:chExt cx="1133" cy="238"/>
                          </a:xfrm>
                        </wpg:grpSpPr>
                        <wps:wsp>
                          <wps:cNvPr id="29" name="Freeform 32"/>
                          <wps:cNvSpPr>
                            <a:spLocks/>
                          </wps:cNvSpPr>
                          <wps:spPr bwMode="auto">
                            <a:xfrm>
                              <a:off x="2184" y="871"/>
                              <a:ext cx="1133" cy="238"/>
                            </a:xfrm>
                            <a:custGeom>
                              <a:avLst/>
                              <a:gdLst>
                                <a:gd name="T0" fmla="+- 0 2184 2184"/>
                                <a:gd name="T1" fmla="*/ T0 w 1133"/>
                                <a:gd name="T2" fmla="+- 0 1109 871"/>
                                <a:gd name="T3" fmla="*/ 1109 h 238"/>
                                <a:gd name="T4" fmla="+- 0 3317 2184"/>
                                <a:gd name="T5" fmla="*/ T4 w 1133"/>
                                <a:gd name="T6" fmla="+- 0 1109 871"/>
                                <a:gd name="T7" fmla="*/ 1109 h 238"/>
                                <a:gd name="T8" fmla="+- 0 3317 2184"/>
                                <a:gd name="T9" fmla="*/ T8 w 1133"/>
                                <a:gd name="T10" fmla="+- 0 871 871"/>
                                <a:gd name="T11" fmla="*/ 871 h 238"/>
                                <a:gd name="T12" fmla="+- 0 2184 2184"/>
                                <a:gd name="T13" fmla="*/ T12 w 1133"/>
                                <a:gd name="T14" fmla="+- 0 871 871"/>
                                <a:gd name="T15" fmla="*/ 871 h 238"/>
                                <a:gd name="T16" fmla="+- 0 2184 2184"/>
                                <a:gd name="T17" fmla="*/ T16 w 1133"/>
                                <a:gd name="T18" fmla="+- 0 1109 871"/>
                                <a:gd name="T19" fmla="*/ 1109 h 238"/>
                              </a:gdLst>
                              <a:ahLst/>
                              <a:cxnLst>
                                <a:cxn ang="0">
                                  <a:pos x="T1" y="T3"/>
                                </a:cxn>
                                <a:cxn ang="0">
                                  <a:pos x="T5" y="T7"/>
                                </a:cxn>
                                <a:cxn ang="0">
                                  <a:pos x="T9" y="T11"/>
                                </a:cxn>
                                <a:cxn ang="0">
                                  <a:pos x="T13" y="T15"/>
                                </a:cxn>
                                <a:cxn ang="0">
                                  <a:pos x="T17" y="T19"/>
                                </a:cxn>
                              </a:cxnLst>
                              <a:rect l="0" t="0" r="r" b="b"/>
                              <a:pathLst>
                                <a:path w="1133" h="238">
                                  <a:moveTo>
                                    <a:pt x="0" y="238"/>
                                  </a:moveTo>
                                  <a:lnTo>
                                    <a:pt x="1133" y="238"/>
                                  </a:lnTo>
                                  <a:lnTo>
                                    <a:pt x="1133" y="0"/>
                                  </a:lnTo>
                                  <a:lnTo>
                                    <a:pt x="0" y="0"/>
                                  </a:lnTo>
                                  <a:lnTo>
                                    <a:pt x="0" y="238"/>
                                  </a:lnTo>
                                </a:path>
                              </a:pathLst>
                            </a:custGeom>
                            <a:solidFill>
                              <a:srgbClr val="DFDFD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 name="Group 29"/>
                        <wpg:cNvGrpSpPr>
                          <a:grpSpLocks/>
                        </wpg:cNvGrpSpPr>
                        <wpg:grpSpPr bwMode="auto">
                          <a:xfrm>
                            <a:off x="2184" y="1109"/>
                            <a:ext cx="1133" cy="317"/>
                            <a:chOff x="2184" y="1109"/>
                            <a:chExt cx="1133" cy="317"/>
                          </a:xfrm>
                        </wpg:grpSpPr>
                        <wps:wsp>
                          <wps:cNvPr id="31" name="Freeform 30"/>
                          <wps:cNvSpPr>
                            <a:spLocks/>
                          </wps:cNvSpPr>
                          <wps:spPr bwMode="auto">
                            <a:xfrm>
                              <a:off x="2184" y="1109"/>
                              <a:ext cx="1133" cy="317"/>
                            </a:xfrm>
                            <a:custGeom>
                              <a:avLst/>
                              <a:gdLst>
                                <a:gd name="T0" fmla="+- 0 2184 2184"/>
                                <a:gd name="T1" fmla="*/ T0 w 1133"/>
                                <a:gd name="T2" fmla="+- 0 1426 1109"/>
                                <a:gd name="T3" fmla="*/ 1426 h 317"/>
                                <a:gd name="T4" fmla="+- 0 3317 2184"/>
                                <a:gd name="T5" fmla="*/ T4 w 1133"/>
                                <a:gd name="T6" fmla="+- 0 1426 1109"/>
                                <a:gd name="T7" fmla="*/ 1426 h 317"/>
                                <a:gd name="T8" fmla="+- 0 3317 2184"/>
                                <a:gd name="T9" fmla="*/ T8 w 1133"/>
                                <a:gd name="T10" fmla="+- 0 1109 1109"/>
                                <a:gd name="T11" fmla="*/ 1109 h 317"/>
                                <a:gd name="T12" fmla="+- 0 2184 2184"/>
                                <a:gd name="T13" fmla="*/ T12 w 1133"/>
                                <a:gd name="T14" fmla="+- 0 1109 1109"/>
                                <a:gd name="T15" fmla="*/ 1109 h 317"/>
                                <a:gd name="T16" fmla="+- 0 2184 2184"/>
                                <a:gd name="T17" fmla="*/ T16 w 1133"/>
                                <a:gd name="T18" fmla="+- 0 1426 1109"/>
                                <a:gd name="T19" fmla="*/ 1426 h 317"/>
                              </a:gdLst>
                              <a:ahLst/>
                              <a:cxnLst>
                                <a:cxn ang="0">
                                  <a:pos x="T1" y="T3"/>
                                </a:cxn>
                                <a:cxn ang="0">
                                  <a:pos x="T5" y="T7"/>
                                </a:cxn>
                                <a:cxn ang="0">
                                  <a:pos x="T9" y="T11"/>
                                </a:cxn>
                                <a:cxn ang="0">
                                  <a:pos x="T13" y="T15"/>
                                </a:cxn>
                                <a:cxn ang="0">
                                  <a:pos x="T17" y="T19"/>
                                </a:cxn>
                              </a:cxnLst>
                              <a:rect l="0" t="0" r="r" b="b"/>
                              <a:pathLst>
                                <a:path w="1133" h="317">
                                  <a:moveTo>
                                    <a:pt x="0" y="317"/>
                                  </a:moveTo>
                                  <a:lnTo>
                                    <a:pt x="1133" y="317"/>
                                  </a:lnTo>
                                  <a:lnTo>
                                    <a:pt x="1133" y="0"/>
                                  </a:lnTo>
                                  <a:lnTo>
                                    <a:pt x="0" y="0"/>
                                  </a:lnTo>
                                  <a:lnTo>
                                    <a:pt x="0" y="317"/>
                                  </a:lnTo>
                                </a:path>
                              </a:pathLst>
                            </a:custGeom>
                            <a:solidFill>
                              <a:srgbClr val="DFDFD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w14:anchorId="5F16B637">
              <v:group id="Group 28" style="position:absolute;margin-left:108.7pt;margin-top:43.05pt;width:57.65pt;height:28.7pt;z-index:-251659264;mso-position-horizontal-relative:page;mso-position-vertical-relative:page" coordsize="1153,574" coordorigin="2174,861" o:spid="_x0000_s1026" w14:anchorId="75DF89C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">
                <v:group id="Group 31" style="position:absolute;left:2184;top:871;width:1133;height:238" coordsize="1133,238" coordorigin="2184,871"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">
                  <v:shape id="Freeform 32" style="position:absolute;left:2184;top:871;width:1133;height:238;visibility:visible;mso-wrap-style:square;v-text-anchor:top" coordsize="1133,238" o:spid="_x0000_s1028" fillcolor="#dfdfdf" stroked="f" path="m,238r1133,l1133,,,,,23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">
                    <v:path arrowok="t" o:connecttype="custom" o:connectlocs="0,1109;1133,1109;1133,871;0,871;0,1109" o:connectangles="0,0,0,0,0"/>
                  </v:shape>
                </v:group>
                <v:group id="Group 29" style="position:absolute;left:2184;top:1109;width:1133;height:317" coordsize="1133,317" coordorigin="2184,1109"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">
                  <v:shape id="Freeform 30" style="position:absolute;left:2184;top:1109;width:1133;height:317;visibility:visible;mso-wrap-style:square;v-text-anchor:top" coordsize="1133,317" o:spid="_x0000_s1030" fillcolor="#dfdfdf" stroked="f" path="m,317r1133,l1133,,,,,31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">
                    <v:path arrowok="t" o:connecttype="custom" o:connectlocs="0,1426;1133,1426;1133,1109;0,1109;0,1426" o:connectangles="0,0,0,0,0"/>
                  </v:shape>
                </v:group>
                <w10:wrap anchorx="page" anchory="page"/>
              </v:group>
            </w:pict>
          </mc:Fallback>
        </mc:AlternateContent>
      </w:r>
    </w:p>
    <w:tbl>
      <w:tblPr>
        <w:tblW w:w="0" w:type="auto"/>
        <w:tblInd w:w="104" w:type="dxa"/>
        <w:tblLayout w:type="fixed"/>
        <w:tblCellMar>
          <w:left w:w="0" w:type="dxa"/>
          <w:right w:w="0" w:type="dxa"/>
        </w:tblCellMar>
        <w:tblLook w:val="01E0" w:firstRow="1" w:lastRow="1" w:firstColumn="1" w:lastColumn="1" w:noHBand="0" w:noVBand="0"/>
      </w:tblPr>
      <w:tblGrid>
        <w:gridCol w:w="1352"/>
        <w:gridCol w:w="1349"/>
        <w:gridCol w:w="3692"/>
        <w:gridCol w:w="3870"/>
      </w:tblGrid>
      <w:tr w:rsidR="00053E75" w14:paraId="09FDE549" w14:textId="77777777">
        <w:trPr>
          <w:trHeight w:val="574" w:hRule="exact"/>
        </w:trPr>
        <w:tc>
          <w:tcPr>
            <w:tcW w:w="1352" w:type="dxa"/>
            <w:vMerge w:val="restart"/>
            <w:tcBorders>
              <w:top w:val="single" w:color="009FDC" w:sz="8" w:space="0"/>
              <w:left w:val="single" w:color="009FDC" w:sz="8" w:space="0"/>
              <w:right w:val="single" w:color="009FDC" w:sz="8" w:space="0"/>
            </w:tcBorders>
            <w:shd w:val="clear" w:color="auto" w:fill="DFDFDF"/>
          </w:tcPr>
          <w:p w:rsidR="00053E75" w:rsidRDefault="00BF1E13" w14:paraId="56A264B2" w14:textId="77777777">
            <w:pPr>
              <w:spacing w:after="0" w:line="218" w:lineRule="exact"/>
              <w:ind w:left="453" w:right="438"/>
              <w:jc w:val="center"/>
              <w:rPr>
                <w:rFonts w:ascii="Calibri" w:hAnsi="Calibri" w:eastAsia="Calibri" w:cs="Calibri"/>
                <w:sz w:val="18"/>
                <w:szCs w:val="18"/>
              </w:rPr>
            </w:pPr>
            <w:r>
              <w:rPr>
                <w:rFonts w:ascii="Calibri" w:hAnsi="Calibri" w:eastAsia="Calibri" w:cs="Calibri"/>
                <w:b/>
                <w:bCs/>
                <w:spacing w:val="-1"/>
                <w:w w:val="99"/>
                <w:sz w:val="18"/>
                <w:szCs w:val="18"/>
              </w:rPr>
              <w:t>A</w:t>
            </w:r>
            <w:r>
              <w:rPr>
                <w:rFonts w:ascii="Calibri" w:hAnsi="Calibri" w:eastAsia="Calibri" w:cs="Calibri"/>
                <w:b/>
                <w:bCs/>
                <w:spacing w:val="1"/>
                <w:sz w:val="18"/>
                <w:szCs w:val="18"/>
              </w:rPr>
              <w:t>r</w:t>
            </w:r>
            <w:r>
              <w:rPr>
                <w:rFonts w:ascii="Calibri" w:hAnsi="Calibri" w:eastAsia="Calibri" w:cs="Calibri"/>
                <w:b/>
                <w:bCs/>
                <w:sz w:val="18"/>
                <w:szCs w:val="18"/>
              </w:rPr>
              <w:t>e</w:t>
            </w:r>
            <w:r>
              <w:rPr>
                <w:rFonts w:ascii="Calibri" w:hAnsi="Calibri" w:eastAsia="Calibri" w:cs="Calibri"/>
                <w:b/>
                <w:bCs/>
                <w:w w:val="99"/>
                <w:sz w:val="18"/>
                <w:szCs w:val="18"/>
              </w:rPr>
              <w:t>a</w:t>
            </w:r>
          </w:p>
        </w:tc>
        <w:tc>
          <w:tcPr>
            <w:tcW w:w="1349" w:type="dxa"/>
            <w:vMerge w:val="restart"/>
            <w:tcBorders>
              <w:top w:val="single" w:color="009FDC" w:sz="8" w:space="0"/>
              <w:left w:val="single" w:color="009FDC" w:sz="8" w:space="0"/>
              <w:right w:val="single" w:color="009FDC" w:sz="8" w:space="0"/>
            </w:tcBorders>
            <w:shd w:val="clear" w:color="auto" w:fill="DFDFDF"/>
          </w:tcPr>
          <w:p w:rsidR="00053E75" w:rsidRDefault="00BF1E13" w14:paraId="2EFDD975" w14:textId="77777777">
            <w:pPr>
              <w:spacing w:after="0" w:line="240" w:lineRule="auto"/>
              <w:ind w:left="381" w:right="-20"/>
              <w:rPr>
                <w:rFonts w:ascii="Calibri" w:hAnsi="Calibri" w:eastAsia="Calibri" w:cs="Calibri"/>
                <w:sz w:val="18"/>
                <w:szCs w:val="18"/>
              </w:rPr>
            </w:pPr>
            <w:r>
              <w:rPr>
                <w:rFonts w:ascii="Calibri" w:hAnsi="Calibri" w:eastAsia="Calibri" w:cs="Calibri"/>
                <w:b/>
                <w:bCs/>
                <w:spacing w:val="-1"/>
                <w:sz w:val="18"/>
                <w:szCs w:val="18"/>
              </w:rPr>
              <w:t>Sp</w:t>
            </w:r>
            <w:r>
              <w:rPr>
                <w:rFonts w:ascii="Calibri" w:hAnsi="Calibri" w:eastAsia="Calibri" w:cs="Calibri"/>
                <w:b/>
                <w:bCs/>
                <w:sz w:val="18"/>
                <w:szCs w:val="18"/>
              </w:rPr>
              <w:t>e</w:t>
            </w:r>
            <w:r>
              <w:rPr>
                <w:rFonts w:ascii="Calibri" w:hAnsi="Calibri" w:eastAsia="Calibri" w:cs="Calibri"/>
                <w:b/>
                <w:bCs/>
                <w:spacing w:val="-1"/>
                <w:sz w:val="18"/>
                <w:szCs w:val="18"/>
              </w:rPr>
              <w:t>ci</w:t>
            </w:r>
            <w:r>
              <w:rPr>
                <w:rFonts w:ascii="Calibri" w:hAnsi="Calibri" w:eastAsia="Calibri" w:cs="Calibri"/>
                <w:b/>
                <w:bCs/>
                <w:sz w:val="18"/>
                <w:szCs w:val="18"/>
              </w:rPr>
              <w:t>f</w:t>
            </w:r>
            <w:r>
              <w:rPr>
                <w:rFonts w:ascii="Calibri" w:hAnsi="Calibri" w:eastAsia="Calibri" w:cs="Calibri"/>
                <w:b/>
                <w:bCs/>
                <w:spacing w:val="1"/>
                <w:sz w:val="18"/>
                <w:szCs w:val="18"/>
              </w:rPr>
              <w:t>i</w:t>
            </w:r>
            <w:r>
              <w:rPr>
                <w:rFonts w:ascii="Calibri" w:hAnsi="Calibri" w:eastAsia="Calibri" w:cs="Calibri"/>
                <w:b/>
                <w:bCs/>
                <w:sz w:val="18"/>
                <w:szCs w:val="18"/>
              </w:rPr>
              <w:t>c</w:t>
            </w:r>
          </w:p>
          <w:p w:rsidR="00053E75" w:rsidRDefault="00BF1E13" w14:paraId="5B8C1A58" w14:textId="77777777">
            <w:pPr>
              <w:spacing w:before="15" w:after="0" w:line="240" w:lineRule="auto"/>
              <w:ind w:left="378" w:right="-20"/>
              <w:rPr>
                <w:rFonts w:ascii="Calibri" w:hAnsi="Calibri" w:eastAsia="Calibri" w:cs="Calibri"/>
                <w:sz w:val="18"/>
                <w:szCs w:val="18"/>
              </w:rPr>
            </w:pPr>
            <w:r>
              <w:rPr>
                <w:rFonts w:ascii="Calibri" w:hAnsi="Calibri" w:eastAsia="Calibri" w:cs="Calibri"/>
                <w:b/>
                <w:bCs/>
                <w:spacing w:val="-1"/>
                <w:sz w:val="18"/>
                <w:szCs w:val="18"/>
              </w:rPr>
              <w:t>Ac</w:t>
            </w:r>
            <w:r>
              <w:rPr>
                <w:rFonts w:ascii="Calibri" w:hAnsi="Calibri" w:eastAsia="Calibri" w:cs="Calibri"/>
                <w:b/>
                <w:bCs/>
                <w:sz w:val="18"/>
                <w:szCs w:val="18"/>
              </w:rPr>
              <w:t>t</w:t>
            </w:r>
            <w:r>
              <w:rPr>
                <w:rFonts w:ascii="Calibri" w:hAnsi="Calibri" w:eastAsia="Calibri" w:cs="Calibri"/>
                <w:b/>
                <w:bCs/>
                <w:spacing w:val="-1"/>
                <w:sz w:val="18"/>
                <w:szCs w:val="18"/>
              </w:rPr>
              <w:t>i</w:t>
            </w:r>
            <w:r>
              <w:rPr>
                <w:rFonts w:ascii="Calibri" w:hAnsi="Calibri" w:eastAsia="Calibri" w:cs="Calibri"/>
                <w:b/>
                <w:bCs/>
                <w:spacing w:val="1"/>
                <w:sz w:val="18"/>
                <w:szCs w:val="18"/>
              </w:rPr>
              <w:t>v</w:t>
            </w:r>
            <w:r>
              <w:rPr>
                <w:rFonts w:ascii="Calibri" w:hAnsi="Calibri" w:eastAsia="Calibri" w:cs="Calibri"/>
                <w:b/>
                <w:bCs/>
                <w:spacing w:val="-1"/>
                <w:sz w:val="18"/>
                <w:szCs w:val="18"/>
              </w:rPr>
              <w:t>i</w:t>
            </w:r>
            <w:r>
              <w:rPr>
                <w:rFonts w:ascii="Calibri" w:hAnsi="Calibri" w:eastAsia="Calibri" w:cs="Calibri"/>
                <w:b/>
                <w:bCs/>
                <w:sz w:val="18"/>
                <w:szCs w:val="18"/>
              </w:rPr>
              <w:t>ty</w:t>
            </w:r>
          </w:p>
        </w:tc>
        <w:tc>
          <w:tcPr>
            <w:tcW w:w="7562" w:type="dxa"/>
            <w:gridSpan w:val="2"/>
            <w:tcBorders>
              <w:top w:val="single" w:color="009FDC" w:sz="8" w:space="0"/>
              <w:left w:val="single" w:color="009FDC" w:sz="8" w:space="0"/>
              <w:bottom w:val="single" w:color="009FDC" w:sz="8" w:space="0"/>
              <w:right w:val="single" w:color="009FDC" w:sz="8" w:space="0"/>
            </w:tcBorders>
            <w:shd w:val="clear" w:color="auto" w:fill="DFDFDF"/>
          </w:tcPr>
          <w:p w:rsidR="00053E75" w:rsidRDefault="00BF1E13" w14:paraId="28DB8EB1" w14:textId="77777777">
            <w:pPr>
              <w:spacing w:after="0" w:line="256" w:lineRule="auto"/>
              <w:ind w:left="3038" w:right="62" w:hanging="2929"/>
              <w:rPr>
                <w:rFonts w:ascii="Calibri" w:hAnsi="Calibri" w:eastAsia="Calibri" w:cs="Calibri"/>
                <w:sz w:val="18"/>
                <w:szCs w:val="18"/>
              </w:rPr>
            </w:pPr>
            <w:r>
              <w:rPr>
                <w:rFonts w:ascii="Calibri" w:hAnsi="Calibri" w:eastAsia="Calibri" w:cs="Calibri"/>
                <w:spacing w:val="1"/>
                <w:sz w:val="18"/>
                <w:szCs w:val="18"/>
              </w:rPr>
              <w:t>R</w:t>
            </w:r>
            <w:r>
              <w:rPr>
                <w:rFonts w:ascii="Calibri" w:hAnsi="Calibri" w:eastAsia="Calibri" w:cs="Calibri"/>
                <w:spacing w:val="-1"/>
                <w:sz w:val="18"/>
                <w:szCs w:val="18"/>
              </w:rPr>
              <w:t>e</w:t>
            </w:r>
            <w:r>
              <w:rPr>
                <w:rFonts w:ascii="Calibri" w:hAnsi="Calibri" w:eastAsia="Calibri" w:cs="Calibri"/>
                <w:spacing w:val="1"/>
                <w:sz w:val="18"/>
                <w:szCs w:val="18"/>
              </w:rPr>
              <w:t>co</w:t>
            </w:r>
            <w:r>
              <w:rPr>
                <w:rFonts w:ascii="Calibri" w:hAnsi="Calibri" w:eastAsia="Calibri" w:cs="Calibri"/>
                <w:sz w:val="18"/>
                <w:szCs w:val="18"/>
              </w:rPr>
              <w:t>mme</w:t>
            </w:r>
            <w:r>
              <w:rPr>
                <w:rFonts w:ascii="Calibri" w:hAnsi="Calibri" w:eastAsia="Calibri" w:cs="Calibri"/>
                <w:spacing w:val="-1"/>
                <w:sz w:val="18"/>
                <w:szCs w:val="18"/>
              </w:rPr>
              <w:t>nde</w:t>
            </w:r>
            <w:r>
              <w:rPr>
                <w:rFonts w:ascii="Calibri" w:hAnsi="Calibri" w:eastAsia="Calibri" w:cs="Calibri"/>
                <w:sz w:val="18"/>
                <w:szCs w:val="18"/>
              </w:rPr>
              <w:t>d</w:t>
            </w:r>
            <w:r>
              <w:rPr>
                <w:rFonts w:ascii="Calibri" w:hAnsi="Calibri" w:eastAsia="Calibri" w:cs="Calibri"/>
                <w:spacing w:val="-9"/>
                <w:sz w:val="18"/>
                <w:szCs w:val="18"/>
              </w:rPr>
              <w:t xml:space="preserve"> </w:t>
            </w:r>
            <w:r>
              <w:rPr>
                <w:rFonts w:ascii="Calibri" w:hAnsi="Calibri" w:eastAsia="Calibri" w:cs="Calibri"/>
                <w:spacing w:val="-1"/>
                <w:sz w:val="18"/>
                <w:szCs w:val="18"/>
              </w:rPr>
              <w:t>A</w:t>
            </w:r>
            <w:r>
              <w:rPr>
                <w:rFonts w:ascii="Calibri" w:hAnsi="Calibri" w:eastAsia="Calibri" w:cs="Calibri"/>
                <w:spacing w:val="1"/>
                <w:sz w:val="18"/>
                <w:szCs w:val="18"/>
              </w:rPr>
              <w:t>c</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pacing w:val="3"/>
                <w:sz w:val="18"/>
                <w:szCs w:val="18"/>
              </w:rPr>
              <w:t>v</w:t>
            </w:r>
            <w:r>
              <w:rPr>
                <w:rFonts w:ascii="Calibri" w:hAnsi="Calibri" w:eastAsia="Calibri" w:cs="Calibri"/>
                <w:sz w:val="18"/>
                <w:szCs w:val="18"/>
              </w:rPr>
              <w:t>it</w:t>
            </w:r>
            <w:r>
              <w:rPr>
                <w:rFonts w:ascii="Calibri" w:hAnsi="Calibri" w:eastAsia="Calibri" w:cs="Calibri"/>
                <w:spacing w:val="-1"/>
                <w:sz w:val="18"/>
                <w:szCs w:val="18"/>
              </w:rPr>
              <w:t>i</w:t>
            </w:r>
            <w:r>
              <w:rPr>
                <w:rFonts w:ascii="Calibri" w:hAnsi="Calibri" w:eastAsia="Calibri" w:cs="Calibri"/>
                <w:spacing w:val="2"/>
                <w:sz w:val="18"/>
                <w:szCs w:val="18"/>
              </w:rPr>
              <w:t>e</w:t>
            </w:r>
            <w:r>
              <w:rPr>
                <w:rFonts w:ascii="Calibri" w:hAnsi="Calibri" w:eastAsia="Calibri" w:cs="Calibri"/>
                <w:sz w:val="18"/>
                <w:szCs w:val="18"/>
              </w:rPr>
              <w:t>s</w:t>
            </w:r>
            <w:r>
              <w:rPr>
                <w:rFonts w:ascii="Calibri" w:hAnsi="Calibri" w:eastAsia="Calibri" w:cs="Calibri"/>
                <w:spacing w:val="-4"/>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z w:val="18"/>
                <w:szCs w:val="18"/>
              </w:rPr>
              <w:t>a</w:t>
            </w:r>
            <w:r>
              <w:rPr>
                <w:rFonts w:ascii="Calibri" w:hAnsi="Calibri" w:eastAsia="Calibri" w:cs="Calibri"/>
                <w:spacing w:val="-1"/>
                <w:sz w:val="18"/>
                <w:szCs w:val="18"/>
              </w:rPr>
              <w:t>d</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pacing w:val="2"/>
                <w:sz w:val="18"/>
                <w:szCs w:val="18"/>
              </w:rPr>
              <w:t>t</w:t>
            </w:r>
            <w:r>
              <w:rPr>
                <w:rFonts w:ascii="Calibri" w:hAnsi="Calibri" w:eastAsia="Calibri" w:cs="Calibri"/>
                <w:sz w:val="18"/>
                <w:szCs w:val="18"/>
              </w:rPr>
              <w:t xml:space="preserve">o </w:t>
            </w:r>
            <w:r>
              <w:rPr>
                <w:rFonts w:ascii="Calibri" w:hAnsi="Calibri" w:eastAsia="Calibri" w:cs="Calibri"/>
                <w:spacing w:val="-1"/>
                <w:sz w:val="18"/>
                <w:szCs w:val="18"/>
              </w:rPr>
              <w:t>p</w:t>
            </w:r>
            <w:r>
              <w:rPr>
                <w:rFonts w:ascii="Calibri" w:hAnsi="Calibri" w:eastAsia="Calibri" w:cs="Calibri"/>
                <w:sz w:val="18"/>
                <w:szCs w:val="18"/>
              </w:rPr>
              <w:t>r</w:t>
            </w:r>
            <w:r>
              <w:rPr>
                <w:rFonts w:ascii="Calibri" w:hAnsi="Calibri" w:eastAsia="Calibri" w:cs="Calibri"/>
                <w:spacing w:val="1"/>
                <w:sz w:val="18"/>
                <w:szCs w:val="18"/>
              </w:rPr>
              <w:t>o</w:t>
            </w:r>
            <w:r>
              <w:rPr>
                <w:rFonts w:ascii="Calibri" w:hAnsi="Calibri" w:eastAsia="Calibri" w:cs="Calibri"/>
                <w:spacing w:val="-1"/>
                <w:sz w:val="18"/>
                <w:szCs w:val="18"/>
              </w:rPr>
              <w:t>p</w:t>
            </w:r>
            <w:r>
              <w:rPr>
                <w:rFonts w:ascii="Calibri" w:hAnsi="Calibri" w:eastAsia="Calibri" w:cs="Calibri"/>
                <w:spacing w:val="1"/>
                <w:sz w:val="18"/>
                <w:szCs w:val="18"/>
              </w:rPr>
              <w:t>o</w:t>
            </w:r>
            <w:r>
              <w:rPr>
                <w:rFonts w:ascii="Calibri" w:hAnsi="Calibri" w:eastAsia="Calibri" w:cs="Calibri"/>
                <w:spacing w:val="-1"/>
                <w:sz w:val="18"/>
                <w:szCs w:val="18"/>
              </w:rPr>
              <w:t>s</w:t>
            </w:r>
            <w:r>
              <w:rPr>
                <w:rFonts w:ascii="Calibri" w:hAnsi="Calibri" w:eastAsia="Calibri" w:cs="Calibri"/>
                <w:sz w:val="18"/>
                <w:szCs w:val="18"/>
              </w:rPr>
              <w:t>als</w:t>
            </w:r>
            <w:r>
              <w:rPr>
                <w:rFonts w:ascii="Calibri" w:hAnsi="Calibri" w:eastAsia="Calibri" w:cs="Calibri"/>
                <w:spacing w:val="-3"/>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z w:val="18"/>
                <w:szCs w:val="18"/>
              </w:rPr>
              <w:t>im</w:t>
            </w:r>
            <w:r>
              <w:rPr>
                <w:rFonts w:ascii="Calibri" w:hAnsi="Calibri" w:eastAsia="Calibri" w:cs="Calibri"/>
                <w:spacing w:val="-1"/>
                <w:sz w:val="18"/>
                <w:szCs w:val="18"/>
              </w:rPr>
              <w:t>p</w:t>
            </w:r>
            <w:r>
              <w:rPr>
                <w:rFonts w:ascii="Calibri" w:hAnsi="Calibri" w:eastAsia="Calibri" w:cs="Calibri"/>
                <w:sz w:val="18"/>
                <w:szCs w:val="18"/>
              </w:rPr>
              <w:t>r</w:t>
            </w:r>
            <w:r>
              <w:rPr>
                <w:rFonts w:ascii="Calibri" w:hAnsi="Calibri" w:eastAsia="Calibri" w:cs="Calibri"/>
                <w:spacing w:val="1"/>
                <w:sz w:val="18"/>
                <w:szCs w:val="18"/>
              </w:rPr>
              <w:t>o</w:t>
            </w:r>
            <w:r>
              <w:rPr>
                <w:rFonts w:ascii="Calibri" w:hAnsi="Calibri" w:eastAsia="Calibri" w:cs="Calibri"/>
                <w:sz w:val="18"/>
                <w:szCs w:val="18"/>
              </w:rPr>
              <w:t>ve</w:t>
            </w:r>
            <w:r>
              <w:rPr>
                <w:rFonts w:ascii="Calibri" w:hAnsi="Calibri" w:eastAsia="Calibri" w:cs="Calibri"/>
                <w:spacing w:val="-3"/>
                <w:sz w:val="18"/>
                <w:szCs w:val="18"/>
              </w:rPr>
              <w:t xml:space="preserve"> </w:t>
            </w:r>
            <w:r>
              <w:rPr>
                <w:rFonts w:ascii="Calibri" w:hAnsi="Calibri" w:eastAsia="Calibri" w:cs="Calibri"/>
                <w:spacing w:val="1"/>
                <w:sz w:val="18"/>
                <w:szCs w:val="18"/>
              </w:rPr>
              <w:t>co</w:t>
            </w:r>
            <w:r>
              <w:rPr>
                <w:rFonts w:ascii="Calibri" w:hAnsi="Calibri" w:eastAsia="Calibri" w:cs="Calibri"/>
                <w:spacing w:val="-1"/>
                <w:sz w:val="18"/>
                <w:szCs w:val="18"/>
              </w:rPr>
              <w:t>n</w:t>
            </w:r>
            <w:r>
              <w:rPr>
                <w:rFonts w:ascii="Calibri" w:hAnsi="Calibri" w:eastAsia="Calibri" w:cs="Calibri"/>
                <w:sz w:val="18"/>
                <w:szCs w:val="18"/>
              </w:rPr>
              <w:t>ver</w:t>
            </w:r>
            <w:r>
              <w:rPr>
                <w:rFonts w:ascii="Calibri" w:hAnsi="Calibri" w:eastAsia="Calibri" w:cs="Calibri"/>
                <w:spacing w:val="-1"/>
                <w:sz w:val="18"/>
                <w:szCs w:val="18"/>
              </w:rPr>
              <w:t>g</w:t>
            </w:r>
            <w:r>
              <w:rPr>
                <w:rFonts w:ascii="Calibri" w:hAnsi="Calibri" w:eastAsia="Calibri" w:cs="Calibri"/>
                <w:spacing w:val="2"/>
                <w:sz w:val="18"/>
                <w:szCs w:val="18"/>
              </w:rPr>
              <w:t>e</w:t>
            </w:r>
            <w:r>
              <w:rPr>
                <w:rFonts w:ascii="Calibri" w:hAnsi="Calibri" w:eastAsia="Calibri" w:cs="Calibri"/>
                <w:spacing w:val="-1"/>
                <w:sz w:val="18"/>
                <w:szCs w:val="18"/>
              </w:rPr>
              <w:t>n</w:t>
            </w:r>
            <w:r>
              <w:rPr>
                <w:rFonts w:ascii="Calibri" w:hAnsi="Calibri" w:eastAsia="Calibri" w:cs="Calibri"/>
                <w:spacing w:val="1"/>
                <w:sz w:val="18"/>
                <w:szCs w:val="18"/>
              </w:rPr>
              <w:t>c</w:t>
            </w:r>
            <w:r>
              <w:rPr>
                <w:rFonts w:ascii="Calibri" w:hAnsi="Calibri" w:eastAsia="Calibri" w:cs="Calibri"/>
                <w:sz w:val="18"/>
                <w:szCs w:val="18"/>
              </w:rPr>
              <w:t>e</w:t>
            </w:r>
            <w:r>
              <w:rPr>
                <w:rFonts w:ascii="Calibri" w:hAnsi="Calibri" w:eastAsia="Calibri" w:cs="Calibri"/>
                <w:spacing w:val="-7"/>
                <w:sz w:val="18"/>
                <w:szCs w:val="18"/>
              </w:rPr>
              <w:t xml:space="preserve"> </w:t>
            </w:r>
            <w:r>
              <w:rPr>
                <w:rFonts w:ascii="Calibri" w:hAnsi="Calibri" w:eastAsia="Calibri" w:cs="Calibri"/>
                <w:spacing w:val="-1"/>
                <w:sz w:val="18"/>
                <w:szCs w:val="18"/>
              </w:rPr>
              <w:t>be</w:t>
            </w:r>
            <w:r>
              <w:rPr>
                <w:rFonts w:ascii="Calibri" w:hAnsi="Calibri" w:eastAsia="Calibri" w:cs="Calibri"/>
                <w:sz w:val="18"/>
                <w:szCs w:val="18"/>
              </w:rPr>
              <w:t>tw</w:t>
            </w:r>
            <w:r>
              <w:rPr>
                <w:rFonts w:ascii="Calibri" w:hAnsi="Calibri" w:eastAsia="Calibri" w:cs="Calibri"/>
                <w:spacing w:val="2"/>
                <w:sz w:val="18"/>
                <w:szCs w:val="18"/>
              </w:rPr>
              <w:t>e</w:t>
            </w:r>
            <w:r>
              <w:rPr>
                <w:rFonts w:ascii="Calibri" w:hAnsi="Calibri" w:eastAsia="Calibri" w:cs="Calibri"/>
                <w:spacing w:val="-1"/>
                <w:sz w:val="18"/>
                <w:szCs w:val="18"/>
              </w:rPr>
              <w:t>e</w:t>
            </w:r>
            <w:r>
              <w:rPr>
                <w:rFonts w:ascii="Calibri" w:hAnsi="Calibri" w:eastAsia="Calibri" w:cs="Calibri"/>
                <w:sz w:val="18"/>
                <w:szCs w:val="18"/>
              </w:rPr>
              <w:t>n</w:t>
            </w:r>
            <w:r>
              <w:rPr>
                <w:rFonts w:ascii="Calibri" w:hAnsi="Calibri" w:eastAsia="Calibri" w:cs="Calibri"/>
                <w:spacing w:val="-6"/>
                <w:sz w:val="18"/>
                <w:szCs w:val="18"/>
              </w:rPr>
              <w:t xml:space="preserve"> </w:t>
            </w:r>
            <w:r>
              <w:rPr>
                <w:rFonts w:ascii="Calibri" w:hAnsi="Calibri" w:eastAsia="Calibri" w:cs="Calibri"/>
                <w:spacing w:val="1"/>
                <w:sz w:val="18"/>
                <w:szCs w:val="18"/>
              </w:rPr>
              <w:t>E</w:t>
            </w:r>
            <w:r>
              <w:rPr>
                <w:rFonts w:ascii="Calibri" w:hAnsi="Calibri" w:eastAsia="Calibri" w:cs="Calibri"/>
                <w:spacing w:val="-1"/>
                <w:sz w:val="18"/>
                <w:szCs w:val="18"/>
              </w:rPr>
              <w:t>du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pacing w:val="3"/>
                <w:sz w:val="18"/>
                <w:szCs w:val="18"/>
              </w:rPr>
              <w:t>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z w:val="18"/>
                <w:szCs w:val="18"/>
              </w:rPr>
              <w:t>C</w:t>
            </w:r>
            <w:r>
              <w:rPr>
                <w:rFonts w:ascii="Calibri" w:hAnsi="Calibri" w:eastAsia="Calibri" w:cs="Calibri"/>
                <w:spacing w:val="1"/>
                <w:sz w:val="18"/>
                <w:szCs w:val="18"/>
              </w:rPr>
              <w:t>P</w:t>
            </w:r>
            <w:r>
              <w:rPr>
                <w:rFonts w:ascii="Calibri" w:hAnsi="Calibri" w:eastAsia="Calibri" w:cs="Calibri"/>
                <w:sz w:val="18"/>
                <w:szCs w:val="18"/>
              </w:rPr>
              <w:t>,</w:t>
            </w:r>
            <w:r>
              <w:rPr>
                <w:rFonts w:ascii="Calibri" w:hAnsi="Calibri" w:eastAsia="Calibri" w:cs="Calibri"/>
                <w:spacing w:val="-2"/>
                <w:sz w:val="18"/>
                <w:szCs w:val="18"/>
              </w:rPr>
              <w:t xml:space="preserve"> </w:t>
            </w:r>
            <w:r>
              <w:rPr>
                <w:rFonts w:ascii="Calibri" w:hAnsi="Calibri" w:eastAsia="Calibri" w:cs="Calibri"/>
                <w:spacing w:val="2"/>
                <w:sz w:val="18"/>
                <w:szCs w:val="18"/>
              </w:rPr>
              <w:t>i</w:t>
            </w:r>
            <w:r>
              <w:rPr>
                <w:rFonts w:ascii="Calibri" w:hAnsi="Calibri" w:eastAsia="Calibri" w:cs="Calibri"/>
                <w:sz w:val="18"/>
                <w:szCs w:val="18"/>
              </w:rPr>
              <w:t>n ar</w:t>
            </w:r>
            <w:r>
              <w:rPr>
                <w:rFonts w:ascii="Calibri" w:hAnsi="Calibri" w:eastAsia="Calibri" w:cs="Calibri"/>
                <w:spacing w:val="-1"/>
                <w:sz w:val="18"/>
                <w:szCs w:val="18"/>
              </w:rPr>
              <w:t>e</w:t>
            </w:r>
            <w:r>
              <w:rPr>
                <w:rFonts w:ascii="Calibri" w:hAnsi="Calibri" w:eastAsia="Calibri" w:cs="Calibri"/>
                <w:sz w:val="18"/>
                <w:szCs w:val="18"/>
              </w:rPr>
              <w:t>a</w:t>
            </w:r>
            <w:r>
              <w:rPr>
                <w:rFonts w:ascii="Calibri" w:hAnsi="Calibri" w:eastAsia="Calibri" w:cs="Calibri"/>
                <w:spacing w:val="-2"/>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f i</w:t>
            </w:r>
            <w:r>
              <w:rPr>
                <w:rFonts w:ascii="Calibri" w:hAnsi="Calibri" w:eastAsia="Calibri" w:cs="Calibri"/>
                <w:spacing w:val="-1"/>
                <w:sz w:val="18"/>
                <w:szCs w:val="18"/>
              </w:rPr>
              <w:t>n</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z w:val="18"/>
                <w:szCs w:val="18"/>
              </w:rPr>
              <w:t>rv</w:t>
            </w:r>
            <w:r>
              <w:rPr>
                <w:rFonts w:ascii="Calibri" w:hAnsi="Calibri" w:eastAsia="Calibri" w:cs="Calibri"/>
                <w:spacing w:val="1"/>
                <w:sz w:val="18"/>
                <w:szCs w:val="18"/>
              </w:rPr>
              <w:t>e</w:t>
            </w:r>
            <w:r>
              <w:rPr>
                <w:rFonts w:ascii="Calibri" w:hAnsi="Calibri" w:eastAsia="Calibri" w:cs="Calibri"/>
                <w:spacing w:val="-1"/>
                <w:sz w:val="18"/>
                <w:szCs w:val="18"/>
              </w:rPr>
              <w:t>n</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p>
        </w:tc>
      </w:tr>
      <w:tr w:rsidR="00053E75" w14:paraId="6CD27662" w14:textId="77777777">
        <w:trPr>
          <w:trHeight w:val="444" w:hRule="exact"/>
        </w:trPr>
        <w:tc>
          <w:tcPr>
            <w:tcW w:w="1352" w:type="dxa"/>
            <w:vMerge/>
            <w:tcBorders>
              <w:left w:val="single" w:color="009FDC" w:sz="8" w:space="0"/>
              <w:bottom w:val="single" w:color="009FDC" w:sz="8" w:space="0"/>
              <w:right w:val="single" w:color="009FDC" w:sz="8" w:space="0"/>
            </w:tcBorders>
            <w:shd w:val="clear" w:color="auto" w:fill="DFDFDF"/>
          </w:tcPr>
          <w:p w:rsidR="00053E75" w:rsidRDefault="00053E75" w14:paraId="6C51D1D9" w14:textId="77777777"/>
        </w:tc>
        <w:tc>
          <w:tcPr>
            <w:tcW w:w="1349" w:type="dxa"/>
            <w:vMerge/>
            <w:tcBorders>
              <w:left w:val="single" w:color="009FDC" w:sz="8" w:space="0"/>
              <w:bottom w:val="single" w:color="009FDC" w:sz="8" w:space="0"/>
              <w:right w:val="single" w:color="009FDC" w:sz="8" w:space="0"/>
            </w:tcBorders>
            <w:shd w:val="clear" w:color="auto" w:fill="DFDFDF"/>
          </w:tcPr>
          <w:p w:rsidR="00053E75" w:rsidRDefault="00053E75" w14:paraId="19EC51BE" w14:textId="77777777"/>
        </w:tc>
        <w:tc>
          <w:tcPr>
            <w:tcW w:w="3692" w:type="dxa"/>
            <w:tcBorders>
              <w:top w:val="single" w:color="009FDC" w:sz="8" w:space="0"/>
              <w:left w:val="single" w:color="009FDC" w:sz="8" w:space="0"/>
              <w:bottom w:val="single" w:color="009FDC" w:sz="8" w:space="0"/>
              <w:right w:val="single" w:color="009FDC" w:sz="8" w:space="0"/>
            </w:tcBorders>
            <w:shd w:val="clear" w:color="auto" w:fill="DFDFDF"/>
          </w:tcPr>
          <w:p w:rsidR="00053E75" w:rsidRDefault="00BF1E13" w14:paraId="1A08ACAF" w14:textId="77777777">
            <w:pPr>
              <w:spacing w:before="58" w:after="0" w:line="240" w:lineRule="auto"/>
              <w:ind w:left="962" w:right="-20"/>
              <w:rPr>
                <w:rFonts w:ascii="Calibri" w:hAnsi="Calibri" w:eastAsia="Calibri" w:cs="Calibri"/>
                <w:sz w:val="18"/>
                <w:szCs w:val="18"/>
              </w:rPr>
            </w:pPr>
            <w:r>
              <w:rPr>
                <w:rFonts w:ascii="Calibri" w:hAnsi="Calibri" w:eastAsia="Calibri" w:cs="Calibri"/>
                <w:b/>
                <w:bCs/>
                <w:i/>
                <w:spacing w:val="1"/>
                <w:sz w:val="18"/>
                <w:szCs w:val="18"/>
              </w:rPr>
              <w:t>Edu</w:t>
            </w:r>
            <w:r>
              <w:rPr>
                <w:rFonts w:ascii="Calibri" w:hAnsi="Calibri" w:eastAsia="Calibri" w:cs="Calibri"/>
                <w:b/>
                <w:bCs/>
                <w:i/>
                <w:spacing w:val="-2"/>
                <w:sz w:val="18"/>
                <w:szCs w:val="18"/>
              </w:rPr>
              <w:t>c</w:t>
            </w:r>
            <w:r>
              <w:rPr>
                <w:rFonts w:ascii="Calibri" w:hAnsi="Calibri" w:eastAsia="Calibri" w:cs="Calibri"/>
                <w:b/>
                <w:bCs/>
                <w:i/>
                <w:spacing w:val="1"/>
                <w:sz w:val="18"/>
                <w:szCs w:val="18"/>
              </w:rPr>
              <w:t>a</w:t>
            </w:r>
            <w:r>
              <w:rPr>
                <w:rFonts w:ascii="Calibri" w:hAnsi="Calibri" w:eastAsia="Calibri" w:cs="Calibri"/>
                <w:b/>
                <w:bCs/>
                <w:i/>
                <w:sz w:val="18"/>
                <w:szCs w:val="18"/>
              </w:rPr>
              <w:t>t</w:t>
            </w:r>
            <w:r>
              <w:rPr>
                <w:rFonts w:ascii="Calibri" w:hAnsi="Calibri" w:eastAsia="Calibri" w:cs="Calibri"/>
                <w:b/>
                <w:bCs/>
                <w:i/>
                <w:spacing w:val="-1"/>
                <w:sz w:val="18"/>
                <w:szCs w:val="18"/>
              </w:rPr>
              <w:t>i</w:t>
            </w:r>
            <w:r>
              <w:rPr>
                <w:rFonts w:ascii="Calibri" w:hAnsi="Calibri" w:eastAsia="Calibri" w:cs="Calibri"/>
                <w:b/>
                <w:bCs/>
                <w:i/>
                <w:spacing w:val="1"/>
                <w:sz w:val="18"/>
                <w:szCs w:val="18"/>
              </w:rPr>
              <w:t>o</w:t>
            </w:r>
            <w:r>
              <w:rPr>
                <w:rFonts w:ascii="Calibri" w:hAnsi="Calibri" w:eastAsia="Calibri" w:cs="Calibri"/>
                <w:b/>
                <w:bCs/>
                <w:i/>
                <w:sz w:val="18"/>
                <w:szCs w:val="18"/>
              </w:rPr>
              <w:t>n</w:t>
            </w:r>
            <w:r>
              <w:rPr>
                <w:rFonts w:ascii="Calibri" w:hAnsi="Calibri" w:eastAsia="Calibri" w:cs="Calibri"/>
                <w:b/>
                <w:bCs/>
                <w:i/>
                <w:spacing w:val="-4"/>
                <w:sz w:val="18"/>
                <w:szCs w:val="18"/>
              </w:rPr>
              <w:t xml:space="preserve"> </w:t>
            </w:r>
            <w:r>
              <w:rPr>
                <w:rFonts w:ascii="Calibri" w:hAnsi="Calibri" w:eastAsia="Calibri" w:cs="Calibri"/>
                <w:b/>
                <w:bCs/>
                <w:i/>
                <w:sz w:val="18"/>
                <w:szCs w:val="18"/>
              </w:rPr>
              <w:t>C</w:t>
            </w:r>
            <w:r>
              <w:rPr>
                <w:rFonts w:ascii="Calibri" w:hAnsi="Calibri" w:eastAsia="Calibri" w:cs="Calibri"/>
                <w:b/>
                <w:bCs/>
                <w:i/>
                <w:spacing w:val="-1"/>
                <w:sz w:val="18"/>
                <w:szCs w:val="18"/>
              </w:rPr>
              <w:t>lu</w:t>
            </w:r>
            <w:r>
              <w:rPr>
                <w:rFonts w:ascii="Calibri" w:hAnsi="Calibri" w:eastAsia="Calibri" w:cs="Calibri"/>
                <w:b/>
                <w:bCs/>
                <w:i/>
                <w:spacing w:val="1"/>
                <w:sz w:val="18"/>
                <w:szCs w:val="18"/>
              </w:rPr>
              <w:t>s</w:t>
            </w:r>
            <w:r>
              <w:rPr>
                <w:rFonts w:ascii="Calibri" w:hAnsi="Calibri" w:eastAsia="Calibri" w:cs="Calibri"/>
                <w:b/>
                <w:bCs/>
                <w:i/>
                <w:sz w:val="18"/>
                <w:szCs w:val="18"/>
              </w:rPr>
              <w:t>ter</w:t>
            </w:r>
            <w:r>
              <w:rPr>
                <w:rFonts w:ascii="Calibri" w:hAnsi="Calibri" w:eastAsia="Calibri" w:cs="Calibri"/>
                <w:b/>
                <w:bCs/>
                <w:i/>
                <w:spacing w:val="-3"/>
                <w:sz w:val="18"/>
                <w:szCs w:val="18"/>
              </w:rPr>
              <w:t xml:space="preserve"> </w:t>
            </w:r>
            <w:r>
              <w:rPr>
                <w:rFonts w:ascii="Calibri" w:hAnsi="Calibri" w:eastAsia="Calibri" w:cs="Calibri"/>
                <w:b/>
                <w:bCs/>
                <w:i/>
                <w:sz w:val="18"/>
                <w:szCs w:val="18"/>
              </w:rPr>
              <w:t>/</w:t>
            </w:r>
            <w:r>
              <w:rPr>
                <w:rFonts w:ascii="Calibri" w:hAnsi="Calibri" w:eastAsia="Calibri" w:cs="Calibri"/>
                <w:b/>
                <w:bCs/>
                <w:i/>
                <w:spacing w:val="1"/>
                <w:sz w:val="18"/>
                <w:szCs w:val="18"/>
              </w:rPr>
              <w:t xml:space="preserve"> </w:t>
            </w:r>
            <w:r>
              <w:rPr>
                <w:rFonts w:ascii="Calibri" w:hAnsi="Calibri" w:eastAsia="Calibri" w:cs="Calibri"/>
                <w:b/>
                <w:bCs/>
                <w:i/>
                <w:sz w:val="18"/>
                <w:szCs w:val="18"/>
              </w:rPr>
              <w:t>WG</w:t>
            </w:r>
          </w:p>
        </w:tc>
        <w:tc>
          <w:tcPr>
            <w:tcW w:w="3869" w:type="dxa"/>
            <w:tcBorders>
              <w:top w:val="single" w:color="009FDC" w:sz="8" w:space="0"/>
              <w:left w:val="single" w:color="009FDC" w:sz="8" w:space="0"/>
              <w:bottom w:val="single" w:color="009FDC" w:sz="8" w:space="0"/>
              <w:right w:val="single" w:color="009FDC" w:sz="8" w:space="0"/>
            </w:tcBorders>
            <w:shd w:val="clear" w:color="auto" w:fill="DFDFDF"/>
          </w:tcPr>
          <w:p w:rsidR="00053E75" w:rsidRDefault="00BF1E13" w14:paraId="59D57410" w14:textId="77777777">
            <w:pPr>
              <w:spacing w:before="58" w:after="0" w:line="240" w:lineRule="auto"/>
              <w:ind w:left="1175" w:right="-20"/>
              <w:rPr>
                <w:rFonts w:ascii="Calibri" w:hAnsi="Calibri" w:eastAsia="Calibri" w:cs="Calibri"/>
                <w:sz w:val="18"/>
                <w:szCs w:val="18"/>
              </w:rPr>
            </w:pPr>
            <w:r>
              <w:rPr>
                <w:rFonts w:ascii="Calibri" w:hAnsi="Calibri" w:eastAsia="Calibri" w:cs="Calibri"/>
                <w:b/>
                <w:bCs/>
                <w:i/>
                <w:sz w:val="18"/>
                <w:szCs w:val="18"/>
              </w:rPr>
              <w:t>CP</w:t>
            </w:r>
            <w:r>
              <w:rPr>
                <w:rFonts w:ascii="Calibri" w:hAnsi="Calibri" w:eastAsia="Calibri" w:cs="Calibri"/>
                <w:b/>
                <w:bCs/>
                <w:i/>
                <w:spacing w:val="-2"/>
                <w:sz w:val="18"/>
                <w:szCs w:val="18"/>
              </w:rPr>
              <w:t xml:space="preserve"> </w:t>
            </w:r>
            <w:r>
              <w:rPr>
                <w:rFonts w:ascii="Calibri" w:hAnsi="Calibri" w:eastAsia="Calibri" w:cs="Calibri"/>
                <w:b/>
                <w:bCs/>
                <w:i/>
                <w:sz w:val="18"/>
                <w:szCs w:val="18"/>
              </w:rPr>
              <w:t>S</w:t>
            </w:r>
            <w:r>
              <w:rPr>
                <w:rFonts w:ascii="Calibri" w:hAnsi="Calibri" w:eastAsia="Calibri" w:cs="Calibri"/>
                <w:b/>
                <w:bCs/>
                <w:i/>
                <w:spacing w:val="1"/>
                <w:sz w:val="18"/>
                <w:szCs w:val="18"/>
              </w:rPr>
              <w:t>ub</w:t>
            </w:r>
            <w:r>
              <w:rPr>
                <w:rFonts w:ascii="Calibri" w:hAnsi="Calibri" w:eastAsia="Calibri" w:cs="Calibri"/>
                <w:b/>
                <w:bCs/>
                <w:i/>
                <w:sz w:val="18"/>
                <w:szCs w:val="18"/>
              </w:rPr>
              <w:t>-c</w:t>
            </w:r>
            <w:r>
              <w:rPr>
                <w:rFonts w:ascii="Calibri" w:hAnsi="Calibri" w:eastAsia="Calibri" w:cs="Calibri"/>
                <w:b/>
                <w:bCs/>
                <w:i/>
                <w:spacing w:val="-1"/>
                <w:sz w:val="18"/>
                <w:szCs w:val="18"/>
              </w:rPr>
              <w:t>lu</w:t>
            </w:r>
            <w:r>
              <w:rPr>
                <w:rFonts w:ascii="Calibri" w:hAnsi="Calibri" w:eastAsia="Calibri" w:cs="Calibri"/>
                <w:b/>
                <w:bCs/>
                <w:i/>
                <w:spacing w:val="1"/>
                <w:sz w:val="18"/>
                <w:szCs w:val="18"/>
              </w:rPr>
              <w:t>s</w:t>
            </w:r>
            <w:r>
              <w:rPr>
                <w:rFonts w:ascii="Calibri" w:hAnsi="Calibri" w:eastAsia="Calibri" w:cs="Calibri"/>
                <w:b/>
                <w:bCs/>
                <w:i/>
                <w:sz w:val="18"/>
                <w:szCs w:val="18"/>
              </w:rPr>
              <w:t>ter</w:t>
            </w:r>
            <w:r>
              <w:rPr>
                <w:rFonts w:ascii="Calibri" w:hAnsi="Calibri" w:eastAsia="Calibri" w:cs="Calibri"/>
                <w:b/>
                <w:bCs/>
                <w:i/>
                <w:spacing w:val="-5"/>
                <w:sz w:val="18"/>
                <w:szCs w:val="18"/>
              </w:rPr>
              <w:t xml:space="preserve"> </w:t>
            </w:r>
            <w:r>
              <w:rPr>
                <w:rFonts w:ascii="Calibri" w:hAnsi="Calibri" w:eastAsia="Calibri" w:cs="Calibri"/>
                <w:b/>
                <w:bCs/>
                <w:i/>
                <w:sz w:val="18"/>
                <w:szCs w:val="18"/>
              </w:rPr>
              <w:t>/</w:t>
            </w:r>
            <w:r>
              <w:rPr>
                <w:rFonts w:ascii="Calibri" w:hAnsi="Calibri" w:eastAsia="Calibri" w:cs="Calibri"/>
                <w:b/>
                <w:bCs/>
                <w:i/>
                <w:spacing w:val="1"/>
                <w:sz w:val="18"/>
                <w:szCs w:val="18"/>
              </w:rPr>
              <w:t xml:space="preserve"> </w:t>
            </w:r>
            <w:r>
              <w:rPr>
                <w:rFonts w:ascii="Calibri" w:hAnsi="Calibri" w:eastAsia="Calibri" w:cs="Calibri"/>
                <w:b/>
                <w:bCs/>
                <w:i/>
                <w:sz w:val="18"/>
                <w:szCs w:val="18"/>
              </w:rPr>
              <w:t>WG</w:t>
            </w:r>
          </w:p>
        </w:tc>
      </w:tr>
      <w:tr w:rsidR="00053E75" w14:paraId="1733DE52" w14:textId="77777777">
        <w:trPr>
          <w:trHeight w:val="576" w:hRule="exact"/>
        </w:trPr>
        <w:tc>
          <w:tcPr>
            <w:tcW w:w="1352" w:type="dxa"/>
            <w:vMerge w:val="restart"/>
            <w:tcBorders>
              <w:top w:val="single" w:color="009FDC" w:sz="8" w:space="0"/>
              <w:left w:val="single" w:color="009FDC" w:sz="8" w:space="0"/>
              <w:right w:val="single" w:color="009FDC" w:sz="8" w:space="0"/>
            </w:tcBorders>
          </w:tcPr>
          <w:p w:rsidR="00053E75" w:rsidRDefault="00053E75" w14:paraId="61146F02" w14:textId="77777777">
            <w:pPr>
              <w:spacing w:before="10" w:after="0" w:line="110" w:lineRule="exact"/>
              <w:rPr>
                <w:sz w:val="11"/>
                <w:szCs w:val="11"/>
              </w:rPr>
            </w:pPr>
          </w:p>
          <w:p w:rsidR="00053E75" w:rsidRDefault="00053E75" w14:paraId="67F37EA9" w14:textId="77777777">
            <w:pPr>
              <w:spacing w:after="0" w:line="200" w:lineRule="exact"/>
              <w:rPr>
                <w:sz w:val="20"/>
                <w:szCs w:val="20"/>
              </w:rPr>
            </w:pPr>
          </w:p>
          <w:p w:rsidR="00053E75" w:rsidRDefault="00BF1E13" w14:paraId="034EF88F" w14:textId="77777777">
            <w:pPr>
              <w:spacing w:after="0" w:line="256" w:lineRule="auto"/>
              <w:ind w:left="97" w:right="96"/>
              <w:rPr>
                <w:rFonts w:ascii="Calibri" w:hAnsi="Calibri" w:eastAsia="Calibri" w:cs="Calibri"/>
                <w:sz w:val="18"/>
                <w:szCs w:val="18"/>
              </w:rPr>
            </w:pPr>
            <w:r>
              <w:rPr>
                <w:rFonts w:ascii="Calibri" w:hAnsi="Calibri" w:eastAsia="Calibri" w:cs="Calibri"/>
                <w:b/>
                <w:bCs/>
                <w:spacing w:val="1"/>
                <w:sz w:val="18"/>
                <w:szCs w:val="18"/>
              </w:rPr>
              <w:t>M</w:t>
            </w:r>
            <w:r>
              <w:rPr>
                <w:rFonts w:ascii="Calibri" w:hAnsi="Calibri" w:eastAsia="Calibri" w:cs="Calibri"/>
                <w:b/>
                <w:bCs/>
                <w:spacing w:val="-1"/>
                <w:sz w:val="18"/>
                <w:szCs w:val="18"/>
              </w:rPr>
              <w:t>H</w:t>
            </w:r>
            <w:r>
              <w:rPr>
                <w:rFonts w:ascii="Calibri" w:hAnsi="Calibri" w:eastAsia="Calibri" w:cs="Calibri"/>
                <w:b/>
                <w:bCs/>
                <w:sz w:val="18"/>
                <w:szCs w:val="18"/>
              </w:rPr>
              <w:t>P</w:t>
            </w:r>
            <w:r>
              <w:rPr>
                <w:rFonts w:ascii="Calibri" w:hAnsi="Calibri" w:eastAsia="Calibri" w:cs="Calibri"/>
                <w:b/>
                <w:bCs/>
                <w:spacing w:val="-1"/>
                <w:sz w:val="18"/>
                <w:szCs w:val="18"/>
              </w:rPr>
              <w:t>S</w:t>
            </w:r>
            <w:r>
              <w:rPr>
                <w:rFonts w:ascii="Calibri" w:hAnsi="Calibri" w:eastAsia="Calibri" w:cs="Calibri"/>
                <w:b/>
                <w:bCs/>
                <w:sz w:val="18"/>
                <w:szCs w:val="18"/>
              </w:rPr>
              <w:t>S</w:t>
            </w:r>
            <w:r>
              <w:rPr>
                <w:rFonts w:ascii="Calibri" w:hAnsi="Calibri" w:eastAsia="Calibri" w:cs="Calibri"/>
                <w:b/>
                <w:bCs/>
                <w:spacing w:val="-4"/>
                <w:sz w:val="18"/>
                <w:szCs w:val="18"/>
              </w:rPr>
              <w:t xml:space="preserve"> </w:t>
            </w:r>
            <w:r>
              <w:rPr>
                <w:rFonts w:ascii="Calibri" w:hAnsi="Calibri" w:eastAsia="Calibri" w:cs="Calibri"/>
                <w:b/>
                <w:bCs/>
                <w:spacing w:val="-1"/>
                <w:sz w:val="18"/>
                <w:szCs w:val="18"/>
              </w:rPr>
              <w:t>i</w:t>
            </w:r>
            <w:r>
              <w:rPr>
                <w:rFonts w:ascii="Calibri" w:hAnsi="Calibri" w:eastAsia="Calibri" w:cs="Calibri"/>
                <w:b/>
                <w:bCs/>
                <w:sz w:val="18"/>
                <w:szCs w:val="18"/>
              </w:rPr>
              <w:t>n s</w:t>
            </w:r>
            <w:r>
              <w:rPr>
                <w:rFonts w:ascii="Calibri" w:hAnsi="Calibri" w:eastAsia="Calibri" w:cs="Calibri"/>
                <w:b/>
                <w:bCs/>
                <w:spacing w:val="-1"/>
                <w:sz w:val="18"/>
                <w:szCs w:val="18"/>
              </w:rPr>
              <w:t>cho</w:t>
            </w:r>
            <w:r>
              <w:rPr>
                <w:rFonts w:ascii="Calibri" w:hAnsi="Calibri" w:eastAsia="Calibri" w:cs="Calibri"/>
                <w:b/>
                <w:bCs/>
                <w:spacing w:val="2"/>
                <w:sz w:val="18"/>
                <w:szCs w:val="18"/>
              </w:rPr>
              <w:t>o</w:t>
            </w:r>
            <w:r>
              <w:rPr>
                <w:rFonts w:ascii="Calibri" w:hAnsi="Calibri" w:eastAsia="Calibri" w:cs="Calibri"/>
                <w:b/>
                <w:bCs/>
                <w:spacing w:val="-1"/>
                <w:sz w:val="18"/>
                <w:szCs w:val="18"/>
              </w:rPr>
              <w:t>l</w:t>
            </w:r>
            <w:r>
              <w:rPr>
                <w:rFonts w:ascii="Calibri" w:hAnsi="Calibri" w:eastAsia="Calibri" w:cs="Calibri"/>
                <w:b/>
                <w:bCs/>
                <w:sz w:val="18"/>
                <w:szCs w:val="18"/>
              </w:rPr>
              <w:t>s</w:t>
            </w:r>
            <w:r>
              <w:rPr>
                <w:rFonts w:ascii="Calibri" w:hAnsi="Calibri" w:eastAsia="Calibri" w:cs="Calibri"/>
                <w:b/>
                <w:bCs/>
                <w:spacing w:val="-3"/>
                <w:sz w:val="18"/>
                <w:szCs w:val="18"/>
              </w:rPr>
              <w:t xml:space="preserve"> </w:t>
            </w:r>
            <w:r>
              <w:rPr>
                <w:rFonts w:ascii="Calibri" w:hAnsi="Calibri" w:eastAsia="Calibri" w:cs="Calibri"/>
                <w:b/>
                <w:bCs/>
                <w:spacing w:val="-1"/>
                <w:sz w:val="18"/>
                <w:szCs w:val="18"/>
              </w:rPr>
              <w:t>(</w:t>
            </w:r>
            <w:r>
              <w:rPr>
                <w:rFonts w:ascii="Calibri" w:hAnsi="Calibri" w:eastAsia="Calibri" w:cs="Calibri"/>
                <w:b/>
                <w:bCs/>
                <w:spacing w:val="1"/>
                <w:sz w:val="18"/>
                <w:szCs w:val="18"/>
              </w:rPr>
              <w:t>c</w:t>
            </w:r>
            <w:r>
              <w:rPr>
                <w:rFonts w:ascii="Calibri" w:hAnsi="Calibri" w:eastAsia="Calibri" w:cs="Calibri"/>
                <w:b/>
                <w:bCs/>
                <w:spacing w:val="-1"/>
                <w:sz w:val="18"/>
                <w:szCs w:val="18"/>
              </w:rPr>
              <w:t>on</w:t>
            </w:r>
            <w:r>
              <w:rPr>
                <w:rFonts w:ascii="Calibri" w:hAnsi="Calibri" w:eastAsia="Calibri" w:cs="Calibri"/>
                <w:b/>
                <w:bCs/>
                <w:sz w:val="18"/>
                <w:szCs w:val="18"/>
              </w:rPr>
              <w:t>t.)</w:t>
            </w:r>
          </w:p>
        </w:tc>
        <w:tc>
          <w:tcPr>
            <w:tcW w:w="1349" w:type="dxa"/>
            <w:tcBorders>
              <w:top w:val="single" w:color="009FDC" w:sz="8" w:space="0"/>
              <w:left w:val="single" w:color="009FDC" w:sz="8" w:space="0"/>
              <w:bottom w:val="single" w:color="009FDC" w:sz="8" w:space="0"/>
              <w:right w:val="single" w:color="009FDC" w:sz="8" w:space="0"/>
            </w:tcBorders>
          </w:tcPr>
          <w:p w:rsidR="00053E75" w:rsidRDefault="00053E75" w14:paraId="07A22D4A" w14:textId="77777777"/>
        </w:tc>
        <w:tc>
          <w:tcPr>
            <w:tcW w:w="3692" w:type="dxa"/>
            <w:tcBorders>
              <w:top w:val="single" w:color="009FDC" w:sz="8" w:space="0"/>
              <w:left w:val="single" w:color="009FDC" w:sz="8" w:space="0"/>
              <w:bottom w:val="single" w:color="009FDC" w:sz="8" w:space="0"/>
              <w:right w:val="single" w:color="009FDC" w:sz="8" w:space="0"/>
            </w:tcBorders>
          </w:tcPr>
          <w:p w:rsidR="00053E75" w:rsidRDefault="00053E75" w14:paraId="73B03138" w14:textId="77777777"/>
        </w:tc>
        <w:tc>
          <w:tcPr>
            <w:tcW w:w="3869" w:type="dxa"/>
            <w:tcBorders>
              <w:top w:val="single" w:color="009FDC" w:sz="8" w:space="0"/>
              <w:left w:val="single" w:color="009FDC" w:sz="8" w:space="0"/>
              <w:bottom w:val="single" w:color="009FDC" w:sz="8" w:space="0"/>
              <w:right w:val="single" w:color="009FDC" w:sz="8" w:space="0"/>
            </w:tcBorders>
          </w:tcPr>
          <w:p w:rsidR="00053E75" w:rsidRDefault="00BF1E13" w14:paraId="495D3129" w14:textId="77777777">
            <w:pPr>
              <w:spacing w:before="3" w:after="0" w:line="254" w:lineRule="auto"/>
              <w:ind w:left="97" w:right="62"/>
              <w:rPr>
                <w:rFonts w:ascii="Calibri" w:hAnsi="Calibri" w:eastAsia="Calibri" w:cs="Calibri"/>
                <w:sz w:val="18"/>
                <w:szCs w:val="18"/>
              </w:rPr>
            </w:pPr>
            <w:r>
              <w:rPr>
                <w:rFonts w:ascii="Calibri" w:hAnsi="Calibri" w:eastAsia="Calibri" w:cs="Calibri"/>
                <w:spacing w:val="-1"/>
                <w:sz w:val="18"/>
                <w:szCs w:val="18"/>
              </w:rPr>
              <w:t>qu</w:t>
            </w:r>
            <w:r>
              <w:rPr>
                <w:rFonts w:ascii="Calibri" w:hAnsi="Calibri" w:eastAsia="Calibri" w:cs="Calibri"/>
                <w:sz w:val="18"/>
                <w:szCs w:val="18"/>
              </w:rPr>
              <w:t>al</w:t>
            </w:r>
            <w:r>
              <w:rPr>
                <w:rFonts w:ascii="Calibri" w:hAnsi="Calibri" w:eastAsia="Calibri" w:cs="Calibri"/>
                <w:spacing w:val="-1"/>
                <w:sz w:val="18"/>
                <w:szCs w:val="18"/>
              </w:rPr>
              <w:t>i</w:t>
            </w:r>
            <w:r>
              <w:rPr>
                <w:rFonts w:ascii="Calibri" w:hAnsi="Calibri" w:eastAsia="Calibri" w:cs="Calibri"/>
                <w:sz w:val="18"/>
                <w:szCs w:val="18"/>
              </w:rPr>
              <w:t>ty</w:t>
            </w:r>
            <w:r>
              <w:rPr>
                <w:rFonts w:ascii="Calibri" w:hAnsi="Calibri" w:eastAsia="Calibri" w:cs="Calibri"/>
                <w:spacing w:val="1"/>
                <w:sz w:val="18"/>
                <w:szCs w:val="18"/>
              </w:rPr>
              <w:t xml:space="preserve"> </w:t>
            </w:r>
            <w:r>
              <w:rPr>
                <w:rFonts w:ascii="Calibri" w:hAnsi="Calibri" w:eastAsia="Calibri" w:cs="Calibri"/>
                <w:spacing w:val="-1"/>
                <w:sz w:val="18"/>
                <w:szCs w:val="18"/>
              </w:rPr>
              <w:t>s</w:t>
            </w:r>
            <w:r>
              <w:rPr>
                <w:rFonts w:ascii="Calibri" w:hAnsi="Calibri" w:eastAsia="Calibri" w:cs="Calibri"/>
                <w:sz w:val="18"/>
                <w:szCs w:val="18"/>
              </w:rPr>
              <w:t>ta</w:t>
            </w:r>
            <w:r>
              <w:rPr>
                <w:rFonts w:ascii="Calibri" w:hAnsi="Calibri" w:eastAsia="Calibri" w:cs="Calibri"/>
                <w:spacing w:val="-1"/>
                <w:sz w:val="18"/>
                <w:szCs w:val="18"/>
              </w:rPr>
              <w:t>nd</w:t>
            </w:r>
            <w:r>
              <w:rPr>
                <w:rFonts w:ascii="Calibri" w:hAnsi="Calibri" w:eastAsia="Calibri" w:cs="Calibri"/>
                <w:sz w:val="18"/>
                <w:szCs w:val="18"/>
              </w:rPr>
              <w:t>a</w:t>
            </w:r>
            <w:r>
              <w:rPr>
                <w:rFonts w:ascii="Calibri" w:hAnsi="Calibri" w:eastAsia="Calibri" w:cs="Calibri"/>
                <w:spacing w:val="2"/>
                <w:sz w:val="18"/>
                <w:szCs w:val="18"/>
              </w:rPr>
              <w:t>r</w:t>
            </w:r>
            <w:r>
              <w:rPr>
                <w:rFonts w:ascii="Calibri" w:hAnsi="Calibri" w:eastAsia="Calibri" w:cs="Calibri"/>
                <w:spacing w:val="-1"/>
                <w:sz w:val="18"/>
                <w:szCs w:val="18"/>
              </w:rPr>
              <w:t>d</w:t>
            </w:r>
            <w:r>
              <w:rPr>
                <w:rFonts w:ascii="Calibri" w:hAnsi="Calibri" w:eastAsia="Calibri" w:cs="Calibri"/>
                <w:sz w:val="18"/>
                <w:szCs w:val="18"/>
              </w:rPr>
              <w:t>s</w:t>
            </w:r>
            <w:r>
              <w:rPr>
                <w:rFonts w:ascii="Calibri" w:hAnsi="Calibri" w:eastAsia="Calibri" w:cs="Calibri"/>
                <w:spacing w:val="-2"/>
                <w:sz w:val="18"/>
                <w:szCs w:val="18"/>
              </w:rPr>
              <w:t xml:space="preserve"> </w:t>
            </w:r>
            <w:r>
              <w:rPr>
                <w:rFonts w:ascii="Calibri" w:hAnsi="Calibri" w:eastAsia="Calibri" w:cs="Calibri"/>
                <w:sz w:val="18"/>
                <w:szCs w:val="18"/>
              </w:rPr>
              <w:t>(</w:t>
            </w:r>
            <w:r>
              <w:rPr>
                <w:rFonts w:ascii="Calibri" w:hAnsi="Calibri" w:eastAsia="Calibri" w:cs="Calibri"/>
                <w:spacing w:val="-1"/>
                <w:sz w:val="18"/>
                <w:szCs w:val="18"/>
              </w:rPr>
              <w:t>g</w:t>
            </w:r>
            <w:r>
              <w:rPr>
                <w:rFonts w:ascii="Calibri" w:hAnsi="Calibri" w:eastAsia="Calibri" w:cs="Calibri"/>
                <w:sz w:val="18"/>
                <w:szCs w:val="18"/>
              </w:rPr>
              <w:t>r</w:t>
            </w:r>
            <w:r>
              <w:rPr>
                <w:rFonts w:ascii="Calibri" w:hAnsi="Calibri" w:eastAsia="Calibri" w:cs="Calibri"/>
                <w:spacing w:val="1"/>
                <w:sz w:val="18"/>
                <w:szCs w:val="18"/>
              </w:rPr>
              <w:t>ou</w:t>
            </w:r>
            <w:r>
              <w:rPr>
                <w:rFonts w:ascii="Calibri" w:hAnsi="Calibri" w:eastAsia="Calibri" w:cs="Calibri"/>
                <w:sz w:val="18"/>
                <w:szCs w:val="18"/>
              </w:rPr>
              <w:t>p</w:t>
            </w:r>
            <w:r>
              <w:rPr>
                <w:rFonts w:ascii="Calibri" w:hAnsi="Calibri" w:eastAsia="Calibri" w:cs="Calibri"/>
                <w:spacing w:val="-3"/>
                <w:sz w:val="18"/>
                <w:szCs w:val="18"/>
              </w:rPr>
              <w:t xml:space="preserve"> </w:t>
            </w:r>
            <w:r>
              <w:rPr>
                <w:rFonts w:ascii="Calibri" w:hAnsi="Calibri" w:eastAsia="Calibri" w:cs="Calibri"/>
                <w:spacing w:val="-1"/>
                <w:sz w:val="18"/>
                <w:szCs w:val="18"/>
              </w:rPr>
              <w:t>s</w:t>
            </w:r>
            <w:r>
              <w:rPr>
                <w:rFonts w:ascii="Calibri" w:hAnsi="Calibri" w:eastAsia="Calibri" w:cs="Calibri"/>
                <w:sz w:val="18"/>
                <w:szCs w:val="18"/>
              </w:rPr>
              <w:t>i</w:t>
            </w:r>
            <w:r>
              <w:rPr>
                <w:rFonts w:ascii="Calibri" w:hAnsi="Calibri" w:eastAsia="Calibri" w:cs="Calibri"/>
                <w:spacing w:val="1"/>
                <w:sz w:val="18"/>
                <w:szCs w:val="18"/>
              </w:rPr>
              <w:t>z</w:t>
            </w:r>
            <w:r>
              <w:rPr>
                <w:rFonts w:ascii="Calibri" w:hAnsi="Calibri" w:eastAsia="Calibri" w:cs="Calibri"/>
                <w:spacing w:val="-1"/>
                <w:sz w:val="18"/>
                <w:szCs w:val="18"/>
              </w:rPr>
              <w:t>e</w:t>
            </w:r>
            <w:r>
              <w:rPr>
                <w:rFonts w:ascii="Calibri" w:hAnsi="Calibri" w:eastAsia="Calibri" w:cs="Calibri"/>
                <w:sz w:val="18"/>
                <w:szCs w:val="18"/>
              </w:rPr>
              <w:t>,</w:t>
            </w:r>
            <w:r>
              <w:rPr>
                <w:rFonts w:ascii="Calibri" w:hAnsi="Calibri" w:eastAsia="Calibri" w:cs="Calibri"/>
                <w:spacing w:val="-1"/>
                <w:sz w:val="18"/>
                <w:szCs w:val="18"/>
              </w:rPr>
              <w:t xml:space="preserve"> h</w:t>
            </w:r>
            <w:r>
              <w:rPr>
                <w:rFonts w:ascii="Calibri" w:hAnsi="Calibri" w:eastAsia="Calibri" w:cs="Calibri"/>
                <w:spacing w:val="3"/>
                <w:sz w:val="18"/>
                <w:szCs w:val="18"/>
              </w:rPr>
              <w:t>o</w:t>
            </w:r>
            <w:r>
              <w:rPr>
                <w:rFonts w:ascii="Calibri" w:hAnsi="Calibri" w:eastAsia="Calibri" w:cs="Calibri"/>
                <w:sz w:val="18"/>
                <w:szCs w:val="18"/>
              </w:rPr>
              <w:t>w many</w:t>
            </w:r>
            <w:r>
              <w:rPr>
                <w:rFonts w:ascii="Calibri" w:hAnsi="Calibri" w:eastAsia="Calibri" w:cs="Calibri"/>
                <w:spacing w:val="-4"/>
                <w:sz w:val="18"/>
                <w:szCs w:val="18"/>
              </w:rPr>
              <w:t xml:space="preserve"> </w:t>
            </w:r>
            <w:r>
              <w:rPr>
                <w:rFonts w:ascii="Calibri" w:hAnsi="Calibri" w:eastAsia="Calibri" w:cs="Calibri"/>
                <w:spacing w:val="-1"/>
                <w:sz w:val="18"/>
                <w:szCs w:val="18"/>
              </w:rPr>
              <w:t>sess</w:t>
            </w:r>
            <w:r>
              <w:rPr>
                <w:rFonts w:ascii="Calibri" w:hAnsi="Calibri" w:eastAsia="Calibri" w:cs="Calibri"/>
                <w:sz w:val="18"/>
                <w:szCs w:val="18"/>
              </w:rPr>
              <w:t>i</w:t>
            </w:r>
            <w:r>
              <w:rPr>
                <w:rFonts w:ascii="Calibri" w:hAnsi="Calibri" w:eastAsia="Calibri" w:cs="Calibri"/>
                <w:spacing w:val="1"/>
                <w:sz w:val="18"/>
                <w:szCs w:val="18"/>
              </w:rPr>
              <w:t>on</w:t>
            </w:r>
            <w:r>
              <w:rPr>
                <w:rFonts w:ascii="Calibri" w:hAnsi="Calibri" w:eastAsia="Calibri" w:cs="Calibri"/>
                <w:spacing w:val="-1"/>
                <w:sz w:val="18"/>
                <w:szCs w:val="18"/>
              </w:rPr>
              <w:t>s</w:t>
            </w:r>
            <w:r>
              <w:rPr>
                <w:rFonts w:ascii="Calibri" w:hAnsi="Calibri" w:eastAsia="Calibri" w:cs="Calibri"/>
                <w:sz w:val="18"/>
                <w:szCs w:val="18"/>
              </w:rPr>
              <w:t xml:space="preserve">, </w:t>
            </w:r>
            <w:r>
              <w:rPr>
                <w:rFonts w:ascii="Calibri" w:hAnsi="Calibri" w:eastAsia="Calibri" w:cs="Calibri"/>
                <w:spacing w:val="-1"/>
                <w:sz w:val="18"/>
                <w:szCs w:val="18"/>
              </w:rPr>
              <w:t>du</w:t>
            </w:r>
            <w:r>
              <w:rPr>
                <w:rFonts w:ascii="Calibri" w:hAnsi="Calibri" w:eastAsia="Calibri" w:cs="Calibri"/>
                <w:sz w:val="18"/>
                <w:szCs w:val="18"/>
              </w:rPr>
              <w:t>rati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3"/>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f s</w:t>
            </w:r>
            <w:r>
              <w:rPr>
                <w:rFonts w:ascii="Calibri" w:hAnsi="Calibri" w:eastAsia="Calibri" w:cs="Calibri"/>
                <w:spacing w:val="1"/>
                <w:sz w:val="18"/>
                <w:szCs w:val="18"/>
              </w:rPr>
              <w:t>e</w:t>
            </w:r>
            <w:r>
              <w:rPr>
                <w:rFonts w:ascii="Calibri" w:hAnsi="Calibri" w:eastAsia="Calibri" w:cs="Calibri"/>
                <w:spacing w:val="-1"/>
                <w:sz w:val="18"/>
                <w:szCs w:val="18"/>
              </w:rPr>
              <w:t>ss</w:t>
            </w:r>
            <w:r>
              <w:rPr>
                <w:rFonts w:ascii="Calibri" w:hAnsi="Calibri" w:eastAsia="Calibri" w:cs="Calibri"/>
                <w:sz w:val="18"/>
                <w:szCs w:val="18"/>
              </w:rPr>
              <w:t>i</w:t>
            </w:r>
            <w:r>
              <w:rPr>
                <w:rFonts w:ascii="Calibri" w:hAnsi="Calibri" w:eastAsia="Calibri" w:cs="Calibri"/>
                <w:spacing w:val="1"/>
                <w:sz w:val="18"/>
                <w:szCs w:val="18"/>
              </w:rPr>
              <w:t>o</w:t>
            </w:r>
            <w:r>
              <w:rPr>
                <w:rFonts w:ascii="Calibri" w:hAnsi="Calibri" w:eastAsia="Calibri" w:cs="Calibri"/>
                <w:spacing w:val="-1"/>
                <w:sz w:val="18"/>
                <w:szCs w:val="18"/>
              </w:rPr>
              <w:t>ns</w:t>
            </w:r>
            <w:r>
              <w:rPr>
                <w:rFonts w:ascii="Calibri" w:hAnsi="Calibri" w:eastAsia="Calibri" w:cs="Calibri"/>
                <w:sz w:val="18"/>
                <w:szCs w:val="18"/>
              </w:rPr>
              <w:t>).</w:t>
            </w:r>
          </w:p>
        </w:tc>
      </w:tr>
      <w:tr w:rsidR="00053E75" w14:paraId="3AC672D9" w14:textId="77777777">
        <w:trPr>
          <w:trHeight w:val="574" w:hRule="exact"/>
        </w:trPr>
        <w:tc>
          <w:tcPr>
            <w:tcW w:w="1352" w:type="dxa"/>
            <w:vMerge/>
            <w:tcBorders>
              <w:left w:val="single" w:color="009FDC" w:sz="8" w:space="0"/>
              <w:right w:val="single" w:color="009FDC" w:sz="8" w:space="0"/>
            </w:tcBorders>
          </w:tcPr>
          <w:p w:rsidR="00053E75" w:rsidRDefault="00053E75" w14:paraId="3BE49CE5" w14:textId="77777777"/>
        </w:tc>
        <w:tc>
          <w:tcPr>
            <w:tcW w:w="1349" w:type="dxa"/>
            <w:tcBorders>
              <w:top w:val="single" w:color="009FDC" w:sz="8" w:space="0"/>
              <w:left w:val="single" w:color="009FDC" w:sz="8" w:space="0"/>
              <w:bottom w:val="single" w:color="009FDC" w:sz="8" w:space="0"/>
              <w:right w:val="single" w:color="009FDC" w:sz="8" w:space="0"/>
            </w:tcBorders>
          </w:tcPr>
          <w:p w:rsidR="00053E75" w:rsidRDefault="00BF1E13" w14:paraId="4C63E45E" w14:textId="77777777">
            <w:pPr>
              <w:spacing w:after="0" w:line="218" w:lineRule="exact"/>
              <w:ind w:left="97" w:right="-20"/>
              <w:rPr>
                <w:rFonts w:ascii="Calibri" w:hAnsi="Calibri" w:eastAsia="Calibri" w:cs="Calibri"/>
                <w:sz w:val="18"/>
                <w:szCs w:val="18"/>
              </w:rPr>
            </w:pPr>
            <w:r>
              <w:rPr>
                <w:rFonts w:ascii="Calibri" w:hAnsi="Calibri" w:eastAsia="Calibri" w:cs="Calibri"/>
                <w:spacing w:val="1"/>
                <w:sz w:val="18"/>
                <w:szCs w:val="18"/>
              </w:rPr>
              <w:t>T</w:t>
            </w:r>
            <w:r>
              <w:rPr>
                <w:rFonts w:ascii="Calibri" w:hAnsi="Calibri" w:eastAsia="Calibri" w:cs="Calibri"/>
                <w:sz w:val="18"/>
                <w:szCs w:val="18"/>
              </w:rPr>
              <w:t>ra</w:t>
            </w:r>
            <w:r>
              <w:rPr>
                <w:rFonts w:ascii="Calibri" w:hAnsi="Calibri" w:eastAsia="Calibri" w:cs="Calibri"/>
                <w:spacing w:val="-1"/>
                <w:sz w:val="18"/>
                <w:szCs w:val="18"/>
              </w:rPr>
              <w:t>in</w:t>
            </w: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pacing w:val="1"/>
                <w:sz w:val="18"/>
                <w:szCs w:val="18"/>
              </w:rPr>
              <w:t>g</w:t>
            </w:r>
            <w:r>
              <w:rPr>
                <w:rFonts w:ascii="Calibri" w:hAnsi="Calibri" w:eastAsia="Calibri" w:cs="Calibri"/>
                <w:sz w:val="18"/>
                <w:szCs w:val="18"/>
              </w:rPr>
              <w:t>s</w:t>
            </w:r>
          </w:p>
        </w:tc>
        <w:tc>
          <w:tcPr>
            <w:tcW w:w="3692" w:type="dxa"/>
            <w:tcBorders>
              <w:top w:val="single" w:color="009FDC" w:sz="8" w:space="0"/>
              <w:left w:val="single" w:color="009FDC" w:sz="8" w:space="0"/>
              <w:bottom w:val="single" w:color="009FDC" w:sz="8" w:space="0"/>
              <w:right w:val="single" w:color="009FDC" w:sz="8" w:space="0"/>
            </w:tcBorders>
          </w:tcPr>
          <w:p w:rsidR="00053E75" w:rsidRDefault="00BF1E13" w14:paraId="2F3CC88F" w14:textId="77777777">
            <w:pPr>
              <w:spacing w:after="0" w:line="256" w:lineRule="auto"/>
              <w:ind w:left="97" w:right="238"/>
              <w:rPr>
                <w:rFonts w:ascii="Calibri" w:hAnsi="Calibri" w:eastAsia="Calibri" w:cs="Calibri"/>
                <w:sz w:val="18"/>
                <w:szCs w:val="18"/>
              </w:rPr>
            </w:pPr>
            <w:r>
              <w:rPr>
                <w:rFonts w:ascii="Calibri" w:hAnsi="Calibri" w:eastAsia="Calibri" w:cs="Calibri"/>
                <w:spacing w:val="1"/>
                <w:sz w:val="18"/>
                <w:szCs w:val="18"/>
              </w:rPr>
              <w:t>E</w:t>
            </w:r>
            <w:r>
              <w:rPr>
                <w:rFonts w:ascii="Calibri" w:hAnsi="Calibri" w:eastAsia="Calibri" w:cs="Calibri"/>
                <w:spacing w:val="-1"/>
                <w:sz w:val="18"/>
                <w:szCs w:val="18"/>
              </w:rPr>
              <w:t>du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pacing w:val="-1"/>
                <w:sz w:val="18"/>
                <w:szCs w:val="18"/>
              </w:rPr>
              <w:t>p</w:t>
            </w:r>
            <w:r>
              <w:rPr>
                <w:rFonts w:ascii="Calibri" w:hAnsi="Calibri" w:eastAsia="Calibri" w:cs="Calibri"/>
                <w:spacing w:val="1"/>
                <w:sz w:val="18"/>
                <w:szCs w:val="18"/>
              </w:rPr>
              <w:t>a</w:t>
            </w:r>
            <w:r>
              <w:rPr>
                <w:rFonts w:ascii="Calibri" w:hAnsi="Calibri" w:eastAsia="Calibri" w:cs="Calibri"/>
                <w:sz w:val="18"/>
                <w:szCs w:val="18"/>
              </w:rPr>
              <w:t>r</w:t>
            </w:r>
            <w:r>
              <w:rPr>
                <w:rFonts w:ascii="Calibri" w:hAnsi="Calibri" w:eastAsia="Calibri" w:cs="Calibri"/>
                <w:spacing w:val="-1"/>
                <w:sz w:val="18"/>
                <w:szCs w:val="18"/>
              </w:rPr>
              <w:t>t</w:t>
            </w:r>
            <w:r>
              <w:rPr>
                <w:rFonts w:ascii="Calibri" w:hAnsi="Calibri" w:eastAsia="Calibri" w:cs="Calibri"/>
                <w:spacing w:val="1"/>
                <w:sz w:val="18"/>
                <w:szCs w:val="18"/>
              </w:rPr>
              <w:t>n</w:t>
            </w:r>
            <w:r>
              <w:rPr>
                <w:rFonts w:ascii="Calibri" w:hAnsi="Calibri" w:eastAsia="Calibri" w:cs="Calibri"/>
                <w:spacing w:val="-1"/>
                <w:sz w:val="18"/>
                <w:szCs w:val="18"/>
              </w:rPr>
              <w:t>e</w:t>
            </w:r>
            <w:r>
              <w:rPr>
                <w:rFonts w:ascii="Calibri" w:hAnsi="Calibri" w:eastAsia="Calibri" w:cs="Calibri"/>
                <w:sz w:val="18"/>
                <w:szCs w:val="18"/>
              </w:rPr>
              <w:t>rs</w:t>
            </w:r>
            <w:r>
              <w:rPr>
                <w:rFonts w:ascii="Calibri" w:hAnsi="Calibri" w:eastAsia="Calibri" w:cs="Calibri"/>
                <w:spacing w:val="-4"/>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c</w:t>
            </w:r>
            <w:r>
              <w:rPr>
                <w:rFonts w:ascii="Calibri" w:hAnsi="Calibri" w:eastAsia="Calibri" w:cs="Calibri"/>
                <w:sz w:val="18"/>
                <w:szCs w:val="18"/>
              </w:rPr>
              <w:t>a</w:t>
            </w:r>
            <w:r>
              <w:rPr>
                <w:rFonts w:ascii="Calibri" w:hAnsi="Calibri" w:eastAsia="Calibri" w:cs="Calibri"/>
                <w:spacing w:val="-1"/>
                <w:sz w:val="18"/>
                <w:szCs w:val="18"/>
              </w:rPr>
              <w:t>s</w:t>
            </w:r>
            <w:r>
              <w:rPr>
                <w:rFonts w:ascii="Calibri" w:hAnsi="Calibri" w:eastAsia="Calibri" w:cs="Calibri"/>
                <w:spacing w:val="1"/>
                <w:sz w:val="18"/>
                <w:szCs w:val="18"/>
              </w:rPr>
              <w:t>c</w:t>
            </w:r>
            <w:r>
              <w:rPr>
                <w:rFonts w:ascii="Calibri" w:hAnsi="Calibri" w:eastAsia="Calibri" w:cs="Calibri"/>
                <w:sz w:val="18"/>
                <w:szCs w:val="18"/>
              </w:rPr>
              <w:t>a</w:t>
            </w:r>
            <w:r>
              <w:rPr>
                <w:rFonts w:ascii="Calibri" w:hAnsi="Calibri" w:eastAsia="Calibri" w:cs="Calibri"/>
                <w:spacing w:val="-1"/>
                <w:sz w:val="18"/>
                <w:szCs w:val="18"/>
              </w:rPr>
              <w:t>d</w:t>
            </w:r>
            <w:r>
              <w:rPr>
                <w:rFonts w:ascii="Calibri" w:hAnsi="Calibri" w:eastAsia="Calibri" w:cs="Calibri"/>
                <w:sz w:val="18"/>
                <w:szCs w:val="18"/>
              </w:rPr>
              <w:t>e</w:t>
            </w:r>
            <w:r>
              <w:rPr>
                <w:rFonts w:ascii="Calibri" w:hAnsi="Calibri" w:eastAsia="Calibri" w:cs="Calibri"/>
                <w:spacing w:val="-2"/>
                <w:sz w:val="18"/>
                <w:szCs w:val="18"/>
              </w:rPr>
              <w:t xml:space="preserve"> </w:t>
            </w:r>
            <w:r>
              <w:rPr>
                <w:rFonts w:ascii="Calibri" w:hAnsi="Calibri" w:eastAsia="Calibri" w:cs="Calibri"/>
                <w:spacing w:val="2"/>
                <w:sz w:val="18"/>
                <w:szCs w:val="18"/>
              </w:rPr>
              <w:t>M</w:t>
            </w:r>
            <w:r>
              <w:rPr>
                <w:rFonts w:ascii="Calibri" w:hAnsi="Calibri" w:eastAsia="Calibri" w:cs="Calibri"/>
                <w:spacing w:val="1"/>
                <w:sz w:val="18"/>
                <w:szCs w:val="18"/>
              </w:rPr>
              <w:t>H</w:t>
            </w:r>
            <w:r>
              <w:rPr>
                <w:rFonts w:ascii="Calibri" w:hAnsi="Calibri" w:eastAsia="Calibri" w:cs="Calibri"/>
                <w:sz w:val="18"/>
                <w:szCs w:val="18"/>
              </w:rPr>
              <w:t>PSS</w:t>
            </w:r>
            <w:r>
              <w:rPr>
                <w:rFonts w:ascii="Calibri" w:hAnsi="Calibri" w:eastAsia="Calibri" w:cs="Calibri"/>
                <w:spacing w:val="-3"/>
                <w:sz w:val="18"/>
                <w:szCs w:val="18"/>
              </w:rPr>
              <w:t xml:space="preserve"> </w:t>
            </w:r>
            <w:proofErr w:type="spellStart"/>
            <w:r>
              <w:rPr>
                <w:rFonts w:ascii="Calibri" w:hAnsi="Calibri" w:eastAsia="Calibri" w:cs="Calibri"/>
                <w:spacing w:val="1"/>
                <w:sz w:val="18"/>
                <w:szCs w:val="18"/>
              </w:rPr>
              <w:t>To</w:t>
            </w:r>
            <w:r>
              <w:rPr>
                <w:rFonts w:ascii="Calibri" w:hAnsi="Calibri" w:eastAsia="Calibri" w:cs="Calibri"/>
                <w:sz w:val="18"/>
                <w:szCs w:val="18"/>
              </w:rPr>
              <w:t>T</w:t>
            </w:r>
            <w:proofErr w:type="spellEnd"/>
            <w:r>
              <w:rPr>
                <w:rFonts w:ascii="Calibri" w:hAnsi="Calibri" w:eastAsia="Calibri" w:cs="Calibri"/>
                <w:spacing w:val="1"/>
                <w:sz w:val="18"/>
                <w:szCs w:val="18"/>
              </w:rPr>
              <w:t xml:space="preserve"> </w:t>
            </w:r>
            <w:r>
              <w:rPr>
                <w:rFonts w:ascii="Calibri" w:hAnsi="Calibri" w:eastAsia="Calibri" w:cs="Calibri"/>
                <w:sz w:val="18"/>
                <w:szCs w:val="18"/>
              </w:rPr>
              <w:t>to t</w:t>
            </w:r>
            <w:r>
              <w:rPr>
                <w:rFonts w:ascii="Calibri" w:hAnsi="Calibri" w:eastAsia="Calibri" w:cs="Calibri"/>
                <w:spacing w:val="-1"/>
                <w:sz w:val="18"/>
                <w:szCs w:val="18"/>
              </w:rPr>
              <w:t>e</w:t>
            </w:r>
            <w:r>
              <w:rPr>
                <w:rFonts w:ascii="Calibri" w:hAnsi="Calibri" w:eastAsia="Calibri" w:cs="Calibri"/>
                <w:sz w:val="18"/>
                <w:szCs w:val="18"/>
              </w:rPr>
              <w:t>a</w:t>
            </w:r>
            <w:r>
              <w:rPr>
                <w:rFonts w:ascii="Calibri" w:hAnsi="Calibri" w:eastAsia="Calibri" w:cs="Calibri"/>
                <w:spacing w:val="1"/>
                <w:sz w:val="18"/>
                <w:szCs w:val="18"/>
              </w:rPr>
              <w:t>c</w:t>
            </w:r>
            <w:r>
              <w:rPr>
                <w:rFonts w:ascii="Calibri" w:hAnsi="Calibri" w:eastAsia="Calibri" w:cs="Calibri"/>
                <w:spacing w:val="-1"/>
                <w:sz w:val="18"/>
                <w:szCs w:val="18"/>
              </w:rPr>
              <w:t>he</w:t>
            </w:r>
            <w:r>
              <w:rPr>
                <w:rFonts w:ascii="Calibri" w:hAnsi="Calibri" w:eastAsia="Calibri" w:cs="Calibri"/>
                <w:sz w:val="18"/>
                <w:szCs w:val="18"/>
              </w:rPr>
              <w:t>rs</w:t>
            </w:r>
            <w:r>
              <w:rPr>
                <w:rFonts w:ascii="Calibri" w:hAnsi="Calibri" w:eastAsia="Calibri" w:cs="Calibri"/>
                <w:spacing w:val="-6"/>
                <w:sz w:val="18"/>
                <w:szCs w:val="18"/>
              </w:rPr>
              <w:t xml:space="preserve"> </w:t>
            </w:r>
            <w:r>
              <w:rPr>
                <w:rFonts w:ascii="Calibri" w:hAnsi="Calibri" w:eastAsia="Calibri" w:cs="Calibri"/>
                <w:spacing w:val="2"/>
                <w:sz w:val="18"/>
                <w:szCs w:val="18"/>
              </w:rPr>
              <w:t>i</w:t>
            </w:r>
            <w:r>
              <w:rPr>
                <w:rFonts w:ascii="Calibri" w:hAnsi="Calibri" w:eastAsia="Calibri" w:cs="Calibri"/>
                <w:sz w:val="18"/>
                <w:szCs w:val="18"/>
              </w:rPr>
              <w:t>n</w:t>
            </w:r>
            <w:r>
              <w:rPr>
                <w:rFonts w:ascii="Calibri" w:hAnsi="Calibri" w:eastAsia="Calibri" w:cs="Calibri"/>
                <w:spacing w:val="-1"/>
                <w:sz w:val="18"/>
                <w:szCs w:val="18"/>
              </w:rPr>
              <w:t xml:space="preserve"> </w:t>
            </w:r>
            <w:r>
              <w:rPr>
                <w:rFonts w:ascii="Calibri" w:hAnsi="Calibri" w:eastAsia="Calibri" w:cs="Calibri"/>
                <w:sz w:val="18"/>
                <w:szCs w:val="18"/>
              </w:rPr>
              <w:t>ar</w:t>
            </w:r>
            <w:r>
              <w:rPr>
                <w:rFonts w:ascii="Calibri" w:hAnsi="Calibri" w:eastAsia="Calibri" w:cs="Calibri"/>
                <w:spacing w:val="-1"/>
                <w:sz w:val="18"/>
                <w:szCs w:val="18"/>
              </w:rPr>
              <w:t>e</w:t>
            </w:r>
            <w:r>
              <w:rPr>
                <w:rFonts w:ascii="Calibri" w:hAnsi="Calibri" w:eastAsia="Calibri" w:cs="Calibri"/>
                <w:sz w:val="18"/>
                <w:szCs w:val="18"/>
              </w:rPr>
              <w:t>as</w:t>
            </w:r>
            <w:r>
              <w:rPr>
                <w:rFonts w:ascii="Calibri" w:hAnsi="Calibri" w:eastAsia="Calibri" w:cs="Calibri"/>
                <w:spacing w:val="-3"/>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f i</w:t>
            </w:r>
            <w:r>
              <w:rPr>
                <w:rFonts w:ascii="Calibri" w:hAnsi="Calibri" w:eastAsia="Calibri" w:cs="Calibri"/>
                <w:spacing w:val="1"/>
                <w:sz w:val="18"/>
                <w:szCs w:val="18"/>
              </w:rPr>
              <w:t>n</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z w:val="18"/>
                <w:szCs w:val="18"/>
              </w:rPr>
              <w:t>rv</w:t>
            </w:r>
            <w:r>
              <w:rPr>
                <w:rFonts w:ascii="Calibri" w:hAnsi="Calibri" w:eastAsia="Calibri" w:cs="Calibri"/>
                <w:spacing w:val="1"/>
                <w:sz w:val="18"/>
                <w:szCs w:val="18"/>
              </w:rPr>
              <w:t>e</w:t>
            </w:r>
            <w:r>
              <w:rPr>
                <w:rFonts w:ascii="Calibri" w:hAnsi="Calibri" w:eastAsia="Calibri" w:cs="Calibri"/>
                <w:spacing w:val="-1"/>
                <w:sz w:val="18"/>
                <w:szCs w:val="18"/>
              </w:rPr>
              <w:t>n</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p>
        </w:tc>
        <w:tc>
          <w:tcPr>
            <w:tcW w:w="3869" w:type="dxa"/>
            <w:tcBorders>
              <w:top w:val="single" w:color="009FDC" w:sz="8" w:space="0"/>
              <w:left w:val="single" w:color="009FDC" w:sz="8" w:space="0"/>
              <w:bottom w:val="single" w:color="009FDC" w:sz="8" w:space="0"/>
              <w:right w:val="single" w:color="009FDC" w:sz="8" w:space="0"/>
            </w:tcBorders>
          </w:tcPr>
          <w:p w:rsidR="00053E75" w:rsidRDefault="00BF1E13" w14:paraId="49E6EAB1" w14:textId="77777777">
            <w:pPr>
              <w:spacing w:after="0" w:line="256" w:lineRule="auto"/>
              <w:ind w:left="97" w:right="425"/>
              <w:rPr>
                <w:rFonts w:ascii="Calibri" w:hAnsi="Calibri" w:eastAsia="Calibri" w:cs="Calibri"/>
                <w:sz w:val="18"/>
                <w:szCs w:val="18"/>
              </w:rPr>
            </w:pPr>
            <w:r>
              <w:rPr>
                <w:rFonts w:ascii="Calibri" w:hAnsi="Calibri" w:eastAsia="Calibri" w:cs="Calibri"/>
                <w:sz w:val="18"/>
                <w:szCs w:val="18"/>
              </w:rPr>
              <w:t>CP</w:t>
            </w:r>
            <w:r>
              <w:rPr>
                <w:rFonts w:ascii="Calibri" w:hAnsi="Calibri" w:eastAsia="Calibri" w:cs="Calibri"/>
                <w:spacing w:val="-2"/>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co</w:t>
            </w:r>
            <w:r>
              <w:rPr>
                <w:rFonts w:ascii="Calibri" w:hAnsi="Calibri" w:eastAsia="Calibri" w:cs="Calibri"/>
                <w:spacing w:val="-1"/>
                <w:sz w:val="18"/>
                <w:szCs w:val="18"/>
              </w:rPr>
              <w:t>ndu</w:t>
            </w:r>
            <w:r>
              <w:rPr>
                <w:rFonts w:ascii="Calibri" w:hAnsi="Calibri" w:eastAsia="Calibri" w:cs="Calibri"/>
                <w:spacing w:val="1"/>
                <w:sz w:val="18"/>
                <w:szCs w:val="18"/>
              </w:rPr>
              <w:t>c</w:t>
            </w:r>
            <w:r>
              <w:rPr>
                <w:rFonts w:ascii="Calibri" w:hAnsi="Calibri" w:eastAsia="Calibri" w:cs="Calibri"/>
                <w:sz w:val="18"/>
                <w:szCs w:val="18"/>
              </w:rPr>
              <w:t>t</w:t>
            </w:r>
            <w:r>
              <w:rPr>
                <w:rFonts w:ascii="Calibri" w:hAnsi="Calibri" w:eastAsia="Calibri" w:cs="Calibri"/>
                <w:spacing w:val="-2"/>
                <w:sz w:val="18"/>
                <w:szCs w:val="18"/>
              </w:rPr>
              <w:t xml:space="preserve"> </w:t>
            </w:r>
            <w:proofErr w:type="spellStart"/>
            <w:r>
              <w:rPr>
                <w:rFonts w:ascii="Calibri" w:hAnsi="Calibri" w:eastAsia="Calibri" w:cs="Calibri"/>
                <w:spacing w:val="1"/>
                <w:sz w:val="18"/>
                <w:szCs w:val="18"/>
              </w:rPr>
              <w:t>T</w:t>
            </w:r>
            <w:r>
              <w:rPr>
                <w:rFonts w:ascii="Calibri" w:hAnsi="Calibri" w:eastAsia="Calibri" w:cs="Calibri"/>
                <w:spacing w:val="-1"/>
                <w:sz w:val="18"/>
                <w:szCs w:val="18"/>
              </w:rPr>
              <w:t>o</w:t>
            </w:r>
            <w:r>
              <w:rPr>
                <w:rFonts w:ascii="Calibri" w:hAnsi="Calibri" w:eastAsia="Calibri" w:cs="Calibri"/>
                <w:sz w:val="18"/>
                <w:szCs w:val="18"/>
              </w:rPr>
              <w:t>T</w:t>
            </w:r>
            <w:proofErr w:type="spellEnd"/>
            <w:r>
              <w:rPr>
                <w:rFonts w:ascii="Calibri" w:hAnsi="Calibri" w:eastAsia="Calibri" w:cs="Calibri"/>
                <w:spacing w:val="1"/>
                <w:sz w:val="18"/>
                <w:szCs w:val="18"/>
              </w:rPr>
              <w:t xml:space="preserve"> o</w:t>
            </w:r>
            <w:r>
              <w:rPr>
                <w:rFonts w:ascii="Calibri" w:hAnsi="Calibri" w:eastAsia="Calibri" w:cs="Calibri"/>
                <w:sz w:val="18"/>
                <w:szCs w:val="18"/>
              </w:rPr>
              <w:t>n</w:t>
            </w:r>
            <w:r>
              <w:rPr>
                <w:rFonts w:ascii="Calibri" w:hAnsi="Calibri" w:eastAsia="Calibri" w:cs="Calibri"/>
                <w:spacing w:val="-1"/>
                <w:sz w:val="18"/>
                <w:szCs w:val="18"/>
              </w:rPr>
              <w:t xml:space="preserve"> </w:t>
            </w:r>
            <w:r>
              <w:rPr>
                <w:rFonts w:ascii="Calibri" w:hAnsi="Calibri" w:eastAsia="Calibri" w:cs="Calibri"/>
                <w:sz w:val="18"/>
                <w:szCs w:val="18"/>
              </w:rPr>
              <w:t>t</w:t>
            </w:r>
            <w:r>
              <w:rPr>
                <w:rFonts w:ascii="Calibri" w:hAnsi="Calibri" w:eastAsia="Calibri" w:cs="Calibri"/>
                <w:spacing w:val="-1"/>
                <w:sz w:val="18"/>
                <w:szCs w:val="18"/>
              </w:rPr>
              <w:t>h</w:t>
            </w:r>
            <w:r>
              <w:rPr>
                <w:rFonts w:ascii="Calibri" w:hAnsi="Calibri" w:eastAsia="Calibri" w:cs="Calibri"/>
                <w:sz w:val="18"/>
                <w:szCs w:val="18"/>
              </w:rPr>
              <w:t>e</w:t>
            </w:r>
            <w:r>
              <w:rPr>
                <w:rFonts w:ascii="Calibri" w:hAnsi="Calibri" w:eastAsia="Calibri" w:cs="Calibri"/>
                <w:spacing w:val="1"/>
                <w:sz w:val="18"/>
                <w:szCs w:val="18"/>
              </w:rPr>
              <w:t xml:space="preserve"> </w:t>
            </w:r>
            <w:r>
              <w:rPr>
                <w:rFonts w:ascii="Calibri" w:hAnsi="Calibri" w:eastAsia="Calibri" w:cs="Calibri"/>
                <w:sz w:val="18"/>
                <w:szCs w:val="18"/>
              </w:rPr>
              <w:t>MH</w:t>
            </w:r>
            <w:r>
              <w:rPr>
                <w:rFonts w:ascii="Calibri" w:hAnsi="Calibri" w:eastAsia="Calibri" w:cs="Calibri"/>
                <w:spacing w:val="1"/>
                <w:sz w:val="18"/>
                <w:szCs w:val="18"/>
              </w:rPr>
              <w:t>P</w:t>
            </w:r>
            <w:r>
              <w:rPr>
                <w:rFonts w:ascii="Calibri" w:hAnsi="Calibri" w:eastAsia="Calibri" w:cs="Calibri"/>
                <w:spacing w:val="-1"/>
                <w:sz w:val="18"/>
                <w:szCs w:val="18"/>
              </w:rPr>
              <w:t>S</w:t>
            </w:r>
            <w:r>
              <w:rPr>
                <w:rFonts w:ascii="Calibri" w:hAnsi="Calibri" w:eastAsia="Calibri" w:cs="Calibri"/>
                <w:sz w:val="18"/>
                <w:szCs w:val="18"/>
              </w:rPr>
              <w:t>S</w:t>
            </w:r>
            <w:r>
              <w:rPr>
                <w:rFonts w:ascii="Calibri" w:hAnsi="Calibri" w:eastAsia="Calibri" w:cs="Calibri"/>
                <w:spacing w:val="-5"/>
                <w:sz w:val="18"/>
                <w:szCs w:val="18"/>
              </w:rPr>
              <w:t xml:space="preserve"> </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pacing w:val="1"/>
                <w:sz w:val="18"/>
                <w:szCs w:val="18"/>
              </w:rPr>
              <w:t>c</w:t>
            </w:r>
            <w:r>
              <w:rPr>
                <w:rFonts w:ascii="Calibri" w:hAnsi="Calibri" w:eastAsia="Calibri" w:cs="Calibri"/>
                <w:spacing w:val="-1"/>
                <w:sz w:val="18"/>
                <w:szCs w:val="18"/>
              </w:rPr>
              <w:t>hn</w:t>
            </w:r>
            <w:r>
              <w:rPr>
                <w:rFonts w:ascii="Calibri" w:hAnsi="Calibri" w:eastAsia="Calibri" w:cs="Calibri"/>
                <w:sz w:val="18"/>
                <w:szCs w:val="18"/>
              </w:rPr>
              <w:t>i</w:t>
            </w:r>
            <w:r>
              <w:rPr>
                <w:rFonts w:ascii="Calibri" w:hAnsi="Calibri" w:eastAsia="Calibri" w:cs="Calibri"/>
                <w:spacing w:val="1"/>
                <w:sz w:val="18"/>
                <w:szCs w:val="18"/>
              </w:rPr>
              <w:t>c</w:t>
            </w:r>
            <w:r>
              <w:rPr>
                <w:rFonts w:ascii="Calibri" w:hAnsi="Calibri" w:eastAsia="Calibri" w:cs="Calibri"/>
                <w:sz w:val="18"/>
                <w:szCs w:val="18"/>
              </w:rPr>
              <w:t>al a</w:t>
            </w:r>
            <w:r>
              <w:rPr>
                <w:rFonts w:ascii="Calibri" w:hAnsi="Calibri" w:eastAsia="Calibri" w:cs="Calibri"/>
                <w:spacing w:val="-1"/>
                <w:sz w:val="18"/>
                <w:szCs w:val="18"/>
              </w:rPr>
              <w:t>pp</w:t>
            </w:r>
            <w:r>
              <w:rPr>
                <w:rFonts w:ascii="Calibri" w:hAnsi="Calibri" w:eastAsia="Calibri" w:cs="Calibri"/>
                <w:sz w:val="18"/>
                <w:szCs w:val="18"/>
              </w:rPr>
              <w:t>r</w:t>
            </w:r>
            <w:r>
              <w:rPr>
                <w:rFonts w:ascii="Calibri" w:hAnsi="Calibri" w:eastAsia="Calibri" w:cs="Calibri"/>
                <w:spacing w:val="1"/>
                <w:sz w:val="18"/>
                <w:szCs w:val="18"/>
              </w:rPr>
              <w:t>o</w:t>
            </w:r>
            <w:r>
              <w:rPr>
                <w:rFonts w:ascii="Calibri" w:hAnsi="Calibri" w:eastAsia="Calibri" w:cs="Calibri"/>
                <w:sz w:val="18"/>
                <w:szCs w:val="18"/>
              </w:rPr>
              <w:t>a</w:t>
            </w:r>
            <w:r>
              <w:rPr>
                <w:rFonts w:ascii="Calibri" w:hAnsi="Calibri" w:eastAsia="Calibri" w:cs="Calibri"/>
                <w:spacing w:val="1"/>
                <w:sz w:val="18"/>
                <w:szCs w:val="18"/>
              </w:rPr>
              <w:t>c</w:t>
            </w:r>
            <w:r>
              <w:rPr>
                <w:rFonts w:ascii="Calibri" w:hAnsi="Calibri" w:eastAsia="Calibri" w:cs="Calibri"/>
                <w:sz w:val="18"/>
                <w:szCs w:val="18"/>
              </w:rPr>
              <w:t>h</w:t>
            </w:r>
            <w:r>
              <w:rPr>
                <w:rFonts w:ascii="Calibri" w:hAnsi="Calibri" w:eastAsia="Calibri" w:cs="Calibri"/>
                <w:spacing w:val="-4"/>
                <w:sz w:val="18"/>
                <w:szCs w:val="18"/>
              </w:rPr>
              <w:t xml:space="preserve"> </w:t>
            </w:r>
            <w:r>
              <w:rPr>
                <w:rFonts w:ascii="Calibri" w:hAnsi="Calibri" w:eastAsia="Calibri" w:cs="Calibri"/>
                <w:sz w:val="18"/>
                <w:szCs w:val="18"/>
              </w:rPr>
              <w:t>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pacing w:val="-1"/>
                <w:sz w:val="18"/>
                <w:szCs w:val="18"/>
              </w:rPr>
              <w:t>p</w:t>
            </w:r>
            <w:r>
              <w:rPr>
                <w:rFonts w:ascii="Calibri" w:hAnsi="Calibri" w:eastAsia="Calibri" w:cs="Calibri"/>
                <w:sz w:val="18"/>
                <w:szCs w:val="18"/>
              </w:rPr>
              <w:t>a</w:t>
            </w:r>
            <w:r>
              <w:rPr>
                <w:rFonts w:ascii="Calibri" w:hAnsi="Calibri" w:eastAsia="Calibri" w:cs="Calibri"/>
                <w:spacing w:val="1"/>
                <w:sz w:val="18"/>
                <w:szCs w:val="18"/>
              </w:rPr>
              <w:t>c</w:t>
            </w:r>
            <w:r>
              <w:rPr>
                <w:rFonts w:ascii="Calibri" w:hAnsi="Calibri" w:eastAsia="Calibri" w:cs="Calibri"/>
                <w:sz w:val="18"/>
                <w:szCs w:val="18"/>
              </w:rPr>
              <w:t>ka</w:t>
            </w:r>
            <w:r>
              <w:rPr>
                <w:rFonts w:ascii="Calibri" w:hAnsi="Calibri" w:eastAsia="Calibri" w:cs="Calibri"/>
                <w:spacing w:val="-1"/>
                <w:sz w:val="18"/>
                <w:szCs w:val="18"/>
              </w:rPr>
              <w:t>g</w:t>
            </w:r>
            <w:r>
              <w:rPr>
                <w:rFonts w:ascii="Calibri" w:hAnsi="Calibri" w:eastAsia="Calibri" w:cs="Calibri"/>
                <w:sz w:val="18"/>
                <w:szCs w:val="18"/>
              </w:rPr>
              <w:t>e</w:t>
            </w:r>
            <w:r>
              <w:rPr>
                <w:rFonts w:ascii="Calibri" w:hAnsi="Calibri" w:eastAsia="Calibri" w:cs="Calibri"/>
                <w:spacing w:val="-6"/>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E</w:t>
            </w:r>
            <w:r>
              <w:rPr>
                <w:rFonts w:ascii="Calibri" w:hAnsi="Calibri" w:eastAsia="Calibri" w:cs="Calibri"/>
                <w:spacing w:val="-1"/>
                <w:sz w:val="18"/>
                <w:szCs w:val="18"/>
              </w:rPr>
              <w:t>du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2"/>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pacing w:val="-1"/>
                <w:sz w:val="18"/>
                <w:szCs w:val="18"/>
              </w:rPr>
              <w:t>p</w:t>
            </w:r>
            <w:r>
              <w:rPr>
                <w:rFonts w:ascii="Calibri" w:hAnsi="Calibri" w:eastAsia="Calibri" w:cs="Calibri"/>
                <w:sz w:val="18"/>
                <w:szCs w:val="18"/>
              </w:rPr>
              <w:t>art</w:t>
            </w:r>
            <w:r>
              <w:rPr>
                <w:rFonts w:ascii="Calibri" w:hAnsi="Calibri" w:eastAsia="Calibri" w:cs="Calibri"/>
                <w:spacing w:val="-1"/>
                <w:sz w:val="18"/>
                <w:szCs w:val="18"/>
              </w:rPr>
              <w:t>ne</w:t>
            </w:r>
            <w:r>
              <w:rPr>
                <w:rFonts w:ascii="Calibri" w:hAnsi="Calibri" w:eastAsia="Calibri" w:cs="Calibri"/>
                <w:spacing w:val="2"/>
                <w:sz w:val="18"/>
                <w:szCs w:val="18"/>
              </w:rPr>
              <w:t>r</w:t>
            </w:r>
            <w:r>
              <w:rPr>
                <w:rFonts w:ascii="Calibri" w:hAnsi="Calibri" w:eastAsia="Calibri" w:cs="Calibri"/>
                <w:sz w:val="18"/>
                <w:szCs w:val="18"/>
              </w:rPr>
              <w:t>s</w:t>
            </w:r>
          </w:p>
        </w:tc>
      </w:tr>
      <w:tr w:rsidR="00053E75" w14:paraId="60A6686A" w14:textId="77777777">
        <w:trPr>
          <w:trHeight w:val="574" w:hRule="exact"/>
        </w:trPr>
        <w:tc>
          <w:tcPr>
            <w:tcW w:w="1352" w:type="dxa"/>
            <w:vMerge/>
            <w:tcBorders>
              <w:left w:val="single" w:color="009FDC" w:sz="8" w:space="0"/>
              <w:right w:val="single" w:color="009FDC" w:sz="8" w:space="0"/>
            </w:tcBorders>
          </w:tcPr>
          <w:p w:rsidR="00053E75" w:rsidRDefault="00053E75" w14:paraId="6A30D3E8" w14:textId="77777777"/>
        </w:tc>
        <w:tc>
          <w:tcPr>
            <w:tcW w:w="1349" w:type="dxa"/>
            <w:tcBorders>
              <w:top w:val="single" w:color="009FDC" w:sz="8" w:space="0"/>
              <w:left w:val="single" w:color="009FDC" w:sz="8" w:space="0"/>
              <w:bottom w:val="single" w:color="009FDC" w:sz="8" w:space="0"/>
              <w:right w:val="single" w:color="009FDC" w:sz="8" w:space="0"/>
            </w:tcBorders>
          </w:tcPr>
          <w:p w:rsidR="00053E75" w:rsidRDefault="00BF1E13" w14:paraId="6E3E6CC1" w14:textId="77777777">
            <w:pPr>
              <w:spacing w:after="0" w:line="218" w:lineRule="exact"/>
              <w:ind w:left="97" w:right="-20"/>
              <w:rPr>
                <w:rFonts w:ascii="Calibri" w:hAnsi="Calibri" w:eastAsia="Calibri" w:cs="Calibri"/>
                <w:sz w:val="18"/>
                <w:szCs w:val="18"/>
              </w:rPr>
            </w:pPr>
            <w:r>
              <w:rPr>
                <w:rFonts w:ascii="Calibri" w:hAnsi="Calibri" w:eastAsia="Calibri" w:cs="Calibri"/>
                <w:sz w:val="18"/>
                <w:szCs w:val="18"/>
              </w:rPr>
              <w:t>Mat</w:t>
            </w:r>
            <w:r>
              <w:rPr>
                <w:rFonts w:ascii="Calibri" w:hAnsi="Calibri" w:eastAsia="Calibri" w:cs="Calibri"/>
                <w:spacing w:val="-1"/>
                <w:sz w:val="18"/>
                <w:szCs w:val="18"/>
              </w:rPr>
              <w:t>e</w:t>
            </w:r>
            <w:r>
              <w:rPr>
                <w:rFonts w:ascii="Calibri" w:hAnsi="Calibri" w:eastAsia="Calibri" w:cs="Calibri"/>
                <w:sz w:val="18"/>
                <w:szCs w:val="18"/>
              </w:rPr>
              <w:t>r</w:t>
            </w:r>
            <w:r>
              <w:rPr>
                <w:rFonts w:ascii="Calibri" w:hAnsi="Calibri" w:eastAsia="Calibri" w:cs="Calibri"/>
                <w:spacing w:val="-1"/>
                <w:sz w:val="18"/>
                <w:szCs w:val="18"/>
              </w:rPr>
              <w:t>i</w:t>
            </w:r>
            <w:r>
              <w:rPr>
                <w:rFonts w:ascii="Calibri" w:hAnsi="Calibri" w:eastAsia="Calibri" w:cs="Calibri"/>
                <w:sz w:val="18"/>
                <w:szCs w:val="18"/>
              </w:rPr>
              <w:t>als</w:t>
            </w:r>
          </w:p>
        </w:tc>
        <w:tc>
          <w:tcPr>
            <w:tcW w:w="3692" w:type="dxa"/>
            <w:tcBorders>
              <w:top w:val="single" w:color="009FDC" w:sz="8" w:space="0"/>
              <w:left w:val="single" w:color="009FDC" w:sz="8" w:space="0"/>
              <w:bottom w:val="single" w:color="009FDC" w:sz="8" w:space="0"/>
              <w:right w:val="single" w:color="009FDC" w:sz="8" w:space="0"/>
            </w:tcBorders>
          </w:tcPr>
          <w:p w:rsidR="00053E75" w:rsidRDefault="00BF1E13" w14:paraId="6BDF2385" w14:textId="77777777">
            <w:pPr>
              <w:spacing w:after="0" w:line="256" w:lineRule="auto"/>
              <w:ind w:left="97" w:right="131"/>
              <w:rPr>
                <w:rFonts w:ascii="Calibri" w:hAnsi="Calibri" w:eastAsia="Calibri" w:cs="Calibri"/>
                <w:sz w:val="18"/>
                <w:szCs w:val="18"/>
              </w:rPr>
            </w:pPr>
            <w:r>
              <w:rPr>
                <w:rFonts w:ascii="Calibri" w:hAnsi="Calibri" w:eastAsia="Calibri" w:cs="Calibri"/>
                <w:spacing w:val="1"/>
                <w:sz w:val="18"/>
                <w:szCs w:val="18"/>
              </w:rPr>
              <w:t>E</w:t>
            </w:r>
            <w:r>
              <w:rPr>
                <w:rFonts w:ascii="Calibri" w:hAnsi="Calibri" w:eastAsia="Calibri" w:cs="Calibri"/>
                <w:spacing w:val="-1"/>
                <w:sz w:val="18"/>
                <w:szCs w:val="18"/>
              </w:rPr>
              <w:t>du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pacing w:val="-1"/>
                <w:sz w:val="18"/>
                <w:szCs w:val="18"/>
              </w:rPr>
              <w:t>bu</w:t>
            </w:r>
            <w:r>
              <w:rPr>
                <w:rFonts w:ascii="Calibri" w:hAnsi="Calibri" w:eastAsia="Calibri" w:cs="Calibri"/>
                <w:spacing w:val="1"/>
                <w:sz w:val="18"/>
                <w:szCs w:val="18"/>
              </w:rPr>
              <w:t>d</w:t>
            </w:r>
            <w:r>
              <w:rPr>
                <w:rFonts w:ascii="Calibri" w:hAnsi="Calibri" w:eastAsia="Calibri" w:cs="Calibri"/>
                <w:spacing w:val="-1"/>
                <w:sz w:val="18"/>
                <w:szCs w:val="18"/>
              </w:rPr>
              <w:t>ge</w:t>
            </w:r>
            <w:r>
              <w:rPr>
                <w:rFonts w:ascii="Calibri" w:hAnsi="Calibri" w:eastAsia="Calibri" w:cs="Calibri"/>
                <w:sz w:val="18"/>
                <w:szCs w:val="18"/>
              </w:rPr>
              <w:t>t</w:t>
            </w:r>
            <w:r>
              <w:rPr>
                <w:rFonts w:ascii="Calibri" w:hAnsi="Calibri" w:eastAsia="Calibri" w:cs="Calibri"/>
                <w:spacing w:val="-2"/>
                <w:sz w:val="18"/>
                <w:szCs w:val="18"/>
              </w:rPr>
              <w:t xml:space="preserve"> </w:t>
            </w:r>
            <w:r>
              <w:rPr>
                <w:rFonts w:ascii="Calibri" w:hAnsi="Calibri" w:eastAsia="Calibri" w:cs="Calibri"/>
                <w:sz w:val="18"/>
                <w:szCs w:val="18"/>
              </w:rPr>
              <w:t>f</w:t>
            </w:r>
            <w:r>
              <w:rPr>
                <w:rFonts w:ascii="Calibri" w:hAnsi="Calibri" w:eastAsia="Calibri" w:cs="Calibri"/>
                <w:spacing w:val="1"/>
                <w:sz w:val="18"/>
                <w:szCs w:val="18"/>
              </w:rPr>
              <w:t>o</w:t>
            </w:r>
            <w:r>
              <w:rPr>
                <w:rFonts w:ascii="Calibri" w:hAnsi="Calibri" w:eastAsia="Calibri" w:cs="Calibri"/>
                <w:sz w:val="18"/>
                <w:szCs w:val="18"/>
              </w:rPr>
              <w:t>r</w:t>
            </w:r>
            <w:r>
              <w:rPr>
                <w:rFonts w:ascii="Calibri" w:hAnsi="Calibri" w:eastAsia="Calibri" w:cs="Calibri"/>
                <w:spacing w:val="-1"/>
                <w:sz w:val="18"/>
                <w:szCs w:val="18"/>
              </w:rPr>
              <w:t xml:space="preserve"> </w:t>
            </w:r>
            <w:r>
              <w:rPr>
                <w:rFonts w:ascii="Calibri" w:hAnsi="Calibri" w:eastAsia="Calibri" w:cs="Calibri"/>
                <w:sz w:val="18"/>
                <w:szCs w:val="18"/>
              </w:rPr>
              <w:t>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pacing w:val="-1"/>
                <w:sz w:val="18"/>
                <w:szCs w:val="18"/>
              </w:rPr>
              <w:t>p</w:t>
            </w:r>
            <w:r>
              <w:rPr>
                <w:rFonts w:ascii="Calibri" w:hAnsi="Calibri" w:eastAsia="Calibri" w:cs="Calibri"/>
                <w:sz w:val="18"/>
                <w:szCs w:val="18"/>
              </w:rPr>
              <w:t>r</w:t>
            </w:r>
            <w:r>
              <w:rPr>
                <w:rFonts w:ascii="Calibri" w:hAnsi="Calibri" w:eastAsia="Calibri" w:cs="Calibri"/>
                <w:spacing w:val="1"/>
                <w:sz w:val="18"/>
                <w:szCs w:val="18"/>
              </w:rPr>
              <w:t>oc</w:t>
            </w:r>
            <w:r>
              <w:rPr>
                <w:rFonts w:ascii="Calibri" w:hAnsi="Calibri" w:eastAsia="Calibri" w:cs="Calibri"/>
                <w:spacing w:val="-1"/>
                <w:sz w:val="18"/>
                <w:szCs w:val="18"/>
              </w:rPr>
              <w:t>u</w:t>
            </w:r>
            <w:r>
              <w:rPr>
                <w:rFonts w:ascii="Calibri" w:hAnsi="Calibri" w:eastAsia="Calibri" w:cs="Calibri"/>
                <w:sz w:val="18"/>
                <w:szCs w:val="18"/>
              </w:rPr>
              <w:t>re</w:t>
            </w:r>
            <w:r>
              <w:rPr>
                <w:rFonts w:ascii="Calibri" w:hAnsi="Calibri" w:eastAsia="Calibri" w:cs="Calibri"/>
                <w:spacing w:val="-5"/>
                <w:sz w:val="18"/>
                <w:szCs w:val="18"/>
              </w:rPr>
              <w:t xml:space="preserve"> </w:t>
            </w:r>
            <w:r>
              <w:rPr>
                <w:rFonts w:ascii="Calibri" w:hAnsi="Calibri" w:eastAsia="Calibri" w:cs="Calibri"/>
                <w:sz w:val="18"/>
                <w:szCs w:val="18"/>
              </w:rPr>
              <w:t>mat</w:t>
            </w:r>
            <w:r>
              <w:rPr>
                <w:rFonts w:ascii="Calibri" w:hAnsi="Calibri" w:eastAsia="Calibri" w:cs="Calibri"/>
                <w:spacing w:val="-1"/>
                <w:sz w:val="18"/>
                <w:szCs w:val="18"/>
              </w:rPr>
              <w:t>e</w:t>
            </w:r>
            <w:r>
              <w:rPr>
                <w:rFonts w:ascii="Calibri" w:hAnsi="Calibri" w:eastAsia="Calibri" w:cs="Calibri"/>
                <w:sz w:val="18"/>
                <w:szCs w:val="18"/>
              </w:rPr>
              <w:t>r</w:t>
            </w:r>
            <w:r>
              <w:rPr>
                <w:rFonts w:ascii="Calibri" w:hAnsi="Calibri" w:eastAsia="Calibri" w:cs="Calibri"/>
                <w:spacing w:val="-1"/>
                <w:sz w:val="18"/>
                <w:szCs w:val="18"/>
              </w:rPr>
              <w:t>i</w:t>
            </w:r>
            <w:r>
              <w:rPr>
                <w:rFonts w:ascii="Calibri" w:hAnsi="Calibri" w:eastAsia="Calibri" w:cs="Calibri"/>
                <w:spacing w:val="2"/>
                <w:sz w:val="18"/>
                <w:szCs w:val="18"/>
              </w:rPr>
              <w:t>a</w:t>
            </w:r>
            <w:r>
              <w:rPr>
                <w:rFonts w:ascii="Calibri" w:hAnsi="Calibri" w:eastAsia="Calibri" w:cs="Calibri"/>
                <w:sz w:val="18"/>
                <w:szCs w:val="18"/>
              </w:rPr>
              <w:t>ls r</w:t>
            </w:r>
            <w:r>
              <w:rPr>
                <w:rFonts w:ascii="Calibri" w:hAnsi="Calibri" w:eastAsia="Calibri" w:cs="Calibri"/>
                <w:spacing w:val="-1"/>
                <w:sz w:val="18"/>
                <w:szCs w:val="18"/>
              </w:rPr>
              <w:t>equ</w:t>
            </w:r>
            <w:r>
              <w:rPr>
                <w:rFonts w:ascii="Calibri" w:hAnsi="Calibri" w:eastAsia="Calibri" w:cs="Calibri"/>
                <w:spacing w:val="2"/>
                <w:sz w:val="18"/>
                <w:szCs w:val="18"/>
              </w:rPr>
              <w:t>i</w:t>
            </w:r>
            <w:r>
              <w:rPr>
                <w:rFonts w:ascii="Calibri" w:hAnsi="Calibri" w:eastAsia="Calibri" w:cs="Calibri"/>
                <w:sz w:val="18"/>
                <w:szCs w:val="18"/>
              </w:rPr>
              <w:t>r</w:t>
            </w:r>
            <w:r>
              <w:rPr>
                <w:rFonts w:ascii="Calibri" w:hAnsi="Calibri" w:eastAsia="Calibri" w:cs="Calibri"/>
                <w:spacing w:val="-1"/>
                <w:sz w:val="18"/>
                <w:szCs w:val="18"/>
              </w:rPr>
              <w:t>e</w:t>
            </w:r>
            <w:r>
              <w:rPr>
                <w:rFonts w:ascii="Calibri" w:hAnsi="Calibri" w:eastAsia="Calibri" w:cs="Calibri"/>
                <w:sz w:val="18"/>
                <w:szCs w:val="18"/>
              </w:rPr>
              <w:t>d</w:t>
            </w:r>
            <w:r>
              <w:rPr>
                <w:rFonts w:ascii="Calibri" w:hAnsi="Calibri" w:eastAsia="Calibri" w:cs="Calibri"/>
                <w:spacing w:val="-4"/>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d</w:t>
            </w:r>
            <w:r>
              <w:rPr>
                <w:rFonts w:ascii="Calibri" w:hAnsi="Calibri" w:eastAsia="Calibri" w:cs="Calibri"/>
                <w:spacing w:val="-1"/>
                <w:sz w:val="18"/>
                <w:szCs w:val="18"/>
              </w:rPr>
              <w:t>e</w:t>
            </w:r>
            <w:r>
              <w:rPr>
                <w:rFonts w:ascii="Calibri" w:hAnsi="Calibri" w:eastAsia="Calibri" w:cs="Calibri"/>
                <w:sz w:val="18"/>
                <w:szCs w:val="18"/>
              </w:rPr>
              <w:t>liver MH</w:t>
            </w:r>
            <w:r>
              <w:rPr>
                <w:rFonts w:ascii="Calibri" w:hAnsi="Calibri" w:eastAsia="Calibri" w:cs="Calibri"/>
                <w:spacing w:val="1"/>
                <w:sz w:val="18"/>
                <w:szCs w:val="18"/>
              </w:rPr>
              <w:t>P</w:t>
            </w:r>
            <w:r>
              <w:rPr>
                <w:rFonts w:ascii="Calibri" w:hAnsi="Calibri" w:eastAsia="Calibri" w:cs="Calibri"/>
                <w:spacing w:val="-1"/>
                <w:sz w:val="18"/>
                <w:szCs w:val="18"/>
              </w:rPr>
              <w:t>S</w:t>
            </w:r>
            <w:r>
              <w:rPr>
                <w:rFonts w:ascii="Calibri" w:hAnsi="Calibri" w:eastAsia="Calibri" w:cs="Calibri"/>
                <w:sz w:val="18"/>
                <w:szCs w:val="18"/>
              </w:rPr>
              <w:t>S</w:t>
            </w:r>
            <w:r>
              <w:rPr>
                <w:rFonts w:ascii="Calibri" w:hAnsi="Calibri" w:eastAsia="Calibri" w:cs="Calibri"/>
                <w:spacing w:val="-5"/>
                <w:sz w:val="18"/>
                <w:szCs w:val="18"/>
              </w:rPr>
              <w:t xml:space="preserve"> </w:t>
            </w:r>
            <w:r>
              <w:rPr>
                <w:rFonts w:ascii="Calibri" w:hAnsi="Calibri" w:eastAsia="Calibri" w:cs="Calibri"/>
                <w:spacing w:val="1"/>
                <w:sz w:val="18"/>
                <w:szCs w:val="18"/>
              </w:rPr>
              <w:t>s</w:t>
            </w:r>
            <w:r>
              <w:rPr>
                <w:rFonts w:ascii="Calibri" w:hAnsi="Calibri" w:eastAsia="Calibri" w:cs="Calibri"/>
                <w:spacing w:val="-1"/>
                <w:sz w:val="18"/>
                <w:szCs w:val="18"/>
              </w:rPr>
              <w:t>ess</w:t>
            </w:r>
            <w:r>
              <w:rPr>
                <w:rFonts w:ascii="Calibri" w:hAnsi="Calibri" w:eastAsia="Calibri" w:cs="Calibri"/>
                <w:sz w:val="18"/>
                <w:szCs w:val="18"/>
              </w:rPr>
              <w:t>i</w:t>
            </w:r>
            <w:r>
              <w:rPr>
                <w:rFonts w:ascii="Calibri" w:hAnsi="Calibri" w:eastAsia="Calibri" w:cs="Calibri"/>
                <w:spacing w:val="3"/>
                <w:sz w:val="18"/>
                <w:szCs w:val="18"/>
              </w:rPr>
              <w:t>o</w:t>
            </w:r>
            <w:r>
              <w:rPr>
                <w:rFonts w:ascii="Calibri" w:hAnsi="Calibri" w:eastAsia="Calibri" w:cs="Calibri"/>
                <w:spacing w:val="-1"/>
                <w:sz w:val="18"/>
                <w:szCs w:val="18"/>
              </w:rPr>
              <w:t>n</w:t>
            </w:r>
            <w:r>
              <w:rPr>
                <w:rFonts w:ascii="Calibri" w:hAnsi="Calibri" w:eastAsia="Calibri" w:cs="Calibri"/>
                <w:sz w:val="18"/>
                <w:szCs w:val="18"/>
              </w:rPr>
              <w:t>s</w:t>
            </w:r>
          </w:p>
        </w:tc>
        <w:tc>
          <w:tcPr>
            <w:tcW w:w="3869" w:type="dxa"/>
            <w:tcBorders>
              <w:top w:val="single" w:color="009FDC" w:sz="8" w:space="0"/>
              <w:left w:val="single" w:color="009FDC" w:sz="8" w:space="0"/>
              <w:bottom w:val="single" w:color="009FDC" w:sz="8" w:space="0"/>
              <w:right w:val="single" w:color="009FDC" w:sz="8" w:space="0"/>
            </w:tcBorders>
          </w:tcPr>
          <w:p w:rsidR="00053E75" w:rsidRDefault="00BF1E13" w14:paraId="6A628572" w14:textId="77777777">
            <w:pPr>
              <w:spacing w:after="0" w:line="256" w:lineRule="auto"/>
              <w:ind w:left="97" w:right="156"/>
              <w:rPr>
                <w:rFonts w:ascii="Calibri" w:hAnsi="Calibri" w:eastAsia="Calibri" w:cs="Calibri"/>
                <w:sz w:val="18"/>
                <w:szCs w:val="18"/>
              </w:rPr>
            </w:pPr>
            <w:r>
              <w:rPr>
                <w:rFonts w:ascii="Calibri" w:hAnsi="Calibri" w:eastAsia="Calibri" w:cs="Calibri"/>
                <w:spacing w:val="-1"/>
                <w:sz w:val="18"/>
                <w:szCs w:val="18"/>
              </w:rPr>
              <w:t>Su</w:t>
            </w:r>
            <w:r>
              <w:rPr>
                <w:rFonts w:ascii="Calibri" w:hAnsi="Calibri" w:eastAsia="Calibri" w:cs="Calibri"/>
                <w:spacing w:val="1"/>
                <w:sz w:val="18"/>
                <w:szCs w:val="18"/>
              </w:rPr>
              <w:t>p</w:t>
            </w:r>
            <w:r>
              <w:rPr>
                <w:rFonts w:ascii="Calibri" w:hAnsi="Calibri" w:eastAsia="Calibri" w:cs="Calibri"/>
                <w:spacing w:val="-1"/>
                <w:sz w:val="18"/>
                <w:szCs w:val="18"/>
              </w:rPr>
              <w:t>p</w:t>
            </w:r>
            <w:r>
              <w:rPr>
                <w:rFonts w:ascii="Calibri" w:hAnsi="Calibri" w:eastAsia="Calibri" w:cs="Calibri"/>
                <w:spacing w:val="1"/>
                <w:sz w:val="18"/>
                <w:szCs w:val="18"/>
              </w:rPr>
              <w:t>o</w:t>
            </w:r>
            <w:r>
              <w:rPr>
                <w:rFonts w:ascii="Calibri" w:hAnsi="Calibri" w:eastAsia="Calibri" w:cs="Calibri"/>
                <w:sz w:val="18"/>
                <w:szCs w:val="18"/>
              </w:rPr>
              <w:t>rt</w:t>
            </w:r>
            <w:r>
              <w:rPr>
                <w:rFonts w:ascii="Calibri" w:hAnsi="Calibri" w:eastAsia="Calibri" w:cs="Calibri"/>
                <w:spacing w:val="-2"/>
                <w:sz w:val="18"/>
                <w:szCs w:val="18"/>
              </w:rPr>
              <w:t xml:space="preserve"> </w:t>
            </w:r>
            <w:r>
              <w:rPr>
                <w:rFonts w:ascii="Calibri" w:hAnsi="Calibri" w:eastAsia="Calibri" w:cs="Calibri"/>
                <w:spacing w:val="1"/>
                <w:sz w:val="18"/>
                <w:szCs w:val="18"/>
              </w:rPr>
              <w:t>E</w:t>
            </w:r>
            <w:r>
              <w:rPr>
                <w:rFonts w:ascii="Calibri" w:hAnsi="Calibri" w:eastAsia="Calibri" w:cs="Calibri"/>
                <w:spacing w:val="-1"/>
                <w:sz w:val="18"/>
                <w:szCs w:val="18"/>
              </w:rPr>
              <w:t>du</w:t>
            </w:r>
            <w:r>
              <w:rPr>
                <w:rFonts w:ascii="Calibri" w:hAnsi="Calibri" w:eastAsia="Calibri" w:cs="Calibri"/>
                <w:spacing w:val="1"/>
                <w:sz w:val="18"/>
                <w:szCs w:val="18"/>
              </w:rPr>
              <w:t>c</w:t>
            </w:r>
            <w:r>
              <w:rPr>
                <w:rFonts w:ascii="Calibri" w:hAnsi="Calibri" w:eastAsia="Calibri" w:cs="Calibri"/>
                <w:sz w:val="18"/>
                <w:szCs w:val="18"/>
              </w:rPr>
              <w:t>a</w:t>
            </w:r>
            <w:r>
              <w:rPr>
                <w:rFonts w:ascii="Calibri" w:hAnsi="Calibri" w:eastAsia="Calibri" w:cs="Calibri"/>
                <w:spacing w:val="1"/>
                <w:sz w:val="18"/>
                <w:szCs w:val="18"/>
              </w:rPr>
              <w:t>t</w:t>
            </w:r>
            <w:r>
              <w:rPr>
                <w:rFonts w:ascii="Calibri" w:hAnsi="Calibri" w:eastAsia="Calibri" w:cs="Calibri"/>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3"/>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pacing w:val="-1"/>
                <w:sz w:val="18"/>
                <w:szCs w:val="18"/>
              </w:rPr>
              <w:t>se</w:t>
            </w:r>
            <w:r>
              <w:rPr>
                <w:rFonts w:ascii="Calibri" w:hAnsi="Calibri" w:eastAsia="Calibri" w:cs="Calibri"/>
                <w:sz w:val="18"/>
                <w:szCs w:val="18"/>
              </w:rPr>
              <w:t>t</w:t>
            </w:r>
            <w:r>
              <w:rPr>
                <w:rFonts w:ascii="Calibri" w:hAnsi="Calibri" w:eastAsia="Calibri" w:cs="Calibri"/>
                <w:spacing w:val="-1"/>
                <w:sz w:val="18"/>
                <w:szCs w:val="18"/>
              </w:rPr>
              <w:t xml:space="preserve"> </w:t>
            </w:r>
            <w:r>
              <w:rPr>
                <w:rFonts w:ascii="Calibri" w:hAnsi="Calibri" w:eastAsia="Calibri" w:cs="Calibri"/>
                <w:spacing w:val="2"/>
                <w:sz w:val="18"/>
                <w:szCs w:val="18"/>
              </w:rPr>
              <w:t>t</w:t>
            </w:r>
            <w:r>
              <w:rPr>
                <w:rFonts w:ascii="Calibri" w:hAnsi="Calibri" w:eastAsia="Calibri" w:cs="Calibri"/>
                <w:spacing w:val="-1"/>
                <w:sz w:val="18"/>
                <w:szCs w:val="18"/>
              </w:rPr>
              <w:t>e</w:t>
            </w:r>
            <w:r>
              <w:rPr>
                <w:rFonts w:ascii="Calibri" w:hAnsi="Calibri" w:eastAsia="Calibri" w:cs="Calibri"/>
                <w:spacing w:val="1"/>
                <w:sz w:val="18"/>
                <w:szCs w:val="18"/>
              </w:rPr>
              <w:t>c</w:t>
            </w:r>
            <w:r>
              <w:rPr>
                <w:rFonts w:ascii="Calibri" w:hAnsi="Calibri" w:eastAsia="Calibri" w:cs="Calibri"/>
                <w:spacing w:val="-1"/>
                <w:sz w:val="18"/>
                <w:szCs w:val="18"/>
              </w:rPr>
              <w:t>hn</w:t>
            </w:r>
            <w:r>
              <w:rPr>
                <w:rFonts w:ascii="Calibri" w:hAnsi="Calibri" w:eastAsia="Calibri" w:cs="Calibri"/>
                <w:sz w:val="18"/>
                <w:szCs w:val="18"/>
              </w:rPr>
              <w:t>i</w:t>
            </w:r>
            <w:r>
              <w:rPr>
                <w:rFonts w:ascii="Calibri" w:hAnsi="Calibri" w:eastAsia="Calibri" w:cs="Calibri"/>
                <w:spacing w:val="3"/>
                <w:sz w:val="18"/>
                <w:szCs w:val="18"/>
              </w:rPr>
              <w:t>c</w:t>
            </w:r>
            <w:r>
              <w:rPr>
                <w:rFonts w:ascii="Calibri" w:hAnsi="Calibri" w:eastAsia="Calibri" w:cs="Calibri"/>
                <w:sz w:val="18"/>
                <w:szCs w:val="18"/>
              </w:rPr>
              <w:t>al</w:t>
            </w:r>
            <w:r>
              <w:rPr>
                <w:rFonts w:ascii="Calibri" w:hAnsi="Calibri" w:eastAsia="Calibri" w:cs="Calibri"/>
                <w:spacing w:val="-3"/>
                <w:sz w:val="18"/>
                <w:szCs w:val="18"/>
              </w:rPr>
              <w:t xml:space="preserve"> </w:t>
            </w:r>
            <w:r>
              <w:rPr>
                <w:rFonts w:ascii="Calibri" w:hAnsi="Calibri" w:eastAsia="Calibri" w:cs="Calibri"/>
                <w:spacing w:val="-1"/>
                <w:sz w:val="18"/>
                <w:szCs w:val="18"/>
              </w:rPr>
              <w:t>spe</w:t>
            </w:r>
            <w:r>
              <w:rPr>
                <w:rFonts w:ascii="Calibri" w:hAnsi="Calibri" w:eastAsia="Calibri" w:cs="Calibri"/>
                <w:spacing w:val="1"/>
                <w:sz w:val="18"/>
                <w:szCs w:val="18"/>
              </w:rPr>
              <w:t>c</w:t>
            </w:r>
            <w:r>
              <w:rPr>
                <w:rFonts w:ascii="Calibri" w:hAnsi="Calibri" w:eastAsia="Calibri" w:cs="Calibri"/>
                <w:sz w:val="18"/>
                <w:szCs w:val="18"/>
              </w:rPr>
              <w:t>ificati</w:t>
            </w:r>
            <w:r>
              <w:rPr>
                <w:rFonts w:ascii="Calibri" w:hAnsi="Calibri" w:eastAsia="Calibri" w:cs="Calibri"/>
                <w:spacing w:val="1"/>
                <w:sz w:val="18"/>
                <w:szCs w:val="18"/>
              </w:rPr>
              <w:t>o</w:t>
            </w:r>
            <w:r>
              <w:rPr>
                <w:rFonts w:ascii="Calibri" w:hAnsi="Calibri" w:eastAsia="Calibri" w:cs="Calibri"/>
                <w:spacing w:val="-1"/>
                <w:sz w:val="18"/>
                <w:szCs w:val="18"/>
              </w:rPr>
              <w:t>n</w:t>
            </w:r>
            <w:r>
              <w:rPr>
                <w:rFonts w:ascii="Calibri" w:hAnsi="Calibri" w:eastAsia="Calibri" w:cs="Calibri"/>
                <w:sz w:val="18"/>
                <w:szCs w:val="18"/>
              </w:rPr>
              <w:t xml:space="preserve">s </w:t>
            </w:r>
            <w:r>
              <w:rPr>
                <w:rFonts w:ascii="Calibri" w:hAnsi="Calibri" w:eastAsia="Calibri" w:cs="Calibri"/>
                <w:spacing w:val="1"/>
                <w:sz w:val="18"/>
                <w:szCs w:val="18"/>
              </w:rPr>
              <w:t>o</w:t>
            </w:r>
            <w:r>
              <w:rPr>
                <w:rFonts w:ascii="Calibri" w:hAnsi="Calibri" w:eastAsia="Calibri" w:cs="Calibri"/>
                <w:sz w:val="18"/>
                <w:szCs w:val="18"/>
              </w:rPr>
              <w:t>f mat</w:t>
            </w:r>
            <w:r>
              <w:rPr>
                <w:rFonts w:ascii="Calibri" w:hAnsi="Calibri" w:eastAsia="Calibri" w:cs="Calibri"/>
                <w:spacing w:val="-1"/>
                <w:sz w:val="18"/>
                <w:szCs w:val="18"/>
              </w:rPr>
              <w:t>e</w:t>
            </w:r>
            <w:r>
              <w:rPr>
                <w:rFonts w:ascii="Calibri" w:hAnsi="Calibri" w:eastAsia="Calibri" w:cs="Calibri"/>
                <w:sz w:val="18"/>
                <w:szCs w:val="18"/>
              </w:rPr>
              <w:t>r</w:t>
            </w:r>
            <w:r>
              <w:rPr>
                <w:rFonts w:ascii="Calibri" w:hAnsi="Calibri" w:eastAsia="Calibri" w:cs="Calibri"/>
                <w:spacing w:val="-1"/>
                <w:sz w:val="18"/>
                <w:szCs w:val="18"/>
              </w:rPr>
              <w:t>i</w:t>
            </w:r>
            <w:r>
              <w:rPr>
                <w:rFonts w:ascii="Calibri" w:hAnsi="Calibri" w:eastAsia="Calibri" w:cs="Calibri"/>
                <w:sz w:val="18"/>
                <w:szCs w:val="18"/>
              </w:rPr>
              <w:t>als</w:t>
            </w:r>
            <w:r>
              <w:rPr>
                <w:rFonts w:ascii="Calibri" w:hAnsi="Calibri" w:eastAsia="Calibri" w:cs="Calibri"/>
                <w:spacing w:val="-5"/>
                <w:sz w:val="18"/>
                <w:szCs w:val="18"/>
              </w:rPr>
              <w:t xml:space="preserve"> </w:t>
            </w:r>
            <w:r>
              <w:rPr>
                <w:rFonts w:ascii="Calibri" w:hAnsi="Calibri" w:eastAsia="Calibri" w:cs="Calibri"/>
                <w:sz w:val="18"/>
                <w:szCs w:val="18"/>
              </w:rPr>
              <w:t>(</w:t>
            </w:r>
            <w:r>
              <w:rPr>
                <w:rFonts w:ascii="Calibri" w:hAnsi="Calibri" w:eastAsia="Calibri" w:cs="Calibri"/>
                <w:spacing w:val="-1"/>
                <w:sz w:val="18"/>
                <w:szCs w:val="18"/>
              </w:rPr>
              <w:t>qu</w:t>
            </w:r>
            <w:r>
              <w:rPr>
                <w:rFonts w:ascii="Calibri" w:hAnsi="Calibri" w:eastAsia="Calibri" w:cs="Calibri"/>
                <w:sz w:val="18"/>
                <w:szCs w:val="18"/>
              </w:rPr>
              <w:t>a</w:t>
            </w:r>
            <w:r>
              <w:rPr>
                <w:rFonts w:ascii="Calibri" w:hAnsi="Calibri" w:eastAsia="Calibri" w:cs="Calibri"/>
                <w:spacing w:val="1"/>
                <w:sz w:val="18"/>
                <w:szCs w:val="18"/>
              </w:rPr>
              <w:t>n</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z w:val="18"/>
                <w:szCs w:val="18"/>
              </w:rPr>
              <w:t>ty</w:t>
            </w:r>
            <w:r>
              <w:rPr>
                <w:rFonts w:ascii="Calibri" w:hAnsi="Calibri" w:eastAsia="Calibri" w:cs="Calibri"/>
                <w:spacing w:val="-1"/>
                <w:sz w:val="18"/>
                <w:szCs w:val="18"/>
              </w:rPr>
              <w:t xml:space="preserve"> </w:t>
            </w:r>
            <w:r>
              <w:rPr>
                <w:rFonts w:ascii="Calibri" w:hAnsi="Calibri" w:eastAsia="Calibri" w:cs="Calibri"/>
                <w:sz w:val="18"/>
                <w:szCs w:val="18"/>
              </w:rPr>
              <w:t xml:space="preserve">/ </w:t>
            </w:r>
            <w:r>
              <w:rPr>
                <w:rFonts w:ascii="Calibri" w:hAnsi="Calibri" w:eastAsia="Calibri" w:cs="Calibri"/>
                <w:spacing w:val="-1"/>
                <w:sz w:val="18"/>
                <w:szCs w:val="18"/>
              </w:rPr>
              <w:t>qu</w:t>
            </w:r>
            <w:r>
              <w:rPr>
                <w:rFonts w:ascii="Calibri" w:hAnsi="Calibri" w:eastAsia="Calibri" w:cs="Calibri"/>
                <w:spacing w:val="2"/>
                <w:sz w:val="18"/>
                <w:szCs w:val="18"/>
              </w:rPr>
              <w:t>a</w:t>
            </w:r>
            <w:r>
              <w:rPr>
                <w:rFonts w:ascii="Calibri" w:hAnsi="Calibri" w:eastAsia="Calibri" w:cs="Calibri"/>
                <w:sz w:val="18"/>
                <w:szCs w:val="18"/>
              </w:rPr>
              <w:t>lity</w:t>
            </w:r>
            <w:r>
              <w:rPr>
                <w:rFonts w:ascii="Calibri" w:hAnsi="Calibri" w:eastAsia="Calibri" w:cs="Calibri"/>
                <w:spacing w:val="-1"/>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f it</w:t>
            </w:r>
            <w:r>
              <w:rPr>
                <w:rFonts w:ascii="Calibri" w:hAnsi="Calibri" w:eastAsia="Calibri" w:cs="Calibri"/>
                <w:spacing w:val="-1"/>
                <w:sz w:val="18"/>
                <w:szCs w:val="18"/>
              </w:rPr>
              <w:t>e</w:t>
            </w:r>
            <w:r>
              <w:rPr>
                <w:rFonts w:ascii="Calibri" w:hAnsi="Calibri" w:eastAsia="Calibri" w:cs="Calibri"/>
                <w:sz w:val="18"/>
                <w:szCs w:val="18"/>
              </w:rPr>
              <w:t>m</w:t>
            </w:r>
            <w:r>
              <w:rPr>
                <w:rFonts w:ascii="Calibri" w:hAnsi="Calibri" w:eastAsia="Calibri" w:cs="Calibri"/>
                <w:spacing w:val="-1"/>
                <w:sz w:val="18"/>
                <w:szCs w:val="18"/>
              </w:rPr>
              <w:t>s</w:t>
            </w:r>
            <w:r>
              <w:rPr>
                <w:rFonts w:ascii="Calibri" w:hAnsi="Calibri" w:eastAsia="Calibri" w:cs="Calibri"/>
                <w:sz w:val="18"/>
                <w:szCs w:val="18"/>
              </w:rPr>
              <w:t>,</w:t>
            </w:r>
            <w:r>
              <w:rPr>
                <w:rFonts w:ascii="Calibri" w:hAnsi="Calibri" w:eastAsia="Calibri" w:cs="Calibri"/>
                <w:spacing w:val="-3"/>
                <w:sz w:val="18"/>
                <w:szCs w:val="18"/>
              </w:rPr>
              <w:t xml:space="preserve"> </w:t>
            </w:r>
            <w:r>
              <w:rPr>
                <w:rFonts w:ascii="Calibri" w:hAnsi="Calibri" w:eastAsia="Calibri" w:cs="Calibri"/>
                <w:spacing w:val="1"/>
                <w:sz w:val="18"/>
                <w:szCs w:val="18"/>
              </w:rPr>
              <w:t>co</w:t>
            </w:r>
            <w:r>
              <w:rPr>
                <w:rFonts w:ascii="Calibri" w:hAnsi="Calibri" w:eastAsia="Calibri" w:cs="Calibri"/>
                <w:spacing w:val="-1"/>
                <w:sz w:val="18"/>
                <w:szCs w:val="18"/>
              </w:rPr>
              <w:t>s</w:t>
            </w:r>
            <w:r>
              <w:rPr>
                <w:rFonts w:ascii="Calibri" w:hAnsi="Calibri" w:eastAsia="Calibri" w:cs="Calibri"/>
                <w:sz w:val="18"/>
                <w:szCs w:val="18"/>
              </w:rPr>
              <w:t>t</w:t>
            </w:r>
            <w:r>
              <w:rPr>
                <w:rFonts w:ascii="Calibri" w:hAnsi="Calibri" w:eastAsia="Calibri" w:cs="Calibri"/>
                <w:spacing w:val="-1"/>
                <w:sz w:val="18"/>
                <w:szCs w:val="18"/>
              </w:rPr>
              <w:t>ing</w:t>
            </w:r>
            <w:r>
              <w:rPr>
                <w:rFonts w:ascii="Calibri" w:hAnsi="Calibri" w:eastAsia="Calibri" w:cs="Calibri"/>
                <w:sz w:val="18"/>
                <w:szCs w:val="18"/>
              </w:rPr>
              <w:t>)</w:t>
            </w:r>
          </w:p>
        </w:tc>
      </w:tr>
      <w:tr w:rsidR="00053E75" w14:paraId="11462B64" w14:textId="77777777">
        <w:trPr>
          <w:trHeight w:val="1210" w:hRule="exact"/>
        </w:trPr>
        <w:tc>
          <w:tcPr>
            <w:tcW w:w="1352" w:type="dxa"/>
            <w:vMerge/>
            <w:tcBorders>
              <w:left w:val="single" w:color="009FDC" w:sz="8" w:space="0"/>
              <w:right w:val="single" w:color="009FDC" w:sz="8" w:space="0"/>
            </w:tcBorders>
          </w:tcPr>
          <w:p w:rsidR="00053E75" w:rsidRDefault="00053E75" w14:paraId="6B0089F7" w14:textId="77777777"/>
        </w:tc>
        <w:tc>
          <w:tcPr>
            <w:tcW w:w="1349" w:type="dxa"/>
            <w:tcBorders>
              <w:top w:val="single" w:color="009FDC" w:sz="8" w:space="0"/>
              <w:left w:val="single" w:color="009FDC" w:sz="8" w:space="0"/>
              <w:bottom w:val="single" w:color="009FDC" w:sz="8" w:space="0"/>
              <w:right w:val="single" w:color="009FDC" w:sz="8" w:space="0"/>
            </w:tcBorders>
          </w:tcPr>
          <w:p w:rsidR="00053E75" w:rsidRDefault="00BF1E13" w14:paraId="0EB9B24F" w14:textId="77777777">
            <w:pPr>
              <w:spacing w:after="0" w:line="256" w:lineRule="auto"/>
              <w:ind w:left="97" w:right="390"/>
              <w:rPr>
                <w:rFonts w:ascii="Calibri" w:hAnsi="Calibri" w:eastAsia="Calibri" w:cs="Calibri"/>
                <w:sz w:val="18"/>
                <w:szCs w:val="18"/>
              </w:rPr>
            </w:pPr>
            <w:r>
              <w:rPr>
                <w:rFonts w:ascii="Calibri" w:hAnsi="Calibri" w:eastAsia="Calibri" w:cs="Calibri"/>
                <w:sz w:val="18"/>
                <w:szCs w:val="18"/>
              </w:rPr>
              <w:t>D</w:t>
            </w:r>
            <w:r>
              <w:rPr>
                <w:rFonts w:ascii="Calibri" w:hAnsi="Calibri" w:eastAsia="Calibri" w:cs="Calibri"/>
                <w:spacing w:val="-1"/>
                <w:sz w:val="18"/>
                <w:szCs w:val="18"/>
              </w:rPr>
              <w:t>e</w:t>
            </w:r>
            <w:r>
              <w:rPr>
                <w:rFonts w:ascii="Calibri" w:hAnsi="Calibri" w:eastAsia="Calibri" w:cs="Calibri"/>
                <w:sz w:val="18"/>
                <w:szCs w:val="18"/>
              </w:rPr>
              <w:t>livery</w:t>
            </w:r>
            <w:r>
              <w:rPr>
                <w:rFonts w:ascii="Calibri" w:hAnsi="Calibri" w:eastAsia="Calibri" w:cs="Calibri"/>
                <w:spacing w:val="-5"/>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 xml:space="preserve">f </w:t>
            </w:r>
            <w:r>
              <w:rPr>
                <w:rFonts w:ascii="Calibri" w:hAnsi="Calibri" w:eastAsia="Calibri" w:cs="Calibri"/>
                <w:spacing w:val="-1"/>
                <w:sz w:val="18"/>
                <w:szCs w:val="18"/>
              </w:rPr>
              <w:t>ses</w:t>
            </w:r>
            <w:r>
              <w:rPr>
                <w:rFonts w:ascii="Calibri" w:hAnsi="Calibri" w:eastAsia="Calibri" w:cs="Calibri"/>
                <w:spacing w:val="1"/>
                <w:sz w:val="18"/>
                <w:szCs w:val="18"/>
              </w:rPr>
              <w:t>s</w:t>
            </w:r>
            <w:r>
              <w:rPr>
                <w:rFonts w:ascii="Calibri" w:hAnsi="Calibri" w:eastAsia="Calibri" w:cs="Calibri"/>
                <w:sz w:val="18"/>
                <w:szCs w:val="18"/>
              </w:rPr>
              <w:t>i</w:t>
            </w:r>
            <w:r>
              <w:rPr>
                <w:rFonts w:ascii="Calibri" w:hAnsi="Calibri" w:eastAsia="Calibri" w:cs="Calibri"/>
                <w:spacing w:val="1"/>
                <w:sz w:val="18"/>
                <w:szCs w:val="18"/>
              </w:rPr>
              <w:t>o</w:t>
            </w:r>
            <w:r>
              <w:rPr>
                <w:rFonts w:ascii="Calibri" w:hAnsi="Calibri" w:eastAsia="Calibri" w:cs="Calibri"/>
                <w:spacing w:val="-1"/>
                <w:sz w:val="18"/>
                <w:szCs w:val="18"/>
              </w:rPr>
              <w:t>n</w:t>
            </w:r>
            <w:r>
              <w:rPr>
                <w:rFonts w:ascii="Calibri" w:hAnsi="Calibri" w:eastAsia="Calibri" w:cs="Calibri"/>
                <w:sz w:val="18"/>
                <w:szCs w:val="18"/>
              </w:rPr>
              <w:t>s</w:t>
            </w:r>
          </w:p>
        </w:tc>
        <w:tc>
          <w:tcPr>
            <w:tcW w:w="3692" w:type="dxa"/>
            <w:tcBorders>
              <w:top w:val="single" w:color="009FDC" w:sz="8" w:space="0"/>
              <w:left w:val="single" w:color="009FDC" w:sz="8" w:space="0"/>
              <w:bottom w:val="single" w:color="009FDC" w:sz="8" w:space="0"/>
              <w:right w:val="single" w:color="009FDC" w:sz="8" w:space="0"/>
            </w:tcBorders>
          </w:tcPr>
          <w:p w:rsidR="00053E75" w:rsidRDefault="00BF1E13" w14:paraId="04FA31A2" w14:textId="77777777">
            <w:pPr>
              <w:spacing w:after="0" w:line="218" w:lineRule="exact"/>
              <w:ind w:left="97" w:right="-20"/>
              <w:rPr>
                <w:rFonts w:ascii="Calibri" w:hAnsi="Calibri" w:eastAsia="Calibri" w:cs="Calibri"/>
                <w:sz w:val="18"/>
                <w:szCs w:val="18"/>
              </w:rPr>
            </w:pPr>
            <w:r>
              <w:rPr>
                <w:rFonts w:ascii="Calibri" w:hAnsi="Calibri" w:eastAsia="Calibri" w:cs="Calibri"/>
                <w:spacing w:val="1"/>
                <w:sz w:val="18"/>
                <w:szCs w:val="18"/>
              </w:rPr>
              <w:t>Ro</w:t>
            </w:r>
            <w:r>
              <w:rPr>
                <w:rFonts w:ascii="Calibri" w:hAnsi="Calibri" w:eastAsia="Calibri" w:cs="Calibri"/>
                <w:sz w:val="18"/>
                <w:szCs w:val="18"/>
              </w:rPr>
              <w:t>ll-</w:t>
            </w:r>
            <w:r>
              <w:rPr>
                <w:rFonts w:ascii="Calibri" w:hAnsi="Calibri" w:eastAsia="Calibri" w:cs="Calibri"/>
                <w:spacing w:val="1"/>
                <w:sz w:val="18"/>
                <w:szCs w:val="18"/>
              </w:rPr>
              <w:t>o</w:t>
            </w:r>
            <w:r>
              <w:rPr>
                <w:rFonts w:ascii="Calibri" w:hAnsi="Calibri" w:eastAsia="Calibri" w:cs="Calibri"/>
                <w:spacing w:val="-1"/>
                <w:sz w:val="18"/>
                <w:szCs w:val="18"/>
              </w:rPr>
              <w:t>u</w:t>
            </w:r>
            <w:r>
              <w:rPr>
                <w:rFonts w:ascii="Calibri" w:hAnsi="Calibri" w:eastAsia="Calibri" w:cs="Calibri"/>
                <w:sz w:val="18"/>
                <w:szCs w:val="18"/>
              </w:rPr>
              <w:t>t</w:t>
            </w:r>
            <w:r>
              <w:rPr>
                <w:rFonts w:ascii="Calibri" w:hAnsi="Calibri" w:eastAsia="Calibri" w:cs="Calibri"/>
                <w:spacing w:val="-2"/>
                <w:sz w:val="18"/>
                <w:szCs w:val="18"/>
              </w:rPr>
              <w:t xml:space="preserve"> </w:t>
            </w:r>
            <w:r>
              <w:rPr>
                <w:rFonts w:ascii="Calibri" w:hAnsi="Calibri" w:eastAsia="Calibri" w:cs="Calibri"/>
                <w:sz w:val="18"/>
                <w:szCs w:val="18"/>
              </w:rPr>
              <w:t>MH</w:t>
            </w:r>
            <w:r>
              <w:rPr>
                <w:rFonts w:ascii="Calibri" w:hAnsi="Calibri" w:eastAsia="Calibri" w:cs="Calibri"/>
                <w:spacing w:val="1"/>
                <w:sz w:val="18"/>
                <w:szCs w:val="18"/>
              </w:rPr>
              <w:t>P</w:t>
            </w:r>
            <w:r>
              <w:rPr>
                <w:rFonts w:ascii="Calibri" w:hAnsi="Calibri" w:eastAsia="Calibri" w:cs="Calibri"/>
                <w:spacing w:val="-1"/>
                <w:sz w:val="18"/>
                <w:szCs w:val="18"/>
              </w:rPr>
              <w:t>S</w:t>
            </w:r>
            <w:r>
              <w:rPr>
                <w:rFonts w:ascii="Calibri" w:hAnsi="Calibri" w:eastAsia="Calibri" w:cs="Calibri"/>
                <w:sz w:val="18"/>
                <w:szCs w:val="18"/>
              </w:rPr>
              <w:t>S</w:t>
            </w:r>
            <w:r>
              <w:rPr>
                <w:rFonts w:ascii="Calibri" w:hAnsi="Calibri" w:eastAsia="Calibri" w:cs="Calibri"/>
                <w:spacing w:val="-5"/>
                <w:sz w:val="18"/>
                <w:szCs w:val="18"/>
              </w:rPr>
              <w:t xml:space="preserve"> </w:t>
            </w:r>
            <w:r>
              <w:rPr>
                <w:rFonts w:ascii="Calibri" w:hAnsi="Calibri" w:eastAsia="Calibri" w:cs="Calibri"/>
                <w:spacing w:val="-1"/>
                <w:sz w:val="18"/>
                <w:szCs w:val="18"/>
              </w:rPr>
              <w:t>se</w:t>
            </w:r>
            <w:r>
              <w:rPr>
                <w:rFonts w:ascii="Calibri" w:hAnsi="Calibri" w:eastAsia="Calibri" w:cs="Calibri"/>
                <w:spacing w:val="1"/>
                <w:sz w:val="18"/>
                <w:szCs w:val="18"/>
              </w:rPr>
              <w:t>s</w:t>
            </w:r>
            <w:r>
              <w:rPr>
                <w:rFonts w:ascii="Calibri" w:hAnsi="Calibri" w:eastAsia="Calibri" w:cs="Calibri"/>
                <w:spacing w:val="-1"/>
                <w:sz w:val="18"/>
                <w:szCs w:val="18"/>
              </w:rPr>
              <w:t>s</w:t>
            </w:r>
            <w:r>
              <w:rPr>
                <w:rFonts w:ascii="Calibri" w:hAnsi="Calibri" w:eastAsia="Calibri" w:cs="Calibri"/>
                <w:sz w:val="18"/>
                <w:szCs w:val="18"/>
              </w:rPr>
              <w:t>i</w:t>
            </w:r>
            <w:r>
              <w:rPr>
                <w:rFonts w:ascii="Calibri" w:hAnsi="Calibri" w:eastAsia="Calibri" w:cs="Calibri"/>
                <w:spacing w:val="1"/>
                <w:sz w:val="18"/>
                <w:szCs w:val="18"/>
              </w:rPr>
              <w:t>o</w:t>
            </w:r>
            <w:r>
              <w:rPr>
                <w:rFonts w:ascii="Calibri" w:hAnsi="Calibri" w:eastAsia="Calibri" w:cs="Calibri"/>
                <w:spacing w:val="-1"/>
                <w:sz w:val="18"/>
                <w:szCs w:val="18"/>
              </w:rPr>
              <w:t>n</w:t>
            </w:r>
            <w:r>
              <w:rPr>
                <w:rFonts w:ascii="Calibri" w:hAnsi="Calibri" w:eastAsia="Calibri" w:cs="Calibri"/>
                <w:sz w:val="18"/>
                <w:szCs w:val="18"/>
              </w:rPr>
              <w:t>s</w:t>
            </w:r>
            <w:r>
              <w:rPr>
                <w:rFonts w:ascii="Calibri" w:hAnsi="Calibri" w:eastAsia="Calibri" w:cs="Calibri"/>
                <w:spacing w:val="-2"/>
                <w:sz w:val="18"/>
                <w:szCs w:val="18"/>
              </w:rPr>
              <w:t xml:space="preserve"> </w:t>
            </w:r>
            <w:r>
              <w:rPr>
                <w:rFonts w:ascii="Calibri" w:hAnsi="Calibri" w:eastAsia="Calibri" w:cs="Calibri"/>
                <w:spacing w:val="2"/>
                <w:sz w:val="18"/>
                <w:szCs w:val="18"/>
              </w:rPr>
              <w:t>i</w:t>
            </w:r>
            <w:r>
              <w:rPr>
                <w:rFonts w:ascii="Calibri" w:hAnsi="Calibri" w:eastAsia="Calibri" w:cs="Calibri"/>
                <w:sz w:val="18"/>
                <w:szCs w:val="18"/>
              </w:rPr>
              <w:t>n</w:t>
            </w:r>
            <w:r>
              <w:rPr>
                <w:rFonts w:ascii="Calibri" w:hAnsi="Calibri" w:eastAsia="Calibri" w:cs="Calibri"/>
                <w:spacing w:val="-1"/>
                <w:sz w:val="18"/>
                <w:szCs w:val="18"/>
              </w:rPr>
              <w:t xml:space="preserve"> s</w:t>
            </w:r>
            <w:r>
              <w:rPr>
                <w:rFonts w:ascii="Calibri" w:hAnsi="Calibri" w:eastAsia="Calibri" w:cs="Calibri"/>
                <w:spacing w:val="1"/>
                <w:sz w:val="18"/>
                <w:szCs w:val="18"/>
              </w:rPr>
              <w:t>c</w:t>
            </w:r>
            <w:r>
              <w:rPr>
                <w:rFonts w:ascii="Calibri" w:hAnsi="Calibri" w:eastAsia="Calibri" w:cs="Calibri"/>
                <w:spacing w:val="-1"/>
                <w:sz w:val="18"/>
                <w:szCs w:val="18"/>
              </w:rPr>
              <w:t>h</w:t>
            </w:r>
            <w:r>
              <w:rPr>
                <w:rFonts w:ascii="Calibri" w:hAnsi="Calibri" w:eastAsia="Calibri" w:cs="Calibri"/>
                <w:spacing w:val="1"/>
                <w:sz w:val="18"/>
                <w:szCs w:val="18"/>
              </w:rPr>
              <w:t>oo</w:t>
            </w:r>
            <w:r>
              <w:rPr>
                <w:rFonts w:ascii="Calibri" w:hAnsi="Calibri" w:eastAsia="Calibri" w:cs="Calibri"/>
                <w:sz w:val="18"/>
                <w:szCs w:val="18"/>
              </w:rPr>
              <w:t>ls</w:t>
            </w:r>
            <w:r>
              <w:rPr>
                <w:rFonts w:ascii="Calibri" w:hAnsi="Calibri" w:eastAsia="Calibri" w:cs="Calibri"/>
                <w:spacing w:val="-2"/>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pacing w:val="-1"/>
                <w:sz w:val="18"/>
                <w:szCs w:val="18"/>
              </w:rPr>
              <w:t>s</w:t>
            </w:r>
            <w:r>
              <w:rPr>
                <w:rFonts w:ascii="Calibri" w:hAnsi="Calibri" w:eastAsia="Calibri" w:cs="Calibri"/>
                <w:sz w:val="18"/>
                <w:szCs w:val="18"/>
              </w:rPr>
              <w:t>t</w:t>
            </w:r>
            <w:r>
              <w:rPr>
                <w:rFonts w:ascii="Calibri" w:hAnsi="Calibri" w:eastAsia="Calibri" w:cs="Calibri"/>
                <w:spacing w:val="-1"/>
                <w:sz w:val="18"/>
                <w:szCs w:val="18"/>
              </w:rPr>
              <w:t>u</w:t>
            </w:r>
            <w:r>
              <w:rPr>
                <w:rFonts w:ascii="Calibri" w:hAnsi="Calibri" w:eastAsia="Calibri" w:cs="Calibri"/>
                <w:spacing w:val="1"/>
                <w:sz w:val="18"/>
                <w:szCs w:val="18"/>
              </w:rPr>
              <w:t>d</w:t>
            </w:r>
            <w:r>
              <w:rPr>
                <w:rFonts w:ascii="Calibri" w:hAnsi="Calibri" w:eastAsia="Calibri" w:cs="Calibri"/>
                <w:spacing w:val="-1"/>
                <w:sz w:val="18"/>
                <w:szCs w:val="18"/>
              </w:rPr>
              <w:t>en</w:t>
            </w:r>
            <w:r>
              <w:rPr>
                <w:rFonts w:ascii="Calibri" w:hAnsi="Calibri" w:eastAsia="Calibri" w:cs="Calibri"/>
                <w:spacing w:val="2"/>
                <w:sz w:val="18"/>
                <w:szCs w:val="18"/>
              </w:rPr>
              <w:t>t</w:t>
            </w:r>
            <w:r>
              <w:rPr>
                <w:rFonts w:ascii="Calibri" w:hAnsi="Calibri" w:eastAsia="Calibri" w:cs="Calibri"/>
                <w:sz w:val="18"/>
                <w:szCs w:val="18"/>
              </w:rPr>
              <w:t>s</w:t>
            </w:r>
          </w:p>
          <w:p w:rsidR="00053E75" w:rsidRDefault="00053E75" w14:paraId="0D4EB86C" w14:textId="77777777">
            <w:pPr>
              <w:spacing w:before="2" w:after="0" w:line="100" w:lineRule="exact"/>
              <w:rPr>
                <w:sz w:val="10"/>
                <w:szCs w:val="10"/>
              </w:rPr>
            </w:pPr>
          </w:p>
          <w:p w:rsidR="00053E75" w:rsidRDefault="00BF1E13" w14:paraId="2005ACED" w14:textId="77777777">
            <w:pPr>
              <w:spacing w:after="0" w:line="254" w:lineRule="auto"/>
              <w:ind w:left="97" w:right="91"/>
              <w:rPr>
                <w:rFonts w:ascii="Calibri" w:hAnsi="Calibri" w:eastAsia="Calibri" w:cs="Calibri"/>
                <w:sz w:val="18"/>
                <w:szCs w:val="18"/>
              </w:rPr>
            </w:pPr>
            <w:r>
              <w:rPr>
                <w:rFonts w:ascii="Calibri" w:hAnsi="Calibri" w:eastAsia="Calibri" w:cs="Calibri"/>
                <w:spacing w:val="-1"/>
                <w:sz w:val="18"/>
                <w:szCs w:val="18"/>
              </w:rPr>
              <w:t>F</w:t>
            </w:r>
            <w:r>
              <w:rPr>
                <w:rFonts w:ascii="Calibri" w:hAnsi="Calibri" w:eastAsia="Calibri" w:cs="Calibri"/>
                <w:sz w:val="18"/>
                <w:szCs w:val="18"/>
              </w:rPr>
              <w:t>a</w:t>
            </w:r>
            <w:r>
              <w:rPr>
                <w:rFonts w:ascii="Calibri" w:hAnsi="Calibri" w:eastAsia="Calibri" w:cs="Calibri"/>
                <w:spacing w:val="1"/>
                <w:sz w:val="18"/>
                <w:szCs w:val="18"/>
              </w:rPr>
              <w:t>c</w:t>
            </w:r>
            <w:r>
              <w:rPr>
                <w:rFonts w:ascii="Calibri" w:hAnsi="Calibri" w:eastAsia="Calibri" w:cs="Calibri"/>
                <w:sz w:val="18"/>
                <w:szCs w:val="18"/>
              </w:rPr>
              <w:t>ilitate</w:t>
            </w:r>
            <w:r>
              <w:rPr>
                <w:rFonts w:ascii="Calibri" w:hAnsi="Calibri" w:eastAsia="Calibri" w:cs="Calibri"/>
                <w:spacing w:val="-4"/>
                <w:sz w:val="18"/>
                <w:szCs w:val="18"/>
              </w:rPr>
              <w:t xml:space="preserve"> </w:t>
            </w:r>
            <w:r>
              <w:rPr>
                <w:rFonts w:ascii="Calibri" w:hAnsi="Calibri" w:eastAsia="Calibri" w:cs="Calibri"/>
                <w:spacing w:val="-1"/>
                <w:sz w:val="18"/>
                <w:szCs w:val="18"/>
              </w:rPr>
              <w:t>s</w:t>
            </w:r>
            <w:r>
              <w:rPr>
                <w:rFonts w:ascii="Calibri" w:hAnsi="Calibri" w:eastAsia="Calibri" w:cs="Calibri"/>
                <w:spacing w:val="1"/>
                <w:sz w:val="18"/>
                <w:szCs w:val="18"/>
              </w:rPr>
              <w:t>c</w:t>
            </w:r>
            <w:r>
              <w:rPr>
                <w:rFonts w:ascii="Calibri" w:hAnsi="Calibri" w:eastAsia="Calibri" w:cs="Calibri"/>
                <w:spacing w:val="-1"/>
                <w:sz w:val="18"/>
                <w:szCs w:val="18"/>
              </w:rPr>
              <w:t>he</w:t>
            </w:r>
            <w:r>
              <w:rPr>
                <w:rFonts w:ascii="Calibri" w:hAnsi="Calibri" w:eastAsia="Calibri" w:cs="Calibri"/>
                <w:spacing w:val="1"/>
                <w:sz w:val="18"/>
                <w:szCs w:val="18"/>
              </w:rPr>
              <w:t>d</w:t>
            </w:r>
            <w:r>
              <w:rPr>
                <w:rFonts w:ascii="Calibri" w:hAnsi="Calibri" w:eastAsia="Calibri" w:cs="Calibri"/>
                <w:spacing w:val="-1"/>
                <w:sz w:val="18"/>
                <w:szCs w:val="18"/>
              </w:rPr>
              <w:t>u</w:t>
            </w:r>
            <w:r>
              <w:rPr>
                <w:rFonts w:ascii="Calibri" w:hAnsi="Calibri" w:eastAsia="Calibri" w:cs="Calibri"/>
                <w:sz w:val="18"/>
                <w:szCs w:val="18"/>
              </w:rPr>
              <w:t>l</w:t>
            </w:r>
            <w:r>
              <w:rPr>
                <w:rFonts w:ascii="Calibri" w:hAnsi="Calibri" w:eastAsia="Calibri" w:cs="Calibri"/>
                <w:spacing w:val="2"/>
                <w:sz w:val="18"/>
                <w:szCs w:val="18"/>
              </w:rPr>
              <w:t>e</w:t>
            </w:r>
            <w:r>
              <w:rPr>
                <w:rFonts w:ascii="Calibri" w:hAnsi="Calibri" w:eastAsia="Calibri" w:cs="Calibri"/>
                <w:spacing w:val="-1"/>
                <w:sz w:val="18"/>
                <w:szCs w:val="18"/>
              </w:rPr>
              <w:t>s</w:t>
            </w:r>
            <w:r>
              <w:rPr>
                <w:rFonts w:ascii="Calibri" w:hAnsi="Calibri" w:eastAsia="Calibri" w:cs="Calibri"/>
                <w:sz w:val="18"/>
                <w:szCs w:val="18"/>
              </w:rPr>
              <w:t>,</w:t>
            </w:r>
            <w:r>
              <w:rPr>
                <w:rFonts w:ascii="Calibri" w:hAnsi="Calibri" w:eastAsia="Calibri" w:cs="Calibri"/>
                <w:spacing w:val="-3"/>
                <w:sz w:val="18"/>
                <w:szCs w:val="18"/>
              </w:rPr>
              <w:t xml:space="preserve"> </w:t>
            </w:r>
            <w:r>
              <w:rPr>
                <w:rFonts w:ascii="Calibri" w:hAnsi="Calibri" w:eastAsia="Calibri" w:cs="Calibri"/>
                <w:sz w:val="18"/>
                <w:szCs w:val="18"/>
              </w:rPr>
              <w:t>fa</w:t>
            </w:r>
            <w:r>
              <w:rPr>
                <w:rFonts w:ascii="Calibri" w:hAnsi="Calibri" w:eastAsia="Calibri" w:cs="Calibri"/>
                <w:spacing w:val="1"/>
                <w:sz w:val="18"/>
                <w:szCs w:val="18"/>
              </w:rPr>
              <w:t>c</w:t>
            </w:r>
            <w:r>
              <w:rPr>
                <w:rFonts w:ascii="Calibri" w:hAnsi="Calibri" w:eastAsia="Calibri" w:cs="Calibri"/>
                <w:sz w:val="18"/>
                <w:szCs w:val="18"/>
              </w:rPr>
              <w:t>ilitators</w:t>
            </w:r>
            <w:r>
              <w:rPr>
                <w:rFonts w:ascii="Calibri" w:hAnsi="Calibri" w:eastAsia="Calibri" w:cs="Calibri"/>
                <w:spacing w:val="-3"/>
                <w:sz w:val="18"/>
                <w:szCs w:val="18"/>
              </w:rPr>
              <w:t xml:space="preserve"> </w:t>
            </w:r>
            <w:r>
              <w:rPr>
                <w:rFonts w:ascii="Calibri" w:hAnsi="Calibri" w:eastAsia="Calibri" w:cs="Calibri"/>
                <w:spacing w:val="3"/>
                <w:sz w:val="18"/>
                <w:szCs w:val="18"/>
              </w:rPr>
              <w:t>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z w:val="18"/>
                <w:szCs w:val="18"/>
              </w:rPr>
              <w:t>r</w:t>
            </w:r>
            <w:r>
              <w:rPr>
                <w:rFonts w:ascii="Calibri" w:hAnsi="Calibri" w:eastAsia="Calibri" w:cs="Calibri"/>
                <w:spacing w:val="1"/>
                <w:sz w:val="18"/>
                <w:szCs w:val="18"/>
              </w:rPr>
              <w:t>o</w:t>
            </w:r>
            <w:r>
              <w:rPr>
                <w:rFonts w:ascii="Calibri" w:hAnsi="Calibri" w:eastAsia="Calibri" w:cs="Calibri"/>
                <w:sz w:val="18"/>
                <w:szCs w:val="18"/>
              </w:rPr>
              <w:t>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3"/>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 xml:space="preserve">f </w:t>
            </w:r>
            <w:r>
              <w:rPr>
                <w:rFonts w:ascii="Calibri" w:hAnsi="Calibri" w:eastAsia="Calibri" w:cs="Calibri"/>
                <w:spacing w:val="-1"/>
                <w:sz w:val="18"/>
                <w:szCs w:val="18"/>
              </w:rPr>
              <w:t>g</w:t>
            </w:r>
            <w:r>
              <w:rPr>
                <w:rFonts w:ascii="Calibri" w:hAnsi="Calibri" w:eastAsia="Calibri" w:cs="Calibri"/>
                <w:sz w:val="18"/>
                <w:szCs w:val="18"/>
              </w:rPr>
              <w:t>r</w:t>
            </w:r>
            <w:r>
              <w:rPr>
                <w:rFonts w:ascii="Calibri" w:hAnsi="Calibri" w:eastAsia="Calibri" w:cs="Calibri"/>
                <w:spacing w:val="1"/>
                <w:sz w:val="18"/>
                <w:szCs w:val="18"/>
              </w:rPr>
              <w:t>o</w:t>
            </w:r>
            <w:r>
              <w:rPr>
                <w:rFonts w:ascii="Calibri" w:hAnsi="Calibri" w:eastAsia="Calibri" w:cs="Calibri"/>
                <w:spacing w:val="-1"/>
                <w:sz w:val="18"/>
                <w:szCs w:val="18"/>
              </w:rPr>
              <w:t>ups</w:t>
            </w:r>
            <w:r>
              <w:rPr>
                <w:rFonts w:ascii="Calibri" w:hAnsi="Calibri" w:eastAsia="Calibri" w:cs="Calibri"/>
                <w:sz w:val="18"/>
                <w:szCs w:val="18"/>
              </w:rPr>
              <w:t>/</w:t>
            </w:r>
            <w:r>
              <w:rPr>
                <w:rFonts w:ascii="Calibri" w:hAnsi="Calibri" w:eastAsia="Calibri" w:cs="Calibri"/>
                <w:spacing w:val="1"/>
                <w:sz w:val="18"/>
                <w:szCs w:val="18"/>
              </w:rPr>
              <w:t>c</w:t>
            </w:r>
            <w:r>
              <w:rPr>
                <w:rFonts w:ascii="Calibri" w:hAnsi="Calibri" w:eastAsia="Calibri" w:cs="Calibri"/>
                <w:sz w:val="18"/>
                <w:szCs w:val="18"/>
              </w:rPr>
              <w:t>y</w:t>
            </w:r>
            <w:r>
              <w:rPr>
                <w:rFonts w:ascii="Calibri" w:hAnsi="Calibri" w:eastAsia="Calibri" w:cs="Calibri"/>
                <w:spacing w:val="1"/>
                <w:sz w:val="18"/>
                <w:szCs w:val="18"/>
              </w:rPr>
              <w:t>c</w:t>
            </w:r>
            <w:r>
              <w:rPr>
                <w:rFonts w:ascii="Calibri" w:hAnsi="Calibri" w:eastAsia="Calibri" w:cs="Calibri"/>
                <w:sz w:val="18"/>
                <w:szCs w:val="18"/>
              </w:rPr>
              <w:t>l</w:t>
            </w:r>
            <w:r>
              <w:rPr>
                <w:rFonts w:ascii="Calibri" w:hAnsi="Calibri" w:eastAsia="Calibri" w:cs="Calibri"/>
                <w:spacing w:val="-1"/>
                <w:sz w:val="18"/>
                <w:szCs w:val="18"/>
              </w:rPr>
              <w:t>e</w:t>
            </w:r>
            <w:r>
              <w:rPr>
                <w:rFonts w:ascii="Calibri" w:hAnsi="Calibri" w:eastAsia="Calibri" w:cs="Calibri"/>
                <w:sz w:val="18"/>
                <w:szCs w:val="18"/>
              </w:rPr>
              <w:t>s</w:t>
            </w:r>
            <w:r>
              <w:rPr>
                <w:rFonts w:ascii="Calibri" w:hAnsi="Calibri" w:eastAsia="Calibri" w:cs="Calibri"/>
                <w:spacing w:val="-6"/>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f</w:t>
            </w:r>
            <w:r>
              <w:rPr>
                <w:rFonts w:ascii="Calibri" w:hAnsi="Calibri" w:eastAsia="Calibri" w:cs="Calibri"/>
                <w:spacing w:val="2"/>
                <w:sz w:val="18"/>
                <w:szCs w:val="18"/>
              </w:rPr>
              <w:t xml:space="preserve"> </w:t>
            </w:r>
            <w:r>
              <w:rPr>
                <w:rFonts w:ascii="Calibri" w:hAnsi="Calibri" w:eastAsia="Calibri" w:cs="Calibri"/>
                <w:sz w:val="18"/>
                <w:szCs w:val="18"/>
              </w:rPr>
              <w:t>MH</w:t>
            </w:r>
            <w:r>
              <w:rPr>
                <w:rFonts w:ascii="Calibri" w:hAnsi="Calibri" w:eastAsia="Calibri" w:cs="Calibri"/>
                <w:spacing w:val="1"/>
                <w:sz w:val="18"/>
                <w:szCs w:val="18"/>
              </w:rPr>
              <w:t>P</w:t>
            </w:r>
            <w:r>
              <w:rPr>
                <w:rFonts w:ascii="Calibri" w:hAnsi="Calibri" w:eastAsia="Calibri" w:cs="Calibri"/>
                <w:spacing w:val="-1"/>
                <w:sz w:val="18"/>
                <w:szCs w:val="18"/>
              </w:rPr>
              <w:t>S</w:t>
            </w:r>
            <w:r>
              <w:rPr>
                <w:rFonts w:ascii="Calibri" w:hAnsi="Calibri" w:eastAsia="Calibri" w:cs="Calibri"/>
                <w:sz w:val="18"/>
                <w:szCs w:val="18"/>
              </w:rPr>
              <w:t>S</w:t>
            </w:r>
            <w:r>
              <w:rPr>
                <w:rFonts w:ascii="Calibri" w:hAnsi="Calibri" w:eastAsia="Calibri" w:cs="Calibri"/>
                <w:spacing w:val="-2"/>
                <w:sz w:val="18"/>
                <w:szCs w:val="18"/>
              </w:rPr>
              <w:t xml:space="preserve"> </w:t>
            </w:r>
            <w:r>
              <w:rPr>
                <w:rFonts w:ascii="Calibri" w:hAnsi="Calibri" w:eastAsia="Calibri" w:cs="Calibri"/>
                <w:spacing w:val="-1"/>
                <w:sz w:val="18"/>
                <w:szCs w:val="18"/>
              </w:rPr>
              <w:t>se</w:t>
            </w:r>
            <w:r>
              <w:rPr>
                <w:rFonts w:ascii="Calibri" w:hAnsi="Calibri" w:eastAsia="Calibri" w:cs="Calibri"/>
                <w:spacing w:val="1"/>
                <w:sz w:val="18"/>
                <w:szCs w:val="18"/>
              </w:rPr>
              <w:t>s</w:t>
            </w:r>
            <w:r>
              <w:rPr>
                <w:rFonts w:ascii="Calibri" w:hAnsi="Calibri" w:eastAsia="Calibri" w:cs="Calibri"/>
                <w:spacing w:val="-1"/>
                <w:sz w:val="18"/>
                <w:szCs w:val="18"/>
              </w:rPr>
              <w:t>s</w:t>
            </w:r>
            <w:r>
              <w:rPr>
                <w:rFonts w:ascii="Calibri" w:hAnsi="Calibri" w:eastAsia="Calibri" w:cs="Calibri"/>
                <w:sz w:val="18"/>
                <w:szCs w:val="18"/>
              </w:rPr>
              <w:t>i</w:t>
            </w:r>
            <w:r>
              <w:rPr>
                <w:rFonts w:ascii="Calibri" w:hAnsi="Calibri" w:eastAsia="Calibri" w:cs="Calibri"/>
                <w:spacing w:val="1"/>
                <w:sz w:val="18"/>
                <w:szCs w:val="18"/>
              </w:rPr>
              <w:t>o</w:t>
            </w:r>
            <w:r>
              <w:rPr>
                <w:rFonts w:ascii="Calibri" w:hAnsi="Calibri" w:eastAsia="Calibri" w:cs="Calibri"/>
                <w:spacing w:val="-1"/>
                <w:sz w:val="18"/>
                <w:szCs w:val="18"/>
              </w:rPr>
              <w:t>n</w:t>
            </w:r>
            <w:r>
              <w:rPr>
                <w:rFonts w:ascii="Calibri" w:hAnsi="Calibri" w:eastAsia="Calibri" w:cs="Calibri"/>
                <w:sz w:val="18"/>
                <w:szCs w:val="18"/>
              </w:rPr>
              <w:t>s</w:t>
            </w:r>
          </w:p>
          <w:p w:rsidR="00053E75" w:rsidRDefault="00BF1E13" w14:paraId="14C7C197" w14:textId="77777777">
            <w:pPr>
              <w:spacing w:before="84" w:after="0" w:line="240" w:lineRule="auto"/>
              <w:ind w:left="97" w:right="-20"/>
              <w:rPr>
                <w:rFonts w:ascii="Calibri" w:hAnsi="Calibri" w:eastAsia="Calibri" w:cs="Calibri"/>
                <w:sz w:val="18"/>
                <w:szCs w:val="18"/>
              </w:rPr>
            </w:pPr>
            <w:r>
              <w:rPr>
                <w:rFonts w:ascii="Calibri" w:hAnsi="Calibri" w:eastAsia="Calibri" w:cs="Calibri"/>
                <w:spacing w:val="1"/>
                <w:sz w:val="18"/>
                <w:szCs w:val="18"/>
              </w:rPr>
              <w:t>R</w:t>
            </w:r>
            <w:r>
              <w:rPr>
                <w:rFonts w:ascii="Calibri" w:hAnsi="Calibri" w:eastAsia="Calibri" w:cs="Calibri"/>
                <w:spacing w:val="-1"/>
                <w:sz w:val="18"/>
                <w:szCs w:val="18"/>
              </w:rPr>
              <w:t>esp</w:t>
            </w:r>
            <w:r>
              <w:rPr>
                <w:rFonts w:ascii="Calibri" w:hAnsi="Calibri" w:eastAsia="Calibri" w:cs="Calibri"/>
                <w:spacing w:val="1"/>
                <w:sz w:val="18"/>
                <w:szCs w:val="18"/>
              </w:rPr>
              <w:t>o</w:t>
            </w:r>
            <w:r>
              <w:rPr>
                <w:rFonts w:ascii="Calibri" w:hAnsi="Calibri" w:eastAsia="Calibri" w:cs="Calibri"/>
                <w:spacing w:val="-1"/>
                <w:sz w:val="18"/>
                <w:szCs w:val="18"/>
              </w:rPr>
              <w:t>ns</w:t>
            </w:r>
            <w:r>
              <w:rPr>
                <w:rFonts w:ascii="Calibri" w:hAnsi="Calibri" w:eastAsia="Calibri" w:cs="Calibri"/>
                <w:spacing w:val="2"/>
                <w:sz w:val="18"/>
                <w:szCs w:val="18"/>
              </w:rPr>
              <w:t>i</w:t>
            </w:r>
            <w:r>
              <w:rPr>
                <w:rFonts w:ascii="Calibri" w:hAnsi="Calibri" w:eastAsia="Calibri" w:cs="Calibri"/>
                <w:spacing w:val="-1"/>
                <w:sz w:val="18"/>
                <w:szCs w:val="18"/>
              </w:rPr>
              <w:t>b</w:t>
            </w:r>
            <w:r>
              <w:rPr>
                <w:rFonts w:ascii="Calibri" w:hAnsi="Calibri" w:eastAsia="Calibri" w:cs="Calibri"/>
                <w:sz w:val="18"/>
                <w:szCs w:val="18"/>
              </w:rPr>
              <w:t>le</w:t>
            </w:r>
            <w:r>
              <w:rPr>
                <w:rFonts w:ascii="Calibri" w:hAnsi="Calibri" w:eastAsia="Calibri" w:cs="Calibri"/>
                <w:spacing w:val="-4"/>
                <w:sz w:val="18"/>
                <w:szCs w:val="18"/>
              </w:rPr>
              <w:t xml:space="preserve"> </w:t>
            </w:r>
            <w:r>
              <w:rPr>
                <w:rFonts w:ascii="Calibri" w:hAnsi="Calibri" w:eastAsia="Calibri" w:cs="Calibri"/>
                <w:sz w:val="18"/>
                <w:szCs w:val="18"/>
              </w:rPr>
              <w:t>f</w:t>
            </w:r>
            <w:r>
              <w:rPr>
                <w:rFonts w:ascii="Calibri" w:hAnsi="Calibri" w:eastAsia="Calibri" w:cs="Calibri"/>
                <w:spacing w:val="1"/>
                <w:sz w:val="18"/>
                <w:szCs w:val="18"/>
              </w:rPr>
              <w:t>o</w:t>
            </w:r>
            <w:r>
              <w:rPr>
                <w:rFonts w:ascii="Calibri" w:hAnsi="Calibri" w:eastAsia="Calibri" w:cs="Calibri"/>
                <w:sz w:val="18"/>
                <w:szCs w:val="18"/>
              </w:rPr>
              <w:t>r</w:t>
            </w:r>
            <w:r>
              <w:rPr>
                <w:rFonts w:ascii="Calibri" w:hAnsi="Calibri" w:eastAsia="Calibri" w:cs="Calibri"/>
                <w:spacing w:val="-1"/>
                <w:sz w:val="18"/>
                <w:szCs w:val="18"/>
              </w:rPr>
              <w:t xml:space="preserve"> l</w:t>
            </w:r>
            <w:r>
              <w:rPr>
                <w:rFonts w:ascii="Calibri" w:hAnsi="Calibri" w:eastAsia="Calibri" w:cs="Calibri"/>
                <w:spacing w:val="1"/>
                <w:sz w:val="18"/>
                <w:szCs w:val="18"/>
              </w:rPr>
              <w:t>oc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z w:val="18"/>
                <w:szCs w:val="18"/>
              </w:rPr>
              <w:t>mai</w:t>
            </w:r>
            <w:r>
              <w:rPr>
                <w:rFonts w:ascii="Calibri" w:hAnsi="Calibri" w:eastAsia="Calibri" w:cs="Calibri"/>
                <w:spacing w:val="-1"/>
                <w:sz w:val="18"/>
                <w:szCs w:val="18"/>
              </w:rPr>
              <w:t>n</w:t>
            </w:r>
            <w:r>
              <w:rPr>
                <w:rFonts w:ascii="Calibri" w:hAnsi="Calibri" w:eastAsia="Calibri" w:cs="Calibri"/>
                <w:sz w:val="18"/>
                <w:szCs w:val="18"/>
              </w:rPr>
              <w:t>t</w:t>
            </w:r>
            <w:r>
              <w:rPr>
                <w:rFonts w:ascii="Calibri" w:hAnsi="Calibri" w:eastAsia="Calibri" w:cs="Calibri"/>
                <w:spacing w:val="1"/>
                <w:sz w:val="18"/>
                <w:szCs w:val="18"/>
              </w:rPr>
              <w:t>en</w:t>
            </w:r>
            <w:r>
              <w:rPr>
                <w:rFonts w:ascii="Calibri" w:hAnsi="Calibri" w:eastAsia="Calibri" w:cs="Calibri"/>
                <w:sz w:val="18"/>
                <w:szCs w:val="18"/>
              </w:rPr>
              <w:t>a</w:t>
            </w:r>
            <w:r>
              <w:rPr>
                <w:rFonts w:ascii="Calibri" w:hAnsi="Calibri" w:eastAsia="Calibri" w:cs="Calibri"/>
                <w:spacing w:val="-1"/>
                <w:sz w:val="18"/>
                <w:szCs w:val="18"/>
              </w:rPr>
              <w:t>n</w:t>
            </w:r>
            <w:r>
              <w:rPr>
                <w:rFonts w:ascii="Calibri" w:hAnsi="Calibri" w:eastAsia="Calibri" w:cs="Calibri"/>
                <w:spacing w:val="1"/>
                <w:sz w:val="18"/>
                <w:szCs w:val="18"/>
              </w:rPr>
              <w:t>c</w:t>
            </w:r>
            <w:r>
              <w:rPr>
                <w:rFonts w:ascii="Calibri" w:hAnsi="Calibri" w:eastAsia="Calibri" w:cs="Calibri"/>
                <w:sz w:val="18"/>
                <w:szCs w:val="18"/>
              </w:rPr>
              <w:t>e</w:t>
            </w:r>
          </w:p>
        </w:tc>
        <w:tc>
          <w:tcPr>
            <w:tcW w:w="3869" w:type="dxa"/>
            <w:tcBorders>
              <w:top w:val="single" w:color="009FDC" w:sz="8" w:space="0"/>
              <w:left w:val="single" w:color="009FDC" w:sz="8" w:space="0"/>
              <w:bottom w:val="single" w:color="009FDC" w:sz="8" w:space="0"/>
              <w:right w:val="single" w:color="009FDC" w:sz="8" w:space="0"/>
            </w:tcBorders>
          </w:tcPr>
          <w:p w:rsidR="00053E75" w:rsidRDefault="00BF1E13" w14:paraId="4E5A67E4" w14:textId="77777777">
            <w:pPr>
              <w:spacing w:after="0" w:line="256" w:lineRule="auto"/>
              <w:ind w:left="97" w:right="271"/>
              <w:rPr>
                <w:rFonts w:ascii="Calibri" w:hAnsi="Calibri" w:eastAsia="Calibri" w:cs="Calibri"/>
                <w:sz w:val="18"/>
                <w:szCs w:val="18"/>
              </w:rPr>
            </w:pPr>
            <w:r>
              <w:rPr>
                <w:rFonts w:ascii="Calibri" w:hAnsi="Calibri" w:eastAsia="Calibri" w:cs="Calibri"/>
                <w:spacing w:val="-1"/>
                <w:sz w:val="18"/>
                <w:szCs w:val="18"/>
              </w:rPr>
              <w:t>F</w:t>
            </w:r>
            <w:r>
              <w:rPr>
                <w:rFonts w:ascii="Calibri" w:hAnsi="Calibri" w:eastAsia="Calibri" w:cs="Calibri"/>
                <w:sz w:val="18"/>
                <w:szCs w:val="18"/>
              </w:rPr>
              <w:t>a</w:t>
            </w:r>
            <w:r>
              <w:rPr>
                <w:rFonts w:ascii="Calibri" w:hAnsi="Calibri" w:eastAsia="Calibri" w:cs="Calibri"/>
                <w:spacing w:val="1"/>
                <w:sz w:val="18"/>
                <w:szCs w:val="18"/>
              </w:rPr>
              <w:t>c</w:t>
            </w:r>
            <w:r>
              <w:rPr>
                <w:rFonts w:ascii="Calibri" w:hAnsi="Calibri" w:eastAsia="Calibri" w:cs="Calibri"/>
                <w:sz w:val="18"/>
                <w:szCs w:val="18"/>
              </w:rPr>
              <w:t>ilitate</w:t>
            </w:r>
            <w:r>
              <w:rPr>
                <w:rFonts w:ascii="Calibri" w:hAnsi="Calibri" w:eastAsia="Calibri" w:cs="Calibri"/>
                <w:spacing w:val="-6"/>
                <w:sz w:val="18"/>
                <w:szCs w:val="18"/>
              </w:rPr>
              <w:t xml:space="preserve"> </w:t>
            </w:r>
            <w:r>
              <w:rPr>
                <w:rFonts w:ascii="Calibri" w:hAnsi="Calibri" w:eastAsia="Calibri" w:cs="Calibri"/>
                <w:spacing w:val="2"/>
                <w:sz w:val="18"/>
                <w:szCs w:val="18"/>
              </w:rPr>
              <w:t>r</w:t>
            </w:r>
            <w:r>
              <w:rPr>
                <w:rFonts w:ascii="Calibri" w:hAnsi="Calibri" w:eastAsia="Calibri" w:cs="Calibri"/>
                <w:spacing w:val="-1"/>
                <w:sz w:val="18"/>
                <w:szCs w:val="18"/>
              </w:rPr>
              <w:t>e</w:t>
            </w:r>
            <w:r>
              <w:rPr>
                <w:rFonts w:ascii="Calibri" w:hAnsi="Calibri" w:eastAsia="Calibri" w:cs="Calibri"/>
                <w:sz w:val="18"/>
                <w:szCs w:val="18"/>
              </w:rPr>
              <w:t>fe</w:t>
            </w:r>
            <w:r>
              <w:rPr>
                <w:rFonts w:ascii="Calibri" w:hAnsi="Calibri" w:eastAsia="Calibri" w:cs="Calibri"/>
                <w:spacing w:val="-1"/>
                <w:sz w:val="18"/>
                <w:szCs w:val="18"/>
              </w:rPr>
              <w:t>r</w:t>
            </w:r>
            <w:r>
              <w:rPr>
                <w:rFonts w:ascii="Calibri" w:hAnsi="Calibri" w:eastAsia="Calibri" w:cs="Calibri"/>
                <w:sz w:val="18"/>
                <w:szCs w:val="18"/>
              </w:rPr>
              <w:t>ra</w:t>
            </w:r>
            <w:r>
              <w:rPr>
                <w:rFonts w:ascii="Calibri" w:hAnsi="Calibri" w:eastAsia="Calibri" w:cs="Calibri"/>
                <w:spacing w:val="2"/>
                <w:sz w:val="18"/>
                <w:szCs w:val="18"/>
              </w:rPr>
              <w:t>l</w:t>
            </w:r>
            <w:r>
              <w:rPr>
                <w:rFonts w:ascii="Calibri" w:hAnsi="Calibri" w:eastAsia="Calibri" w:cs="Calibri"/>
                <w:sz w:val="18"/>
                <w:szCs w:val="18"/>
              </w:rPr>
              <w:t>s</w:t>
            </w:r>
            <w:r>
              <w:rPr>
                <w:rFonts w:ascii="Calibri" w:hAnsi="Calibri" w:eastAsia="Calibri" w:cs="Calibri"/>
                <w:spacing w:val="-5"/>
                <w:sz w:val="18"/>
                <w:szCs w:val="18"/>
              </w:rPr>
              <w:t xml:space="preserve"> </w:t>
            </w:r>
            <w:r>
              <w:rPr>
                <w:rFonts w:ascii="Calibri" w:hAnsi="Calibri" w:eastAsia="Calibri" w:cs="Calibri"/>
                <w:sz w:val="18"/>
                <w:szCs w:val="18"/>
              </w:rPr>
              <w:t>f</w:t>
            </w:r>
            <w:r>
              <w:rPr>
                <w:rFonts w:ascii="Calibri" w:hAnsi="Calibri" w:eastAsia="Calibri" w:cs="Calibri"/>
                <w:spacing w:val="1"/>
                <w:sz w:val="18"/>
                <w:szCs w:val="18"/>
              </w:rPr>
              <w:t>o</w:t>
            </w:r>
            <w:r>
              <w:rPr>
                <w:rFonts w:ascii="Calibri" w:hAnsi="Calibri" w:eastAsia="Calibri" w:cs="Calibri"/>
                <w:sz w:val="18"/>
                <w:szCs w:val="18"/>
              </w:rPr>
              <w:t>r</w:t>
            </w:r>
            <w:r>
              <w:rPr>
                <w:rFonts w:ascii="Calibri" w:hAnsi="Calibri" w:eastAsia="Calibri" w:cs="Calibri"/>
                <w:spacing w:val="-1"/>
                <w:sz w:val="18"/>
                <w:szCs w:val="18"/>
              </w:rPr>
              <w:t xml:space="preserve"> </w:t>
            </w:r>
            <w:r>
              <w:rPr>
                <w:rFonts w:ascii="Calibri" w:hAnsi="Calibri" w:eastAsia="Calibri" w:cs="Calibri"/>
                <w:sz w:val="18"/>
                <w:szCs w:val="18"/>
              </w:rPr>
              <w:t>c</w:t>
            </w:r>
            <w:r>
              <w:rPr>
                <w:rFonts w:ascii="Calibri" w:hAnsi="Calibri" w:eastAsia="Calibri" w:cs="Calibri"/>
                <w:spacing w:val="-1"/>
                <w:sz w:val="18"/>
                <w:szCs w:val="18"/>
              </w:rPr>
              <w:t>h</w:t>
            </w:r>
            <w:r>
              <w:rPr>
                <w:rFonts w:ascii="Calibri" w:hAnsi="Calibri" w:eastAsia="Calibri" w:cs="Calibri"/>
                <w:sz w:val="18"/>
                <w:szCs w:val="18"/>
              </w:rPr>
              <w:t>il</w:t>
            </w:r>
            <w:r>
              <w:rPr>
                <w:rFonts w:ascii="Calibri" w:hAnsi="Calibri" w:eastAsia="Calibri" w:cs="Calibri"/>
                <w:spacing w:val="-1"/>
                <w:sz w:val="18"/>
                <w:szCs w:val="18"/>
              </w:rPr>
              <w:t>d</w:t>
            </w:r>
            <w:r>
              <w:rPr>
                <w:rFonts w:ascii="Calibri" w:hAnsi="Calibri" w:eastAsia="Calibri" w:cs="Calibri"/>
                <w:spacing w:val="2"/>
                <w:sz w:val="18"/>
                <w:szCs w:val="18"/>
              </w:rPr>
              <w:t>r</w:t>
            </w:r>
            <w:r>
              <w:rPr>
                <w:rFonts w:ascii="Calibri" w:hAnsi="Calibri" w:eastAsia="Calibri" w:cs="Calibri"/>
                <w:spacing w:val="-1"/>
                <w:sz w:val="18"/>
                <w:szCs w:val="18"/>
              </w:rPr>
              <w:t>e</w:t>
            </w:r>
            <w:r>
              <w:rPr>
                <w:rFonts w:ascii="Calibri" w:hAnsi="Calibri" w:eastAsia="Calibri" w:cs="Calibri"/>
                <w:sz w:val="18"/>
                <w:szCs w:val="18"/>
              </w:rPr>
              <w:t>n</w:t>
            </w:r>
            <w:r>
              <w:rPr>
                <w:rFonts w:ascii="Calibri" w:hAnsi="Calibri" w:eastAsia="Calibri" w:cs="Calibri"/>
                <w:spacing w:val="-3"/>
                <w:sz w:val="18"/>
                <w:szCs w:val="18"/>
              </w:rPr>
              <w:t xml:space="preserve"> </w:t>
            </w:r>
            <w:r>
              <w:rPr>
                <w:rFonts w:ascii="Calibri" w:hAnsi="Calibri" w:eastAsia="Calibri" w:cs="Calibri"/>
                <w:sz w:val="18"/>
                <w:szCs w:val="18"/>
              </w:rPr>
              <w:t>r</w:t>
            </w:r>
            <w:r>
              <w:rPr>
                <w:rFonts w:ascii="Calibri" w:hAnsi="Calibri" w:eastAsia="Calibri" w:cs="Calibri"/>
                <w:spacing w:val="1"/>
                <w:sz w:val="18"/>
                <w:szCs w:val="18"/>
              </w:rPr>
              <w:t>e</w:t>
            </w:r>
            <w:r>
              <w:rPr>
                <w:rFonts w:ascii="Calibri" w:hAnsi="Calibri" w:eastAsia="Calibri" w:cs="Calibri"/>
                <w:spacing w:val="-1"/>
                <w:sz w:val="18"/>
                <w:szCs w:val="18"/>
              </w:rPr>
              <w:t>qu</w:t>
            </w:r>
            <w:r>
              <w:rPr>
                <w:rFonts w:ascii="Calibri" w:hAnsi="Calibri" w:eastAsia="Calibri" w:cs="Calibri"/>
                <w:sz w:val="18"/>
                <w:szCs w:val="18"/>
              </w:rPr>
              <w:t>ir</w:t>
            </w:r>
            <w:r>
              <w:rPr>
                <w:rFonts w:ascii="Calibri" w:hAnsi="Calibri" w:eastAsia="Calibri" w:cs="Calibri"/>
                <w:spacing w:val="1"/>
                <w:sz w:val="18"/>
                <w:szCs w:val="18"/>
              </w:rPr>
              <w:t>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3"/>
                <w:sz w:val="18"/>
                <w:szCs w:val="18"/>
              </w:rPr>
              <w:t xml:space="preserve"> </w:t>
            </w:r>
            <w:r>
              <w:rPr>
                <w:rFonts w:ascii="Calibri" w:hAnsi="Calibri" w:eastAsia="Calibri" w:cs="Calibri"/>
                <w:spacing w:val="1"/>
                <w:sz w:val="18"/>
                <w:szCs w:val="18"/>
              </w:rPr>
              <w:t>h</w:t>
            </w:r>
            <w:r>
              <w:rPr>
                <w:rFonts w:ascii="Calibri" w:hAnsi="Calibri" w:eastAsia="Calibri" w:cs="Calibri"/>
                <w:sz w:val="18"/>
                <w:szCs w:val="18"/>
              </w:rPr>
              <w:t>i</w:t>
            </w:r>
            <w:r>
              <w:rPr>
                <w:rFonts w:ascii="Calibri" w:hAnsi="Calibri" w:eastAsia="Calibri" w:cs="Calibri"/>
                <w:spacing w:val="-1"/>
                <w:sz w:val="18"/>
                <w:szCs w:val="18"/>
              </w:rPr>
              <w:t>g</w:t>
            </w:r>
            <w:r>
              <w:rPr>
                <w:rFonts w:ascii="Calibri" w:hAnsi="Calibri" w:eastAsia="Calibri" w:cs="Calibri"/>
                <w:spacing w:val="1"/>
                <w:sz w:val="18"/>
                <w:szCs w:val="18"/>
              </w:rPr>
              <w:t>h</w:t>
            </w:r>
            <w:r>
              <w:rPr>
                <w:rFonts w:ascii="Calibri" w:hAnsi="Calibri" w:eastAsia="Calibri" w:cs="Calibri"/>
                <w:spacing w:val="-1"/>
                <w:sz w:val="18"/>
                <w:szCs w:val="18"/>
              </w:rPr>
              <w:t>e</w:t>
            </w:r>
            <w:r>
              <w:rPr>
                <w:rFonts w:ascii="Calibri" w:hAnsi="Calibri" w:eastAsia="Calibri" w:cs="Calibri"/>
                <w:sz w:val="18"/>
                <w:szCs w:val="18"/>
              </w:rPr>
              <w:t>r l</w:t>
            </w:r>
            <w:r>
              <w:rPr>
                <w:rFonts w:ascii="Calibri" w:hAnsi="Calibri" w:eastAsia="Calibri" w:cs="Calibri"/>
                <w:spacing w:val="-1"/>
                <w:sz w:val="18"/>
                <w:szCs w:val="18"/>
              </w:rPr>
              <w:t>e</w:t>
            </w:r>
            <w:r>
              <w:rPr>
                <w:rFonts w:ascii="Calibri" w:hAnsi="Calibri" w:eastAsia="Calibri" w:cs="Calibri"/>
                <w:sz w:val="18"/>
                <w:szCs w:val="18"/>
              </w:rPr>
              <w:t>vel</w:t>
            </w:r>
            <w:r>
              <w:rPr>
                <w:rFonts w:ascii="Calibri" w:hAnsi="Calibri" w:eastAsia="Calibri" w:cs="Calibri"/>
                <w:spacing w:val="-3"/>
                <w:sz w:val="18"/>
                <w:szCs w:val="18"/>
              </w:rPr>
              <w:t xml:space="preserve"> </w:t>
            </w:r>
            <w:r>
              <w:rPr>
                <w:rFonts w:ascii="Calibri" w:hAnsi="Calibri" w:eastAsia="Calibri" w:cs="Calibri"/>
                <w:sz w:val="18"/>
                <w:szCs w:val="18"/>
              </w:rPr>
              <w:t>MH</w:t>
            </w:r>
            <w:r>
              <w:rPr>
                <w:rFonts w:ascii="Calibri" w:hAnsi="Calibri" w:eastAsia="Calibri" w:cs="Calibri"/>
                <w:spacing w:val="1"/>
                <w:sz w:val="18"/>
                <w:szCs w:val="18"/>
              </w:rPr>
              <w:t>P</w:t>
            </w:r>
            <w:r>
              <w:rPr>
                <w:rFonts w:ascii="Calibri" w:hAnsi="Calibri" w:eastAsia="Calibri" w:cs="Calibri"/>
                <w:spacing w:val="-1"/>
                <w:sz w:val="18"/>
                <w:szCs w:val="18"/>
              </w:rPr>
              <w:t>S</w:t>
            </w:r>
            <w:r>
              <w:rPr>
                <w:rFonts w:ascii="Calibri" w:hAnsi="Calibri" w:eastAsia="Calibri" w:cs="Calibri"/>
                <w:sz w:val="18"/>
                <w:szCs w:val="18"/>
              </w:rPr>
              <w:t>S</w:t>
            </w:r>
            <w:r>
              <w:rPr>
                <w:rFonts w:ascii="Calibri" w:hAnsi="Calibri" w:eastAsia="Calibri" w:cs="Calibri"/>
                <w:spacing w:val="-2"/>
                <w:sz w:val="18"/>
                <w:szCs w:val="18"/>
              </w:rPr>
              <w:t xml:space="preserve"> </w:t>
            </w:r>
            <w:r>
              <w:rPr>
                <w:rFonts w:ascii="Calibri" w:hAnsi="Calibri" w:eastAsia="Calibri" w:cs="Calibri"/>
                <w:spacing w:val="-1"/>
                <w:sz w:val="18"/>
                <w:szCs w:val="18"/>
              </w:rPr>
              <w:t>s</w:t>
            </w:r>
            <w:r>
              <w:rPr>
                <w:rFonts w:ascii="Calibri" w:hAnsi="Calibri" w:eastAsia="Calibri" w:cs="Calibri"/>
                <w:spacing w:val="1"/>
                <w:sz w:val="18"/>
                <w:szCs w:val="18"/>
              </w:rPr>
              <w:t>u</w:t>
            </w:r>
            <w:r>
              <w:rPr>
                <w:rFonts w:ascii="Calibri" w:hAnsi="Calibri" w:eastAsia="Calibri" w:cs="Calibri"/>
                <w:spacing w:val="-1"/>
                <w:sz w:val="18"/>
                <w:szCs w:val="18"/>
              </w:rPr>
              <w:t>pp</w:t>
            </w:r>
            <w:r>
              <w:rPr>
                <w:rFonts w:ascii="Calibri" w:hAnsi="Calibri" w:eastAsia="Calibri" w:cs="Calibri"/>
                <w:spacing w:val="1"/>
                <w:sz w:val="18"/>
                <w:szCs w:val="18"/>
              </w:rPr>
              <w:t>o</w:t>
            </w:r>
            <w:r>
              <w:rPr>
                <w:rFonts w:ascii="Calibri" w:hAnsi="Calibri" w:eastAsia="Calibri" w:cs="Calibri"/>
                <w:sz w:val="18"/>
                <w:szCs w:val="18"/>
              </w:rPr>
              <w:t>rt</w:t>
            </w:r>
          </w:p>
          <w:p w:rsidR="00053E75" w:rsidRDefault="00BF1E13" w14:paraId="7D506BD8" w14:textId="77777777">
            <w:pPr>
              <w:spacing w:before="84" w:after="0" w:line="256" w:lineRule="auto"/>
              <w:ind w:left="97" w:right="205"/>
              <w:rPr>
                <w:rFonts w:ascii="Calibri" w:hAnsi="Calibri" w:eastAsia="Calibri" w:cs="Calibri"/>
                <w:sz w:val="18"/>
                <w:szCs w:val="18"/>
              </w:rPr>
            </w:pPr>
            <w:r>
              <w:rPr>
                <w:rFonts w:ascii="Calibri" w:hAnsi="Calibri" w:eastAsia="Calibri" w:cs="Calibri"/>
                <w:spacing w:val="1"/>
                <w:sz w:val="18"/>
                <w:szCs w:val="18"/>
              </w:rPr>
              <w:t>O</w:t>
            </w:r>
            <w:r>
              <w:rPr>
                <w:rFonts w:ascii="Calibri" w:hAnsi="Calibri" w:eastAsia="Calibri" w:cs="Calibri"/>
                <w:spacing w:val="-1"/>
                <w:sz w:val="18"/>
                <w:szCs w:val="18"/>
              </w:rPr>
              <w:t>u</w:t>
            </w:r>
            <w:r>
              <w:rPr>
                <w:rFonts w:ascii="Calibri" w:hAnsi="Calibri" w:eastAsia="Calibri" w:cs="Calibri"/>
                <w:sz w:val="18"/>
                <w:szCs w:val="18"/>
              </w:rPr>
              <w:t>t</w:t>
            </w:r>
            <w:r>
              <w:rPr>
                <w:rFonts w:ascii="Calibri" w:hAnsi="Calibri" w:eastAsia="Calibri" w:cs="Calibri"/>
                <w:spacing w:val="-1"/>
                <w:sz w:val="18"/>
                <w:szCs w:val="18"/>
              </w:rPr>
              <w:t>re</w:t>
            </w:r>
            <w:r>
              <w:rPr>
                <w:rFonts w:ascii="Calibri" w:hAnsi="Calibri" w:eastAsia="Calibri" w:cs="Calibri"/>
                <w:sz w:val="18"/>
                <w:szCs w:val="18"/>
              </w:rPr>
              <w:t>a</w:t>
            </w:r>
            <w:r>
              <w:rPr>
                <w:rFonts w:ascii="Calibri" w:hAnsi="Calibri" w:eastAsia="Calibri" w:cs="Calibri"/>
                <w:spacing w:val="1"/>
                <w:sz w:val="18"/>
                <w:szCs w:val="18"/>
              </w:rPr>
              <w:t>c</w:t>
            </w:r>
            <w:r>
              <w:rPr>
                <w:rFonts w:ascii="Calibri" w:hAnsi="Calibri" w:eastAsia="Calibri" w:cs="Calibri"/>
                <w:sz w:val="18"/>
                <w:szCs w:val="18"/>
              </w:rPr>
              <w:t>h</w:t>
            </w:r>
            <w:r>
              <w:rPr>
                <w:rFonts w:ascii="Calibri" w:hAnsi="Calibri" w:eastAsia="Calibri" w:cs="Calibri"/>
                <w:spacing w:val="-5"/>
                <w:sz w:val="18"/>
                <w:szCs w:val="18"/>
              </w:rPr>
              <w:t xml:space="preserve"> </w:t>
            </w:r>
            <w:r>
              <w:rPr>
                <w:rFonts w:ascii="Calibri" w:hAnsi="Calibri" w:eastAsia="Calibri" w:cs="Calibri"/>
                <w:sz w:val="18"/>
                <w:szCs w:val="18"/>
              </w:rPr>
              <w:t>f</w:t>
            </w:r>
            <w:r>
              <w:rPr>
                <w:rFonts w:ascii="Calibri" w:hAnsi="Calibri" w:eastAsia="Calibri" w:cs="Calibri"/>
                <w:spacing w:val="1"/>
                <w:sz w:val="18"/>
                <w:szCs w:val="18"/>
              </w:rPr>
              <w:t>o</w:t>
            </w:r>
            <w:r>
              <w:rPr>
                <w:rFonts w:ascii="Calibri" w:hAnsi="Calibri" w:eastAsia="Calibri" w:cs="Calibri"/>
                <w:sz w:val="18"/>
                <w:szCs w:val="18"/>
              </w:rPr>
              <w:t>r</w:t>
            </w:r>
            <w:r>
              <w:rPr>
                <w:rFonts w:ascii="Calibri" w:hAnsi="Calibri" w:eastAsia="Calibri" w:cs="Calibri"/>
                <w:spacing w:val="-1"/>
                <w:sz w:val="18"/>
                <w:szCs w:val="18"/>
              </w:rPr>
              <w:t xml:space="preserve"> </w:t>
            </w:r>
            <w:r>
              <w:rPr>
                <w:rFonts w:ascii="Calibri" w:hAnsi="Calibri" w:eastAsia="Calibri" w:cs="Calibri"/>
                <w:spacing w:val="1"/>
                <w:sz w:val="18"/>
                <w:szCs w:val="18"/>
              </w:rPr>
              <w:t>o</w:t>
            </w:r>
            <w:r>
              <w:rPr>
                <w:rFonts w:ascii="Calibri" w:hAnsi="Calibri" w:eastAsia="Calibri" w:cs="Calibri"/>
                <w:spacing w:val="-1"/>
                <w:sz w:val="18"/>
                <w:szCs w:val="18"/>
              </w:rPr>
              <w:t>u</w:t>
            </w:r>
            <w:r>
              <w:rPr>
                <w:rFonts w:ascii="Calibri" w:hAnsi="Calibri" w:eastAsia="Calibri" w:cs="Calibri"/>
                <w:sz w:val="18"/>
                <w:szCs w:val="18"/>
              </w:rPr>
              <w:t>t</w:t>
            </w:r>
            <w:r>
              <w:rPr>
                <w:rFonts w:ascii="Calibri" w:hAnsi="Calibri" w:eastAsia="Calibri" w:cs="Calibri"/>
                <w:spacing w:val="-1"/>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f sc</w:t>
            </w:r>
            <w:r>
              <w:rPr>
                <w:rFonts w:ascii="Calibri" w:hAnsi="Calibri" w:eastAsia="Calibri" w:cs="Calibri"/>
                <w:spacing w:val="-1"/>
                <w:sz w:val="18"/>
                <w:szCs w:val="18"/>
              </w:rPr>
              <w:t>h</w:t>
            </w:r>
            <w:r>
              <w:rPr>
                <w:rFonts w:ascii="Calibri" w:hAnsi="Calibri" w:eastAsia="Calibri" w:cs="Calibri"/>
                <w:spacing w:val="1"/>
                <w:sz w:val="18"/>
                <w:szCs w:val="18"/>
              </w:rPr>
              <w:t>oo</w:t>
            </w:r>
            <w:r>
              <w:rPr>
                <w:rFonts w:ascii="Calibri" w:hAnsi="Calibri" w:eastAsia="Calibri" w:cs="Calibri"/>
                <w:sz w:val="18"/>
                <w:szCs w:val="18"/>
              </w:rPr>
              <w:t xml:space="preserve">l </w:t>
            </w:r>
            <w:r>
              <w:rPr>
                <w:rFonts w:ascii="Calibri" w:hAnsi="Calibri" w:eastAsia="Calibri" w:cs="Calibri"/>
                <w:spacing w:val="1"/>
                <w:sz w:val="18"/>
                <w:szCs w:val="18"/>
              </w:rPr>
              <w:t>c</w:t>
            </w:r>
            <w:r>
              <w:rPr>
                <w:rFonts w:ascii="Calibri" w:hAnsi="Calibri" w:eastAsia="Calibri" w:cs="Calibri"/>
                <w:spacing w:val="-1"/>
                <w:sz w:val="18"/>
                <w:szCs w:val="18"/>
              </w:rPr>
              <w:t>h</w:t>
            </w:r>
            <w:r>
              <w:rPr>
                <w:rFonts w:ascii="Calibri" w:hAnsi="Calibri" w:eastAsia="Calibri" w:cs="Calibri"/>
                <w:sz w:val="18"/>
                <w:szCs w:val="18"/>
              </w:rPr>
              <w:t>il</w:t>
            </w:r>
            <w:r>
              <w:rPr>
                <w:rFonts w:ascii="Calibri" w:hAnsi="Calibri" w:eastAsia="Calibri" w:cs="Calibri"/>
                <w:spacing w:val="-1"/>
                <w:sz w:val="18"/>
                <w:szCs w:val="18"/>
              </w:rPr>
              <w:t>d</w:t>
            </w:r>
            <w:r>
              <w:rPr>
                <w:rFonts w:ascii="Calibri" w:hAnsi="Calibri" w:eastAsia="Calibri" w:cs="Calibri"/>
                <w:spacing w:val="2"/>
                <w:sz w:val="18"/>
                <w:szCs w:val="18"/>
              </w:rPr>
              <w:t>r</w:t>
            </w:r>
            <w:r>
              <w:rPr>
                <w:rFonts w:ascii="Calibri" w:hAnsi="Calibri" w:eastAsia="Calibri" w:cs="Calibri"/>
                <w:spacing w:val="-1"/>
                <w:sz w:val="18"/>
                <w:szCs w:val="18"/>
              </w:rPr>
              <w:t>en</w:t>
            </w:r>
            <w:r>
              <w:rPr>
                <w:rFonts w:ascii="Calibri" w:hAnsi="Calibri" w:eastAsia="Calibri" w:cs="Calibri"/>
                <w:sz w:val="18"/>
                <w:szCs w:val="18"/>
              </w:rPr>
              <w:t>,</w:t>
            </w:r>
            <w:r>
              <w:rPr>
                <w:rFonts w:ascii="Calibri" w:hAnsi="Calibri" w:eastAsia="Calibri" w:cs="Calibri"/>
                <w:spacing w:val="-3"/>
                <w:sz w:val="18"/>
                <w:szCs w:val="18"/>
              </w:rPr>
              <w:t xml:space="preserve"> </w:t>
            </w:r>
            <w:r>
              <w:rPr>
                <w:rFonts w:ascii="Calibri" w:hAnsi="Calibri" w:eastAsia="Calibri" w:cs="Calibri"/>
                <w:spacing w:val="1"/>
                <w:sz w:val="18"/>
                <w:szCs w:val="18"/>
              </w:rPr>
              <w:t>co</w:t>
            </w:r>
            <w:r>
              <w:rPr>
                <w:rFonts w:ascii="Calibri" w:hAnsi="Calibri" w:eastAsia="Calibri" w:cs="Calibri"/>
                <w:spacing w:val="-1"/>
                <w:sz w:val="18"/>
                <w:szCs w:val="18"/>
              </w:rPr>
              <w:t>ns</w:t>
            </w:r>
            <w:r>
              <w:rPr>
                <w:rFonts w:ascii="Calibri" w:hAnsi="Calibri" w:eastAsia="Calibri" w:cs="Calibri"/>
                <w:sz w:val="18"/>
                <w:szCs w:val="18"/>
              </w:rPr>
              <w:t>i</w:t>
            </w:r>
            <w:r>
              <w:rPr>
                <w:rFonts w:ascii="Calibri" w:hAnsi="Calibri" w:eastAsia="Calibri" w:cs="Calibri"/>
                <w:spacing w:val="-1"/>
                <w:sz w:val="18"/>
                <w:szCs w:val="18"/>
              </w:rPr>
              <w:t>d</w:t>
            </w:r>
            <w:r>
              <w:rPr>
                <w:rFonts w:ascii="Calibri" w:hAnsi="Calibri" w:eastAsia="Calibri" w:cs="Calibri"/>
                <w:spacing w:val="2"/>
                <w:sz w:val="18"/>
                <w:szCs w:val="18"/>
              </w:rPr>
              <w:t>e</w:t>
            </w:r>
            <w:r>
              <w:rPr>
                <w:rFonts w:ascii="Calibri" w:hAnsi="Calibri" w:eastAsia="Calibri" w:cs="Calibri"/>
                <w:sz w:val="18"/>
                <w:szCs w:val="18"/>
              </w:rPr>
              <w:t>r</w:t>
            </w:r>
            <w:r>
              <w:rPr>
                <w:rFonts w:ascii="Calibri" w:hAnsi="Calibri" w:eastAsia="Calibri" w:cs="Calibri"/>
                <w:spacing w:val="-1"/>
                <w:sz w:val="18"/>
                <w:szCs w:val="18"/>
              </w:rPr>
              <w:t>in</w:t>
            </w:r>
            <w:r>
              <w:rPr>
                <w:rFonts w:ascii="Calibri" w:hAnsi="Calibri" w:eastAsia="Calibri" w:cs="Calibri"/>
                <w:sz w:val="18"/>
                <w:szCs w:val="18"/>
              </w:rPr>
              <w:t xml:space="preserve">g </w:t>
            </w:r>
            <w:r>
              <w:rPr>
                <w:rFonts w:ascii="Calibri" w:hAnsi="Calibri" w:eastAsia="Calibri" w:cs="Calibri"/>
                <w:spacing w:val="1"/>
                <w:sz w:val="18"/>
                <w:szCs w:val="18"/>
              </w:rPr>
              <w:t>o</w:t>
            </w:r>
            <w:r>
              <w:rPr>
                <w:rFonts w:ascii="Calibri" w:hAnsi="Calibri" w:eastAsia="Calibri" w:cs="Calibri"/>
                <w:spacing w:val="-1"/>
                <w:sz w:val="18"/>
                <w:szCs w:val="18"/>
              </w:rPr>
              <w:t>p</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pacing w:val="-1"/>
                <w:sz w:val="18"/>
                <w:szCs w:val="18"/>
              </w:rPr>
              <w:t>n</w:t>
            </w:r>
            <w:r>
              <w:rPr>
                <w:rFonts w:ascii="Calibri" w:hAnsi="Calibri" w:eastAsia="Calibri" w:cs="Calibri"/>
                <w:sz w:val="18"/>
                <w:szCs w:val="18"/>
              </w:rPr>
              <w:t>s</w:t>
            </w:r>
            <w:r>
              <w:rPr>
                <w:rFonts w:ascii="Calibri" w:hAnsi="Calibri" w:eastAsia="Calibri" w:cs="Calibri"/>
                <w:spacing w:val="-1"/>
                <w:sz w:val="18"/>
                <w:szCs w:val="18"/>
              </w:rPr>
              <w:t xml:space="preserve"> </w:t>
            </w:r>
            <w:r>
              <w:rPr>
                <w:rFonts w:ascii="Calibri" w:hAnsi="Calibri" w:eastAsia="Calibri" w:cs="Calibri"/>
                <w:sz w:val="18"/>
                <w:szCs w:val="18"/>
              </w:rPr>
              <w:t>f</w:t>
            </w:r>
            <w:r>
              <w:rPr>
                <w:rFonts w:ascii="Calibri" w:hAnsi="Calibri" w:eastAsia="Calibri" w:cs="Calibri"/>
                <w:spacing w:val="1"/>
                <w:sz w:val="18"/>
                <w:szCs w:val="18"/>
              </w:rPr>
              <w:t>o</w:t>
            </w:r>
            <w:r>
              <w:rPr>
                <w:rFonts w:ascii="Calibri" w:hAnsi="Calibri" w:eastAsia="Calibri" w:cs="Calibri"/>
                <w:sz w:val="18"/>
                <w:szCs w:val="18"/>
              </w:rPr>
              <w:t>r</w:t>
            </w:r>
            <w:r>
              <w:rPr>
                <w:rFonts w:ascii="Calibri" w:hAnsi="Calibri" w:eastAsia="Calibri" w:cs="Calibri"/>
                <w:spacing w:val="-1"/>
                <w:sz w:val="18"/>
                <w:szCs w:val="18"/>
              </w:rPr>
              <w:t xml:space="preserve"> the</w:t>
            </w:r>
            <w:r>
              <w:rPr>
                <w:rFonts w:ascii="Calibri" w:hAnsi="Calibri" w:eastAsia="Calibri" w:cs="Calibri"/>
                <w:sz w:val="18"/>
                <w:szCs w:val="18"/>
              </w:rPr>
              <w:t>ir</w:t>
            </w:r>
            <w:r>
              <w:rPr>
                <w:rFonts w:ascii="Calibri" w:hAnsi="Calibri" w:eastAsia="Calibri" w:cs="Calibri"/>
                <w:spacing w:val="-2"/>
                <w:sz w:val="18"/>
                <w:szCs w:val="18"/>
              </w:rPr>
              <w:t xml:space="preserve"> </w:t>
            </w:r>
            <w:r>
              <w:rPr>
                <w:rFonts w:ascii="Calibri" w:hAnsi="Calibri" w:eastAsia="Calibri" w:cs="Calibri"/>
                <w:spacing w:val="1"/>
                <w:sz w:val="18"/>
                <w:szCs w:val="18"/>
              </w:rPr>
              <w:t>i</w:t>
            </w:r>
            <w:r>
              <w:rPr>
                <w:rFonts w:ascii="Calibri" w:hAnsi="Calibri" w:eastAsia="Calibri" w:cs="Calibri"/>
                <w:spacing w:val="-1"/>
                <w:sz w:val="18"/>
                <w:szCs w:val="18"/>
              </w:rPr>
              <w:t>n</w:t>
            </w:r>
            <w:r>
              <w:rPr>
                <w:rFonts w:ascii="Calibri" w:hAnsi="Calibri" w:eastAsia="Calibri" w:cs="Calibri"/>
                <w:spacing w:val="1"/>
                <w:sz w:val="18"/>
                <w:szCs w:val="18"/>
              </w:rPr>
              <w:t>c</w:t>
            </w:r>
            <w:r>
              <w:rPr>
                <w:rFonts w:ascii="Calibri" w:hAnsi="Calibri" w:eastAsia="Calibri" w:cs="Calibri"/>
                <w:sz w:val="18"/>
                <w:szCs w:val="18"/>
              </w:rPr>
              <w:t>l</w:t>
            </w:r>
            <w:r>
              <w:rPr>
                <w:rFonts w:ascii="Calibri" w:hAnsi="Calibri" w:eastAsia="Calibri" w:cs="Calibri"/>
                <w:spacing w:val="1"/>
                <w:sz w:val="18"/>
                <w:szCs w:val="18"/>
              </w:rPr>
              <w:t>u</w:t>
            </w:r>
            <w:r>
              <w:rPr>
                <w:rFonts w:ascii="Calibri" w:hAnsi="Calibri" w:eastAsia="Calibri" w:cs="Calibri"/>
                <w:spacing w:val="-1"/>
                <w:sz w:val="18"/>
                <w:szCs w:val="18"/>
              </w:rPr>
              <w:t>s</w:t>
            </w:r>
            <w:r>
              <w:rPr>
                <w:rFonts w:ascii="Calibri" w:hAnsi="Calibri" w:eastAsia="Calibri" w:cs="Calibri"/>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z w:val="18"/>
                <w:szCs w:val="18"/>
              </w:rPr>
              <w:t>in</w:t>
            </w:r>
            <w:r>
              <w:rPr>
                <w:rFonts w:ascii="Calibri" w:hAnsi="Calibri" w:eastAsia="Calibri" w:cs="Calibri"/>
                <w:spacing w:val="1"/>
                <w:sz w:val="18"/>
                <w:szCs w:val="18"/>
              </w:rPr>
              <w:t xml:space="preserve"> </w:t>
            </w:r>
            <w:r>
              <w:rPr>
                <w:rFonts w:ascii="Calibri" w:hAnsi="Calibri" w:eastAsia="Calibri" w:cs="Calibri"/>
                <w:sz w:val="18"/>
                <w:szCs w:val="18"/>
              </w:rPr>
              <w:t>M</w:t>
            </w:r>
            <w:r>
              <w:rPr>
                <w:rFonts w:ascii="Calibri" w:hAnsi="Calibri" w:eastAsia="Calibri" w:cs="Calibri"/>
                <w:spacing w:val="3"/>
                <w:sz w:val="18"/>
                <w:szCs w:val="18"/>
              </w:rPr>
              <w:t>H</w:t>
            </w:r>
            <w:r>
              <w:rPr>
                <w:rFonts w:ascii="Calibri" w:hAnsi="Calibri" w:eastAsia="Calibri" w:cs="Calibri"/>
                <w:sz w:val="18"/>
                <w:szCs w:val="18"/>
              </w:rPr>
              <w:t>PSS</w:t>
            </w:r>
            <w:r>
              <w:rPr>
                <w:rFonts w:ascii="Calibri" w:hAnsi="Calibri" w:eastAsia="Calibri" w:cs="Calibri"/>
                <w:spacing w:val="-1"/>
                <w:sz w:val="18"/>
                <w:szCs w:val="18"/>
              </w:rPr>
              <w:t xml:space="preserve"> </w:t>
            </w:r>
            <w:r>
              <w:rPr>
                <w:rFonts w:ascii="Calibri" w:hAnsi="Calibri" w:eastAsia="Calibri" w:cs="Calibri"/>
                <w:sz w:val="18"/>
                <w:szCs w:val="18"/>
              </w:rPr>
              <w:t>a</w:t>
            </w:r>
            <w:r>
              <w:rPr>
                <w:rFonts w:ascii="Calibri" w:hAnsi="Calibri" w:eastAsia="Calibri" w:cs="Calibri"/>
                <w:spacing w:val="1"/>
                <w:sz w:val="18"/>
                <w:szCs w:val="18"/>
              </w:rPr>
              <w:t>c</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z w:val="18"/>
                <w:szCs w:val="18"/>
              </w:rPr>
              <w:t>vi</w:t>
            </w:r>
            <w:r>
              <w:rPr>
                <w:rFonts w:ascii="Calibri" w:hAnsi="Calibri" w:eastAsia="Calibri" w:cs="Calibri"/>
                <w:spacing w:val="-1"/>
                <w:sz w:val="18"/>
                <w:szCs w:val="18"/>
              </w:rPr>
              <w:t>t</w:t>
            </w:r>
            <w:r>
              <w:rPr>
                <w:rFonts w:ascii="Calibri" w:hAnsi="Calibri" w:eastAsia="Calibri" w:cs="Calibri"/>
                <w:sz w:val="18"/>
                <w:szCs w:val="18"/>
              </w:rPr>
              <w:t>i</w:t>
            </w:r>
            <w:r>
              <w:rPr>
                <w:rFonts w:ascii="Calibri" w:hAnsi="Calibri" w:eastAsia="Calibri" w:cs="Calibri"/>
                <w:spacing w:val="2"/>
                <w:sz w:val="18"/>
                <w:szCs w:val="18"/>
              </w:rPr>
              <w:t>e</w:t>
            </w:r>
            <w:r>
              <w:rPr>
                <w:rFonts w:ascii="Calibri" w:hAnsi="Calibri" w:eastAsia="Calibri" w:cs="Calibri"/>
                <w:sz w:val="18"/>
                <w:szCs w:val="18"/>
              </w:rPr>
              <w:t>s</w:t>
            </w:r>
          </w:p>
        </w:tc>
      </w:tr>
      <w:tr w:rsidR="00053E75" w14:paraId="43DF3F6F" w14:textId="77777777">
        <w:trPr>
          <w:trHeight w:val="574" w:hRule="exact"/>
        </w:trPr>
        <w:tc>
          <w:tcPr>
            <w:tcW w:w="1352" w:type="dxa"/>
            <w:vMerge/>
            <w:tcBorders>
              <w:left w:val="single" w:color="009FDC" w:sz="8" w:space="0"/>
              <w:bottom w:val="single" w:color="009FDC" w:sz="8" w:space="0"/>
              <w:right w:val="single" w:color="009FDC" w:sz="8" w:space="0"/>
            </w:tcBorders>
          </w:tcPr>
          <w:p w:rsidR="00053E75" w:rsidRDefault="00053E75" w14:paraId="4BFB60C9" w14:textId="77777777"/>
        </w:tc>
        <w:tc>
          <w:tcPr>
            <w:tcW w:w="1349" w:type="dxa"/>
            <w:tcBorders>
              <w:top w:val="single" w:color="009FDC" w:sz="8" w:space="0"/>
              <w:left w:val="single" w:color="009FDC" w:sz="8" w:space="0"/>
              <w:bottom w:val="single" w:color="009FDC" w:sz="8" w:space="0"/>
              <w:right w:val="single" w:color="009FDC" w:sz="8" w:space="0"/>
            </w:tcBorders>
          </w:tcPr>
          <w:p w:rsidR="00053E75" w:rsidRDefault="00BF1E13" w14:paraId="05BCE779" w14:textId="77777777">
            <w:pPr>
              <w:spacing w:after="0" w:line="218" w:lineRule="exact"/>
              <w:ind w:left="97" w:right="-20"/>
              <w:rPr>
                <w:rFonts w:ascii="Calibri" w:hAnsi="Calibri" w:eastAsia="Calibri" w:cs="Calibri"/>
                <w:sz w:val="18"/>
                <w:szCs w:val="18"/>
              </w:rPr>
            </w:pPr>
            <w:r>
              <w:rPr>
                <w:rFonts w:ascii="Calibri" w:hAnsi="Calibri" w:eastAsia="Calibri" w:cs="Calibri"/>
                <w:sz w:val="18"/>
                <w:szCs w:val="18"/>
              </w:rPr>
              <w:t>M</w:t>
            </w:r>
            <w:r>
              <w:rPr>
                <w:rFonts w:ascii="Calibri" w:hAnsi="Calibri" w:eastAsia="Calibri" w:cs="Calibri"/>
                <w:spacing w:val="1"/>
                <w:sz w:val="18"/>
                <w:szCs w:val="18"/>
              </w:rPr>
              <w:t>o</w:t>
            </w:r>
            <w:r>
              <w:rPr>
                <w:rFonts w:ascii="Calibri" w:hAnsi="Calibri" w:eastAsia="Calibri" w:cs="Calibri"/>
                <w:spacing w:val="-1"/>
                <w:sz w:val="18"/>
                <w:szCs w:val="18"/>
              </w:rPr>
              <w:t>n</w:t>
            </w:r>
            <w:r>
              <w:rPr>
                <w:rFonts w:ascii="Calibri" w:hAnsi="Calibri" w:eastAsia="Calibri" w:cs="Calibri"/>
                <w:sz w:val="18"/>
                <w:szCs w:val="18"/>
              </w:rPr>
              <w:t>it</w:t>
            </w:r>
            <w:r>
              <w:rPr>
                <w:rFonts w:ascii="Calibri" w:hAnsi="Calibri" w:eastAsia="Calibri" w:cs="Calibri"/>
                <w:spacing w:val="1"/>
                <w:sz w:val="18"/>
                <w:szCs w:val="18"/>
              </w:rPr>
              <w:t>o</w:t>
            </w:r>
            <w:r>
              <w:rPr>
                <w:rFonts w:ascii="Calibri" w:hAnsi="Calibri" w:eastAsia="Calibri" w:cs="Calibri"/>
                <w:sz w:val="18"/>
                <w:szCs w:val="18"/>
              </w:rPr>
              <w:t>r</w:t>
            </w:r>
            <w:r>
              <w:rPr>
                <w:rFonts w:ascii="Calibri" w:hAnsi="Calibri" w:eastAsia="Calibri" w:cs="Calibri"/>
                <w:spacing w:val="-1"/>
                <w:sz w:val="18"/>
                <w:szCs w:val="18"/>
              </w:rPr>
              <w:t>in</w:t>
            </w:r>
            <w:r>
              <w:rPr>
                <w:rFonts w:ascii="Calibri" w:hAnsi="Calibri" w:eastAsia="Calibri" w:cs="Calibri"/>
                <w:sz w:val="18"/>
                <w:szCs w:val="18"/>
              </w:rPr>
              <w:t>g</w:t>
            </w:r>
          </w:p>
        </w:tc>
        <w:tc>
          <w:tcPr>
            <w:tcW w:w="3692" w:type="dxa"/>
            <w:tcBorders>
              <w:top w:val="single" w:color="009FDC" w:sz="8" w:space="0"/>
              <w:left w:val="single" w:color="009FDC" w:sz="8" w:space="0"/>
              <w:bottom w:val="single" w:color="009FDC" w:sz="8" w:space="0"/>
              <w:right w:val="single" w:color="009FDC" w:sz="8" w:space="0"/>
            </w:tcBorders>
          </w:tcPr>
          <w:p w:rsidR="00053E75" w:rsidRDefault="00BF1E13" w14:paraId="3B08C860" w14:textId="77777777">
            <w:pPr>
              <w:spacing w:before="1" w:after="0" w:line="240" w:lineRule="auto"/>
              <w:ind w:left="97" w:right="-20"/>
              <w:rPr>
                <w:rFonts w:ascii="Calibri" w:hAnsi="Calibri" w:eastAsia="Calibri" w:cs="Calibri"/>
                <w:sz w:val="18"/>
                <w:szCs w:val="18"/>
              </w:rPr>
            </w:pPr>
            <w:r>
              <w:rPr>
                <w:rFonts w:ascii="Calibri" w:hAnsi="Calibri" w:eastAsia="Calibri" w:cs="Calibri"/>
                <w:spacing w:val="1"/>
                <w:sz w:val="18"/>
                <w:szCs w:val="18"/>
              </w:rPr>
              <w:t>R</w:t>
            </w:r>
            <w:r>
              <w:rPr>
                <w:rFonts w:ascii="Calibri" w:hAnsi="Calibri" w:eastAsia="Calibri" w:cs="Calibri"/>
                <w:spacing w:val="-1"/>
                <w:sz w:val="18"/>
                <w:szCs w:val="18"/>
              </w:rPr>
              <w:t>esp</w:t>
            </w:r>
            <w:r>
              <w:rPr>
                <w:rFonts w:ascii="Calibri" w:hAnsi="Calibri" w:eastAsia="Calibri" w:cs="Calibri"/>
                <w:spacing w:val="1"/>
                <w:sz w:val="18"/>
                <w:szCs w:val="18"/>
              </w:rPr>
              <w:t>o</w:t>
            </w:r>
            <w:r>
              <w:rPr>
                <w:rFonts w:ascii="Calibri" w:hAnsi="Calibri" w:eastAsia="Calibri" w:cs="Calibri"/>
                <w:spacing w:val="-1"/>
                <w:sz w:val="18"/>
                <w:szCs w:val="18"/>
              </w:rPr>
              <w:t>ns</w:t>
            </w:r>
            <w:r>
              <w:rPr>
                <w:rFonts w:ascii="Calibri" w:hAnsi="Calibri" w:eastAsia="Calibri" w:cs="Calibri"/>
                <w:spacing w:val="2"/>
                <w:sz w:val="18"/>
                <w:szCs w:val="18"/>
              </w:rPr>
              <w:t>i</w:t>
            </w:r>
            <w:r>
              <w:rPr>
                <w:rFonts w:ascii="Calibri" w:hAnsi="Calibri" w:eastAsia="Calibri" w:cs="Calibri"/>
                <w:spacing w:val="-1"/>
                <w:sz w:val="18"/>
                <w:szCs w:val="18"/>
              </w:rPr>
              <w:t>b</w:t>
            </w:r>
            <w:r>
              <w:rPr>
                <w:rFonts w:ascii="Calibri" w:hAnsi="Calibri" w:eastAsia="Calibri" w:cs="Calibri"/>
                <w:sz w:val="18"/>
                <w:szCs w:val="18"/>
              </w:rPr>
              <w:t>le</w:t>
            </w:r>
            <w:r>
              <w:rPr>
                <w:rFonts w:ascii="Calibri" w:hAnsi="Calibri" w:eastAsia="Calibri" w:cs="Calibri"/>
                <w:spacing w:val="-4"/>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z w:val="18"/>
                <w:szCs w:val="18"/>
              </w:rPr>
              <w:t>r</w:t>
            </w:r>
            <w:r>
              <w:rPr>
                <w:rFonts w:ascii="Calibri" w:hAnsi="Calibri" w:eastAsia="Calibri" w:cs="Calibri"/>
                <w:spacing w:val="1"/>
                <w:sz w:val="18"/>
                <w:szCs w:val="18"/>
              </w:rPr>
              <w:t>e</w:t>
            </w:r>
            <w:r>
              <w:rPr>
                <w:rFonts w:ascii="Calibri" w:hAnsi="Calibri" w:eastAsia="Calibri" w:cs="Calibri"/>
                <w:spacing w:val="-1"/>
                <w:sz w:val="18"/>
                <w:szCs w:val="18"/>
              </w:rPr>
              <w:t>p</w:t>
            </w:r>
            <w:r>
              <w:rPr>
                <w:rFonts w:ascii="Calibri" w:hAnsi="Calibri" w:eastAsia="Calibri" w:cs="Calibri"/>
                <w:spacing w:val="1"/>
                <w:sz w:val="18"/>
                <w:szCs w:val="18"/>
              </w:rPr>
              <w:t>o</w:t>
            </w:r>
            <w:r>
              <w:rPr>
                <w:rFonts w:ascii="Calibri" w:hAnsi="Calibri" w:eastAsia="Calibri" w:cs="Calibri"/>
                <w:sz w:val="18"/>
                <w:szCs w:val="18"/>
              </w:rPr>
              <w:t>rt</w:t>
            </w:r>
            <w:r>
              <w:rPr>
                <w:rFonts w:ascii="Calibri" w:hAnsi="Calibri" w:eastAsia="Calibri" w:cs="Calibri"/>
                <w:spacing w:val="-4"/>
                <w:sz w:val="18"/>
                <w:szCs w:val="18"/>
              </w:rPr>
              <w:t xml:space="preserve"> </w:t>
            </w:r>
            <w:r>
              <w:rPr>
                <w:rFonts w:ascii="Calibri" w:hAnsi="Calibri" w:eastAsia="Calibri" w:cs="Calibri"/>
                <w:sz w:val="18"/>
                <w:szCs w:val="18"/>
              </w:rPr>
              <w:t>#</w:t>
            </w:r>
            <w:r>
              <w:rPr>
                <w:rFonts w:ascii="Calibri" w:hAnsi="Calibri" w:eastAsia="Calibri" w:cs="Calibri"/>
                <w:spacing w:val="-1"/>
                <w:sz w:val="18"/>
                <w:szCs w:val="18"/>
              </w:rPr>
              <w:t xml:space="preserve"> </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z w:val="18"/>
                <w:szCs w:val="18"/>
              </w:rPr>
              <w:t>a</w:t>
            </w:r>
            <w:r>
              <w:rPr>
                <w:rFonts w:ascii="Calibri" w:hAnsi="Calibri" w:eastAsia="Calibri" w:cs="Calibri"/>
                <w:spacing w:val="1"/>
                <w:sz w:val="18"/>
                <w:szCs w:val="18"/>
              </w:rPr>
              <w:t>ch</w:t>
            </w:r>
            <w:r>
              <w:rPr>
                <w:rFonts w:ascii="Calibri" w:hAnsi="Calibri" w:eastAsia="Calibri" w:cs="Calibri"/>
                <w:spacing w:val="-1"/>
                <w:sz w:val="18"/>
                <w:szCs w:val="18"/>
              </w:rPr>
              <w:t>e</w:t>
            </w:r>
            <w:r>
              <w:rPr>
                <w:rFonts w:ascii="Calibri" w:hAnsi="Calibri" w:eastAsia="Calibri" w:cs="Calibri"/>
                <w:sz w:val="18"/>
                <w:szCs w:val="18"/>
              </w:rPr>
              <w:t>rs</w:t>
            </w:r>
            <w:r>
              <w:rPr>
                <w:rFonts w:ascii="Calibri" w:hAnsi="Calibri" w:eastAsia="Calibri" w:cs="Calibri"/>
                <w:spacing w:val="-4"/>
                <w:sz w:val="18"/>
                <w:szCs w:val="18"/>
              </w:rPr>
              <w:t xml:space="preserve"> </w:t>
            </w:r>
            <w:r>
              <w:rPr>
                <w:rFonts w:ascii="Calibri" w:hAnsi="Calibri" w:eastAsia="Calibri" w:cs="Calibri"/>
                <w:sz w:val="18"/>
                <w:szCs w:val="18"/>
              </w:rPr>
              <w:t>t</w:t>
            </w:r>
            <w:r>
              <w:rPr>
                <w:rFonts w:ascii="Calibri" w:hAnsi="Calibri" w:eastAsia="Calibri" w:cs="Calibri"/>
                <w:spacing w:val="-1"/>
                <w:sz w:val="18"/>
                <w:szCs w:val="18"/>
              </w:rPr>
              <w:t>r</w:t>
            </w:r>
            <w:r>
              <w:rPr>
                <w:rFonts w:ascii="Calibri" w:hAnsi="Calibri" w:eastAsia="Calibri" w:cs="Calibri"/>
                <w:sz w:val="18"/>
                <w:szCs w:val="18"/>
              </w:rPr>
              <w:t>ai</w:t>
            </w:r>
            <w:r>
              <w:rPr>
                <w:rFonts w:ascii="Calibri" w:hAnsi="Calibri" w:eastAsia="Calibri" w:cs="Calibri"/>
                <w:spacing w:val="-1"/>
                <w:sz w:val="18"/>
                <w:szCs w:val="18"/>
              </w:rPr>
              <w:t>n</w:t>
            </w:r>
            <w:r>
              <w:rPr>
                <w:rFonts w:ascii="Calibri" w:hAnsi="Calibri" w:eastAsia="Calibri" w:cs="Calibri"/>
                <w:spacing w:val="2"/>
                <w:sz w:val="18"/>
                <w:szCs w:val="18"/>
              </w:rPr>
              <w:t>e</w:t>
            </w:r>
            <w:r>
              <w:rPr>
                <w:rFonts w:ascii="Calibri" w:hAnsi="Calibri" w:eastAsia="Calibri" w:cs="Calibri"/>
                <w:sz w:val="18"/>
                <w:szCs w:val="18"/>
              </w:rPr>
              <w:t>d</w:t>
            </w:r>
            <w:r>
              <w:rPr>
                <w:rFonts w:ascii="Calibri" w:hAnsi="Calibri" w:eastAsia="Calibri" w:cs="Calibri"/>
                <w:spacing w:val="-3"/>
                <w:sz w:val="18"/>
                <w:szCs w:val="18"/>
              </w:rPr>
              <w:t xml:space="preserve"> </w:t>
            </w:r>
            <w:r>
              <w:rPr>
                <w:rFonts w:ascii="Calibri" w:hAnsi="Calibri" w:eastAsia="Calibri" w:cs="Calibri"/>
                <w:sz w:val="18"/>
                <w:szCs w:val="18"/>
              </w:rPr>
              <w:t>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z w:val="18"/>
                <w:szCs w:val="18"/>
              </w:rPr>
              <w:t>#</w:t>
            </w:r>
          </w:p>
          <w:p w:rsidR="00053E75" w:rsidRDefault="00BF1E13" w14:paraId="5AFBE649" w14:textId="77777777">
            <w:pPr>
              <w:spacing w:before="15" w:after="0" w:line="240" w:lineRule="auto"/>
              <w:ind w:left="97" w:right="-20"/>
              <w:rPr>
                <w:rFonts w:ascii="Calibri" w:hAnsi="Calibri" w:eastAsia="Calibri" w:cs="Calibri"/>
                <w:sz w:val="18"/>
                <w:szCs w:val="18"/>
              </w:rPr>
            </w:pPr>
            <w:r>
              <w:rPr>
                <w:rFonts w:ascii="Calibri" w:hAnsi="Calibri" w:eastAsia="Calibri" w:cs="Calibri"/>
                <w:spacing w:val="1"/>
                <w:sz w:val="18"/>
                <w:szCs w:val="18"/>
              </w:rPr>
              <w:t>c</w:t>
            </w:r>
            <w:r>
              <w:rPr>
                <w:rFonts w:ascii="Calibri" w:hAnsi="Calibri" w:eastAsia="Calibri" w:cs="Calibri"/>
                <w:spacing w:val="-1"/>
                <w:sz w:val="18"/>
                <w:szCs w:val="18"/>
              </w:rPr>
              <w:t>h</w:t>
            </w:r>
            <w:r>
              <w:rPr>
                <w:rFonts w:ascii="Calibri" w:hAnsi="Calibri" w:eastAsia="Calibri" w:cs="Calibri"/>
                <w:sz w:val="18"/>
                <w:szCs w:val="18"/>
              </w:rPr>
              <w:t>il</w:t>
            </w:r>
            <w:r>
              <w:rPr>
                <w:rFonts w:ascii="Calibri" w:hAnsi="Calibri" w:eastAsia="Calibri" w:cs="Calibri"/>
                <w:spacing w:val="-1"/>
                <w:sz w:val="18"/>
                <w:szCs w:val="18"/>
              </w:rPr>
              <w:t>d</w:t>
            </w:r>
            <w:r>
              <w:rPr>
                <w:rFonts w:ascii="Calibri" w:hAnsi="Calibri" w:eastAsia="Calibri" w:cs="Calibri"/>
                <w:sz w:val="18"/>
                <w:szCs w:val="18"/>
              </w:rPr>
              <w:t>r</w:t>
            </w:r>
            <w:r>
              <w:rPr>
                <w:rFonts w:ascii="Calibri" w:hAnsi="Calibri" w:eastAsia="Calibri" w:cs="Calibri"/>
                <w:spacing w:val="1"/>
                <w:sz w:val="18"/>
                <w:szCs w:val="18"/>
              </w:rPr>
              <w:t>e</w:t>
            </w:r>
            <w:r>
              <w:rPr>
                <w:rFonts w:ascii="Calibri" w:hAnsi="Calibri" w:eastAsia="Calibri" w:cs="Calibri"/>
                <w:sz w:val="18"/>
                <w:szCs w:val="18"/>
              </w:rPr>
              <w:t>n</w:t>
            </w:r>
            <w:r>
              <w:rPr>
                <w:rFonts w:ascii="Calibri" w:hAnsi="Calibri" w:eastAsia="Calibri" w:cs="Calibri"/>
                <w:spacing w:val="-3"/>
                <w:sz w:val="18"/>
                <w:szCs w:val="18"/>
              </w:rPr>
              <w:t xml:space="preserve"> </w:t>
            </w:r>
            <w:r>
              <w:rPr>
                <w:rFonts w:ascii="Calibri" w:hAnsi="Calibri" w:eastAsia="Calibri" w:cs="Calibri"/>
                <w:sz w:val="18"/>
                <w:szCs w:val="18"/>
              </w:rPr>
              <w:t>r</w:t>
            </w:r>
            <w:r>
              <w:rPr>
                <w:rFonts w:ascii="Calibri" w:hAnsi="Calibri" w:eastAsia="Calibri" w:cs="Calibri"/>
                <w:spacing w:val="-1"/>
                <w:sz w:val="18"/>
                <w:szCs w:val="18"/>
              </w:rPr>
              <w:t>e</w:t>
            </w:r>
            <w:r>
              <w:rPr>
                <w:rFonts w:ascii="Calibri" w:hAnsi="Calibri" w:eastAsia="Calibri" w:cs="Calibri"/>
                <w:spacing w:val="1"/>
                <w:sz w:val="18"/>
                <w:szCs w:val="18"/>
              </w:rPr>
              <w:t>c</w:t>
            </w:r>
            <w:r>
              <w:rPr>
                <w:rFonts w:ascii="Calibri" w:hAnsi="Calibri" w:eastAsia="Calibri" w:cs="Calibri"/>
                <w:spacing w:val="2"/>
                <w:sz w:val="18"/>
                <w:szCs w:val="18"/>
              </w:rPr>
              <w:t>e</w:t>
            </w:r>
            <w:r>
              <w:rPr>
                <w:rFonts w:ascii="Calibri" w:hAnsi="Calibri" w:eastAsia="Calibri" w:cs="Calibri"/>
                <w:sz w:val="18"/>
                <w:szCs w:val="18"/>
              </w:rPr>
              <w:t>ivi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4"/>
                <w:sz w:val="18"/>
                <w:szCs w:val="18"/>
              </w:rPr>
              <w:t xml:space="preserve"> </w:t>
            </w:r>
            <w:r>
              <w:rPr>
                <w:rFonts w:ascii="Calibri" w:hAnsi="Calibri" w:eastAsia="Calibri" w:cs="Calibri"/>
                <w:sz w:val="18"/>
                <w:szCs w:val="18"/>
              </w:rPr>
              <w:t>MH</w:t>
            </w:r>
            <w:r>
              <w:rPr>
                <w:rFonts w:ascii="Calibri" w:hAnsi="Calibri" w:eastAsia="Calibri" w:cs="Calibri"/>
                <w:spacing w:val="1"/>
                <w:sz w:val="18"/>
                <w:szCs w:val="18"/>
              </w:rPr>
              <w:t>PS</w:t>
            </w:r>
            <w:r>
              <w:rPr>
                <w:rFonts w:ascii="Calibri" w:hAnsi="Calibri" w:eastAsia="Calibri" w:cs="Calibri"/>
                <w:sz w:val="18"/>
                <w:szCs w:val="18"/>
              </w:rPr>
              <w:t>S</w:t>
            </w:r>
            <w:r>
              <w:rPr>
                <w:rFonts w:ascii="Calibri" w:hAnsi="Calibri" w:eastAsia="Calibri" w:cs="Calibri"/>
                <w:spacing w:val="-5"/>
                <w:sz w:val="18"/>
                <w:szCs w:val="18"/>
              </w:rPr>
              <w:t xml:space="preserve"> </w:t>
            </w:r>
            <w:r>
              <w:rPr>
                <w:rFonts w:ascii="Calibri" w:hAnsi="Calibri" w:eastAsia="Calibri" w:cs="Calibri"/>
                <w:spacing w:val="-1"/>
                <w:sz w:val="18"/>
                <w:szCs w:val="18"/>
              </w:rPr>
              <w:t>s</w:t>
            </w:r>
            <w:r>
              <w:rPr>
                <w:rFonts w:ascii="Calibri" w:hAnsi="Calibri" w:eastAsia="Calibri" w:cs="Calibri"/>
                <w:spacing w:val="2"/>
                <w:sz w:val="18"/>
                <w:szCs w:val="18"/>
              </w:rPr>
              <w:t>e</w:t>
            </w:r>
            <w:r>
              <w:rPr>
                <w:rFonts w:ascii="Calibri" w:hAnsi="Calibri" w:eastAsia="Calibri" w:cs="Calibri"/>
                <w:spacing w:val="-1"/>
                <w:sz w:val="18"/>
                <w:szCs w:val="18"/>
              </w:rPr>
              <w:t>ss</w:t>
            </w:r>
            <w:r>
              <w:rPr>
                <w:rFonts w:ascii="Calibri" w:hAnsi="Calibri" w:eastAsia="Calibri" w:cs="Calibri"/>
                <w:sz w:val="18"/>
                <w:szCs w:val="18"/>
              </w:rPr>
              <w:t>i</w:t>
            </w:r>
            <w:r>
              <w:rPr>
                <w:rFonts w:ascii="Calibri" w:hAnsi="Calibri" w:eastAsia="Calibri" w:cs="Calibri"/>
                <w:spacing w:val="1"/>
                <w:sz w:val="18"/>
                <w:szCs w:val="18"/>
              </w:rPr>
              <w:t>on</w:t>
            </w:r>
            <w:r>
              <w:rPr>
                <w:rFonts w:ascii="Calibri" w:hAnsi="Calibri" w:eastAsia="Calibri" w:cs="Calibri"/>
                <w:sz w:val="18"/>
                <w:szCs w:val="18"/>
              </w:rPr>
              <w:t>s</w:t>
            </w:r>
          </w:p>
        </w:tc>
        <w:tc>
          <w:tcPr>
            <w:tcW w:w="3869" w:type="dxa"/>
            <w:tcBorders>
              <w:top w:val="single" w:color="009FDC" w:sz="8" w:space="0"/>
              <w:left w:val="single" w:color="009FDC" w:sz="8" w:space="0"/>
              <w:bottom w:val="single" w:color="009FDC" w:sz="8" w:space="0"/>
              <w:right w:val="single" w:color="009FDC" w:sz="8" w:space="0"/>
            </w:tcBorders>
          </w:tcPr>
          <w:p w:rsidR="00053E75" w:rsidRDefault="00BF1E13" w14:paraId="0CBE6F71" w14:textId="77777777">
            <w:pPr>
              <w:spacing w:before="1" w:after="0" w:line="240" w:lineRule="auto"/>
              <w:ind w:left="97" w:right="-20"/>
              <w:rPr>
                <w:rFonts w:ascii="Calibri" w:hAnsi="Calibri" w:eastAsia="Calibri" w:cs="Calibri"/>
                <w:sz w:val="18"/>
                <w:szCs w:val="18"/>
              </w:rPr>
            </w:pPr>
            <w:r>
              <w:rPr>
                <w:rFonts w:ascii="Calibri" w:hAnsi="Calibri" w:eastAsia="Calibri" w:cs="Calibri"/>
                <w:spacing w:val="1"/>
                <w:sz w:val="18"/>
                <w:szCs w:val="18"/>
              </w:rPr>
              <w:t>R</w:t>
            </w:r>
            <w:r>
              <w:rPr>
                <w:rFonts w:ascii="Calibri" w:hAnsi="Calibri" w:eastAsia="Calibri" w:cs="Calibri"/>
                <w:spacing w:val="-1"/>
                <w:sz w:val="18"/>
                <w:szCs w:val="18"/>
              </w:rPr>
              <w:t>esp</w:t>
            </w:r>
            <w:r>
              <w:rPr>
                <w:rFonts w:ascii="Calibri" w:hAnsi="Calibri" w:eastAsia="Calibri" w:cs="Calibri"/>
                <w:spacing w:val="1"/>
                <w:sz w:val="18"/>
                <w:szCs w:val="18"/>
              </w:rPr>
              <w:t>o</w:t>
            </w:r>
            <w:r>
              <w:rPr>
                <w:rFonts w:ascii="Calibri" w:hAnsi="Calibri" w:eastAsia="Calibri" w:cs="Calibri"/>
                <w:spacing w:val="-1"/>
                <w:sz w:val="18"/>
                <w:szCs w:val="18"/>
              </w:rPr>
              <w:t>ns</w:t>
            </w:r>
            <w:r>
              <w:rPr>
                <w:rFonts w:ascii="Calibri" w:hAnsi="Calibri" w:eastAsia="Calibri" w:cs="Calibri"/>
                <w:spacing w:val="2"/>
                <w:sz w:val="18"/>
                <w:szCs w:val="18"/>
              </w:rPr>
              <w:t>i</w:t>
            </w:r>
            <w:r>
              <w:rPr>
                <w:rFonts w:ascii="Calibri" w:hAnsi="Calibri" w:eastAsia="Calibri" w:cs="Calibri"/>
                <w:spacing w:val="-1"/>
                <w:sz w:val="18"/>
                <w:szCs w:val="18"/>
              </w:rPr>
              <w:t>b</w:t>
            </w:r>
            <w:r>
              <w:rPr>
                <w:rFonts w:ascii="Calibri" w:hAnsi="Calibri" w:eastAsia="Calibri" w:cs="Calibri"/>
                <w:sz w:val="18"/>
                <w:szCs w:val="18"/>
              </w:rPr>
              <w:t>le</w:t>
            </w:r>
            <w:r>
              <w:rPr>
                <w:rFonts w:ascii="Calibri" w:hAnsi="Calibri" w:eastAsia="Calibri" w:cs="Calibri"/>
                <w:spacing w:val="-4"/>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z w:val="18"/>
                <w:szCs w:val="18"/>
              </w:rPr>
              <w:t>r</w:t>
            </w:r>
            <w:r>
              <w:rPr>
                <w:rFonts w:ascii="Calibri" w:hAnsi="Calibri" w:eastAsia="Calibri" w:cs="Calibri"/>
                <w:spacing w:val="1"/>
                <w:sz w:val="18"/>
                <w:szCs w:val="18"/>
              </w:rPr>
              <w:t>e</w:t>
            </w:r>
            <w:r>
              <w:rPr>
                <w:rFonts w:ascii="Calibri" w:hAnsi="Calibri" w:eastAsia="Calibri" w:cs="Calibri"/>
                <w:spacing w:val="-1"/>
                <w:sz w:val="18"/>
                <w:szCs w:val="18"/>
              </w:rPr>
              <w:t>p</w:t>
            </w:r>
            <w:r>
              <w:rPr>
                <w:rFonts w:ascii="Calibri" w:hAnsi="Calibri" w:eastAsia="Calibri" w:cs="Calibri"/>
                <w:spacing w:val="1"/>
                <w:sz w:val="18"/>
                <w:szCs w:val="18"/>
              </w:rPr>
              <w:t>o</w:t>
            </w:r>
            <w:r>
              <w:rPr>
                <w:rFonts w:ascii="Calibri" w:hAnsi="Calibri" w:eastAsia="Calibri" w:cs="Calibri"/>
                <w:sz w:val="18"/>
                <w:szCs w:val="18"/>
              </w:rPr>
              <w:t>rt</w:t>
            </w:r>
            <w:r>
              <w:rPr>
                <w:rFonts w:ascii="Calibri" w:hAnsi="Calibri" w:eastAsia="Calibri" w:cs="Calibri"/>
                <w:spacing w:val="-4"/>
                <w:sz w:val="18"/>
                <w:szCs w:val="18"/>
              </w:rPr>
              <w:t xml:space="preserve"> </w:t>
            </w:r>
            <w:r>
              <w:rPr>
                <w:rFonts w:ascii="Calibri" w:hAnsi="Calibri" w:eastAsia="Calibri" w:cs="Calibri"/>
                <w:sz w:val="18"/>
                <w:szCs w:val="18"/>
              </w:rPr>
              <w:t>#</w:t>
            </w:r>
            <w:r>
              <w:rPr>
                <w:rFonts w:ascii="Calibri" w:hAnsi="Calibri" w:eastAsia="Calibri" w:cs="Calibri"/>
                <w:spacing w:val="-1"/>
                <w:sz w:val="18"/>
                <w:szCs w:val="18"/>
              </w:rPr>
              <w:t xml:space="preserve"> </w:t>
            </w:r>
            <w:r>
              <w:rPr>
                <w:rFonts w:ascii="Calibri" w:hAnsi="Calibri" w:eastAsia="Calibri" w:cs="Calibri"/>
                <w:sz w:val="18"/>
                <w:szCs w:val="18"/>
              </w:rPr>
              <w:t>mas</w:t>
            </w:r>
            <w:r>
              <w:rPr>
                <w:rFonts w:ascii="Calibri" w:hAnsi="Calibri" w:eastAsia="Calibri" w:cs="Calibri"/>
                <w:spacing w:val="-1"/>
                <w:sz w:val="18"/>
                <w:szCs w:val="18"/>
              </w:rPr>
              <w:t>t</w:t>
            </w:r>
            <w:r>
              <w:rPr>
                <w:rFonts w:ascii="Calibri" w:hAnsi="Calibri" w:eastAsia="Calibri" w:cs="Calibri"/>
                <w:spacing w:val="2"/>
                <w:sz w:val="18"/>
                <w:szCs w:val="18"/>
              </w:rPr>
              <w:t>e</w:t>
            </w:r>
            <w:r>
              <w:rPr>
                <w:rFonts w:ascii="Calibri" w:hAnsi="Calibri" w:eastAsia="Calibri" w:cs="Calibri"/>
                <w:sz w:val="18"/>
                <w:szCs w:val="18"/>
              </w:rPr>
              <w:t>r</w:t>
            </w:r>
            <w:r>
              <w:rPr>
                <w:rFonts w:ascii="Calibri" w:hAnsi="Calibri" w:eastAsia="Calibri" w:cs="Calibri"/>
                <w:spacing w:val="-5"/>
                <w:sz w:val="18"/>
                <w:szCs w:val="18"/>
              </w:rPr>
              <w:t xml:space="preserve"> </w:t>
            </w:r>
            <w:r>
              <w:rPr>
                <w:rFonts w:ascii="Calibri" w:hAnsi="Calibri" w:eastAsia="Calibri" w:cs="Calibri"/>
                <w:spacing w:val="-1"/>
                <w:sz w:val="18"/>
                <w:szCs w:val="18"/>
              </w:rPr>
              <w:t>t</w:t>
            </w:r>
            <w:r>
              <w:rPr>
                <w:rFonts w:ascii="Calibri" w:hAnsi="Calibri" w:eastAsia="Calibri" w:cs="Calibri"/>
                <w:spacing w:val="2"/>
                <w:sz w:val="18"/>
                <w:szCs w:val="18"/>
              </w:rPr>
              <w:t>r</w:t>
            </w:r>
            <w:r>
              <w:rPr>
                <w:rFonts w:ascii="Calibri" w:hAnsi="Calibri" w:eastAsia="Calibri" w:cs="Calibri"/>
                <w:sz w:val="18"/>
                <w:szCs w:val="18"/>
              </w:rPr>
              <w:t>ai</w:t>
            </w:r>
            <w:r>
              <w:rPr>
                <w:rFonts w:ascii="Calibri" w:hAnsi="Calibri" w:eastAsia="Calibri" w:cs="Calibri"/>
                <w:spacing w:val="-1"/>
                <w:sz w:val="18"/>
                <w:szCs w:val="18"/>
              </w:rPr>
              <w:t>ne</w:t>
            </w:r>
            <w:r>
              <w:rPr>
                <w:rFonts w:ascii="Calibri" w:hAnsi="Calibri" w:eastAsia="Calibri" w:cs="Calibri"/>
                <w:sz w:val="18"/>
                <w:szCs w:val="18"/>
              </w:rPr>
              <w:t>rs</w:t>
            </w:r>
            <w:r>
              <w:rPr>
                <w:rFonts w:ascii="Calibri" w:hAnsi="Calibri" w:eastAsia="Calibri" w:cs="Calibri"/>
                <w:spacing w:val="-4"/>
                <w:sz w:val="18"/>
                <w:szCs w:val="18"/>
              </w:rPr>
              <w:t xml:space="preserve"> </w:t>
            </w:r>
            <w:r>
              <w:rPr>
                <w:rFonts w:ascii="Calibri" w:hAnsi="Calibri" w:eastAsia="Calibri" w:cs="Calibri"/>
                <w:spacing w:val="2"/>
                <w:sz w:val="18"/>
                <w:szCs w:val="18"/>
              </w:rPr>
              <w:t>t</w:t>
            </w:r>
            <w:r>
              <w:rPr>
                <w:rFonts w:ascii="Calibri" w:hAnsi="Calibri" w:eastAsia="Calibri" w:cs="Calibri"/>
                <w:sz w:val="18"/>
                <w:szCs w:val="18"/>
              </w:rPr>
              <w:t>ra</w:t>
            </w:r>
            <w:r>
              <w:rPr>
                <w:rFonts w:ascii="Calibri" w:hAnsi="Calibri" w:eastAsia="Calibri" w:cs="Calibri"/>
                <w:spacing w:val="-1"/>
                <w:sz w:val="18"/>
                <w:szCs w:val="18"/>
              </w:rPr>
              <w:t>in</w:t>
            </w:r>
            <w:r>
              <w:rPr>
                <w:rFonts w:ascii="Calibri" w:hAnsi="Calibri" w:eastAsia="Calibri" w:cs="Calibri"/>
                <w:spacing w:val="2"/>
                <w:sz w:val="18"/>
                <w:szCs w:val="18"/>
              </w:rPr>
              <w:t>e</w:t>
            </w:r>
            <w:r>
              <w:rPr>
                <w:rFonts w:ascii="Calibri" w:hAnsi="Calibri" w:eastAsia="Calibri" w:cs="Calibri"/>
                <w:sz w:val="18"/>
                <w:szCs w:val="18"/>
              </w:rPr>
              <w:t>d</w:t>
            </w:r>
            <w:r>
              <w:rPr>
                <w:rFonts w:ascii="Calibri" w:hAnsi="Calibri" w:eastAsia="Calibri" w:cs="Calibri"/>
                <w:spacing w:val="-2"/>
                <w:sz w:val="18"/>
                <w:szCs w:val="18"/>
              </w:rPr>
              <w:t xml:space="preserve"> </w:t>
            </w:r>
            <w:r>
              <w:rPr>
                <w:rFonts w:ascii="Calibri" w:hAnsi="Calibri" w:eastAsia="Calibri" w:cs="Calibri"/>
                <w:sz w:val="18"/>
                <w:szCs w:val="18"/>
              </w:rPr>
              <w:t>in</w:t>
            </w:r>
          </w:p>
          <w:p w:rsidR="00053E75" w:rsidRDefault="00BF1E13" w14:paraId="00C5EB44" w14:textId="77777777">
            <w:pPr>
              <w:spacing w:before="15" w:after="0" w:line="240" w:lineRule="auto"/>
              <w:ind w:left="97" w:right="-20"/>
              <w:rPr>
                <w:rFonts w:ascii="Calibri" w:hAnsi="Calibri" w:eastAsia="Calibri" w:cs="Calibri"/>
                <w:sz w:val="18"/>
                <w:szCs w:val="18"/>
              </w:rPr>
            </w:pPr>
            <w:proofErr w:type="spellStart"/>
            <w:r>
              <w:rPr>
                <w:rFonts w:ascii="Calibri" w:hAnsi="Calibri" w:eastAsia="Calibri" w:cs="Calibri"/>
                <w:spacing w:val="1"/>
                <w:sz w:val="18"/>
                <w:szCs w:val="18"/>
              </w:rPr>
              <w:t>ToT</w:t>
            </w:r>
            <w:proofErr w:type="spellEnd"/>
          </w:p>
        </w:tc>
      </w:tr>
    </w:tbl>
    <w:p w:rsidR="00053E75" w:rsidRDefault="00BF1E13" w14:paraId="669153D9" w14:textId="77777777">
      <w:pPr>
        <w:spacing w:after="0" w:line="240" w:lineRule="auto"/>
        <w:ind w:left="120" w:right="-20"/>
        <w:rPr>
          <w:rFonts w:ascii="Calibri" w:hAnsi="Calibri" w:eastAsia="Calibri" w:cs="Calibri"/>
          <w:sz w:val="20"/>
          <w:szCs w:val="20"/>
        </w:rPr>
      </w:pPr>
      <w:r>
        <w:rPr>
          <w:rFonts w:ascii="Calibri" w:hAnsi="Calibri" w:eastAsia="Calibri" w:cs="Calibri"/>
          <w:i/>
          <w:sz w:val="20"/>
          <w:szCs w:val="20"/>
        </w:rPr>
        <w:t>*</w:t>
      </w:r>
      <w:r>
        <w:rPr>
          <w:rFonts w:ascii="Calibri" w:hAnsi="Calibri" w:eastAsia="Calibri" w:cs="Calibri"/>
          <w:i/>
          <w:spacing w:val="-1"/>
          <w:sz w:val="20"/>
          <w:szCs w:val="20"/>
        </w:rPr>
        <w:t xml:space="preserve"> </w:t>
      </w:r>
      <w:r>
        <w:rPr>
          <w:rFonts w:ascii="Calibri" w:hAnsi="Calibri" w:eastAsia="Calibri" w:cs="Calibri"/>
          <w:b/>
          <w:bCs/>
          <w:i/>
          <w:spacing w:val="1"/>
          <w:sz w:val="20"/>
          <w:szCs w:val="20"/>
        </w:rPr>
        <w:t>E</w:t>
      </w:r>
      <w:r>
        <w:rPr>
          <w:rFonts w:ascii="Calibri" w:hAnsi="Calibri" w:eastAsia="Calibri" w:cs="Calibri"/>
          <w:b/>
          <w:bCs/>
          <w:i/>
          <w:sz w:val="20"/>
          <w:szCs w:val="20"/>
        </w:rPr>
        <w:t>X</w:t>
      </w:r>
      <w:r>
        <w:rPr>
          <w:rFonts w:ascii="Calibri" w:hAnsi="Calibri" w:eastAsia="Calibri" w:cs="Calibri"/>
          <w:b/>
          <w:bCs/>
          <w:i/>
          <w:spacing w:val="-1"/>
          <w:sz w:val="20"/>
          <w:szCs w:val="20"/>
        </w:rPr>
        <w:t>A</w:t>
      </w:r>
      <w:r>
        <w:rPr>
          <w:rFonts w:ascii="Calibri" w:hAnsi="Calibri" w:eastAsia="Calibri" w:cs="Calibri"/>
          <w:b/>
          <w:bCs/>
          <w:i/>
          <w:spacing w:val="1"/>
          <w:sz w:val="20"/>
          <w:szCs w:val="20"/>
        </w:rPr>
        <w:t>M</w:t>
      </w:r>
      <w:r>
        <w:rPr>
          <w:rFonts w:ascii="Calibri" w:hAnsi="Calibri" w:eastAsia="Calibri" w:cs="Calibri"/>
          <w:b/>
          <w:bCs/>
          <w:i/>
          <w:sz w:val="20"/>
          <w:szCs w:val="20"/>
        </w:rPr>
        <w:t>P</w:t>
      </w:r>
      <w:r>
        <w:rPr>
          <w:rFonts w:ascii="Calibri" w:hAnsi="Calibri" w:eastAsia="Calibri" w:cs="Calibri"/>
          <w:b/>
          <w:bCs/>
          <w:i/>
          <w:spacing w:val="-1"/>
          <w:sz w:val="20"/>
          <w:szCs w:val="20"/>
        </w:rPr>
        <w:t>L</w:t>
      </w:r>
      <w:r>
        <w:rPr>
          <w:rFonts w:ascii="Calibri" w:hAnsi="Calibri" w:eastAsia="Calibri" w:cs="Calibri"/>
          <w:b/>
          <w:bCs/>
          <w:i/>
          <w:sz w:val="20"/>
          <w:szCs w:val="20"/>
        </w:rPr>
        <w:t>E</w:t>
      </w:r>
      <w:r>
        <w:rPr>
          <w:rFonts w:ascii="Calibri" w:hAnsi="Calibri" w:eastAsia="Calibri" w:cs="Calibri"/>
          <w:b/>
          <w:bCs/>
          <w:i/>
          <w:spacing w:val="-5"/>
          <w:sz w:val="20"/>
          <w:szCs w:val="20"/>
        </w:rPr>
        <w:t xml:space="preserve"> </w:t>
      </w:r>
      <w:r>
        <w:rPr>
          <w:rFonts w:ascii="Calibri" w:hAnsi="Calibri" w:eastAsia="Calibri" w:cs="Calibri"/>
          <w:b/>
          <w:bCs/>
          <w:i/>
          <w:spacing w:val="1"/>
          <w:sz w:val="20"/>
          <w:szCs w:val="20"/>
        </w:rPr>
        <w:t>ON</w:t>
      </w:r>
      <w:r>
        <w:rPr>
          <w:rFonts w:ascii="Calibri" w:hAnsi="Calibri" w:eastAsia="Calibri" w:cs="Calibri"/>
          <w:b/>
          <w:bCs/>
          <w:i/>
          <w:sz w:val="20"/>
          <w:szCs w:val="20"/>
        </w:rPr>
        <w:t>LY</w:t>
      </w:r>
      <w:r>
        <w:rPr>
          <w:rFonts w:ascii="Calibri" w:hAnsi="Calibri" w:eastAsia="Calibri" w:cs="Calibri"/>
          <w:b/>
          <w:bCs/>
          <w:i/>
          <w:spacing w:val="41"/>
          <w:sz w:val="20"/>
          <w:szCs w:val="20"/>
        </w:rPr>
        <w:t xml:space="preserve"> </w:t>
      </w:r>
      <w:r>
        <w:rPr>
          <w:rFonts w:ascii="Calibri" w:hAnsi="Calibri" w:eastAsia="Calibri" w:cs="Calibri"/>
          <w:i/>
          <w:sz w:val="20"/>
          <w:szCs w:val="20"/>
        </w:rPr>
        <w:t>-</w:t>
      </w:r>
      <w:r>
        <w:rPr>
          <w:rFonts w:ascii="Calibri" w:hAnsi="Calibri" w:eastAsia="Calibri" w:cs="Calibri"/>
          <w:i/>
          <w:spacing w:val="-2"/>
          <w:sz w:val="20"/>
          <w:szCs w:val="20"/>
        </w:rPr>
        <w:t xml:space="preserve"> </w:t>
      </w:r>
      <w:r>
        <w:rPr>
          <w:rFonts w:ascii="Calibri" w:hAnsi="Calibri" w:eastAsia="Calibri" w:cs="Calibri"/>
          <w:i/>
          <w:sz w:val="20"/>
          <w:szCs w:val="20"/>
        </w:rPr>
        <w:t>to</w:t>
      </w:r>
      <w:r>
        <w:rPr>
          <w:rFonts w:ascii="Calibri" w:hAnsi="Calibri" w:eastAsia="Calibri" w:cs="Calibri"/>
          <w:i/>
          <w:spacing w:val="-1"/>
          <w:sz w:val="20"/>
          <w:szCs w:val="20"/>
        </w:rPr>
        <w:t xml:space="preserve"> </w:t>
      </w:r>
      <w:r>
        <w:rPr>
          <w:rFonts w:ascii="Calibri" w:hAnsi="Calibri" w:eastAsia="Calibri" w:cs="Calibri"/>
          <w:i/>
          <w:spacing w:val="1"/>
          <w:sz w:val="20"/>
          <w:szCs w:val="20"/>
        </w:rPr>
        <w:t>b</w:t>
      </w:r>
      <w:r>
        <w:rPr>
          <w:rFonts w:ascii="Calibri" w:hAnsi="Calibri" w:eastAsia="Calibri" w:cs="Calibri"/>
          <w:i/>
          <w:sz w:val="20"/>
          <w:szCs w:val="20"/>
        </w:rPr>
        <w:t>e</w:t>
      </w:r>
      <w:r>
        <w:rPr>
          <w:rFonts w:ascii="Calibri" w:hAnsi="Calibri" w:eastAsia="Calibri" w:cs="Calibri"/>
          <w:i/>
          <w:spacing w:val="-1"/>
          <w:sz w:val="20"/>
          <w:szCs w:val="20"/>
        </w:rPr>
        <w:t xml:space="preserve"> </w:t>
      </w:r>
      <w:r>
        <w:rPr>
          <w:rFonts w:ascii="Calibri" w:hAnsi="Calibri" w:eastAsia="Calibri" w:cs="Calibri"/>
          <w:i/>
          <w:spacing w:val="1"/>
          <w:sz w:val="20"/>
          <w:szCs w:val="20"/>
        </w:rPr>
        <w:t>ad</w:t>
      </w:r>
      <w:r>
        <w:rPr>
          <w:rFonts w:ascii="Calibri" w:hAnsi="Calibri" w:eastAsia="Calibri" w:cs="Calibri"/>
          <w:i/>
          <w:spacing w:val="-2"/>
          <w:sz w:val="20"/>
          <w:szCs w:val="20"/>
        </w:rPr>
        <w:t>a</w:t>
      </w:r>
      <w:r>
        <w:rPr>
          <w:rFonts w:ascii="Calibri" w:hAnsi="Calibri" w:eastAsia="Calibri" w:cs="Calibri"/>
          <w:i/>
          <w:spacing w:val="1"/>
          <w:sz w:val="20"/>
          <w:szCs w:val="20"/>
        </w:rPr>
        <w:t>p</w:t>
      </w:r>
      <w:r>
        <w:rPr>
          <w:rFonts w:ascii="Calibri" w:hAnsi="Calibri" w:eastAsia="Calibri" w:cs="Calibri"/>
          <w:i/>
          <w:sz w:val="20"/>
          <w:szCs w:val="20"/>
        </w:rPr>
        <w:t>t</w:t>
      </w:r>
      <w:r>
        <w:rPr>
          <w:rFonts w:ascii="Calibri" w:hAnsi="Calibri" w:eastAsia="Calibri" w:cs="Calibri"/>
          <w:i/>
          <w:spacing w:val="1"/>
          <w:sz w:val="20"/>
          <w:szCs w:val="20"/>
        </w:rPr>
        <w:t>e</w:t>
      </w:r>
      <w:r>
        <w:rPr>
          <w:rFonts w:ascii="Calibri" w:hAnsi="Calibri" w:eastAsia="Calibri" w:cs="Calibri"/>
          <w:i/>
          <w:sz w:val="20"/>
          <w:szCs w:val="20"/>
        </w:rPr>
        <w:t>d</w:t>
      </w:r>
      <w:r>
        <w:rPr>
          <w:rFonts w:ascii="Calibri" w:hAnsi="Calibri" w:eastAsia="Calibri" w:cs="Calibri"/>
          <w:i/>
          <w:spacing w:val="-7"/>
          <w:sz w:val="20"/>
          <w:szCs w:val="20"/>
        </w:rPr>
        <w:t xml:space="preserve"> </w:t>
      </w:r>
      <w:r>
        <w:rPr>
          <w:rFonts w:ascii="Calibri" w:hAnsi="Calibri" w:eastAsia="Calibri" w:cs="Calibri"/>
          <w:i/>
          <w:spacing w:val="1"/>
          <w:sz w:val="20"/>
          <w:szCs w:val="20"/>
        </w:rPr>
        <w:t>a</w:t>
      </w:r>
      <w:r>
        <w:rPr>
          <w:rFonts w:ascii="Calibri" w:hAnsi="Calibri" w:eastAsia="Calibri" w:cs="Calibri"/>
          <w:i/>
          <w:spacing w:val="-1"/>
          <w:sz w:val="20"/>
          <w:szCs w:val="20"/>
        </w:rPr>
        <w:t>c</w:t>
      </w:r>
      <w:r>
        <w:rPr>
          <w:rFonts w:ascii="Calibri" w:hAnsi="Calibri" w:eastAsia="Calibri" w:cs="Calibri"/>
          <w:i/>
          <w:spacing w:val="1"/>
          <w:sz w:val="20"/>
          <w:szCs w:val="20"/>
        </w:rPr>
        <w:t>co</w:t>
      </w:r>
      <w:r>
        <w:rPr>
          <w:rFonts w:ascii="Calibri" w:hAnsi="Calibri" w:eastAsia="Calibri" w:cs="Calibri"/>
          <w:i/>
          <w:spacing w:val="-1"/>
          <w:sz w:val="20"/>
          <w:szCs w:val="20"/>
        </w:rPr>
        <w:t>r</w:t>
      </w:r>
      <w:r>
        <w:rPr>
          <w:rFonts w:ascii="Calibri" w:hAnsi="Calibri" w:eastAsia="Calibri" w:cs="Calibri"/>
          <w:i/>
          <w:spacing w:val="1"/>
          <w:sz w:val="20"/>
          <w:szCs w:val="20"/>
        </w:rPr>
        <w:t>d</w:t>
      </w:r>
      <w:r>
        <w:rPr>
          <w:rFonts w:ascii="Calibri" w:hAnsi="Calibri" w:eastAsia="Calibri" w:cs="Calibri"/>
          <w:i/>
          <w:sz w:val="20"/>
          <w:szCs w:val="20"/>
        </w:rPr>
        <w:t>ing</w:t>
      </w:r>
      <w:r>
        <w:rPr>
          <w:rFonts w:ascii="Calibri" w:hAnsi="Calibri" w:eastAsia="Calibri" w:cs="Calibri"/>
          <w:i/>
          <w:spacing w:val="-7"/>
          <w:sz w:val="20"/>
          <w:szCs w:val="20"/>
        </w:rPr>
        <w:t xml:space="preserve"> </w:t>
      </w:r>
      <w:r>
        <w:rPr>
          <w:rFonts w:ascii="Calibri" w:hAnsi="Calibri" w:eastAsia="Calibri" w:cs="Calibri"/>
          <w:i/>
          <w:spacing w:val="1"/>
          <w:sz w:val="20"/>
          <w:szCs w:val="20"/>
        </w:rPr>
        <w:t>t</w:t>
      </w:r>
      <w:r>
        <w:rPr>
          <w:rFonts w:ascii="Calibri" w:hAnsi="Calibri" w:eastAsia="Calibri" w:cs="Calibri"/>
          <w:i/>
          <w:sz w:val="20"/>
          <w:szCs w:val="20"/>
        </w:rPr>
        <w:t>o</w:t>
      </w:r>
      <w:r>
        <w:rPr>
          <w:rFonts w:ascii="Calibri" w:hAnsi="Calibri" w:eastAsia="Calibri" w:cs="Calibri"/>
          <w:i/>
          <w:spacing w:val="-3"/>
          <w:sz w:val="20"/>
          <w:szCs w:val="20"/>
        </w:rPr>
        <w:t xml:space="preserve"> </w:t>
      </w:r>
      <w:r>
        <w:rPr>
          <w:rFonts w:ascii="Calibri" w:hAnsi="Calibri" w:eastAsia="Calibri" w:cs="Calibri"/>
          <w:i/>
          <w:spacing w:val="1"/>
          <w:sz w:val="20"/>
          <w:szCs w:val="20"/>
        </w:rPr>
        <w:t>coun</w:t>
      </w:r>
      <w:r>
        <w:rPr>
          <w:rFonts w:ascii="Calibri" w:hAnsi="Calibri" w:eastAsia="Calibri" w:cs="Calibri"/>
          <w:i/>
          <w:sz w:val="20"/>
          <w:szCs w:val="20"/>
        </w:rPr>
        <w:t>t</w:t>
      </w:r>
      <w:r>
        <w:rPr>
          <w:rFonts w:ascii="Calibri" w:hAnsi="Calibri" w:eastAsia="Calibri" w:cs="Calibri"/>
          <w:i/>
          <w:spacing w:val="-1"/>
          <w:sz w:val="20"/>
          <w:szCs w:val="20"/>
        </w:rPr>
        <w:t>r</w:t>
      </w:r>
      <w:r>
        <w:rPr>
          <w:rFonts w:ascii="Calibri" w:hAnsi="Calibri" w:eastAsia="Calibri" w:cs="Calibri"/>
          <w:i/>
          <w:sz w:val="20"/>
          <w:szCs w:val="20"/>
        </w:rPr>
        <w:t>y</w:t>
      </w:r>
      <w:r>
        <w:rPr>
          <w:rFonts w:ascii="Calibri" w:hAnsi="Calibri" w:eastAsia="Calibri" w:cs="Calibri"/>
          <w:i/>
          <w:spacing w:val="-6"/>
          <w:sz w:val="20"/>
          <w:szCs w:val="20"/>
        </w:rPr>
        <w:t xml:space="preserve"> </w:t>
      </w:r>
      <w:r>
        <w:rPr>
          <w:rFonts w:ascii="Calibri" w:hAnsi="Calibri" w:eastAsia="Calibri" w:cs="Calibri"/>
          <w:i/>
          <w:spacing w:val="1"/>
          <w:sz w:val="20"/>
          <w:szCs w:val="20"/>
        </w:rPr>
        <w:t>ac</w:t>
      </w:r>
      <w:r>
        <w:rPr>
          <w:rFonts w:ascii="Calibri" w:hAnsi="Calibri" w:eastAsia="Calibri" w:cs="Calibri"/>
          <w:i/>
          <w:sz w:val="20"/>
          <w:szCs w:val="20"/>
        </w:rPr>
        <w:t>t</w:t>
      </w:r>
      <w:r>
        <w:rPr>
          <w:rFonts w:ascii="Calibri" w:hAnsi="Calibri" w:eastAsia="Calibri" w:cs="Calibri"/>
          <w:i/>
          <w:spacing w:val="-2"/>
          <w:sz w:val="20"/>
          <w:szCs w:val="20"/>
        </w:rPr>
        <w:t>i</w:t>
      </w:r>
      <w:r>
        <w:rPr>
          <w:rFonts w:ascii="Calibri" w:hAnsi="Calibri" w:eastAsia="Calibri" w:cs="Calibri"/>
          <w:i/>
          <w:sz w:val="20"/>
          <w:szCs w:val="20"/>
        </w:rPr>
        <w:t>viti</w:t>
      </w:r>
      <w:r>
        <w:rPr>
          <w:rFonts w:ascii="Calibri" w:hAnsi="Calibri" w:eastAsia="Calibri" w:cs="Calibri"/>
          <w:i/>
          <w:spacing w:val="1"/>
          <w:sz w:val="20"/>
          <w:szCs w:val="20"/>
        </w:rPr>
        <w:t>e</w:t>
      </w:r>
      <w:r>
        <w:rPr>
          <w:rFonts w:ascii="Calibri" w:hAnsi="Calibri" w:eastAsia="Calibri" w:cs="Calibri"/>
          <w:i/>
          <w:sz w:val="20"/>
          <w:szCs w:val="20"/>
        </w:rPr>
        <w:t>s</w:t>
      </w:r>
      <w:r>
        <w:rPr>
          <w:rFonts w:ascii="Calibri" w:hAnsi="Calibri" w:eastAsia="Calibri" w:cs="Calibri"/>
          <w:i/>
          <w:spacing w:val="-8"/>
          <w:sz w:val="20"/>
          <w:szCs w:val="20"/>
        </w:rPr>
        <w:t xml:space="preserve"> </w:t>
      </w:r>
      <w:r>
        <w:rPr>
          <w:rFonts w:ascii="Calibri" w:hAnsi="Calibri" w:eastAsia="Calibri" w:cs="Calibri"/>
          <w:i/>
          <w:spacing w:val="1"/>
          <w:sz w:val="20"/>
          <w:szCs w:val="20"/>
        </w:rPr>
        <w:t>an</w:t>
      </w:r>
      <w:r>
        <w:rPr>
          <w:rFonts w:ascii="Calibri" w:hAnsi="Calibri" w:eastAsia="Calibri" w:cs="Calibri"/>
          <w:i/>
          <w:sz w:val="20"/>
          <w:szCs w:val="20"/>
        </w:rPr>
        <w:t>d</w:t>
      </w:r>
      <w:r>
        <w:rPr>
          <w:rFonts w:ascii="Calibri" w:hAnsi="Calibri" w:eastAsia="Calibri" w:cs="Calibri"/>
          <w:i/>
          <w:spacing w:val="-3"/>
          <w:sz w:val="20"/>
          <w:szCs w:val="20"/>
        </w:rPr>
        <w:t xml:space="preserve"> </w:t>
      </w:r>
      <w:r>
        <w:rPr>
          <w:rFonts w:ascii="Calibri" w:hAnsi="Calibri" w:eastAsia="Calibri" w:cs="Calibri"/>
          <w:i/>
          <w:spacing w:val="1"/>
          <w:sz w:val="20"/>
          <w:szCs w:val="20"/>
        </w:rPr>
        <w:t>th</w:t>
      </w:r>
      <w:r>
        <w:rPr>
          <w:rFonts w:ascii="Calibri" w:hAnsi="Calibri" w:eastAsia="Calibri" w:cs="Calibri"/>
          <w:i/>
          <w:sz w:val="20"/>
          <w:szCs w:val="20"/>
        </w:rPr>
        <w:t>e</w:t>
      </w:r>
      <w:r>
        <w:rPr>
          <w:rFonts w:ascii="Calibri" w:hAnsi="Calibri" w:eastAsia="Calibri" w:cs="Calibri"/>
          <w:i/>
          <w:spacing w:val="-2"/>
          <w:sz w:val="20"/>
          <w:szCs w:val="20"/>
        </w:rPr>
        <w:t xml:space="preserve"> </w:t>
      </w:r>
      <w:r>
        <w:rPr>
          <w:rFonts w:ascii="Calibri" w:hAnsi="Calibri" w:eastAsia="Calibri" w:cs="Calibri"/>
          <w:i/>
          <w:sz w:val="20"/>
          <w:szCs w:val="20"/>
        </w:rPr>
        <w:t>st</w:t>
      </w:r>
      <w:r>
        <w:rPr>
          <w:rFonts w:ascii="Calibri" w:hAnsi="Calibri" w:eastAsia="Calibri" w:cs="Calibri"/>
          <w:i/>
          <w:spacing w:val="-1"/>
          <w:sz w:val="20"/>
          <w:szCs w:val="20"/>
        </w:rPr>
        <w:t>r</w:t>
      </w:r>
      <w:r>
        <w:rPr>
          <w:rFonts w:ascii="Calibri" w:hAnsi="Calibri" w:eastAsia="Calibri" w:cs="Calibri"/>
          <w:i/>
          <w:spacing w:val="1"/>
          <w:sz w:val="20"/>
          <w:szCs w:val="20"/>
        </w:rPr>
        <w:t>a</w:t>
      </w:r>
      <w:r>
        <w:rPr>
          <w:rFonts w:ascii="Calibri" w:hAnsi="Calibri" w:eastAsia="Calibri" w:cs="Calibri"/>
          <w:i/>
          <w:sz w:val="20"/>
          <w:szCs w:val="20"/>
        </w:rPr>
        <w:t>t</w:t>
      </w:r>
      <w:r>
        <w:rPr>
          <w:rFonts w:ascii="Calibri" w:hAnsi="Calibri" w:eastAsia="Calibri" w:cs="Calibri"/>
          <w:i/>
          <w:spacing w:val="1"/>
          <w:sz w:val="20"/>
          <w:szCs w:val="20"/>
        </w:rPr>
        <w:t>eg</w:t>
      </w:r>
      <w:r>
        <w:rPr>
          <w:rFonts w:ascii="Calibri" w:hAnsi="Calibri" w:eastAsia="Calibri" w:cs="Calibri"/>
          <w:i/>
          <w:sz w:val="20"/>
          <w:szCs w:val="20"/>
        </w:rPr>
        <w:t>ic</w:t>
      </w:r>
      <w:r>
        <w:rPr>
          <w:rFonts w:ascii="Calibri" w:hAnsi="Calibri" w:eastAsia="Calibri" w:cs="Calibri"/>
          <w:i/>
          <w:spacing w:val="-6"/>
          <w:sz w:val="20"/>
          <w:szCs w:val="20"/>
        </w:rPr>
        <w:t xml:space="preserve"> </w:t>
      </w:r>
      <w:r>
        <w:rPr>
          <w:rFonts w:ascii="Calibri" w:hAnsi="Calibri" w:eastAsia="Calibri" w:cs="Calibri"/>
          <w:i/>
          <w:spacing w:val="1"/>
          <w:sz w:val="20"/>
          <w:szCs w:val="20"/>
        </w:rPr>
        <w:t>d</w:t>
      </w:r>
      <w:r>
        <w:rPr>
          <w:rFonts w:ascii="Calibri" w:hAnsi="Calibri" w:eastAsia="Calibri" w:cs="Calibri"/>
          <w:i/>
          <w:sz w:val="20"/>
          <w:szCs w:val="20"/>
        </w:rPr>
        <w:t>ivi</w:t>
      </w:r>
      <w:r>
        <w:rPr>
          <w:rFonts w:ascii="Calibri" w:hAnsi="Calibri" w:eastAsia="Calibri" w:cs="Calibri"/>
          <w:i/>
          <w:spacing w:val="-1"/>
          <w:sz w:val="20"/>
          <w:szCs w:val="20"/>
        </w:rPr>
        <w:t>s</w:t>
      </w:r>
      <w:r>
        <w:rPr>
          <w:rFonts w:ascii="Calibri" w:hAnsi="Calibri" w:eastAsia="Calibri" w:cs="Calibri"/>
          <w:i/>
          <w:sz w:val="20"/>
          <w:szCs w:val="20"/>
        </w:rPr>
        <w:t>i</w:t>
      </w:r>
      <w:r>
        <w:rPr>
          <w:rFonts w:ascii="Calibri" w:hAnsi="Calibri" w:eastAsia="Calibri" w:cs="Calibri"/>
          <w:i/>
          <w:spacing w:val="1"/>
          <w:sz w:val="20"/>
          <w:szCs w:val="20"/>
        </w:rPr>
        <w:t>o</w:t>
      </w:r>
      <w:r>
        <w:rPr>
          <w:rFonts w:ascii="Calibri" w:hAnsi="Calibri" w:eastAsia="Calibri" w:cs="Calibri"/>
          <w:i/>
          <w:sz w:val="20"/>
          <w:szCs w:val="20"/>
        </w:rPr>
        <w:t>n</w:t>
      </w:r>
      <w:r>
        <w:rPr>
          <w:rFonts w:ascii="Calibri" w:hAnsi="Calibri" w:eastAsia="Calibri" w:cs="Calibri"/>
          <w:i/>
          <w:spacing w:val="-6"/>
          <w:sz w:val="20"/>
          <w:szCs w:val="20"/>
        </w:rPr>
        <w:t xml:space="preserve"> </w:t>
      </w:r>
      <w:r>
        <w:rPr>
          <w:rFonts w:ascii="Calibri" w:hAnsi="Calibri" w:eastAsia="Calibri" w:cs="Calibri"/>
          <w:i/>
          <w:spacing w:val="1"/>
          <w:sz w:val="20"/>
          <w:szCs w:val="20"/>
        </w:rPr>
        <w:t>o</w:t>
      </w:r>
      <w:r>
        <w:rPr>
          <w:rFonts w:ascii="Calibri" w:hAnsi="Calibri" w:eastAsia="Calibri" w:cs="Calibri"/>
          <w:i/>
          <w:sz w:val="20"/>
          <w:szCs w:val="20"/>
        </w:rPr>
        <w:t>f</w:t>
      </w:r>
      <w:r>
        <w:rPr>
          <w:rFonts w:ascii="Calibri" w:hAnsi="Calibri" w:eastAsia="Calibri" w:cs="Calibri"/>
          <w:i/>
          <w:spacing w:val="-3"/>
          <w:sz w:val="20"/>
          <w:szCs w:val="20"/>
        </w:rPr>
        <w:t xml:space="preserve"> </w:t>
      </w:r>
      <w:r>
        <w:rPr>
          <w:rFonts w:ascii="Calibri" w:hAnsi="Calibri" w:eastAsia="Calibri" w:cs="Calibri"/>
          <w:i/>
          <w:sz w:val="20"/>
          <w:szCs w:val="20"/>
        </w:rPr>
        <w:t>resp</w:t>
      </w:r>
      <w:r>
        <w:rPr>
          <w:rFonts w:ascii="Calibri" w:hAnsi="Calibri" w:eastAsia="Calibri" w:cs="Calibri"/>
          <w:i/>
          <w:spacing w:val="1"/>
          <w:sz w:val="20"/>
          <w:szCs w:val="20"/>
        </w:rPr>
        <w:t>on</w:t>
      </w:r>
      <w:r>
        <w:rPr>
          <w:rFonts w:ascii="Calibri" w:hAnsi="Calibri" w:eastAsia="Calibri" w:cs="Calibri"/>
          <w:i/>
          <w:spacing w:val="-1"/>
          <w:sz w:val="20"/>
          <w:szCs w:val="20"/>
        </w:rPr>
        <w:t>s</w:t>
      </w:r>
      <w:r>
        <w:rPr>
          <w:rFonts w:ascii="Calibri" w:hAnsi="Calibri" w:eastAsia="Calibri" w:cs="Calibri"/>
          <w:i/>
          <w:sz w:val="20"/>
          <w:szCs w:val="20"/>
        </w:rPr>
        <w:t>ibiliti</w:t>
      </w:r>
      <w:r>
        <w:rPr>
          <w:rFonts w:ascii="Calibri" w:hAnsi="Calibri" w:eastAsia="Calibri" w:cs="Calibri"/>
          <w:i/>
          <w:spacing w:val="1"/>
          <w:sz w:val="20"/>
          <w:szCs w:val="20"/>
        </w:rPr>
        <w:t>e</w:t>
      </w:r>
      <w:r>
        <w:rPr>
          <w:rFonts w:ascii="Calibri" w:hAnsi="Calibri" w:eastAsia="Calibri" w:cs="Calibri"/>
          <w:i/>
          <w:sz w:val="20"/>
          <w:szCs w:val="20"/>
        </w:rPr>
        <w:t>s</w:t>
      </w:r>
      <w:r>
        <w:rPr>
          <w:rFonts w:ascii="Calibri" w:hAnsi="Calibri" w:eastAsia="Calibri" w:cs="Calibri"/>
          <w:i/>
          <w:spacing w:val="-13"/>
          <w:sz w:val="20"/>
          <w:szCs w:val="20"/>
        </w:rPr>
        <w:t xml:space="preserve"> </w:t>
      </w:r>
      <w:r>
        <w:rPr>
          <w:rFonts w:ascii="Calibri" w:hAnsi="Calibri" w:eastAsia="Calibri" w:cs="Calibri"/>
          <w:i/>
          <w:spacing w:val="1"/>
          <w:sz w:val="20"/>
          <w:szCs w:val="20"/>
        </w:rPr>
        <w:t>dec</w:t>
      </w:r>
      <w:r>
        <w:rPr>
          <w:rFonts w:ascii="Calibri" w:hAnsi="Calibri" w:eastAsia="Calibri" w:cs="Calibri"/>
          <w:i/>
          <w:sz w:val="20"/>
          <w:szCs w:val="20"/>
        </w:rPr>
        <w:t>id</w:t>
      </w:r>
      <w:r>
        <w:rPr>
          <w:rFonts w:ascii="Calibri" w:hAnsi="Calibri" w:eastAsia="Calibri" w:cs="Calibri"/>
          <w:i/>
          <w:spacing w:val="1"/>
          <w:sz w:val="20"/>
          <w:szCs w:val="20"/>
        </w:rPr>
        <w:t>e</w:t>
      </w:r>
      <w:r>
        <w:rPr>
          <w:rFonts w:ascii="Calibri" w:hAnsi="Calibri" w:eastAsia="Calibri" w:cs="Calibri"/>
          <w:i/>
          <w:sz w:val="20"/>
          <w:szCs w:val="20"/>
        </w:rPr>
        <w:t>d</w:t>
      </w:r>
      <w:r>
        <w:rPr>
          <w:rFonts w:ascii="Calibri" w:hAnsi="Calibri" w:eastAsia="Calibri" w:cs="Calibri"/>
          <w:i/>
          <w:spacing w:val="-6"/>
          <w:sz w:val="20"/>
          <w:szCs w:val="20"/>
        </w:rPr>
        <w:t xml:space="preserve"> </w:t>
      </w:r>
      <w:r>
        <w:rPr>
          <w:rFonts w:ascii="Calibri" w:hAnsi="Calibri" w:eastAsia="Calibri" w:cs="Calibri"/>
          <w:i/>
          <w:spacing w:val="1"/>
          <w:sz w:val="20"/>
          <w:szCs w:val="20"/>
        </w:rPr>
        <w:t>b</w:t>
      </w:r>
      <w:r>
        <w:rPr>
          <w:rFonts w:ascii="Calibri" w:hAnsi="Calibri" w:eastAsia="Calibri" w:cs="Calibri"/>
          <w:i/>
          <w:sz w:val="20"/>
          <w:szCs w:val="20"/>
        </w:rPr>
        <w:t>y</w:t>
      </w:r>
      <w:r>
        <w:rPr>
          <w:rFonts w:ascii="Calibri" w:hAnsi="Calibri" w:eastAsia="Calibri" w:cs="Calibri"/>
          <w:i/>
          <w:spacing w:val="-2"/>
          <w:sz w:val="20"/>
          <w:szCs w:val="20"/>
        </w:rPr>
        <w:t xml:space="preserve"> </w:t>
      </w:r>
      <w:r>
        <w:rPr>
          <w:rFonts w:ascii="Calibri" w:hAnsi="Calibri" w:eastAsia="Calibri" w:cs="Calibri"/>
          <w:i/>
          <w:sz w:val="20"/>
          <w:szCs w:val="20"/>
        </w:rPr>
        <w:t>CP</w:t>
      </w:r>
      <w:r>
        <w:rPr>
          <w:rFonts w:ascii="Calibri" w:hAnsi="Calibri" w:eastAsia="Calibri" w:cs="Calibri"/>
          <w:i/>
          <w:spacing w:val="-2"/>
          <w:sz w:val="20"/>
          <w:szCs w:val="20"/>
        </w:rPr>
        <w:t xml:space="preserve"> </w:t>
      </w:r>
      <w:r>
        <w:rPr>
          <w:rFonts w:ascii="Calibri" w:hAnsi="Calibri" w:eastAsia="Calibri" w:cs="Calibri"/>
          <w:i/>
          <w:spacing w:val="1"/>
          <w:sz w:val="20"/>
          <w:szCs w:val="20"/>
        </w:rPr>
        <w:t>an</w:t>
      </w:r>
      <w:r>
        <w:rPr>
          <w:rFonts w:ascii="Calibri" w:hAnsi="Calibri" w:eastAsia="Calibri" w:cs="Calibri"/>
          <w:i/>
          <w:sz w:val="20"/>
          <w:szCs w:val="20"/>
        </w:rPr>
        <w:t>d</w:t>
      </w:r>
    </w:p>
    <w:p w:rsidR="00053E75" w:rsidRDefault="00BF1E13" w14:paraId="704A9EEB" w14:textId="77777777">
      <w:pPr>
        <w:spacing w:before="17" w:after="0" w:line="240" w:lineRule="auto"/>
        <w:ind w:left="120" w:right="-20"/>
        <w:rPr>
          <w:rFonts w:ascii="Calibri" w:hAnsi="Calibri" w:eastAsia="Calibri" w:cs="Calibri"/>
          <w:sz w:val="20"/>
          <w:szCs w:val="20"/>
        </w:rPr>
      </w:pPr>
      <w:r>
        <w:rPr>
          <w:rFonts w:ascii="Calibri" w:hAnsi="Calibri" w:eastAsia="Calibri" w:cs="Calibri"/>
          <w:i/>
          <w:spacing w:val="1"/>
          <w:sz w:val="20"/>
          <w:szCs w:val="20"/>
        </w:rPr>
        <w:t>Educa</w:t>
      </w:r>
      <w:r>
        <w:rPr>
          <w:rFonts w:ascii="Calibri" w:hAnsi="Calibri" w:eastAsia="Calibri" w:cs="Calibri"/>
          <w:i/>
          <w:sz w:val="20"/>
          <w:szCs w:val="20"/>
        </w:rPr>
        <w:t>ti</w:t>
      </w:r>
      <w:r>
        <w:rPr>
          <w:rFonts w:ascii="Calibri" w:hAnsi="Calibri" w:eastAsia="Calibri" w:cs="Calibri"/>
          <w:i/>
          <w:spacing w:val="1"/>
          <w:sz w:val="20"/>
          <w:szCs w:val="20"/>
        </w:rPr>
        <w:t>o</w:t>
      </w:r>
      <w:r>
        <w:rPr>
          <w:rFonts w:ascii="Calibri" w:hAnsi="Calibri" w:eastAsia="Calibri" w:cs="Calibri"/>
          <w:i/>
          <w:sz w:val="20"/>
          <w:szCs w:val="20"/>
        </w:rPr>
        <w:t>n</w:t>
      </w:r>
      <w:r>
        <w:rPr>
          <w:rFonts w:ascii="Calibri" w:hAnsi="Calibri" w:eastAsia="Calibri" w:cs="Calibri"/>
          <w:i/>
          <w:spacing w:val="-10"/>
          <w:sz w:val="20"/>
          <w:szCs w:val="20"/>
        </w:rPr>
        <w:t xml:space="preserve"> </w:t>
      </w:r>
      <w:r>
        <w:rPr>
          <w:rFonts w:ascii="Calibri" w:hAnsi="Calibri" w:eastAsia="Calibri" w:cs="Calibri"/>
          <w:i/>
          <w:spacing w:val="1"/>
          <w:sz w:val="20"/>
          <w:szCs w:val="20"/>
        </w:rPr>
        <w:t>jo</w:t>
      </w:r>
      <w:r>
        <w:rPr>
          <w:rFonts w:ascii="Calibri" w:hAnsi="Calibri" w:eastAsia="Calibri" w:cs="Calibri"/>
          <w:i/>
          <w:sz w:val="20"/>
          <w:szCs w:val="20"/>
        </w:rPr>
        <w:t>in</w:t>
      </w:r>
      <w:r>
        <w:rPr>
          <w:rFonts w:ascii="Calibri" w:hAnsi="Calibri" w:eastAsia="Calibri" w:cs="Calibri"/>
          <w:i/>
          <w:spacing w:val="1"/>
          <w:sz w:val="20"/>
          <w:szCs w:val="20"/>
        </w:rPr>
        <w:t>t</w:t>
      </w:r>
      <w:r>
        <w:rPr>
          <w:rFonts w:ascii="Calibri" w:hAnsi="Calibri" w:eastAsia="Calibri" w:cs="Calibri"/>
          <w:i/>
          <w:sz w:val="20"/>
          <w:szCs w:val="20"/>
        </w:rPr>
        <w:t>ly</w:t>
      </w:r>
      <w:r>
        <w:rPr>
          <w:rFonts w:ascii="Calibri" w:hAnsi="Calibri" w:eastAsia="Calibri" w:cs="Calibri"/>
          <w:i/>
          <w:spacing w:val="-5"/>
          <w:sz w:val="20"/>
          <w:szCs w:val="20"/>
        </w:rPr>
        <w:t xml:space="preserve"> </w:t>
      </w:r>
      <w:r>
        <w:rPr>
          <w:rFonts w:ascii="Calibri" w:hAnsi="Calibri" w:eastAsia="Calibri" w:cs="Calibri"/>
          <w:i/>
          <w:sz w:val="20"/>
          <w:szCs w:val="20"/>
        </w:rPr>
        <w:t>in</w:t>
      </w:r>
      <w:r>
        <w:rPr>
          <w:rFonts w:ascii="Calibri" w:hAnsi="Calibri" w:eastAsia="Calibri" w:cs="Calibri"/>
          <w:i/>
          <w:spacing w:val="-1"/>
          <w:sz w:val="20"/>
          <w:szCs w:val="20"/>
        </w:rPr>
        <w:t xml:space="preserve"> </w:t>
      </w:r>
      <w:r>
        <w:rPr>
          <w:rFonts w:ascii="Calibri" w:hAnsi="Calibri" w:eastAsia="Calibri" w:cs="Calibri"/>
          <w:i/>
          <w:spacing w:val="1"/>
          <w:sz w:val="20"/>
          <w:szCs w:val="20"/>
        </w:rPr>
        <w:t>e</w:t>
      </w:r>
      <w:r>
        <w:rPr>
          <w:rFonts w:ascii="Calibri" w:hAnsi="Calibri" w:eastAsia="Calibri" w:cs="Calibri"/>
          <w:i/>
          <w:spacing w:val="-2"/>
          <w:sz w:val="20"/>
          <w:szCs w:val="20"/>
        </w:rPr>
        <w:t>a</w:t>
      </w:r>
      <w:r>
        <w:rPr>
          <w:rFonts w:ascii="Calibri" w:hAnsi="Calibri" w:eastAsia="Calibri" w:cs="Calibri"/>
          <w:i/>
          <w:spacing w:val="1"/>
          <w:sz w:val="20"/>
          <w:szCs w:val="20"/>
        </w:rPr>
        <w:t>c</w:t>
      </w:r>
      <w:r>
        <w:rPr>
          <w:rFonts w:ascii="Calibri" w:hAnsi="Calibri" w:eastAsia="Calibri" w:cs="Calibri"/>
          <w:i/>
          <w:sz w:val="20"/>
          <w:szCs w:val="20"/>
        </w:rPr>
        <w:t>h</w:t>
      </w:r>
      <w:r>
        <w:rPr>
          <w:rFonts w:ascii="Calibri" w:hAnsi="Calibri" w:eastAsia="Calibri" w:cs="Calibri"/>
          <w:i/>
          <w:spacing w:val="-4"/>
          <w:sz w:val="20"/>
          <w:szCs w:val="20"/>
        </w:rPr>
        <w:t xml:space="preserve"> </w:t>
      </w:r>
      <w:r>
        <w:rPr>
          <w:rFonts w:ascii="Calibri" w:hAnsi="Calibri" w:eastAsia="Calibri" w:cs="Calibri"/>
          <w:i/>
          <w:spacing w:val="2"/>
          <w:sz w:val="20"/>
          <w:szCs w:val="20"/>
        </w:rPr>
        <w:t>c</w:t>
      </w:r>
      <w:r>
        <w:rPr>
          <w:rFonts w:ascii="Calibri" w:hAnsi="Calibri" w:eastAsia="Calibri" w:cs="Calibri"/>
          <w:i/>
          <w:spacing w:val="-1"/>
          <w:sz w:val="20"/>
          <w:szCs w:val="20"/>
        </w:rPr>
        <w:t>o</w:t>
      </w:r>
      <w:r>
        <w:rPr>
          <w:rFonts w:ascii="Calibri" w:hAnsi="Calibri" w:eastAsia="Calibri" w:cs="Calibri"/>
          <w:i/>
          <w:spacing w:val="1"/>
          <w:sz w:val="20"/>
          <w:szCs w:val="20"/>
        </w:rPr>
        <w:t>u</w:t>
      </w:r>
      <w:r>
        <w:rPr>
          <w:rFonts w:ascii="Calibri" w:hAnsi="Calibri" w:eastAsia="Calibri" w:cs="Calibri"/>
          <w:i/>
          <w:spacing w:val="-2"/>
          <w:sz w:val="20"/>
          <w:szCs w:val="20"/>
        </w:rPr>
        <w:t>n</w:t>
      </w:r>
      <w:r>
        <w:rPr>
          <w:rFonts w:ascii="Calibri" w:hAnsi="Calibri" w:eastAsia="Calibri" w:cs="Calibri"/>
          <w:i/>
          <w:sz w:val="20"/>
          <w:szCs w:val="20"/>
        </w:rPr>
        <w:t>t</w:t>
      </w:r>
      <w:r>
        <w:rPr>
          <w:rFonts w:ascii="Calibri" w:hAnsi="Calibri" w:eastAsia="Calibri" w:cs="Calibri"/>
          <w:i/>
          <w:spacing w:val="-1"/>
          <w:sz w:val="20"/>
          <w:szCs w:val="20"/>
        </w:rPr>
        <w:t>r</w:t>
      </w:r>
      <w:r>
        <w:rPr>
          <w:rFonts w:ascii="Calibri" w:hAnsi="Calibri" w:eastAsia="Calibri" w:cs="Calibri"/>
          <w:i/>
          <w:sz w:val="20"/>
          <w:szCs w:val="20"/>
        </w:rPr>
        <w:t>y</w:t>
      </w:r>
    </w:p>
    <w:p w:rsidR="00053E75" w:rsidRDefault="00053E75" w14:paraId="79BF9D92" w14:textId="77777777">
      <w:pPr>
        <w:spacing w:before="6" w:after="0" w:line="110" w:lineRule="exact"/>
        <w:rPr>
          <w:sz w:val="11"/>
          <w:szCs w:val="11"/>
        </w:rPr>
      </w:pPr>
    </w:p>
    <w:p w:rsidR="00053E75" w:rsidRDefault="00053E75" w14:paraId="470CE226" w14:textId="77777777">
      <w:pPr>
        <w:spacing w:after="0" w:line="200" w:lineRule="exact"/>
        <w:rPr>
          <w:sz w:val="20"/>
          <w:szCs w:val="20"/>
        </w:rPr>
      </w:pPr>
    </w:p>
    <w:p w:rsidR="00053E75" w:rsidRDefault="00053E75" w14:paraId="544CAC3D" w14:textId="77777777">
      <w:pPr>
        <w:spacing w:after="0" w:line="200" w:lineRule="exact"/>
        <w:rPr>
          <w:sz w:val="20"/>
          <w:szCs w:val="20"/>
        </w:rPr>
      </w:pPr>
    </w:p>
    <w:p w:rsidR="00053E75" w:rsidRDefault="00053E75" w14:paraId="1C78713C" w14:textId="77777777">
      <w:pPr>
        <w:spacing w:after="0" w:line="200" w:lineRule="exact"/>
        <w:rPr>
          <w:sz w:val="20"/>
          <w:szCs w:val="20"/>
        </w:rPr>
      </w:pPr>
    </w:p>
    <w:p w:rsidR="00053E75" w:rsidRDefault="00BF1E13" w14:paraId="539CD2CD" w14:textId="434E9571">
      <w:pPr>
        <w:spacing w:after="0" w:line="240" w:lineRule="auto"/>
        <w:ind w:left="120" w:right="-20"/>
        <w:rPr>
          <w:rFonts w:ascii="Calibri" w:hAnsi="Calibri" w:eastAsia="Calibri" w:cs="Calibri"/>
        </w:rPr>
      </w:pPr>
      <w:r>
        <w:rPr>
          <w:rFonts w:ascii="Calibri" w:hAnsi="Calibri" w:eastAsia="Calibri" w:cs="Calibri"/>
          <w:b/>
          <w:bCs/>
          <w:color w:val="009FDC"/>
        </w:rPr>
        <w:t>An</w:t>
      </w:r>
      <w:r>
        <w:rPr>
          <w:rFonts w:ascii="Calibri" w:hAnsi="Calibri" w:eastAsia="Calibri" w:cs="Calibri"/>
          <w:b/>
          <w:bCs/>
          <w:color w:val="009FDC"/>
          <w:spacing w:val="-1"/>
        </w:rPr>
        <w:t>ne</w:t>
      </w:r>
      <w:r>
        <w:rPr>
          <w:rFonts w:ascii="Calibri" w:hAnsi="Calibri" w:eastAsia="Calibri" w:cs="Calibri"/>
          <w:b/>
          <w:bCs/>
          <w:color w:val="009FDC"/>
        </w:rPr>
        <w:t>x</w:t>
      </w:r>
      <w:r w:rsidR="002A46D3">
        <w:rPr>
          <w:rFonts w:ascii="Calibri" w:hAnsi="Calibri" w:eastAsia="Calibri" w:cs="Calibri"/>
          <w:b/>
          <w:bCs/>
          <w:color w:val="009FDC"/>
          <w:spacing w:val="1"/>
        </w:rPr>
        <w:t xml:space="preserve"> 8</w:t>
      </w:r>
      <w:r>
        <w:rPr>
          <w:rFonts w:ascii="Calibri" w:hAnsi="Calibri" w:eastAsia="Calibri" w:cs="Calibri"/>
          <w:b/>
          <w:bCs/>
          <w:color w:val="009FDC"/>
          <w:spacing w:val="-1"/>
        </w:rPr>
        <w:t>b</w:t>
      </w:r>
      <w:r>
        <w:rPr>
          <w:rFonts w:ascii="Calibri" w:hAnsi="Calibri" w:eastAsia="Calibri" w:cs="Calibri"/>
          <w:b/>
          <w:bCs/>
          <w:color w:val="009FDC"/>
        </w:rPr>
        <w:t xml:space="preserve">: </w:t>
      </w:r>
      <w:r>
        <w:rPr>
          <w:rFonts w:ascii="Calibri" w:hAnsi="Calibri" w:eastAsia="Calibri" w:cs="Calibri"/>
          <w:color w:val="009FDC"/>
        </w:rPr>
        <w:t>Ex</w:t>
      </w:r>
      <w:r>
        <w:rPr>
          <w:rFonts w:ascii="Calibri" w:hAnsi="Calibri" w:eastAsia="Calibri" w:cs="Calibri"/>
          <w:color w:val="009FDC"/>
          <w:spacing w:val="-2"/>
        </w:rPr>
        <w:t>a</w:t>
      </w:r>
      <w:r>
        <w:rPr>
          <w:rFonts w:ascii="Calibri" w:hAnsi="Calibri" w:eastAsia="Calibri" w:cs="Calibri"/>
          <w:color w:val="009FDC"/>
          <w:spacing w:val="1"/>
        </w:rPr>
        <w:t>m</w:t>
      </w:r>
      <w:r>
        <w:rPr>
          <w:rFonts w:ascii="Calibri" w:hAnsi="Calibri" w:eastAsia="Calibri" w:cs="Calibri"/>
          <w:color w:val="009FDC"/>
          <w:spacing w:val="-1"/>
        </w:rPr>
        <w:t>p</w:t>
      </w:r>
      <w:r>
        <w:rPr>
          <w:rFonts w:ascii="Calibri" w:hAnsi="Calibri" w:eastAsia="Calibri" w:cs="Calibri"/>
          <w:color w:val="009FDC"/>
        </w:rPr>
        <w:t>le</w:t>
      </w:r>
      <w:r>
        <w:rPr>
          <w:rFonts w:ascii="Calibri" w:hAnsi="Calibri" w:eastAsia="Calibri" w:cs="Calibri"/>
          <w:color w:val="009FDC"/>
          <w:spacing w:val="-1"/>
        </w:rPr>
        <w:t xml:space="preserve"> </w:t>
      </w:r>
      <w:r>
        <w:rPr>
          <w:rFonts w:ascii="Calibri" w:hAnsi="Calibri" w:eastAsia="Calibri" w:cs="Calibri"/>
          <w:color w:val="009FDC"/>
          <w:spacing w:val="1"/>
        </w:rPr>
        <w:t>o</w:t>
      </w:r>
      <w:r>
        <w:rPr>
          <w:rFonts w:ascii="Calibri" w:hAnsi="Calibri" w:eastAsia="Calibri" w:cs="Calibri"/>
          <w:color w:val="009FDC"/>
        </w:rPr>
        <w:t xml:space="preserve">f </w:t>
      </w:r>
      <w:r>
        <w:rPr>
          <w:rFonts w:ascii="Calibri" w:hAnsi="Calibri" w:eastAsia="Calibri" w:cs="Calibri"/>
          <w:color w:val="009FDC"/>
          <w:spacing w:val="-3"/>
        </w:rPr>
        <w:t>J</w:t>
      </w:r>
      <w:r>
        <w:rPr>
          <w:rFonts w:ascii="Calibri" w:hAnsi="Calibri" w:eastAsia="Calibri" w:cs="Calibri"/>
          <w:color w:val="009FDC"/>
          <w:spacing w:val="1"/>
        </w:rPr>
        <w:t>o</w:t>
      </w:r>
      <w:r>
        <w:rPr>
          <w:rFonts w:ascii="Calibri" w:hAnsi="Calibri" w:eastAsia="Calibri" w:cs="Calibri"/>
          <w:color w:val="009FDC"/>
        </w:rPr>
        <w:t>i</w:t>
      </w:r>
      <w:r>
        <w:rPr>
          <w:rFonts w:ascii="Calibri" w:hAnsi="Calibri" w:eastAsia="Calibri" w:cs="Calibri"/>
          <w:color w:val="009FDC"/>
          <w:spacing w:val="-1"/>
        </w:rPr>
        <w:t>n</w:t>
      </w:r>
      <w:r>
        <w:rPr>
          <w:rFonts w:ascii="Calibri" w:hAnsi="Calibri" w:eastAsia="Calibri" w:cs="Calibri"/>
          <w:color w:val="009FDC"/>
        </w:rPr>
        <w:t>t</w:t>
      </w:r>
      <w:r>
        <w:rPr>
          <w:rFonts w:ascii="Calibri" w:hAnsi="Calibri" w:eastAsia="Calibri" w:cs="Calibri"/>
          <w:color w:val="009FDC"/>
          <w:spacing w:val="-2"/>
        </w:rPr>
        <w:t xml:space="preserve"> </w:t>
      </w:r>
      <w:r>
        <w:rPr>
          <w:rFonts w:ascii="Calibri" w:hAnsi="Calibri" w:eastAsia="Calibri" w:cs="Calibri"/>
          <w:color w:val="009FDC"/>
        </w:rPr>
        <w:t>Sec</w:t>
      </w:r>
      <w:r>
        <w:rPr>
          <w:rFonts w:ascii="Calibri" w:hAnsi="Calibri" w:eastAsia="Calibri" w:cs="Calibri"/>
          <w:color w:val="009FDC"/>
          <w:spacing w:val="-1"/>
        </w:rPr>
        <w:t>t</w:t>
      </w:r>
      <w:r>
        <w:rPr>
          <w:rFonts w:ascii="Calibri" w:hAnsi="Calibri" w:eastAsia="Calibri" w:cs="Calibri"/>
          <w:color w:val="009FDC"/>
          <w:spacing w:val="1"/>
        </w:rPr>
        <w:t>o</w:t>
      </w:r>
      <w:r>
        <w:rPr>
          <w:rFonts w:ascii="Calibri" w:hAnsi="Calibri" w:eastAsia="Calibri" w:cs="Calibri"/>
          <w:color w:val="009FDC"/>
        </w:rPr>
        <w:t xml:space="preserve">r </w:t>
      </w:r>
      <w:r>
        <w:rPr>
          <w:rFonts w:ascii="Calibri" w:hAnsi="Calibri" w:eastAsia="Calibri" w:cs="Calibri"/>
          <w:color w:val="009FDC"/>
          <w:spacing w:val="-2"/>
        </w:rPr>
        <w:t>R</w:t>
      </w:r>
      <w:r>
        <w:rPr>
          <w:rFonts w:ascii="Calibri" w:hAnsi="Calibri" w:eastAsia="Calibri" w:cs="Calibri"/>
          <w:color w:val="009FDC"/>
        </w:rPr>
        <w:t>esp</w:t>
      </w:r>
      <w:r>
        <w:rPr>
          <w:rFonts w:ascii="Calibri" w:hAnsi="Calibri" w:eastAsia="Calibri" w:cs="Calibri"/>
          <w:color w:val="009FDC"/>
          <w:spacing w:val="1"/>
        </w:rPr>
        <w:t>o</w:t>
      </w:r>
      <w:r>
        <w:rPr>
          <w:rFonts w:ascii="Calibri" w:hAnsi="Calibri" w:eastAsia="Calibri" w:cs="Calibri"/>
          <w:color w:val="009FDC"/>
          <w:spacing w:val="-1"/>
        </w:rPr>
        <w:t>n</w:t>
      </w:r>
      <w:r>
        <w:rPr>
          <w:rFonts w:ascii="Calibri" w:hAnsi="Calibri" w:eastAsia="Calibri" w:cs="Calibri"/>
          <w:color w:val="009FDC"/>
          <w:spacing w:val="-2"/>
        </w:rPr>
        <w:t>s</w:t>
      </w:r>
      <w:r>
        <w:rPr>
          <w:rFonts w:ascii="Calibri" w:hAnsi="Calibri" w:eastAsia="Calibri" w:cs="Calibri"/>
          <w:color w:val="009FDC"/>
        </w:rPr>
        <w:t>e</w:t>
      </w:r>
      <w:r>
        <w:rPr>
          <w:rFonts w:ascii="Calibri" w:hAnsi="Calibri" w:eastAsia="Calibri" w:cs="Calibri"/>
          <w:color w:val="009FDC"/>
          <w:spacing w:val="-1"/>
        </w:rPr>
        <w:t xml:space="preserve"> </w:t>
      </w:r>
      <w:r>
        <w:rPr>
          <w:rFonts w:ascii="Calibri" w:hAnsi="Calibri" w:eastAsia="Calibri" w:cs="Calibri"/>
          <w:color w:val="009FDC"/>
          <w:spacing w:val="1"/>
        </w:rPr>
        <w:t>P</w:t>
      </w:r>
      <w:r>
        <w:rPr>
          <w:rFonts w:ascii="Calibri" w:hAnsi="Calibri" w:eastAsia="Calibri" w:cs="Calibri"/>
          <w:color w:val="009FDC"/>
        </w:rPr>
        <w:t>lan</w:t>
      </w:r>
      <w:r>
        <w:rPr>
          <w:rFonts w:ascii="Calibri" w:hAnsi="Calibri" w:eastAsia="Calibri" w:cs="Calibri"/>
          <w:color w:val="009FDC"/>
          <w:spacing w:val="1"/>
        </w:rPr>
        <w:t xml:space="preserve"> </w:t>
      </w:r>
      <w:r>
        <w:rPr>
          <w:rFonts w:ascii="Calibri" w:hAnsi="Calibri" w:eastAsia="Calibri" w:cs="Calibri"/>
          <w:color w:val="009FDC"/>
        </w:rPr>
        <w:t>–</w:t>
      </w:r>
      <w:r>
        <w:rPr>
          <w:rFonts w:ascii="Calibri" w:hAnsi="Calibri" w:eastAsia="Calibri" w:cs="Calibri"/>
          <w:color w:val="009FDC"/>
          <w:spacing w:val="1"/>
        </w:rPr>
        <w:t xml:space="preserve"> </w:t>
      </w:r>
      <w:r>
        <w:rPr>
          <w:rFonts w:ascii="Calibri" w:hAnsi="Calibri" w:eastAsia="Calibri" w:cs="Calibri"/>
          <w:color w:val="009FDC"/>
          <w:spacing w:val="-3"/>
        </w:rPr>
        <w:t>r</w:t>
      </w:r>
      <w:r>
        <w:rPr>
          <w:rFonts w:ascii="Calibri" w:hAnsi="Calibri" w:eastAsia="Calibri" w:cs="Calibri"/>
          <w:color w:val="009FDC"/>
          <w:spacing w:val="1"/>
        </w:rPr>
        <w:t>o</w:t>
      </w:r>
      <w:r>
        <w:rPr>
          <w:rFonts w:ascii="Calibri" w:hAnsi="Calibri" w:eastAsia="Calibri" w:cs="Calibri"/>
          <w:color w:val="009FDC"/>
          <w:spacing w:val="-3"/>
        </w:rPr>
        <w:t>l</w:t>
      </w:r>
      <w:r>
        <w:rPr>
          <w:rFonts w:ascii="Calibri" w:hAnsi="Calibri" w:eastAsia="Calibri" w:cs="Calibri"/>
          <w:color w:val="009FDC"/>
        </w:rPr>
        <w:t>es</w:t>
      </w:r>
      <w:r>
        <w:rPr>
          <w:rFonts w:ascii="Calibri" w:hAnsi="Calibri" w:eastAsia="Calibri" w:cs="Calibri"/>
          <w:color w:val="009FDC"/>
          <w:spacing w:val="1"/>
        </w:rPr>
        <w:t xml:space="preserve"> </w:t>
      </w:r>
      <w:r>
        <w:rPr>
          <w:rFonts w:ascii="Calibri" w:hAnsi="Calibri" w:eastAsia="Calibri" w:cs="Calibri"/>
          <w:color w:val="009FDC"/>
        </w:rPr>
        <w:t>a</w:t>
      </w:r>
      <w:r>
        <w:rPr>
          <w:rFonts w:ascii="Calibri" w:hAnsi="Calibri" w:eastAsia="Calibri" w:cs="Calibri"/>
          <w:color w:val="009FDC"/>
          <w:spacing w:val="-1"/>
        </w:rPr>
        <w:t>n</w:t>
      </w:r>
      <w:r>
        <w:rPr>
          <w:rFonts w:ascii="Calibri" w:hAnsi="Calibri" w:eastAsia="Calibri" w:cs="Calibri"/>
          <w:color w:val="009FDC"/>
        </w:rPr>
        <w:t>d</w:t>
      </w:r>
      <w:r>
        <w:rPr>
          <w:rFonts w:ascii="Calibri" w:hAnsi="Calibri" w:eastAsia="Calibri" w:cs="Calibri"/>
          <w:color w:val="009FDC"/>
          <w:spacing w:val="-1"/>
        </w:rPr>
        <w:t xml:space="preserve"> </w:t>
      </w:r>
      <w:r>
        <w:rPr>
          <w:rFonts w:ascii="Calibri" w:hAnsi="Calibri" w:eastAsia="Calibri" w:cs="Calibri"/>
          <w:color w:val="009FDC"/>
        </w:rPr>
        <w:t>r</w:t>
      </w:r>
      <w:r>
        <w:rPr>
          <w:rFonts w:ascii="Calibri" w:hAnsi="Calibri" w:eastAsia="Calibri" w:cs="Calibri"/>
          <w:color w:val="009FDC"/>
          <w:spacing w:val="1"/>
        </w:rPr>
        <w:t>e</w:t>
      </w:r>
      <w:r>
        <w:rPr>
          <w:rFonts w:ascii="Calibri" w:hAnsi="Calibri" w:eastAsia="Calibri" w:cs="Calibri"/>
          <w:color w:val="009FDC"/>
        </w:rPr>
        <w:t>s</w:t>
      </w:r>
      <w:r>
        <w:rPr>
          <w:rFonts w:ascii="Calibri" w:hAnsi="Calibri" w:eastAsia="Calibri" w:cs="Calibri"/>
          <w:color w:val="009FDC"/>
          <w:spacing w:val="-3"/>
        </w:rPr>
        <w:t>p</w:t>
      </w:r>
      <w:r>
        <w:rPr>
          <w:rFonts w:ascii="Calibri" w:hAnsi="Calibri" w:eastAsia="Calibri" w:cs="Calibri"/>
          <w:color w:val="009FDC"/>
          <w:spacing w:val="1"/>
        </w:rPr>
        <w:t>o</w:t>
      </w:r>
      <w:r>
        <w:rPr>
          <w:rFonts w:ascii="Calibri" w:hAnsi="Calibri" w:eastAsia="Calibri" w:cs="Calibri"/>
          <w:color w:val="009FDC"/>
          <w:spacing w:val="-1"/>
        </w:rPr>
        <w:t>n</w:t>
      </w:r>
      <w:r>
        <w:rPr>
          <w:rFonts w:ascii="Calibri" w:hAnsi="Calibri" w:eastAsia="Calibri" w:cs="Calibri"/>
          <w:color w:val="009FDC"/>
        </w:rPr>
        <w:t>si</w:t>
      </w:r>
      <w:r>
        <w:rPr>
          <w:rFonts w:ascii="Calibri" w:hAnsi="Calibri" w:eastAsia="Calibri" w:cs="Calibri"/>
          <w:color w:val="009FDC"/>
          <w:spacing w:val="-1"/>
        </w:rPr>
        <w:t>b</w:t>
      </w:r>
      <w:r>
        <w:rPr>
          <w:rFonts w:ascii="Calibri" w:hAnsi="Calibri" w:eastAsia="Calibri" w:cs="Calibri"/>
          <w:color w:val="009FDC"/>
        </w:rPr>
        <w:t>ilities</w:t>
      </w:r>
    </w:p>
    <w:p w:rsidR="00053E75" w:rsidRDefault="00053E75" w14:paraId="424FF1AB" w14:textId="77777777">
      <w:pPr>
        <w:spacing w:before="2" w:after="0" w:line="180" w:lineRule="exact"/>
        <w:rPr>
          <w:sz w:val="18"/>
          <w:szCs w:val="18"/>
        </w:rPr>
      </w:pPr>
    </w:p>
    <w:p w:rsidR="00053E75" w:rsidRDefault="00175B0B" w14:paraId="0FF6F5E1" w14:textId="77777777">
      <w:pPr>
        <w:spacing w:after="0" w:line="240" w:lineRule="auto"/>
        <w:ind w:left="2640" w:right="-20"/>
        <w:rPr>
          <w:rFonts w:ascii="Times New Roman" w:hAnsi="Times New Roman" w:eastAsia="Times New Roman" w:cs="Times New Roman"/>
          <w:sz w:val="20"/>
          <w:szCs w:val="20"/>
        </w:rPr>
      </w:pPr>
      <w:r>
        <w:rPr>
          <w:noProof/>
        </w:rPr>
        <w:drawing>
          <wp:inline distT="0" distB="0" distL="0" distR="0" wp14:anchorId="287E8A5B" wp14:editId="198E86B3">
            <wp:extent cx="3640455" cy="318325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40455" cy="3183255"/>
                    </a:xfrm>
                    <a:prstGeom prst="rect">
                      <a:avLst/>
                    </a:prstGeom>
                    <a:noFill/>
                    <a:ln>
                      <a:noFill/>
                    </a:ln>
                  </pic:spPr>
                </pic:pic>
              </a:graphicData>
            </a:graphic>
          </wp:inline>
        </w:drawing>
      </w:r>
    </w:p>
    <w:p w:rsidR="00053E75" w:rsidRDefault="00053E75" w14:paraId="10437A87" w14:textId="77777777">
      <w:pPr>
        <w:spacing w:after="0"/>
        <w:sectPr w:rsidR="00053E75">
          <w:pgSz w:w="12240" w:h="15840" w:orient="portrait"/>
          <w:pgMar w:top="820" w:right="60" w:bottom="280" w:left="600" w:header="90" w:footer="0" w:gutter="0"/>
          <w:cols w:space="720"/>
        </w:sectPr>
      </w:pPr>
    </w:p>
    <w:p w:rsidR="00053E75" w:rsidRDefault="00053E75" w14:paraId="07C052F4" w14:textId="77777777">
      <w:pPr>
        <w:spacing w:before="8" w:after="0" w:line="120" w:lineRule="exact"/>
        <w:rPr>
          <w:sz w:val="12"/>
          <w:szCs w:val="12"/>
        </w:rPr>
      </w:pPr>
    </w:p>
    <w:p w:rsidR="00053E75" w:rsidRDefault="00053E75" w14:paraId="783B202C" w14:textId="77777777">
      <w:pPr>
        <w:spacing w:after="0" w:line="200" w:lineRule="exact"/>
        <w:rPr>
          <w:sz w:val="20"/>
          <w:szCs w:val="20"/>
        </w:rPr>
      </w:pPr>
    </w:p>
    <w:p w:rsidR="00053E75" w:rsidRDefault="00BF1E13" w14:paraId="0F4E2768" w14:textId="38C7EB8A">
      <w:pPr>
        <w:spacing w:before="16" w:after="0" w:line="240" w:lineRule="auto"/>
        <w:ind w:left="100" w:right="-20"/>
        <w:rPr>
          <w:rFonts w:ascii="Calibri" w:hAnsi="Calibri" w:eastAsia="Calibri" w:cs="Calibri"/>
        </w:rPr>
      </w:pPr>
      <w:r>
        <w:rPr>
          <w:rFonts w:ascii="Calibri" w:hAnsi="Calibri" w:eastAsia="Calibri" w:cs="Calibri"/>
          <w:b/>
          <w:bCs/>
          <w:color w:val="009FDC"/>
        </w:rPr>
        <w:t>An</w:t>
      </w:r>
      <w:r>
        <w:rPr>
          <w:rFonts w:ascii="Calibri" w:hAnsi="Calibri" w:eastAsia="Calibri" w:cs="Calibri"/>
          <w:b/>
          <w:bCs/>
          <w:color w:val="009FDC"/>
          <w:spacing w:val="-1"/>
        </w:rPr>
        <w:t>ne</w:t>
      </w:r>
      <w:r>
        <w:rPr>
          <w:rFonts w:ascii="Calibri" w:hAnsi="Calibri" w:eastAsia="Calibri" w:cs="Calibri"/>
          <w:b/>
          <w:bCs/>
          <w:color w:val="009FDC"/>
        </w:rPr>
        <w:t xml:space="preserve">x </w:t>
      </w:r>
      <w:r w:rsidR="002A46D3">
        <w:rPr>
          <w:rFonts w:ascii="Calibri" w:hAnsi="Calibri" w:eastAsia="Calibri" w:cs="Calibri"/>
          <w:b/>
          <w:bCs/>
          <w:color w:val="009FDC"/>
          <w:spacing w:val="1"/>
        </w:rPr>
        <w:t>8</w:t>
      </w:r>
      <w:r>
        <w:rPr>
          <w:rFonts w:ascii="Calibri" w:hAnsi="Calibri" w:eastAsia="Calibri" w:cs="Calibri"/>
          <w:b/>
          <w:bCs/>
          <w:color w:val="009FDC"/>
          <w:spacing w:val="1"/>
        </w:rPr>
        <w:t>c</w:t>
      </w:r>
      <w:r>
        <w:rPr>
          <w:rFonts w:ascii="Calibri" w:hAnsi="Calibri" w:eastAsia="Calibri" w:cs="Calibri"/>
          <w:b/>
          <w:bCs/>
          <w:color w:val="009FDC"/>
        </w:rPr>
        <w:t>:</w:t>
      </w:r>
      <w:r>
        <w:rPr>
          <w:rFonts w:ascii="Calibri" w:hAnsi="Calibri" w:eastAsia="Calibri" w:cs="Calibri"/>
          <w:b/>
          <w:bCs/>
          <w:color w:val="009FDC"/>
          <w:spacing w:val="1"/>
        </w:rPr>
        <w:t xml:space="preserve"> </w:t>
      </w:r>
      <w:r>
        <w:rPr>
          <w:rFonts w:ascii="Calibri" w:hAnsi="Calibri" w:eastAsia="Calibri" w:cs="Calibri"/>
          <w:color w:val="009FDC"/>
          <w:spacing w:val="-2"/>
        </w:rPr>
        <w:t>E</w:t>
      </w:r>
      <w:r>
        <w:rPr>
          <w:rFonts w:ascii="Calibri" w:hAnsi="Calibri" w:eastAsia="Calibri" w:cs="Calibri"/>
          <w:color w:val="009FDC"/>
        </w:rPr>
        <w:t>x</w:t>
      </w:r>
      <w:r>
        <w:rPr>
          <w:rFonts w:ascii="Calibri" w:hAnsi="Calibri" w:eastAsia="Calibri" w:cs="Calibri"/>
          <w:color w:val="009FDC"/>
          <w:spacing w:val="-2"/>
        </w:rPr>
        <w:t>a</w:t>
      </w:r>
      <w:r>
        <w:rPr>
          <w:rFonts w:ascii="Calibri" w:hAnsi="Calibri" w:eastAsia="Calibri" w:cs="Calibri"/>
          <w:color w:val="009FDC"/>
          <w:spacing w:val="1"/>
        </w:rPr>
        <w:t>m</w:t>
      </w:r>
      <w:r>
        <w:rPr>
          <w:rFonts w:ascii="Calibri" w:hAnsi="Calibri" w:eastAsia="Calibri" w:cs="Calibri"/>
          <w:color w:val="009FDC"/>
          <w:spacing w:val="-1"/>
        </w:rPr>
        <w:t>p</w:t>
      </w:r>
      <w:r>
        <w:rPr>
          <w:rFonts w:ascii="Calibri" w:hAnsi="Calibri" w:eastAsia="Calibri" w:cs="Calibri"/>
          <w:color w:val="009FDC"/>
        </w:rPr>
        <w:t xml:space="preserve">le </w:t>
      </w:r>
      <w:r>
        <w:rPr>
          <w:rFonts w:ascii="Calibri" w:hAnsi="Calibri" w:eastAsia="Calibri" w:cs="Calibri"/>
          <w:color w:val="009FDC"/>
          <w:spacing w:val="1"/>
        </w:rPr>
        <w:t>E</w:t>
      </w:r>
      <w:r>
        <w:rPr>
          <w:rFonts w:ascii="Calibri" w:hAnsi="Calibri" w:eastAsia="Calibri" w:cs="Calibri"/>
          <w:color w:val="009FDC"/>
          <w:spacing w:val="-1"/>
        </w:rPr>
        <w:t>du</w:t>
      </w:r>
      <w:r>
        <w:rPr>
          <w:rFonts w:ascii="Calibri" w:hAnsi="Calibri" w:eastAsia="Calibri" w:cs="Calibri"/>
          <w:color w:val="009FDC"/>
        </w:rPr>
        <w:t>c</w:t>
      </w:r>
      <w:r>
        <w:rPr>
          <w:rFonts w:ascii="Calibri" w:hAnsi="Calibri" w:eastAsia="Calibri" w:cs="Calibri"/>
          <w:color w:val="009FDC"/>
          <w:spacing w:val="-2"/>
        </w:rPr>
        <w:t>a</w:t>
      </w:r>
      <w:r>
        <w:rPr>
          <w:rFonts w:ascii="Calibri" w:hAnsi="Calibri" w:eastAsia="Calibri" w:cs="Calibri"/>
          <w:color w:val="009FDC"/>
        </w:rPr>
        <w:t>t</w:t>
      </w:r>
      <w:r>
        <w:rPr>
          <w:rFonts w:ascii="Calibri" w:hAnsi="Calibri" w:eastAsia="Calibri" w:cs="Calibri"/>
          <w:color w:val="009FDC"/>
          <w:spacing w:val="-2"/>
        </w:rPr>
        <w:t>i</w:t>
      </w:r>
      <w:r>
        <w:rPr>
          <w:rFonts w:ascii="Calibri" w:hAnsi="Calibri" w:eastAsia="Calibri" w:cs="Calibri"/>
          <w:color w:val="009FDC"/>
          <w:spacing w:val="1"/>
        </w:rPr>
        <w:t>o</w:t>
      </w:r>
      <w:r>
        <w:rPr>
          <w:rFonts w:ascii="Calibri" w:hAnsi="Calibri" w:eastAsia="Calibri" w:cs="Calibri"/>
          <w:color w:val="009FDC"/>
        </w:rPr>
        <w:t>n</w:t>
      </w:r>
      <w:r>
        <w:rPr>
          <w:rFonts w:ascii="Calibri" w:hAnsi="Calibri" w:eastAsia="Calibri" w:cs="Calibri"/>
          <w:color w:val="009FDC"/>
          <w:spacing w:val="-1"/>
        </w:rPr>
        <w:t xml:space="preserve"> </w:t>
      </w:r>
      <w:r>
        <w:rPr>
          <w:rFonts w:ascii="Calibri" w:hAnsi="Calibri" w:eastAsia="Calibri" w:cs="Calibri"/>
          <w:color w:val="009FDC"/>
        </w:rPr>
        <w:t>Se</w:t>
      </w:r>
      <w:r>
        <w:rPr>
          <w:rFonts w:ascii="Calibri" w:hAnsi="Calibri" w:eastAsia="Calibri" w:cs="Calibri"/>
          <w:color w:val="009FDC"/>
          <w:spacing w:val="-2"/>
        </w:rPr>
        <w:t>c</w:t>
      </w:r>
      <w:r>
        <w:rPr>
          <w:rFonts w:ascii="Calibri" w:hAnsi="Calibri" w:eastAsia="Calibri" w:cs="Calibri"/>
          <w:color w:val="009FDC"/>
        </w:rPr>
        <w:t>t</w:t>
      </w:r>
      <w:r>
        <w:rPr>
          <w:rFonts w:ascii="Calibri" w:hAnsi="Calibri" w:eastAsia="Calibri" w:cs="Calibri"/>
          <w:color w:val="009FDC"/>
          <w:spacing w:val="1"/>
        </w:rPr>
        <w:t>o</w:t>
      </w:r>
      <w:r>
        <w:rPr>
          <w:rFonts w:ascii="Calibri" w:hAnsi="Calibri" w:eastAsia="Calibri" w:cs="Calibri"/>
          <w:color w:val="009FDC"/>
        </w:rPr>
        <w:t>r</w:t>
      </w:r>
      <w:r>
        <w:rPr>
          <w:rFonts w:ascii="Calibri" w:hAnsi="Calibri" w:eastAsia="Calibri" w:cs="Calibri"/>
          <w:color w:val="009FDC"/>
          <w:spacing w:val="-2"/>
        </w:rPr>
        <w:t xml:space="preserve"> </w:t>
      </w:r>
      <w:r>
        <w:rPr>
          <w:rFonts w:ascii="Calibri" w:hAnsi="Calibri" w:eastAsia="Calibri" w:cs="Calibri"/>
          <w:color w:val="009FDC"/>
        </w:rPr>
        <w:t>Stra</w:t>
      </w:r>
      <w:r>
        <w:rPr>
          <w:rFonts w:ascii="Calibri" w:hAnsi="Calibri" w:eastAsia="Calibri" w:cs="Calibri"/>
          <w:color w:val="009FDC"/>
          <w:spacing w:val="-2"/>
        </w:rPr>
        <w:t>t</w:t>
      </w:r>
      <w:r>
        <w:rPr>
          <w:rFonts w:ascii="Calibri" w:hAnsi="Calibri" w:eastAsia="Calibri" w:cs="Calibri"/>
          <w:color w:val="009FDC"/>
        </w:rPr>
        <w:t>egy</w:t>
      </w:r>
      <w:r>
        <w:rPr>
          <w:rFonts w:ascii="Calibri" w:hAnsi="Calibri" w:eastAsia="Calibri" w:cs="Calibri"/>
          <w:color w:val="009FDC"/>
          <w:spacing w:val="3"/>
        </w:rPr>
        <w:t xml:space="preserve"> </w:t>
      </w:r>
      <w:r>
        <w:rPr>
          <w:rFonts w:ascii="Calibri" w:hAnsi="Calibri" w:eastAsia="Calibri" w:cs="Calibri"/>
          <w:color w:val="009FDC"/>
        </w:rPr>
        <w:t>- A</w:t>
      </w:r>
      <w:r>
        <w:rPr>
          <w:rFonts w:ascii="Calibri" w:hAnsi="Calibri" w:eastAsia="Calibri" w:cs="Calibri"/>
          <w:color w:val="009FDC"/>
          <w:spacing w:val="-1"/>
        </w:rPr>
        <w:t>l</w:t>
      </w:r>
      <w:r>
        <w:rPr>
          <w:rFonts w:ascii="Calibri" w:hAnsi="Calibri" w:eastAsia="Calibri" w:cs="Calibri"/>
          <w:color w:val="009FDC"/>
        </w:rPr>
        <w:t>i</w:t>
      </w:r>
      <w:r>
        <w:rPr>
          <w:rFonts w:ascii="Calibri" w:hAnsi="Calibri" w:eastAsia="Calibri" w:cs="Calibri"/>
          <w:color w:val="009FDC"/>
          <w:spacing w:val="-1"/>
        </w:rPr>
        <w:t>g</w:t>
      </w:r>
      <w:r>
        <w:rPr>
          <w:rFonts w:ascii="Calibri" w:hAnsi="Calibri" w:eastAsia="Calibri" w:cs="Calibri"/>
          <w:color w:val="009FDC"/>
          <w:spacing w:val="-3"/>
        </w:rPr>
        <w:t>n</w:t>
      </w:r>
      <w:r>
        <w:rPr>
          <w:rFonts w:ascii="Calibri" w:hAnsi="Calibri" w:eastAsia="Calibri" w:cs="Calibri"/>
          <w:color w:val="009FDC"/>
          <w:spacing w:val="-1"/>
        </w:rPr>
        <w:t>m</w:t>
      </w:r>
      <w:r>
        <w:rPr>
          <w:rFonts w:ascii="Calibri" w:hAnsi="Calibri" w:eastAsia="Calibri" w:cs="Calibri"/>
          <w:color w:val="009FDC"/>
        </w:rPr>
        <w:t xml:space="preserve">ent </w:t>
      </w:r>
      <w:r>
        <w:rPr>
          <w:rFonts w:ascii="Calibri" w:hAnsi="Calibri" w:eastAsia="Calibri" w:cs="Calibri"/>
          <w:color w:val="009FDC"/>
          <w:spacing w:val="1"/>
        </w:rPr>
        <w:t>M</w:t>
      </w:r>
      <w:r>
        <w:rPr>
          <w:rFonts w:ascii="Calibri" w:hAnsi="Calibri" w:eastAsia="Calibri" w:cs="Calibri"/>
          <w:color w:val="009FDC"/>
          <w:spacing w:val="-3"/>
        </w:rPr>
        <w:t>a</w:t>
      </w:r>
      <w:r>
        <w:rPr>
          <w:rFonts w:ascii="Calibri" w:hAnsi="Calibri" w:eastAsia="Calibri" w:cs="Calibri"/>
          <w:color w:val="009FDC"/>
        </w:rPr>
        <w:t>trix</w:t>
      </w:r>
    </w:p>
    <w:p w:rsidR="00053E75" w:rsidRDefault="00053E75" w14:paraId="444A7827" w14:textId="77777777">
      <w:pPr>
        <w:spacing w:before="10" w:after="0" w:line="50" w:lineRule="exact"/>
        <w:rPr>
          <w:sz w:val="5"/>
          <w:szCs w:val="5"/>
        </w:rPr>
      </w:pPr>
    </w:p>
    <w:tbl>
      <w:tblPr>
        <w:tblW w:w="0" w:type="auto"/>
        <w:tblInd w:w="89" w:type="dxa"/>
        <w:tblLayout w:type="fixed"/>
        <w:tblCellMar>
          <w:left w:w="0" w:type="dxa"/>
          <w:right w:w="0" w:type="dxa"/>
        </w:tblCellMar>
        <w:tblLook w:val="01E0" w:firstRow="1" w:lastRow="1" w:firstColumn="1" w:lastColumn="1" w:noHBand="0" w:noVBand="0"/>
      </w:tblPr>
      <w:tblGrid>
        <w:gridCol w:w="1244"/>
        <w:gridCol w:w="2014"/>
        <w:gridCol w:w="1246"/>
        <w:gridCol w:w="5701"/>
      </w:tblGrid>
      <w:tr w:rsidR="00053E75" w14:paraId="2D920F22" w14:textId="77777777">
        <w:trPr>
          <w:trHeight w:val="960" w:hRule="exact"/>
        </w:trPr>
        <w:tc>
          <w:tcPr>
            <w:tcW w:w="1244" w:type="dxa"/>
            <w:tcBorders>
              <w:top w:val="single" w:color="009FDC" w:sz="8" w:space="0"/>
              <w:left w:val="single" w:color="009FDC" w:sz="8" w:space="0"/>
              <w:bottom w:val="single" w:color="009FDC" w:sz="8" w:space="0"/>
              <w:right w:val="single" w:color="009FDC" w:sz="8" w:space="0"/>
            </w:tcBorders>
          </w:tcPr>
          <w:p w:rsidR="00053E75" w:rsidRDefault="00053E75" w14:paraId="77F052EC" w14:textId="77777777"/>
        </w:tc>
        <w:tc>
          <w:tcPr>
            <w:tcW w:w="2014" w:type="dxa"/>
            <w:tcBorders>
              <w:top w:val="single" w:color="009FDC" w:sz="8" w:space="0"/>
              <w:left w:val="single" w:color="009FDC" w:sz="8" w:space="0"/>
              <w:bottom w:val="single" w:color="009FDC" w:sz="8" w:space="0"/>
              <w:right w:val="single" w:color="009FDC" w:sz="8" w:space="0"/>
            </w:tcBorders>
          </w:tcPr>
          <w:p w:rsidR="00053E75" w:rsidRDefault="00BF1E13" w14:paraId="59AA1102" w14:textId="77777777">
            <w:pPr>
              <w:spacing w:before="1" w:after="0" w:line="241" w:lineRule="auto"/>
              <w:ind w:left="97" w:right="148"/>
              <w:rPr>
                <w:rFonts w:ascii="Calibri" w:hAnsi="Calibri" w:eastAsia="Calibri" w:cs="Calibri"/>
                <w:sz w:val="18"/>
                <w:szCs w:val="18"/>
              </w:rPr>
            </w:pPr>
            <w:r>
              <w:rPr>
                <w:rFonts w:ascii="Calibri" w:hAnsi="Calibri" w:eastAsia="Calibri" w:cs="Calibri"/>
                <w:b/>
                <w:bCs/>
                <w:i/>
                <w:sz w:val="18"/>
                <w:szCs w:val="18"/>
              </w:rPr>
              <w:t>Note</w:t>
            </w:r>
            <w:r>
              <w:rPr>
                <w:rFonts w:ascii="Calibri" w:hAnsi="Calibri" w:eastAsia="Calibri" w:cs="Calibri"/>
                <w:b/>
                <w:bCs/>
                <w:i/>
                <w:spacing w:val="-2"/>
                <w:sz w:val="18"/>
                <w:szCs w:val="18"/>
              </w:rPr>
              <w:t xml:space="preserve"> </w:t>
            </w:r>
            <w:r>
              <w:rPr>
                <w:rFonts w:ascii="Calibri" w:hAnsi="Calibri" w:eastAsia="Calibri" w:cs="Calibri"/>
                <w:b/>
                <w:bCs/>
                <w:i/>
                <w:sz w:val="18"/>
                <w:szCs w:val="18"/>
              </w:rPr>
              <w:t>t</w:t>
            </w:r>
            <w:r>
              <w:rPr>
                <w:rFonts w:ascii="Calibri" w:hAnsi="Calibri" w:eastAsia="Calibri" w:cs="Calibri"/>
                <w:b/>
                <w:bCs/>
                <w:i/>
                <w:spacing w:val="1"/>
                <w:sz w:val="18"/>
                <w:szCs w:val="18"/>
              </w:rPr>
              <w:t>h</w:t>
            </w:r>
            <w:r>
              <w:rPr>
                <w:rFonts w:ascii="Calibri" w:hAnsi="Calibri" w:eastAsia="Calibri" w:cs="Calibri"/>
                <w:b/>
                <w:bCs/>
                <w:i/>
                <w:sz w:val="18"/>
                <w:szCs w:val="18"/>
              </w:rPr>
              <w:t xml:space="preserve">e </w:t>
            </w:r>
            <w:r>
              <w:rPr>
                <w:rFonts w:ascii="Calibri" w:hAnsi="Calibri" w:eastAsia="Calibri" w:cs="Calibri"/>
                <w:b/>
                <w:bCs/>
                <w:i/>
                <w:spacing w:val="-1"/>
                <w:sz w:val="18"/>
                <w:szCs w:val="18"/>
              </w:rPr>
              <w:t>i</w:t>
            </w:r>
            <w:r>
              <w:rPr>
                <w:rFonts w:ascii="Calibri" w:hAnsi="Calibri" w:eastAsia="Calibri" w:cs="Calibri"/>
                <w:b/>
                <w:bCs/>
                <w:i/>
                <w:spacing w:val="1"/>
                <w:sz w:val="18"/>
                <w:szCs w:val="18"/>
              </w:rPr>
              <w:t>n</w:t>
            </w:r>
            <w:r>
              <w:rPr>
                <w:rFonts w:ascii="Calibri" w:hAnsi="Calibri" w:eastAsia="Calibri" w:cs="Calibri"/>
                <w:b/>
                <w:bCs/>
                <w:i/>
                <w:sz w:val="18"/>
                <w:szCs w:val="18"/>
              </w:rPr>
              <w:t>ter-</w:t>
            </w:r>
            <w:r>
              <w:rPr>
                <w:rFonts w:ascii="Calibri" w:hAnsi="Calibri" w:eastAsia="Calibri" w:cs="Calibri"/>
                <w:b/>
                <w:bCs/>
                <w:i/>
                <w:spacing w:val="1"/>
                <w:sz w:val="18"/>
                <w:szCs w:val="18"/>
              </w:rPr>
              <w:t>s</w:t>
            </w:r>
            <w:r>
              <w:rPr>
                <w:rFonts w:ascii="Calibri" w:hAnsi="Calibri" w:eastAsia="Calibri" w:cs="Calibri"/>
                <w:b/>
                <w:bCs/>
                <w:i/>
                <w:spacing w:val="-2"/>
                <w:sz w:val="18"/>
                <w:szCs w:val="18"/>
              </w:rPr>
              <w:t>e</w:t>
            </w:r>
            <w:r>
              <w:rPr>
                <w:rFonts w:ascii="Calibri" w:hAnsi="Calibri" w:eastAsia="Calibri" w:cs="Calibri"/>
                <w:b/>
                <w:bCs/>
                <w:i/>
                <w:sz w:val="18"/>
                <w:szCs w:val="18"/>
              </w:rPr>
              <w:t>ct</w:t>
            </w:r>
            <w:r>
              <w:rPr>
                <w:rFonts w:ascii="Calibri" w:hAnsi="Calibri" w:eastAsia="Calibri" w:cs="Calibri"/>
                <w:b/>
                <w:bCs/>
                <w:i/>
                <w:spacing w:val="1"/>
                <w:sz w:val="18"/>
                <w:szCs w:val="18"/>
              </w:rPr>
              <w:t>o</w:t>
            </w:r>
            <w:r>
              <w:rPr>
                <w:rFonts w:ascii="Calibri" w:hAnsi="Calibri" w:eastAsia="Calibri" w:cs="Calibri"/>
                <w:b/>
                <w:bCs/>
                <w:i/>
                <w:spacing w:val="-1"/>
                <w:sz w:val="18"/>
                <w:szCs w:val="18"/>
              </w:rPr>
              <w:t>r</w:t>
            </w:r>
            <w:r>
              <w:rPr>
                <w:rFonts w:ascii="Calibri" w:hAnsi="Calibri" w:eastAsia="Calibri" w:cs="Calibri"/>
                <w:b/>
                <w:bCs/>
                <w:i/>
                <w:spacing w:val="1"/>
                <w:sz w:val="18"/>
                <w:szCs w:val="18"/>
              </w:rPr>
              <w:t>a</w:t>
            </w:r>
            <w:r>
              <w:rPr>
                <w:rFonts w:ascii="Calibri" w:hAnsi="Calibri" w:eastAsia="Calibri" w:cs="Calibri"/>
                <w:b/>
                <w:bCs/>
                <w:i/>
                <w:sz w:val="18"/>
                <w:szCs w:val="18"/>
              </w:rPr>
              <w:t xml:space="preserve">l </w:t>
            </w:r>
            <w:r>
              <w:rPr>
                <w:rFonts w:ascii="Calibri" w:hAnsi="Calibri" w:eastAsia="Calibri" w:cs="Calibri"/>
                <w:b/>
                <w:bCs/>
                <w:i/>
                <w:spacing w:val="1"/>
                <w:sz w:val="18"/>
                <w:szCs w:val="18"/>
              </w:rPr>
              <w:t>a</w:t>
            </w:r>
            <w:r>
              <w:rPr>
                <w:rFonts w:ascii="Calibri" w:hAnsi="Calibri" w:eastAsia="Calibri" w:cs="Calibri"/>
                <w:b/>
                <w:bCs/>
                <w:i/>
                <w:sz w:val="18"/>
                <w:szCs w:val="18"/>
              </w:rPr>
              <w:t>ct</w:t>
            </w:r>
            <w:r>
              <w:rPr>
                <w:rFonts w:ascii="Calibri" w:hAnsi="Calibri" w:eastAsia="Calibri" w:cs="Calibri"/>
                <w:b/>
                <w:bCs/>
                <w:i/>
                <w:spacing w:val="-1"/>
                <w:sz w:val="18"/>
                <w:szCs w:val="18"/>
              </w:rPr>
              <w:t>i</w:t>
            </w:r>
            <w:r>
              <w:rPr>
                <w:rFonts w:ascii="Calibri" w:hAnsi="Calibri" w:eastAsia="Calibri" w:cs="Calibri"/>
                <w:b/>
                <w:bCs/>
                <w:i/>
                <w:sz w:val="18"/>
                <w:szCs w:val="18"/>
              </w:rPr>
              <w:t>v</w:t>
            </w:r>
            <w:r>
              <w:rPr>
                <w:rFonts w:ascii="Calibri" w:hAnsi="Calibri" w:eastAsia="Calibri" w:cs="Calibri"/>
                <w:b/>
                <w:bCs/>
                <w:i/>
                <w:spacing w:val="-1"/>
                <w:sz w:val="18"/>
                <w:szCs w:val="18"/>
              </w:rPr>
              <w:t>i</w:t>
            </w:r>
            <w:r>
              <w:rPr>
                <w:rFonts w:ascii="Calibri" w:hAnsi="Calibri" w:eastAsia="Calibri" w:cs="Calibri"/>
                <w:b/>
                <w:bCs/>
                <w:i/>
                <w:sz w:val="18"/>
                <w:szCs w:val="18"/>
              </w:rPr>
              <w:t>ty</w:t>
            </w:r>
          </w:p>
        </w:tc>
        <w:tc>
          <w:tcPr>
            <w:tcW w:w="1246" w:type="dxa"/>
            <w:tcBorders>
              <w:top w:val="single" w:color="009FDC" w:sz="8" w:space="0"/>
              <w:left w:val="single" w:color="009FDC" w:sz="8" w:space="0"/>
              <w:bottom w:val="single" w:color="009FDC" w:sz="8" w:space="0"/>
              <w:right w:val="single" w:color="009FDC" w:sz="8" w:space="0"/>
            </w:tcBorders>
          </w:tcPr>
          <w:p w:rsidR="00053E75" w:rsidRDefault="00BF1E13" w14:paraId="6C5B5B81" w14:textId="77777777">
            <w:pPr>
              <w:spacing w:before="1" w:after="0" w:line="240" w:lineRule="auto"/>
              <w:ind w:left="97" w:right="129"/>
              <w:rPr>
                <w:rFonts w:ascii="Calibri" w:hAnsi="Calibri" w:eastAsia="Calibri" w:cs="Calibri"/>
                <w:sz w:val="18"/>
                <w:szCs w:val="18"/>
              </w:rPr>
            </w:pPr>
            <w:r>
              <w:rPr>
                <w:rFonts w:ascii="Calibri" w:hAnsi="Calibri" w:eastAsia="Calibri" w:cs="Calibri"/>
                <w:b/>
                <w:bCs/>
                <w:i/>
                <w:spacing w:val="1"/>
                <w:sz w:val="18"/>
                <w:szCs w:val="18"/>
              </w:rPr>
              <w:t>L</w:t>
            </w:r>
            <w:r>
              <w:rPr>
                <w:rFonts w:ascii="Calibri" w:hAnsi="Calibri" w:eastAsia="Calibri" w:cs="Calibri"/>
                <w:b/>
                <w:bCs/>
                <w:i/>
                <w:spacing w:val="-1"/>
                <w:sz w:val="18"/>
                <w:szCs w:val="18"/>
              </w:rPr>
              <w:t>i</w:t>
            </w:r>
            <w:r>
              <w:rPr>
                <w:rFonts w:ascii="Calibri" w:hAnsi="Calibri" w:eastAsia="Calibri" w:cs="Calibri"/>
                <w:b/>
                <w:bCs/>
                <w:i/>
                <w:spacing w:val="1"/>
                <w:sz w:val="18"/>
                <w:szCs w:val="18"/>
              </w:rPr>
              <w:t>n</w:t>
            </w:r>
            <w:r>
              <w:rPr>
                <w:rFonts w:ascii="Calibri" w:hAnsi="Calibri" w:eastAsia="Calibri" w:cs="Calibri"/>
                <w:b/>
                <w:bCs/>
                <w:i/>
                <w:sz w:val="18"/>
                <w:szCs w:val="18"/>
              </w:rPr>
              <w:t>k</w:t>
            </w:r>
            <w:r>
              <w:rPr>
                <w:rFonts w:ascii="Calibri" w:hAnsi="Calibri" w:eastAsia="Calibri" w:cs="Calibri"/>
                <w:b/>
                <w:bCs/>
                <w:i/>
                <w:spacing w:val="-2"/>
                <w:sz w:val="18"/>
                <w:szCs w:val="18"/>
              </w:rPr>
              <w:t xml:space="preserve"> </w:t>
            </w:r>
            <w:r>
              <w:rPr>
                <w:rFonts w:ascii="Calibri" w:hAnsi="Calibri" w:eastAsia="Calibri" w:cs="Calibri"/>
                <w:b/>
                <w:bCs/>
                <w:i/>
                <w:sz w:val="18"/>
                <w:szCs w:val="18"/>
              </w:rPr>
              <w:t>to</w:t>
            </w:r>
            <w:r>
              <w:rPr>
                <w:rFonts w:ascii="Calibri" w:hAnsi="Calibri" w:eastAsia="Calibri" w:cs="Calibri"/>
                <w:b/>
                <w:bCs/>
                <w:i/>
                <w:spacing w:val="1"/>
                <w:sz w:val="18"/>
                <w:szCs w:val="18"/>
              </w:rPr>
              <w:t xml:space="preserve"> o</w:t>
            </w:r>
            <w:r>
              <w:rPr>
                <w:rFonts w:ascii="Calibri" w:hAnsi="Calibri" w:eastAsia="Calibri" w:cs="Calibri"/>
                <w:b/>
                <w:bCs/>
                <w:i/>
                <w:spacing w:val="-2"/>
                <w:sz w:val="18"/>
                <w:szCs w:val="18"/>
              </w:rPr>
              <w:t>t</w:t>
            </w:r>
            <w:r>
              <w:rPr>
                <w:rFonts w:ascii="Calibri" w:hAnsi="Calibri" w:eastAsia="Calibri" w:cs="Calibri"/>
                <w:b/>
                <w:bCs/>
                <w:i/>
                <w:spacing w:val="1"/>
                <w:sz w:val="18"/>
                <w:szCs w:val="18"/>
              </w:rPr>
              <w:t>h</w:t>
            </w:r>
            <w:r>
              <w:rPr>
                <w:rFonts w:ascii="Calibri" w:hAnsi="Calibri" w:eastAsia="Calibri" w:cs="Calibri"/>
                <w:b/>
                <w:bCs/>
                <w:i/>
                <w:sz w:val="18"/>
                <w:szCs w:val="18"/>
              </w:rPr>
              <w:t>er C</w:t>
            </w:r>
            <w:r>
              <w:rPr>
                <w:rFonts w:ascii="Calibri" w:hAnsi="Calibri" w:eastAsia="Calibri" w:cs="Calibri"/>
                <w:b/>
                <w:bCs/>
                <w:i/>
                <w:spacing w:val="-1"/>
                <w:sz w:val="18"/>
                <w:szCs w:val="18"/>
              </w:rPr>
              <w:t>l</w:t>
            </w:r>
            <w:r>
              <w:rPr>
                <w:rFonts w:ascii="Calibri" w:hAnsi="Calibri" w:eastAsia="Calibri" w:cs="Calibri"/>
                <w:b/>
                <w:bCs/>
                <w:i/>
                <w:spacing w:val="1"/>
                <w:sz w:val="18"/>
                <w:szCs w:val="18"/>
              </w:rPr>
              <w:t>us</w:t>
            </w:r>
            <w:r>
              <w:rPr>
                <w:rFonts w:ascii="Calibri" w:hAnsi="Calibri" w:eastAsia="Calibri" w:cs="Calibri"/>
                <w:b/>
                <w:bCs/>
                <w:i/>
                <w:sz w:val="18"/>
                <w:szCs w:val="18"/>
              </w:rPr>
              <w:t>ter</w:t>
            </w:r>
            <w:r>
              <w:rPr>
                <w:rFonts w:ascii="Calibri" w:hAnsi="Calibri" w:eastAsia="Calibri" w:cs="Calibri"/>
                <w:b/>
                <w:bCs/>
                <w:i/>
                <w:spacing w:val="-1"/>
                <w:sz w:val="18"/>
                <w:szCs w:val="18"/>
              </w:rPr>
              <w:t>’</w:t>
            </w:r>
            <w:r>
              <w:rPr>
                <w:rFonts w:ascii="Calibri" w:hAnsi="Calibri" w:eastAsia="Calibri" w:cs="Calibri"/>
                <w:b/>
                <w:bCs/>
                <w:i/>
                <w:sz w:val="18"/>
                <w:szCs w:val="18"/>
              </w:rPr>
              <w:t xml:space="preserve">s </w:t>
            </w:r>
            <w:r>
              <w:rPr>
                <w:rFonts w:ascii="Calibri" w:hAnsi="Calibri" w:eastAsia="Calibri" w:cs="Calibri"/>
                <w:b/>
                <w:bCs/>
                <w:i/>
                <w:spacing w:val="1"/>
                <w:sz w:val="18"/>
                <w:szCs w:val="18"/>
              </w:rPr>
              <w:t>s</w:t>
            </w:r>
            <w:r>
              <w:rPr>
                <w:rFonts w:ascii="Calibri" w:hAnsi="Calibri" w:eastAsia="Calibri" w:cs="Calibri"/>
                <w:b/>
                <w:bCs/>
                <w:i/>
                <w:sz w:val="18"/>
                <w:szCs w:val="18"/>
              </w:rPr>
              <w:t>t</w:t>
            </w:r>
            <w:r>
              <w:rPr>
                <w:rFonts w:ascii="Calibri" w:hAnsi="Calibri" w:eastAsia="Calibri" w:cs="Calibri"/>
                <w:b/>
                <w:bCs/>
                <w:i/>
                <w:spacing w:val="-1"/>
                <w:sz w:val="18"/>
                <w:szCs w:val="18"/>
              </w:rPr>
              <w:t>r</w:t>
            </w:r>
            <w:r>
              <w:rPr>
                <w:rFonts w:ascii="Calibri" w:hAnsi="Calibri" w:eastAsia="Calibri" w:cs="Calibri"/>
                <w:b/>
                <w:bCs/>
                <w:i/>
                <w:spacing w:val="1"/>
                <w:sz w:val="18"/>
                <w:szCs w:val="18"/>
              </w:rPr>
              <w:t>a</w:t>
            </w:r>
            <w:r>
              <w:rPr>
                <w:rFonts w:ascii="Calibri" w:hAnsi="Calibri" w:eastAsia="Calibri" w:cs="Calibri"/>
                <w:b/>
                <w:bCs/>
                <w:i/>
                <w:sz w:val="18"/>
                <w:szCs w:val="18"/>
              </w:rPr>
              <w:t>te</w:t>
            </w:r>
            <w:r>
              <w:rPr>
                <w:rFonts w:ascii="Calibri" w:hAnsi="Calibri" w:eastAsia="Calibri" w:cs="Calibri"/>
                <w:b/>
                <w:bCs/>
                <w:i/>
                <w:spacing w:val="1"/>
                <w:sz w:val="18"/>
                <w:szCs w:val="18"/>
              </w:rPr>
              <w:t>g</w:t>
            </w:r>
            <w:r>
              <w:rPr>
                <w:rFonts w:ascii="Calibri" w:hAnsi="Calibri" w:eastAsia="Calibri" w:cs="Calibri"/>
                <w:b/>
                <w:bCs/>
                <w:i/>
                <w:spacing w:val="-1"/>
                <w:sz w:val="18"/>
                <w:szCs w:val="18"/>
              </w:rPr>
              <w:t>y</w:t>
            </w:r>
            <w:r>
              <w:rPr>
                <w:rFonts w:ascii="Calibri" w:hAnsi="Calibri" w:eastAsia="Calibri" w:cs="Calibri"/>
                <w:b/>
                <w:bCs/>
                <w:i/>
                <w:sz w:val="18"/>
                <w:szCs w:val="18"/>
              </w:rPr>
              <w:t>,</w:t>
            </w:r>
            <w:r>
              <w:rPr>
                <w:rFonts w:ascii="Calibri" w:hAnsi="Calibri" w:eastAsia="Calibri" w:cs="Calibri"/>
                <w:b/>
                <w:bCs/>
                <w:i/>
                <w:spacing w:val="-5"/>
                <w:sz w:val="18"/>
                <w:szCs w:val="18"/>
              </w:rPr>
              <w:t xml:space="preserve"> </w:t>
            </w:r>
            <w:r>
              <w:rPr>
                <w:rFonts w:ascii="Calibri" w:hAnsi="Calibri" w:eastAsia="Calibri" w:cs="Calibri"/>
                <w:b/>
                <w:bCs/>
                <w:i/>
                <w:spacing w:val="-1"/>
                <w:sz w:val="18"/>
                <w:szCs w:val="18"/>
              </w:rPr>
              <w:t>i</w:t>
            </w:r>
            <w:r>
              <w:rPr>
                <w:rFonts w:ascii="Calibri" w:hAnsi="Calibri" w:eastAsia="Calibri" w:cs="Calibri"/>
                <w:b/>
                <w:bCs/>
                <w:i/>
                <w:sz w:val="18"/>
                <w:szCs w:val="18"/>
              </w:rPr>
              <w:t xml:space="preserve">f </w:t>
            </w:r>
            <w:r>
              <w:rPr>
                <w:rFonts w:ascii="Calibri" w:hAnsi="Calibri" w:eastAsia="Calibri" w:cs="Calibri"/>
                <w:b/>
                <w:bCs/>
                <w:i/>
                <w:spacing w:val="1"/>
                <w:sz w:val="18"/>
                <w:szCs w:val="18"/>
              </w:rPr>
              <w:t>a</w:t>
            </w:r>
            <w:r>
              <w:rPr>
                <w:rFonts w:ascii="Calibri" w:hAnsi="Calibri" w:eastAsia="Calibri" w:cs="Calibri"/>
                <w:b/>
                <w:bCs/>
                <w:i/>
                <w:sz w:val="18"/>
                <w:szCs w:val="18"/>
              </w:rPr>
              <w:t>va</w:t>
            </w:r>
            <w:r>
              <w:rPr>
                <w:rFonts w:ascii="Calibri" w:hAnsi="Calibri" w:eastAsia="Calibri" w:cs="Calibri"/>
                <w:b/>
                <w:bCs/>
                <w:i/>
                <w:spacing w:val="-1"/>
                <w:sz w:val="18"/>
                <w:szCs w:val="18"/>
              </w:rPr>
              <w:t>il</w:t>
            </w:r>
            <w:r>
              <w:rPr>
                <w:rFonts w:ascii="Calibri" w:hAnsi="Calibri" w:eastAsia="Calibri" w:cs="Calibri"/>
                <w:b/>
                <w:bCs/>
                <w:i/>
                <w:spacing w:val="1"/>
                <w:sz w:val="18"/>
                <w:szCs w:val="18"/>
              </w:rPr>
              <w:t>ab</w:t>
            </w:r>
            <w:r>
              <w:rPr>
                <w:rFonts w:ascii="Calibri" w:hAnsi="Calibri" w:eastAsia="Calibri" w:cs="Calibri"/>
                <w:b/>
                <w:bCs/>
                <w:i/>
                <w:spacing w:val="-1"/>
                <w:sz w:val="18"/>
                <w:szCs w:val="18"/>
              </w:rPr>
              <w:t>l</w:t>
            </w:r>
            <w:r>
              <w:rPr>
                <w:rFonts w:ascii="Calibri" w:hAnsi="Calibri" w:eastAsia="Calibri" w:cs="Calibri"/>
                <w:b/>
                <w:bCs/>
                <w:i/>
                <w:sz w:val="18"/>
                <w:szCs w:val="18"/>
              </w:rPr>
              <w:t>e</w:t>
            </w:r>
          </w:p>
        </w:tc>
        <w:tc>
          <w:tcPr>
            <w:tcW w:w="5701" w:type="dxa"/>
            <w:tcBorders>
              <w:top w:val="single" w:color="009FDC" w:sz="8" w:space="0"/>
              <w:left w:val="single" w:color="009FDC" w:sz="8" w:space="0"/>
              <w:bottom w:val="single" w:color="009FDC" w:sz="8" w:space="0"/>
              <w:right w:val="single" w:color="009FDC" w:sz="8" w:space="0"/>
            </w:tcBorders>
          </w:tcPr>
          <w:p w:rsidR="00053E75" w:rsidRDefault="00BF1E13" w14:paraId="07D265A5" w14:textId="77777777">
            <w:pPr>
              <w:spacing w:before="1" w:after="0" w:line="241" w:lineRule="auto"/>
              <w:ind w:left="97" w:right="148"/>
              <w:rPr>
                <w:rFonts w:ascii="Calibri" w:hAnsi="Calibri" w:eastAsia="Calibri" w:cs="Calibri"/>
                <w:sz w:val="18"/>
                <w:szCs w:val="18"/>
              </w:rPr>
            </w:pPr>
            <w:proofErr w:type="spellStart"/>
            <w:r>
              <w:rPr>
                <w:rFonts w:ascii="Calibri" w:hAnsi="Calibri" w:eastAsia="Calibri" w:cs="Calibri"/>
                <w:b/>
                <w:bCs/>
                <w:i/>
                <w:sz w:val="18"/>
                <w:szCs w:val="18"/>
              </w:rPr>
              <w:t>S</w:t>
            </w:r>
            <w:r>
              <w:rPr>
                <w:rFonts w:ascii="Calibri" w:hAnsi="Calibri" w:eastAsia="Calibri" w:cs="Calibri"/>
                <w:b/>
                <w:bCs/>
                <w:i/>
                <w:spacing w:val="1"/>
                <w:sz w:val="18"/>
                <w:szCs w:val="18"/>
              </w:rPr>
              <w:t>u</w:t>
            </w:r>
            <w:r>
              <w:rPr>
                <w:rFonts w:ascii="Calibri" w:hAnsi="Calibri" w:eastAsia="Calibri" w:cs="Calibri"/>
                <w:b/>
                <w:bCs/>
                <w:i/>
                <w:spacing w:val="-1"/>
                <w:sz w:val="18"/>
                <w:szCs w:val="18"/>
              </w:rPr>
              <w:t>mm</w:t>
            </w:r>
            <w:r>
              <w:rPr>
                <w:rFonts w:ascii="Calibri" w:hAnsi="Calibri" w:eastAsia="Calibri" w:cs="Calibri"/>
                <w:b/>
                <w:bCs/>
                <w:i/>
                <w:spacing w:val="1"/>
                <w:sz w:val="18"/>
                <w:szCs w:val="18"/>
              </w:rPr>
              <w:t>a</w:t>
            </w:r>
            <w:r>
              <w:rPr>
                <w:rFonts w:ascii="Calibri" w:hAnsi="Calibri" w:eastAsia="Calibri" w:cs="Calibri"/>
                <w:b/>
                <w:bCs/>
                <w:i/>
                <w:spacing w:val="-1"/>
                <w:sz w:val="18"/>
                <w:szCs w:val="18"/>
              </w:rPr>
              <w:t>ri</w:t>
            </w:r>
            <w:r>
              <w:rPr>
                <w:rFonts w:ascii="Calibri" w:hAnsi="Calibri" w:eastAsia="Calibri" w:cs="Calibri"/>
                <w:b/>
                <w:bCs/>
                <w:i/>
                <w:spacing w:val="1"/>
                <w:sz w:val="18"/>
                <w:szCs w:val="18"/>
              </w:rPr>
              <w:t>s</w:t>
            </w:r>
            <w:r>
              <w:rPr>
                <w:rFonts w:ascii="Calibri" w:hAnsi="Calibri" w:eastAsia="Calibri" w:cs="Calibri"/>
                <w:b/>
                <w:bCs/>
                <w:i/>
                <w:sz w:val="18"/>
                <w:szCs w:val="18"/>
              </w:rPr>
              <w:t>e</w:t>
            </w:r>
            <w:proofErr w:type="spellEnd"/>
            <w:r>
              <w:rPr>
                <w:rFonts w:ascii="Calibri" w:hAnsi="Calibri" w:eastAsia="Calibri" w:cs="Calibri"/>
                <w:b/>
                <w:bCs/>
                <w:i/>
                <w:spacing w:val="-4"/>
                <w:sz w:val="18"/>
                <w:szCs w:val="18"/>
              </w:rPr>
              <w:t xml:space="preserve"> </w:t>
            </w:r>
            <w:r>
              <w:rPr>
                <w:rFonts w:ascii="Calibri" w:hAnsi="Calibri" w:eastAsia="Calibri" w:cs="Calibri"/>
                <w:b/>
                <w:bCs/>
                <w:i/>
                <w:sz w:val="18"/>
                <w:szCs w:val="18"/>
              </w:rPr>
              <w:t>t</w:t>
            </w:r>
            <w:r>
              <w:rPr>
                <w:rFonts w:ascii="Calibri" w:hAnsi="Calibri" w:eastAsia="Calibri" w:cs="Calibri"/>
                <w:b/>
                <w:bCs/>
                <w:i/>
                <w:spacing w:val="1"/>
                <w:sz w:val="18"/>
                <w:szCs w:val="18"/>
              </w:rPr>
              <w:t>h</w:t>
            </w:r>
            <w:r>
              <w:rPr>
                <w:rFonts w:ascii="Calibri" w:hAnsi="Calibri" w:eastAsia="Calibri" w:cs="Calibri"/>
                <w:b/>
                <w:bCs/>
                <w:i/>
                <w:sz w:val="18"/>
                <w:szCs w:val="18"/>
              </w:rPr>
              <w:t xml:space="preserve">e </w:t>
            </w:r>
            <w:r>
              <w:rPr>
                <w:rFonts w:ascii="Calibri" w:hAnsi="Calibri" w:eastAsia="Calibri" w:cs="Calibri"/>
                <w:b/>
                <w:bCs/>
                <w:i/>
                <w:spacing w:val="-1"/>
                <w:sz w:val="18"/>
                <w:szCs w:val="18"/>
              </w:rPr>
              <w:t>a</w:t>
            </w:r>
            <w:r>
              <w:rPr>
                <w:rFonts w:ascii="Calibri" w:hAnsi="Calibri" w:eastAsia="Calibri" w:cs="Calibri"/>
                <w:b/>
                <w:bCs/>
                <w:i/>
                <w:spacing w:val="1"/>
                <w:sz w:val="18"/>
                <w:szCs w:val="18"/>
              </w:rPr>
              <w:t>g</w:t>
            </w:r>
            <w:r>
              <w:rPr>
                <w:rFonts w:ascii="Calibri" w:hAnsi="Calibri" w:eastAsia="Calibri" w:cs="Calibri"/>
                <w:b/>
                <w:bCs/>
                <w:i/>
                <w:spacing w:val="-1"/>
                <w:sz w:val="18"/>
                <w:szCs w:val="18"/>
              </w:rPr>
              <w:t>r</w:t>
            </w:r>
            <w:r>
              <w:rPr>
                <w:rFonts w:ascii="Calibri" w:hAnsi="Calibri" w:eastAsia="Calibri" w:cs="Calibri"/>
                <w:b/>
                <w:bCs/>
                <w:i/>
                <w:sz w:val="18"/>
                <w:szCs w:val="18"/>
              </w:rPr>
              <w:t>e</w:t>
            </w:r>
            <w:r>
              <w:rPr>
                <w:rFonts w:ascii="Calibri" w:hAnsi="Calibri" w:eastAsia="Calibri" w:cs="Calibri"/>
                <w:b/>
                <w:bCs/>
                <w:i/>
                <w:spacing w:val="1"/>
                <w:sz w:val="18"/>
                <w:szCs w:val="18"/>
              </w:rPr>
              <w:t>e</w:t>
            </w:r>
            <w:r>
              <w:rPr>
                <w:rFonts w:ascii="Calibri" w:hAnsi="Calibri" w:eastAsia="Calibri" w:cs="Calibri"/>
                <w:b/>
                <w:bCs/>
                <w:i/>
                <w:sz w:val="18"/>
                <w:szCs w:val="18"/>
              </w:rPr>
              <w:t>d</w:t>
            </w:r>
            <w:r>
              <w:rPr>
                <w:rFonts w:ascii="Calibri" w:hAnsi="Calibri" w:eastAsia="Calibri" w:cs="Calibri"/>
                <w:b/>
                <w:bCs/>
                <w:i/>
                <w:spacing w:val="-2"/>
                <w:sz w:val="18"/>
                <w:szCs w:val="18"/>
              </w:rPr>
              <w:t xml:space="preserve"> </w:t>
            </w:r>
            <w:r>
              <w:rPr>
                <w:rFonts w:ascii="Calibri" w:hAnsi="Calibri" w:eastAsia="Calibri" w:cs="Calibri"/>
                <w:b/>
                <w:bCs/>
                <w:i/>
                <w:spacing w:val="-1"/>
                <w:sz w:val="18"/>
                <w:szCs w:val="18"/>
              </w:rPr>
              <w:t>i</w:t>
            </w:r>
            <w:r>
              <w:rPr>
                <w:rFonts w:ascii="Calibri" w:hAnsi="Calibri" w:eastAsia="Calibri" w:cs="Calibri"/>
                <w:b/>
                <w:bCs/>
                <w:i/>
                <w:spacing w:val="1"/>
                <w:sz w:val="18"/>
                <w:szCs w:val="18"/>
              </w:rPr>
              <w:t>n</w:t>
            </w:r>
            <w:r>
              <w:rPr>
                <w:rFonts w:ascii="Calibri" w:hAnsi="Calibri" w:eastAsia="Calibri" w:cs="Calibri"/>
                <w:b/>
                <w:bCs/>
                <w:i/>
                <w:sz w:val="18"/>
                <w:szCs w:val="18"/>
              </w:rPr>
              <w:t>te</w:t>
            </w:r>
            <w:r>
              <w:rPr>
                <w:rFonts w:ascii="Calibri" w:hAnsi="Calibri" w:eastAsia="Calibri" w:cs="Calibri"/>
                <w:b/>
                <w:bCs/>
                <w:i/>
                <w:spacing w:val="2"/>
                <w:sz w:val="18"/>
                <w:szCs w:val="18"/>
              </w:rPr>
              <w:t>r</w:t>
            </w:r>
            <w:r>
              <w:rPr>
                <w:rFonts w:ascii="Calibri" w:hAnsi="Calibri" w:eastAsia="Calibri" w:cs="Calibri"/>
                <w:b/>
                <w:bCs/>
                <w:i/>
                <w:sz w:val="18"/>
                <w:szCs w:val="18"/>
              </w:rPr>
              <w:t>-</w:t>
            </w:r>
            <w:r>
              <w:rPr>
                <w:rFonts w:ascii="Calibri" w:hAnsi="Calibri" w:eastAsia="Calibri" w:cs="Calibri"/>
                <w:b/>
                <w:bCs/>
                <w:i/>
                <w:spacing w:val="1"/>
                <w:sz w:val="18"/>
                <w:szCs w:val="18"/>
              </w:rPr>
              <w:t>s</w:t>
            </w:r>
            <w:r>
              <w:rPr>
                <w:rFonts w:ascii="Calibri" w:hAnsi="Calibri" w:eastAsia="Calibri" w:cs="Calibri"/>
                <w:b/>
                <w:bCs/>
                <w:i/>
                <w:spacing w:val="-2"/>
                <w:sz w:val="18"/>
                <w:szCs w:val="18"/>
              </w:rPr>
              <w:t>e</w:t>
            </w:r>
            <w:r>
              <w:rPr>
                <w:rFonts w:ascii="Calibri" w:hAnsi="Calibri" w:eastAsia="Calibri" w:cs="Calibri"/>
                <w:b/>
                <w:bCs/>
                <w:i/>
                <w:sz w:val="18"/>
                <w:szCs w:val="18"/>
              </w:rPr>
              <w:t>c</w:t>
            </w:r>
            <w:r>
              <w:rPr>
                <w:rFonts w:ascii="Calibri" w:hAnsi="Calibri" w:eastAsia="Calibri" w:cs="Calibri"/>
                <w:b/>
                <w:bCs/>
                <w:i/>
                <w:spacing w:val="-2"/>
                <w:sz w:val="18"/>
                <w:szCs w:val="18"/>
              </w:rPr>
              <w:t>t</w:t>
            </w:r>
            <w:r>
              <w:rPr>
                <w:rFonts w:ascii="Calibri" w:hAnsi="Calibri" w:eastAsia="Calibri" w:cs="Calibri"/>
                <w:b/>
                <w:bCs/>
                <w:i/>
                <w:spacing w:val="1"/>
                <w:sz w:val="18"/>
                <w:szCs w:val="18"/>
              </w:rPr>
              <w:t>o</w:t>
            </w:r>
            <w:r>
              <w:rPr>
                <w:rFonts w:ascii="Calibri" w:hAnsi="Calibri" w:eastAsia="Calibri" w:cs="Calibri"/>
                <w:b/>
                <w:bCs/>
                <w:i/>
                <w:spacing w:val="-1"/>
                <w:sz w:val="18"/>
                <w:szCs w:val="18"/>
              </w:rPr>
              <w:t>r</w:t>
            </w:r>
            <w:r>
              <w:rPr>
                <w:rFonts w:ascii="Calibri" w:hAnsi="Calibri" w:eastAsia="Calibri" w:cs="Calibri"/>
                <w:b/>
                <w:bCs/>
                <w:i/>
                <w:spacing w:val="1"/>
                <w:sz w:val="18"/>
                <w:szCs w:val="18"/>
              </w:rPr>
              <w:t>a</w:t>
            </w:r>
            <w:r>
              <w:rPr>
                <w:rFonts w:ascii="Calibri" w:hAnsi="Calibri" w:eastAsia="Calibri" w:cs="Calibri"/>
                <w:b/>
                <w:bCs/>
                <w:i/>
                <w:sz w:val="18"/>
                <w:szCs w:val="18"/>
              </w:rPr>
              <w:t>l</w:t>
            </w:r>
            <w:r>
              <w:rPr>
                <w:rFonts w:ascii="Calibri" w:hAnsi="Calibri" w:eastAsia="Calibri" w:cs="Calibri"/>
                <w:b/>
                <w:bCs/>
                <w:i/>
                <w:spacing w:val="-6"/>
                <w:sz w:val="18"/>
                <w:szCs w:val="18"/>
              </w:rPr>
              <w:t xml:space="preserve"> </w:t>
            </w:r>
            <w:r>
              <w:rPr>
                <w:rFonts w:ascii="Calibri" w:hAnsi="Calibri" w:eastAsia="Calibri" w:cs="Calibri"/>
                <w:b/>
                <w:bCs/>
                <w:i/>
                <w:spacing w:val="-1"/>
                <w:sz w:val="18"/>
                <w:szCs w:val="18"/>
              </w:rPr>
              <w:t>li</w:t>
            </w:r>
            <w:r>
              <w:rPr>
                <w:rFonts w:ascii="Calibri" w:hAnsi="Calibri" w:eastAsia="Calibri" w:cs="Calibri"/>
                <w:b/>
                <w:bCs/>
                <w:i/>
                <w:spacing w:val="1"/>
                <w:sz w:val="18"/>
                <w:szCs w:val="18"/>
              </w:rPr>
              <w:t>n</w:t>
            </w:r>
            <w:r>
              <w:rPr>
                <w:rFonts w:ascii="Calibri" w:hAnsi="Calibri" w:eastAsia="Calibri" w:cs="Calibri"/>
                <w:b/>
                <w:bCs/>
                <w:i/>
                <w:sz w:val="18"/>
                <w:szCs w:val="18"/>
              </w:rPr>
              <w:t>k,</w:t>
            </w:r>
            <w:r>
              <w:rPr>
                <w:rFonts w:ascii="Calibri" w:hAnsi="Calibri" w:eastAsia="Calibri" w:cs="Calibri"/>
                <w:b/>
                <w:bCs/>
                <w:i/>
                <w:spacing w:val="-3"/>
                <w:sz w:val="18"/>
                <w:szCs w:val="18"/>
              </w:rPr>
              <w:t xml:space="preserve"> </w:t>
            </w:r>
            <w:r>
              <w:rPr>
                <w:rFonts w:ascii="Calibri" w:hAnsi="Calibri" w:eastAsia="Calibri" w:cs="Calibri"/>
                <w:b/>
                <w:bCs/>
                <w:i/>
                <w:spacing w:val="1"/>
                <w:sz w:val="18"/>
                <w:szCs w:val="18"/>
              </w:rPr>
              <w:t>no</w:t>
            </w:r>
            <w:r>
              <w:rPr>
                <w:rFonts w:ascii="Calibri" w:hAnsi="Calibri" w:eastAsia="Calibri" w:cs="Calibri"/>
                <w:b/>
                <w:bCs/>
                <w:i/>
                <w:sz w:val="18"/>
                <w:szCs w:val="18"/>
              </w:rPr>
              <w:t>te</w:t>
            </w:r>
            <w:r>
              <w:rPr>
                <w:rFonts w:ascii="Calibri" w:hAnsi="Calibri" w:eastAsia="Calibri" w:cs="Calibri"/>
                <w:b/>
                <w:bCs/>
                <w:i/>
                <w:spacing w:val="-2"/>
                <w:sz w:val="18"/>
                <w:szCs w:val="18"/>
              </w:rPr>
              <w:t xml:space="preserve"> </w:t>
            </w:r>
            <w:r>
              <w:rPr>
                <w:rFonts w:ascii="Calibri" w:hAnsi="Calibri" w:eastAsia="Calibri" w:cs="Calibri"/>
                <w:b/>
                <w:bCs/>
                <w:i/>
                <w:spacing w:val="1"/>
                <w:sz w:val="18"/>
                <w:szCs w:val="18"/>
              </w:rPr>
              <w:t>C</w:t>
            </w:r>
            <w:r>
              <w:rPr>
                <w:rFonts w:ascii="Calibri" w:hAnsi="Calibri" w:eastAsia="Calibri" w:cs="Calibri"/>
                <w:b/>
                <w:bCs/>
                <w:i/>
                <w:spacing w:val="-1"/>
                <w:sz w:val="18"/>
                <w:szCs w:val="18"/>
              </w:rPr>
              <w:t>l</w:t>
            </w:r>
            <w:r>
              <w:rPr>
                <w:rFonts w:ascii="Calibri" w:hAnsi="Calibri" w:eastAsia="Calibri" w:cs="Calibri"/>
                <w:b/>
                <w:bCs/>
                <w:i/>
                <w:spacing w:val="1"/>
                <w:sz w:val="18"/>
                <w:szCs w:val="18"/>
              </w:rPr>
              <w:t>us</w:t>
            </w:r>
            <w:r>
              <w:rPr>
                <w:rFonts w:ascii="Calibri" w:hAnsi="Calibri" w:eastAsia="Calibri" w:cs="Calibri"/>
                <w:b/>
                <w:bCs/>
                <w:i/>
                <w:sz w:val="18"/>
                <w:szCs w:val="18"/>
              </w:rPr>
              <w:t>ter</w:t>
            </w:r>
            <w:r>
              <w:rPr>
                <w:rFonts w:ascii="Calibri" w:hAnsi="Calibri" w:eastAsia="Calibri" w:cs="Calibri"/>
                <w:b/>
                <w:bCs/>
                <w:i/>
                <w:spacing w:val="-5"/>
                <w:sz w:val="18"/>
                <w:szCs w:val="18"/>
              </w:rPr>
              <w:t xml:space="preserve"> </w:t>
            </w:r>
            <w:r>
              <w:rPr>
                <w:rFonts w:ascii="Calibri" w:hAnsi="Calibri" w:eastAsia="Calibri" w:cs="Calibri"/>
                <w:b/>
                <w:bCs/>
                <w:i/>
                <w:sz w:val="18"/>
                <w:szCs w:val="18"/>
              </w:rPr>
              <w:t>w</w:t>
            </w:r>
            <w:r>
              <w:rPr>
                <w:rFonts w:ascii="Calibri" w:hAnsi="Calibri" w:eastAsia="Calibri" w:cs="Calibri"/>
                <w:b/>
                <w:bCs/>
                <w:i/>
                <w:spacing w:val="-1"/>
                <w:sz w:val="18"/>
                <w:szCs w:val="18"/>
              </w:rPr>
              <w:t>i</w:t>
            </w:r>
            <w:r>
              <w:rPr>
                <w:rFonts w:ascii="Calibri" w:hAnsi="Calibri" w:eastAsia="Calibri" w:cs="Calibri"/>
                <w:b/>
                <w:bCs/>
                <w:i/>
                <w:sz w:val="18"/>
                <w:szCs w:val="18"/>
              </w:rPr>
              <w:t>th</w:t>
            </w:r>
            <w:r>
              <w:rPr>
                <w:rFonts w:ascii="Calibri" w:hAnsi="Calibri" w:eastAsia="Calibri" w:cs="Calibri"/>
                <w:b/>
                <w:bCs/>
                <w:i/>
                <w:spacing w:val="-1"/>
                <w:sz w:val="18"/>
                <w:szCs w:val="18"/>
              </w:rPr>
              <w:t xml:space="preserve"> l</w:t>
            </w:r>
            <w:r>
              <w:rPr>
                <w:rFonts w:ascii="Calibri" w:hAnsi="Calibri" w:eastAsia="Calibri" w:cs="Calibri"/>
                <w:b/>
                <w:bCs/>
                <w:i/>
                <w:sz w:val="18"/>
                <w:szCs w:val="18"/>
              </w:rPr>
              <w:t>e</w:t>
            </w:r>
            <w:r>
              <w:rPr>
                <w:rFonts w:ascii="Calibri" w:hAnsi="Calibri" w:eastAsia="Calibri" w:cs="Calibri"/>
                <w:b/>
                <w:bCs/>
                <w:i/>
                <w:spacing w:val="-1"/>
                <w:sz w:val="18"/>
                <w:szCs w:val="18"/>
              </w:rPr>
              <w:t>a</w:t>
            </w:r>
            <w:r>
              <w:rPr>
                <w:rFonts w:ascii="Calibri" w:hAnsi="Calibri" w:eastAsia="Calibri" w:cs="Calibri"/>
                <w:b/>
                <w:bCs/>
                <w:i/>
                <w:sz w:val="18"/>
                <w:szCs w:val="18"/>
              </w:rPr>
              <w:t xml:space="preserve">d </w:t>
            </w:r>
            <w:r>
              <w:rPr>
                <w:rFonts w:ascii="Calibri" w:hAnsi="Calibri" w:eastAsia="Calibri" w:cs="Calibri"/>
                <w:b/>
                <w:bCs/>
                <w:i/>
                <w:spacing w:val="-1"/>
                <w:sz w:val="18"/>
                <w:szCs w:val="18"/>
              </w:rPr>
              <w:t>r</w:t>
            </w:r>
            <w:r>
              <w:rPr>
                <w:rFonts w:ascii="Calibri" w:hAnsi="Calibri" w:eastAsia="Calibri" w:cs="Calibri"/>
                <w:b/>
                <w:bCs/>
                <w:i/>
                <w:sz w:val="18"/>
                <w:szCs w:val="18"/>
              </w:rPr>
              <w:t>e</w:t>
            </w:r>
            <w:r>
              <w:rPr>
                <w:rFonts w:ascii="Calibri" w:hAnsi="Calibri" w:eastAsia="Calibri" w:cs="Calibri"/>
                <w:b/>
                <w:bCs/>
                <w:i/>
                <w:spacing w:val="1"/>
                <w:sz w:val="18"/>
                <w:szCs w:val="18"/>
              </w:rPr>
              <w:t>spo</w:t>
            </w:r>
            <w:r>
              <w:rPr>
                <w:rFonts w:ascii="Calibri" w:hAnsi="Calibri" w:eastAsia="Calibri" w:cs="Calibri"/>
                <w:b/>
                <w:bCs/>
                <w:i/>
                <w:spacing w:val="-1"/>
                <w:sz w:val="18"/>
                <w:szCs w:val="18"/>
              </w:rPr>
              <w:t>n</w:t>
            </w:r>
            <w:r>
              <w:rPr>
                <w:rFonts w:ascii="Calibri" w:hAnsi="Calibri" w:eastAsia="Calibri" w:cs="Calibri"/>
                <w:b/>
                <w:bCs/>
                <w:i/>
                <w:spacing w:val="1"/>
                <w:sz w:val="18"/>
                <w:szCs w:val="18"/>
              </w:rPr>
              <w:t>s</w:t>
            </w:r>
            <w:r>
              <w:rPr>
                <w:rFonts w:ascii="Calibri" w:hAnsi="Calibri" w:eastAsia="Calibri" w:cs="Calibri"/>
                <w:b/>
                <w:bCs/>
                <w:i/>
                <w:spacing w:val="-1"/>
                <w:sz w:val="18"/>
                <w:szCs w:val="18"/>
              </w:rPr>
              <w:t>i</w:t>
            </w:r>
            <w:r>
              <w:rPr>
                <w:rFonts w:ascii="Calibri" w:hAnsi="Calibri" w:eastAsia="Calibri" w:cs="Calibri"/>
                <w:b/>
                <w:bCs/>
                <w:i/>
                <w:spacing w:val="1"/>
                <w:sz w:val="18"/>
                <w:szCs w:val="18"/>
              </w:rPr>
              <w:t>b</w:t>
            </w:r>
            <w:r>
              <w:rPr>
                <w:rFonts w:ascii="Calibri" w:hAnsi="Calibri" w:eastAsia="Calibri" w:cs="Calibri"/>
                <w:b/>
                <w:bCs/>
                <w:i/>
                <w:spacing w:val="-1"/>
                <w:sz w:val="18"/>
                <w:szCs w:val="18"/>
              </w:rPr>
              <w:t>ili</w:t>
            </w:r>
            <w:r>
              <w:rPr>
                <w:rFonts w:ascii="Calibri" w:hAnsi="Calibri" w:eastAsia="Calibri" w:cs="Calibri"/>
                <w:b/>
                <w:bCs/>
                <w:i/>
                <w:sz w:val="18"/>
                <w:szCs w:val="18"/>
              </w:rPr>
              <w:t>ty</w:t>
            </w:r>
            <w:r>
              <w:rPr>
                <w:rFonts w:ascii="Calibri" w:hAnsi="Calibri" w:eastAsia="Calibri" w:cs="Calibri"/>
                <w:b/>
                <w:bCs/>
                <w:i/>
                <w:spacing w:val="-6"/>
                <w:sz w:val="18"/>
                <w:szCs w:val="18"/>
              </w:rPr>
              <w:t xml:space="preserve"> </w:t>
            </w:r>
            <w:r>
              <w:rPr>
                <w:rFonts w:ascii="Calibri" w:hAnsi="Calibri" w:eastAsia="Calibri" w:cs="Calibri"/>
                <w:b/>
                <w:bCs/>
                <w:i/>
                <w:spacing w:val="-1"/>
                <w:sz w:val="18"/>
                <w:szCs w:val="18"/>
              </w:rPr>
              <w:t>i</w:t>
            </w:r>
            <w:r>
              <w:rPr>
                <w:rFonts w:ascii="Calibri" w:hAnsi="Calibri" w:eastAsia="Calibri" w:cs="Calibri"/>
                <w:b/>
                <w:bCs/>
                <w:i/>
                <w:sz w:val="18"/>
                <w:szCs w:val="18"/>
              </w:rPr>
              <w:t xml:space="preserve">f </w:t>
            </w:r>
            <w:r>
              <w:rPr>
                <w:rFonts w:ascii="Calibri" w:hAnsi="Calibri" w:eastAsia="Calibri" w:cs="Calibri"/>
                <w:b/>
                <w:bCs/>
                <w:i/>
                <w:spacing w:val="1"/>
                <w:sz w:val="18"/>
                <w:szCs w:val="18"/>
              </w:rPr>
              <w:t>app</w:t>
            </w:r>
            <w:r>
              <w:rPr>
                <w:rFonts w:ascii="Calibri" w:hAnsi="Calibri" w:eastAsia="Calibri" w:cs="Calibri"/>
                <w:b/>
                <w:bCs/>
                <w:i/>
                <w:spacing w:val="-1"/>
                <w:sz w:val="18"/>
                <w:szCs w:val="18"/>
              </w:rPr>
              <w:t>r</w:t>
            </w:r>
            <w:r>
              <w:rPr>
                <w:rFonts w:ascii="Calibri" w:hAnsi="Calibri" w:eastAsia="Calibri" w:cs="Calibri"/>
                <w:b/>
                <w:bCs/>
                <w:i/>
                <w:spacing w:val="1"/>
                <w:sz w:val="18"/>
                <w:szCs w:val="18"/>
              </w:rPr>
              <w:t>op</w:t>
            </w:r>
            <w:r>
              <w:rPr>
                <w:rFonts w:ascii="Calibri" w:hAnsi="Calibri" w:eastAsia="Calibri" w:cs="Calibri"/>
                <w:b/>
                <w:bCs/>
                <w:i/>
                <w:spacing w:val="-1"/>
                <w:sz w:val="18"/>
                <w:szCs w:val="18"/>
              </w:rPr>
              <w:t>ri</w:t>
            </w:r>
            <w:r>
              <w:rPr>
                <w:rFonts w:ascii="Calibri" w:hAnsi="Calibri" w:eastAsia="Calibri" w:cs="Calibri"/>
                <w:b/>
                <w:bCs/>
                <w:i/>
                <w:spacing w:val="1"/>
                <w:sz w:val="18"/>
                <w:szCs w:val="18"/>
              </w:rPr>
              <w:t>a</w:t>
            </w:r>
            <w:r>
              <w:rPr>
                <w:rFonts w:ascii="Calibri" w:hAnsi="Calibri" w:eastAsia="Calibri" w:cs="Calibri"/>
                <w:b/>
                <w:bCs/>
                <w:i/>
                <w:sz w:val="18"/>
                <w:szCs w:val="18"/>
              </w:rPr>
              <w:t>te,</w:t>
            </w:r>
            <w:r>
              <w:rPr>
                <w:rFonts w:ascii="Calibri" w:hAnsi="Calibri" w:eastAsia="Calibri" w:cs="Calibri"/>
                <w:b/>
                <w:bCs/>
                <w:i/>
                <w:spacing w:val="-7"/>
                <w:sz w:val="18"/>
                <w:szCs w:val="18"/>
              </w:rPr>
              <w:t xml:space="preserve"> </w:t>
            </w:r>
            <w:r>
              <w:rPr>
                <w:rFonts w:ascii="Calibri" w:hAnsi="Calibri" w:eastAsia="Calibri" w:cs="Calibri"/>
                <w:b/>
                <w:bCs/>
                <w:i/>
                <w:sz w:val="18"/>
                <w:szCs w:val="18"/>
              </w:rPr>
              <w:t>a</w:t>
            </w:r>
            <w:r>
              <w:rPr>
                <w:rFonts w:ascii="Calibri" w:hAnsi="Calibri" w:eastAsia="Calibri" w:cs="Calibri"/>
                <w:b/>
                <w:bCs/>
                <w:i/>
                <w:spacing w:val="-1"/>
                <w:sz w:val="18"/>
                <w:szCs w:val="18"/>
              </w:rPr>
              <w:t>n</w:t>
            </w:r>
            <w:r>
              <w:rPr>
                <w:rFonts w:ascii="Calibri" w:hAnsi="Calibri" w:eastAsia="Calibri" w:cs="Calibri"/>
                <w:b/>
                <w:bCs/>
                <w:i/>
                <w:sz w:val="18"/>
                <w:szCs w:val="18"/>
              </w:rPr>
              <w:t>d</w:t>
            </w:r>
            <w:r>
              <w:rPr>
                <w:rFonts w:ascii="Calibri" w:hAnsi="Calibri" w:eastAsia="Calibri" w:cs="Calibri"/>
                <w:b/>
                <w:bCs/>
                <w:i/>
                <w:spacing w:val="-3"/>
                <w:sz w:val="18"/>
                <w:szCs w:val="18"/>
              </w:rPr>
              <w:t xml:space="preserve"> </w:t>
            </w:r>
            <w:r>
              <w:rPr>
                <w:rFonts w:ascii="Calibri" w:hAnsi="Calibri" w:eastAsia="Calibri" w:cs="Calibri"/>
                <w:b/>
                <w:bCs/>
                <w:i/>
                <w:spacing w:val="-1"/>
                <w:sz w:val="18"/>
                <w:szCs w:val="18"/>
              </w:rPr>
              <w:t>i</w:t>
            </w:r>
            <w:r>
              <w:rPr>
                <w:rFonts w:ascii="Calibri" w:hAnsi="Calibri" w:eastAsia="Calibri" w:cs="Calibri"/>
                <w:b/>
                <w:bCs/>
                <w:i/>
                <w:spacing w:val="1"/>
                <w:sz w:val="18"/>
                <w:szCs w:val="18"/>
              </w:rPr>
              <w:t>n</w:t>
            </w:r>
            <w:r>
              <w:rPr>
                <w:rFonts w:ascii="Calibri" w:hAnsi="Calibri" w:eastAsia="Calibri" w:cs="Calibri"/>
                <w:b/>
                <w:bCs/>
                <w:i/>
                <w:sz w:val="18"/>
                <w:szCs w:val="18"/>
              </w:rPr>
              <w:t>c</w:t>
            </w:r>
            <w:r>
              <w:rPr>
                <w:rFonts w:ascii="Calibri" w:hAnsi="Calibri" w:eastAsia="Calibri" w:cs="Calibri"/>
                <w:b/>
                <w:bCs/>
                <w:i/>
                <w:spacing w:val="-1"/>
                <w:sz w:val="18"/>
                <w:szCs w:val="18"/>
              </w:rPr>
              <w:t>l</w:t>
            </w:r>
            <w:r>
              <w:rPr>
                <w:rFonts w:ascii="Calibri" w:hAnsi="Calibri" w:eastAsia="Calibri" w:cs="Calibri"/>
                <w:b/>
                <w:bCs/>
                <w:i/>
                <w:spacing w:val="1"/>
                <w:sz w:val="18"/>
                <w:szCs w:val="18"/>
              </w:rPr>
              <w:t>ud</w:t>
            </w:r>
            <w:r>
              <w:rPr>
                <w:rFonts w:ascii="Calibri" w:hAnsi="Calibri" w:eastAsia="Calibri" w:cs="Calibri"/>
                <w:b/>
                <w:bCs/>
                <w:i/>
                <w:sz w:val="18"/>
                <w:szCs w:val="18"/>
              </w:rPr>
              <w:t>e</w:t>
            </w:r>
            <w:r>
              <w:rPr>
                <w:rFonts w:ascii="Calibri" w:hAnsi="Calibri" w:eastAsia="Calibri" w:cs="Calibri"/>
                <w:b/>
                <w:bCs/>
                <w:i/>
                <w:spacing w:val="-3"/>
                <w:sz w:val="18"/>
                <w:szCs w:val="18"/>
              </w:rPr>
              <w:t xml:space="preserve"> </w:t>
            </w:r>
            <w:r>
              <w:rPr>
                <w:rFonts w:ascii="Calibri" w:hAnsi="Calibri" w:eastAsia="Calibri" w:cs="Calibri"/>
                <w:b/>
                <w:bCs/>
                <w:i/>
                <w:spacing w:val="1"/>
                <w:sz w:val="18"/>
                <w:szCs w:val="18"/>
              </w:rPr>
              <w:t>d</w:t>
            </w:r>
            <w:r>
              <w:rPr>
                <w:rFonts w:ascii="Calibri" w:hAnsi="Calibri" w:eastAsia="Calibri" w:cs="Calibri"/>
                <w:b/>
                <w:bCs/>
                <w:i/>
                <w:spacing w:val="-1"/>
                <w:sz w:val="18"/>
                <w:szCs w:val="18"/>
              </w:rPr>
              <w:t>i</w:t>
            </w:r>
            <w:r>
              <w:rPr>
                <w:rFonts w:ascii="Calibri" w:hAnsi="Calibri" w:eastAsia="Calibri" w:cs="Calibri"/>
                <w:b/>
                <w:bCs/>
                <w:i/>
                <w:sz w:val="18"/>
                <w:szCs w:val="18"/>
              </w:rPr>
              <w:t>f</w:t>
            </w:r>
            <w:r>
              <w:rPr>
                <w:rFonts w:ascii="Calibri" w:hAnsi="Calibri" w:eastAsia="Calibri" w:cs="Calibri"/>
                <w:b/>
                <w:bCs/>
                <w:i/>
                <w:spacing w:val="-2"/>
                <w:sz w:val="18"/>
                <w:szCs w:val="18"/>
              </w:rPr>
              <w:t>f</w:t>
            </w:r>
            <w:r>
              <w:rPr>
                <w:rFonts w:ascii="Calibri" w:hAnsi="Calibri" w:eastAsia="Calibri" w:cs="Calibri"/>
                <w:b/>
                <w:bCs/>
                <w:i/>
                <w:sz w:val="18"/>
                <w:szCs w:val="18"/>
              </w:rPr>
              <w:t>ere</w:t>
            </w:r>
            <w:r>
              <w:rPr>
                <w:rFonts w:ascii="Calibri" w:hAnsi="Calibri" w:eastAsia="Calibri" w:cs="Calibri"/>
                <w:b/>
                <w:bCs/>
                <w:i/>
                <w:spacing w:val="1"/>
                <w:sz w:val="18"/>
                <w:szCs w:val="18"/>
              </w:rPr>
              <w:t>n</w:t>
            </w:r>
            <w:r>
              <w:rPr>
                <w:rFonts w:ascii="Calibri" w:hAnsi="Calibri" w:eastAsia="Calibri" w:cs="Calibri"/>
                <w:b/>
                <w:bCs/>
                <w:i/>
                <w:sz w:val="18"/>
                <w:szCs w:val="18"/>
              </w:rPr>
              <w:t>t</w:t>
            </w:r>
            <w:r>
              <w:rPr>
                <w:rFonts w:ascii="Calibri" w:hAnsi="Calibri" w:eastAsia="Calibri" w:cs="Calibri"/>
                <w:b/>
                <w:bCs/>
                <w:i/>
                <w:spacing w:val="-1"/>
                <w:sz w:val="18"/>
                <w:szCs w:val="18"/>
              </w:rPr>
              <w:t>i</w:t>
            </w:r>
            <w:r>
              <w:rPr>
                <w:rFonts w:ascii="Calibri" w:hAnsi="Calibri" w:eastAsia="Calibri" w:cs="Calibri"/>
                <w:b/>
                <w:bCs/>
                <w:i/>
                <w:spacing w:val="1"/>
                <w:sz w:val="18"/>
                <w:szCs w:val="18"/>
              </w:rPr>
              <w:t>a</w:t>
            </w:r>
            <w:r>
              <w:rPr>
                <w:rFonts w:ascii="Calibri" w:hAnsi="Calibri" w:eastAsia="Calibri" w:cs="Calibri"/>
                <w:b/>
                <w:bCs/>
                <w:i/>
                <w:spacing w:val="5"/>
                <w:sz w:val="18"/>
                <w:szCs w:val="18"/>
              </w:rPr>
              <w:t>t</w:t>
            </w:r>
            <w:r>
              <w:rPr>
                <w:rFonts w:ascii="Calibri" w:hAnsi="Calibri" w:eastAsia="Calibri" w:cs="Calibri"/>
                <w:b/>
                <w:bCs/>
                <w:i/>
                <w:spacing w:val="-1"/>
                <w:sz w:val="18"/>
                <w:szCs w:val="18"/>
              </w:rPr>
              <w:t>i</w:t>
            </w:r>
            <w:r>
              <w:rPr>
                <w:rFonts w:ascii="Calibri" w:hAnsi="Calibri" w:eastAsia="Calibri" w:cs="Calibri"/>
                <w:b/>
                <w:bCs/>
                <w:i/>
                <w:spacing w:val="1"/>
                <w:sz w:val="18"/>
                <w:szCs w:val="18"/>
              </w:rPr>
              <w:t>n</w:t>
            </w:r>
            <w:r>
              <w:rPr>
                <w:rFonts w:ascii="Calibri" w:hAnsi="Calibri" w:eastAsia="Calibri" w:cs="Calibri"/>
                <w:b/>
                <w:bCs/>
                <w:i/>
                <w:sz w:val="18"/>
                <w:szCs w:val="18"/>
              </w:rPr>
              <w:t>g</w:t>
            </w:r>
            <w:r>
              <w:rPr>
                <w:rFonts w:ascii="Calibri" w:hAnsi="Calibri" w:eastAsia="Calibri" w:cs="Calibri"/>
                <w:b/>
                <w:bCs/>
                <w:i/>
                <w:spacing w:val="-7"/>
                <w:sz w:val="18"/>
                <w:szCs w:val="18"/>
              </w:rPr>
              <w:t xml:space="preserve"> </w:t>
            </w:r>
            <w:r>
              <w:rPr>
                <w:rFonts w:ascii="Calibri" w:hAnsi="Calibri" w:eastAsia="Calibri" w:cs="Calibri"/>
                <w:b/>
                <w:bCs/>
                <w:i/>
                <w:spacing w:val="1"/>
                <w:sz w:val="18"/>
                <w:szCs w:val="18"/>
              </w:rPr>
              <w:t>app</w:t>
            </w:r>
            <w:r>
              <w:rPr>
                <w:rFonts w:ascii="Calibri" w:hAnsi="Calibri" w:eastAsia="Calibri" w:cs="Calibri"/>
                <w:b/>
                <w:bCs/>
                <w:i/>
                <w:spacing w:val="-1"/>
                <w:sz w:val="18"/>
                <w:szCs w:val="18"/>
              </w:rPr>
              <w:t>ro</w:t>
            </w:r>
            <w:r>
              <w:rPr>
                <w:rFonts w:ascii="Calibri" w:hAnsi="Calibri" w:eastAsia="Calibri" w:cs="Calibri"/>
                <w:b/>
                <w:bCs/>
                <w:i/>
                <w:spacing w:val="1"/>
                <w:sz w:val="18"/>
                <w:szCs w:val="18"/>
              </w:rPr>
              <w:t>a</w:t>
            </w:r>
            <w:r>
              <w:rPr>
                <w:rFonts w:ascii="Calibri" w:hAnsi="Calibri" w:eastAsia="Calibri" w:cs="Calibri"/>
                <w:b/>
                <w:bCs/>
                <w:i/>
                <w:sz w:val="18"/>
                <w:szCs w:val="18"/>
              </w:rPr>
              <w:t>c</w:t>
            </w:r>
            <w:r>
              <w:rPr>
                <w:rFonts w:ascii="Calibri" w:hAnsi="Calibri" w:eastAsia="Calibri" w:cs="Calibri"/>
                <w:b/>
                <w:bCs/>
                <w:i/>
                <w:spacing w:val="-1"/>
                <w:sz w:val="18"/>
                <w:szCs w:val="18"/>
              </w:rPr>
              <w:t>h</w:t>
            </w:r>
            <w:r>
              <w:rPr>
                <w:rFonts w:ascii="Calibri" w:hAnsi="Calibri" w:eastAsia="Calibri" w:cs="Calibri"/>
                <w:b/>
                <w:bCs/>
                <w:i/>
                <w:sz w:val="18"/>
                <w:szCs w:val="18"/>
              </w:rPr>
              <w:t>es</w:t>
            </w:r>
            <w:r>
              <w:rPr>
                <w:rFonts w:ascii="Calibri" w:hAnsi="Calibri" w:eastAsia="Calibri" w:cs="Calibri"/>
                <w:b/>
                <w:bCs/>
                <w:i/>
                <w:spacing w:val="-4"/>
                <w:sz w:val="18"/>
                <w:szCs w:val="18"/>
              </w:rPr>
              <w:t xml:space="preserve"> </w:t>
            </w:r>
            <w:r>
              <w:rPr>
                <w:rFonts w:ascii="Calibri" w:hAnsi="Calibri" w:eastAsia="Calibri" w:cs="Calibri"/>
                <w:b/>
                <w:bCs/>
                <w:i/>
                <w:spacing w:val="1"/>
                <w:sz w:val="18"/>
                <w:szCs w:val="18"/>
              </w:rPr>
              <w:t>a</w:t>
            </w:r>
            <w:r>
              <w:rPr>
                <w:rFonts w:ascii="Calibri" w:hAnsi="Calibri" w:eastAsia="Calibri" w:cs="Calibri"/>
                <w:b/>
                <w:bCs/>
                <w:i/>
                <w:spacing w:val="-1"/>
                <w:sz w:val="18"/>
                <w:szCs w:val="18"/>
              </w:rPr>
              <w:t>n</w:t>
            </w:r>
            <w:r>
              <w:rPr>
                <w:rFonts w:ascii="Calibri" w:hAnsi="Calibri" w:eastAsia="Calibri" w:cs="Calibri"/>
                <w:b/>
                <w:bCs/>
                <w:i/>
                <w:sz w:val="18"/>
                <w:szCs w:val="18"/>
              </w:rPr>
              <w:t>d t</w:t>
            </w:r>
            <w:r>
              <w:rPr>
                <w:rFonts w:ascii="Calibri" w:hAnsi="Calibri" w:eastAsia="Calibri" w:cs="Calibri"/>
                <w:b/>
                <w:bCs/>
                <w:i/>
                <w:spacing w:val="1"/>
                <w:sz w:val="18"/>
                <w:szCs w:val="18"/>
              </w:rPr>
              <w:t>a</w:t>
            </w:r>
            <w:r>
              <w:rPr>
                <w:rFonts w:ascii="Calibri" w:hAnsi="Calibri" w:eastAsia="Calibri" w:cs="Calibri"/>
                <w:b/>
                <w:bCs/>
                <w:i/>
                <w:spacing w:val="-1"/>
                <w:sz w:val="18"/>
                <w:szCs w:val="18"/>
              </w:rPr>
              <w:t>r</w:t>
            </w:r>
            <w:r>
              <w:rPr>
                <w:rFonts w:ascii="Calibri" w:hAnsi="Calibri" w:eastAsia="Calibri" w:cs="Calibri"/>
                <w:b/>
                <w:bCs/>
                <w:i/>
                <w:spacing w:val="1"/>
                <w:sz w:val="18"/>
                <w:szCs w:val="18"/>
              </w:rPr>
              <w:t>g</w:t>
            </w:r>
            <w:r>
              <w:rPr>
                <w:rFonts w:ascii="Calibri" w:hAnsi="Calibri" w:eastAsia="Calibri" w:cs="Calibri"/>
                <w:b/>
                <w:bCs/>
                <w:i/>
                <w:sz w:val="18"/>
                <w:szCs w:val="18"/>
              </w:rPr>
              <w:t>et</w:t>
            </w:r>
            <w:r>
              <w:rPr>
                <w:rFonts w:ascii="Calibri" w:hAnsi="Calibri" w:eastAsia="Calibri" w:cs="Calibri"/>
                <w:b/>
                <w:bCs/>
                <w:i/>
                <w:spacing w:val="-4"/>
                <w:sz w:val="18"/>
                <w:szCs w:val="18"/>
              </w:rPr>
              <w:t xml:space="preserve"> </w:t>
            </w:r>
            <w:r>
              <w:rPr>
                <w:rFonts w:ascii="Calibri" w:hAnsi="Calibri" w:eastAsia="Calibri" w:cs="Calibri"/>
                <w:b/>
                <w:bCs/>
                <w:i/>
                <w:spacing w:val="1"/>
                <w:sz w:val="18"/>
                <w:szCs w:val="18"/>
              </w:rPr>
              <w:t>g</w:t>
            </w:r>
            <w:r>
              <w:rPr>
                <w:rFonts w:ascii="Calibri" w:hAnsi="Calibri" w:eastAsia="Calibri" w:cs="Calibri"/>
                <w:b/>
                <w:bCs/>
                <w:i/>
                <w:spacing w:val="-1"/>
                <w:sz w:val="18"/>
                <w:szCs w:val="18"/>
              </w:rPr>
              <w:t>ro</w:t>
            </w:r>
            <w:r>
              <w:rPr>
                <w:rFonts w:ascii="Calibri" w:hAnsi="Calibri" w:eastAsia="Calibri" w:cs="Calibri"/>
                <w:b/>
                <w:bCs/>
                <w:i/>
                <w:spacing w:val="1"/>
                <w:sz w:val="18"/>
                <w:szCs w:val="18"/>
              </w:rPr>
              <w:t>up</w:t>
            </w:r>
            <w:r>
              <w:rPr>
                <w:rFonts w:ascii="Calibri" w:hAnsi="Calibri" w:eastAsia="Calibri" w:cs="Calibri"/>
                <w:b/>
                <w:bCs/>
                <w:i/>
                <w:sz w:val="18"/>
                <w:szCs w:val="18"/>
              </w:rPr>
              <w:t>s</w:t>
            </w:r>
            <w:r>
              <w:rPr>
                <w:rFonts w:ascii="Calibri" w:hAnsi="Calibri" w:eastAsia="Calibri" w:cs="Calibri"/>
                <w:b/>
                <w:bCs/>
                <w:i/>
                <w:spacing w:val="-1"/>
                <w:sz w:val="18"/>
                <w:szCs w:val="18"/>
              </w:rPr>
              <w:t xml:space="preserve"> i</w:t>
            </w:r>
            <w:r>
              <w:rPr>
                <w:rFonts w:ascii="Calibri" w:hAnsi="Calibri" w:eastAsia="Calibri" w:cs="Calibri"/>
                <w:b/>
                <w:bCs/>
                <w:i/>
                <w:sz w:val="18"/>
                <w:szCs w:val="18"/>
              </w:rPr>
              <w:t xml:space="preserve">f </w:t>
            </w:r>
            <w:r>
              <w:rPr>
                <w:rFonts w:ascii="Calibri" w:hAnsi="Calibri" w:eastAsia="Calibri" w:cs="Calibri"/>
                <w:b/>
                <w:bCs/>
                <w:i/>
                <w:spacing w:val="-2"/>
                <w:sz w:val="18"/>
                <w:szCs w:val="18"/>
              </w:rPr>
              <w:t>t</w:t>
            </w:r>
            <w:r>
              <w:rPr>
                <w:rFonts w:ascii="Calibri" w:hAnsi="Calibri" w:eastAsia="Calibri" w:cs="Calibri"/>
                <w:b/>
                <w:bCs/>
                <w:i/>
                <w:spacing w:val="1"/>
                <w:sz w:val="18"/>
                <w:szCs w:val="18"/>
              </w:rPr>
              <w:t>h</w:t>
            </w:r>
            <w:r>
              <w:rPr>
                <w:rFonts w:ascii="Calibri" w:hAnsi="Calibri" w:eastAsia="Calibri" w:cs="Calibri"/>
                <w:b/>
                <w:bCs/>
                <w:i/>
                <w:sz w:val="18"/>
                <w:szCs w:val="18"/>
              </w:rPr>
              <w:t>ere</w:t>
            </w:r>
            <w:r>
              <w:rPr>
                <w:rFonts w:ascii="Calibri" w:hAnsi="Calibri" w:eastAsia="Calibri" w:cs="Calibri"/>
                <w:b/>
                <w:bCs/>
                <w:i/>
                <w:spacing w:val="-1"/>
                <w:sz w:val="18"/>
                <w:szCs w:val="18"/>
              </w:rPr>
              <w:t xml:space="preserve"> i</w:t>
            </w:r>
            <w:r>
              <w:rPr>
                <w:rFonts w:ascii="Calibri" w:hAnsi="Calibri" w:eastAsia="Calibri" w:cs="Calibri"/>
                <w:b/>
                <w:bCs/>
                <w:i/>
                <w:sz w:val="18"/>
                <w:szCs w:val="18"/>
              </w:rPr>
              <w:t>s</w:t>
            </w:r>
            <w:r>
              <w:rPr>
                <w:rFonts w:ascii="Calibri" w:hAnsi="Calibri" w:eastAsia="Calibri" w:cs="Calibri"/>
                <w:b/>
                <w:bCs/>
                <w:i/>
                <w:spacing w:val="1"/>
                <w:sz w:val="18"/>
                <w:szCs w:val="18"/>
              </w:rPr>
              <w:t xml:space="preserve"> </w:t>
            </w:r>
            <w:r>
              <w:rPr>
                <w:rFonts w:ascii="Calibri" w:hAnsi="Calibri" w:eastAsia="Calibri" w:cs="Calibri"/>
                <w:b/>
                <w:bCs/>
                <w:i/>
                <w:spacing w:val="-1"/>
                <w:sz w:val="18"/>
                <w:szCs w:val="18"/>
              </w:rPr>
              <w:t>p</w:t>
            </w:r>
            <w:r>
              <w:rPr>
                <w:rFonts w:ascii="Calibri" w:hAnsi="Calibri" w:eastAsia="Calibri" w:cs="Calibri"/>
                <w:b/>
                <w:bCs/>
                <w:i/>
                <w:spacing w:val="1"/>
                <w:sz w:val="18"/>
                <w:szCs w:val="18"/>
              </w:rPr>
              <w:t>o</w:t>
            </w:r>
            <w:r>
              <w:rPr>
                <w:rFonts w:ascii="Calibri" w:hAnsi="Calibri" w:eastAsia="Calibri" w:cs="Calibri"/>
                <w:b/>
                <w:bCs/>
                <w:i/>
                <w:sz w:val="18"/>
                <w:szCs w:val="18"/>
              </w:rPr>
              <w:t>te</w:t>
            </w:r>
            <w:r>
              <w:rPr>
                <w:rFonts w:ascii="Calibri" w:hAnsi="Calibri" w:eastAsia="Calibri" w:cs="Calibri"/>
                <w:b/>
                <w:bCs/>
                <w:i/>
                <w:spacing w:val="1"/>
                <w:sz w:val="18"/>
                <w:szCs w:val="18"/>
              </w:rPr>
              <w:t>n</w:t>
            </w:r>
            <w:r>
              <w:rPr>
                <w:rFonts w:ascii="Calibri" w:hAnsi="Calibri" w:eastAsia="Calibri" w:cs="Calibri"/>
                <w:b/>
                <w:bCs/>
                <w:i/>
                <w:sz w:val="18"/>
                <w:szCs w:val="18"/>
              </w:rPr>
              <w:t>t</w:t>
            </w:r>
            <w:r>
              <w:rPr>
                <w:rFonts w:ascii="Calibri" w:hAnsi="Calibri" w:eastAsia="Calibri" w:cs="Calibri"/>
                <w:b/>
                <w:bCs/>
                <w:i/>
                <w:spacing w:val="-1"/>
                <w:sz w:val="18"/>
                <w:szCs w:val="18"/>
              </w:rPr>
              <w:t>ia</w:t>
            </w:r>
            <w:r>
              <w:rPr>
                <w:rFonts w:ascii="Calibri" w:hAnsi="Calibri" w:eastAsia="Calibri" w:cs="Calibri"/>
                <w:b/>
                <w:bCs/>
                <w:i/>
                <w:sz w:val="18"/>
                <w:szCs w:val="18"/>
              </w:rPr>
              <w:t>l</w:t>
            </w:r>
            <w:r>
              <w:rPr>
                <w:rFonts w:ascii="Calibri" w:hAnsi="Calibri" w:eastAsia="Calibri" w:cs="Calibri"/>
                <w:b/>
                <w:bCs/>
                <w:i/>
                <w:spacing w:val="-4"/>
                <w:sz w:val="18"/>
                <w:szCs w:val="18"/>
              </w:rPr>
              <w:t xml:space="preserve"> </w:t>
            </w:r>
            <w:r>
              <w:rPr>
                <w:rFonts w:ascii="Calibri" w:hAnsi="Calibri" w:eastAsia="Calibri" w:cs="Calibri"/>
                <w:b/>
                <w:bCs/>
                <w:i/>
                <w:spacing w:val="1"/>
                <w:sz w:val="18"/>
                <w:szCs w:val="18"/>
              </w:rPr>
              <w:t>fo</w:t>
            </w:r>
            <w:r>
              <w:rPr>
                <w:rFonts w:ascii="Calibri" w:hAnsi="Calibri" w:eastAsia="Calibri" w:cs="Calibri"/>
                <w:b/>
                <w:bCs/>
                <w:i/>
                <w:sz w:val="18"/>
                <w:szCs w:val="18"/>
              </w:rPr>
              <w:t>r</w:t>
            </w:r>
            <w:r>
              <w:rPr>
                <w:rFonts w:ascii="Calibri" w:hAnsi="Calibri" w:eastAsia="Calibri" w:cs="Calibri"/>
                <w:b/>
                <w:bCs/>
                <w:i/>
                <w:spacing w:val="-1"/>
                <w:sz w:val="18"/>
                <w:szCs w:val="18"/>
              </w:rPr>
              <w:t xml:space="preserve"> </w:t>
            </w:r>
            <w:r>
              <w:rPr>
                <w:rFonts w:ascii="Calibri" w:hAnsi="Calibri" w:eastAsia="Calibri" w:cs="Calibri"/>
                <w:b/>
                <w:bCs/>
                <w:i/>
                <w:spacing w:val="1"/>
                <w:sz w:val="18"/>
                <w:szCs w:val="18"/>
              </w:rPr>
              <w:t>dup</w:t>
            </w:r>
            <w:r>
              <w:rPr>
                <w:rFonts w:ascii="Calibri" w:hAnsi="Calibri" w:eastAsia="Calibri" w:cs="Calibri"/>
                <w:b/>
                <w:bCs/>
                <w:i/>
                <w:spacing w:val="-1"/>
                <w:sz w:val="18"/>
                <w:szCs w:val="18"/>
              </w:rPr>
              <w:t>li</w:t>
            </w:r>
            <w:r>
              <w:rPr>
                <w:rFonts w:ascii="Calibri" w:hAnsi="Calibri" w:eastAsia="Calibri" w:cs="Calibri"/>
                <w:b/>
                <w:bCs/>
                <w:i/>
                <w:sz w:val="18"/>
                <w:szCs w:val="18"/>
              </w:rPr>
              <w:t>c</w:t>
            </w:r>
            <w:r>
              <w:rPr>
                <w:rFonts w:ascii="Calibri" w:hAnsi="Calibri" w:eastAsia="Calibri" w:cs="Calibri"/>
                <w:b/>
                <w:bCs/>
                <w:i/>
                <w:spacing w:val="1"/>
                <w:sz w:val="18"/>
                <w:szCs w:val="18"/>
              </w:rPr>
              <w:t>a</w:t>
            </w:r>
            <w:r>
              <w:rPr>
                <w:rFonts w:ascii="Calibri" w:hAnsi="Calibri" w:eastAsia="Calibri" w:cs="Calibri"/>
                <w:b/>
                <w:bCs/>
                <w:i/>
                <w:sz w:val="18"/>
                <w:szCs w:val="18"/>
              </w:rPr>
              <w:t>t</w:t>
            </w:r>
            <w:r>
              <w:rPr>
                <w:rFonts w:ascii="Calibri" w:hAnsi="Calibri" w:eastAsia="Calibri" w:cs="Calibri"/>
                <w:b/>
                <w:bCs/>
                <w:i/>
                <w:spacing w:val="-1"/>
                <w:sz w:val="18"/>
                <w:szCs w:val="18"/>
              </w:rPr>
              <w:t>i</w:t>
            </w:r>
            <w:r>
              <w:rPr>
                <w:rFonts w:ascii="Calibri" w:hAnsi="Calibri" w:eastAsia="Calibri" w:cs="Calibri"/>
                <w:b/>
                <w:bCs/>
                <w:i/>
                <w:spacing w:val="1"/>
                <w:sz w:val="18"/>
                <w:szCs w:val="18"/>
              </w:rPr>
              <w:t>o</w:t>
            </w:r>
            <w:r>
              <w:rPr>
                <w:rFonts w:ascii="Calibri" w:hAnsi="Calibri" w:eastAsia="Calibri" w:cs="Calibri"/>
                <w:b/>
                <w:bCs/>
                <w:i/>
                <w:sz w:val="18"/>
                <w:szCs w:val="18"/>
              </w:rPr>
              <w:t>n</w:t>
            </w:r>
          </w:p>
        </w:tc>
      </w:tr>
      <w:tr w:rsidR="00053E75" w14:paraId="54DCD12F" w14:textId="77777777">
        <w:trPr>
          <w:trHeight w:val="518" w:hRule="exact"/>
        </w:trPr>
        <w:tc>
          <w:tcPr>
            <w:tcW w:w="1244" w:type="dxa"/>
            <w:tcBorders>
              <w:top w:val="single" w:color="009FDC" w:sz="8" w:space="0"/>
              <w:left w:val="single" w:color="009FDC" w:sz="8" w:space="0"/>
              <w:bottom w:val="single" w:color="009FDC" w:sz="8" w:space="0"/>
              <w:right w:val="single" w:color="009FDC" w:sz="8" w:space="0"/>
            </w:tcBorders>
          </w:tcPr>
          <w:p w:rsidR="00053E75" w:rsidRDefault="00053E75" w14:paraId="575B5AED" w14:textId="77777777"/>
        </w:tc>
        <w:tc>
          <w:tcPr>
            <w:tcW w:w="2014" w:type="dxa"/>
            <w:tcBorders>
              <w:top w:val="single" w:color="009FDC" w:sz="8" w:space="0"/>
              <w:left w:val="single" w:color="009FDC" w:sz="8" w:space="0"/>
              <w:bottom w:val="single" w:color="009FDC" w:sz="8" w:space="0"/>
              <w:right w:val="single" w:color="009FDC" w:sz="8" w:space="0"/>
            </w:tcBorders>
          </w:tcPr>
          <w:p w:rsidR="00053E75" w:rsidRDefault="00BF1E13" w14:paraId="66BC0C30" w14:textId="77777777">
            <w:pPr>
              <w:spacing w:after="0" w:line="240" w:lineRule="auto"/>
              <w:ind w:left="97" w:right="-20"/>
              <w:rPr>
                <w:rFonts w:ascii="Calibri" w:hAnsi="Calibri" w:eastAsia="Calibri" w:cs="Calibri"/>
                <w:sz w:val="18"/>
                <w:szCs w:val="18"/>
              </w:rPr>
            </w:pPr>
            <w:r>
              <w:rPr>
                <w:rFonts w:ascii="Calibri" w:hAnsi="Calibri" w:eastAsia="Calibri" w:cs="Calibri"/>
                <w:b/>
                <w:bCs/>
                <w:spacing w:val="-1"/>
                <w:sz w:val="18"/>
                <w:szCs w:val="18"/>
              </w:rPr>
              <w:t>Ac</w:t>
            </w:r>
            <w:r>
              <w:rPr>
                <w:rFonts w:ascii="Calibri" w:hAnsi="Calibri" w:eastAsia="Calibri" w:cs="Calibri"/>
                <w:b/>
                <w:bCs/>
                <w:sz w:val="18"/>
                <w:szCs w:val="18"/>
              </w:rPr>
              <w:t>t</w:t>
            </w:r>
            <w:r>
              <w:rPr>
                <w:rFonts w:ascii="Calibri" w:hAnsi="Calibri" w:eastAsia="Calibri" w:cs="Calibri"/>
                <w:b/>
                <w:bCs/>
                <w:spacing w:val="-1"/>
                <w:sz w:val="18"/>
                <w:szCs w:val="18"/>
              </w:rPr>
              <w:t>i</w:t>
            </w:r>
            <w:r>
              <w:rPr>
                <w:rFonts w:ascii="Calibri" w:hAnsi="Calibri" w:eastAsia="Calibri" w:cs="Calibri"/>
                <w:b/>
                <w:bCs/>
                <w:spacing w:val="1"/>
                <w:sz w:val="18"/>
                <w:szCs w:val="18"/>
              </w:rPr>
              <w:t>v</w:t>
            </w:r>
            <w:r>
              <w:rPr>
                <w:rFonts w:ascii="Calibri" w:hAnsi="Calibri" w:eastAsia="Calibri" w:cs="Calibri"/>
                <w:b/>
                <w:bCs/>
                <w:spacing w:val="-1"/>
                <w:sz w:val="18"/>
                <w:szCs w:val="18"/>
              </w:rPr>
              <w:t>i</w:t>
            </w:r>
            <w:r>
              <w:rPr>
                <w:rFonts w:ascii="Calibri" w:hAnsi="Calibri" w:eastAsia="Calibri" w:cs="Calibri"/>
                <w:b/>
                <w:bCs/>
                <w:sz w:val="18"/>
                <w:szCs w:val="18"/>
              </w:rPr>
              <w:t>ty</w:t>
            </w:r>
          </w:p>
        </w:tc>
        <w:tc>
          <w:tcPr>
            <w:tcW w:w="1246" w:type="dxa"/>
            <w:tcBorders>
              <w:top w:val="single" w:color="009FDC" w:sz="8" w:space="0"/>
              <w:left w:val="single" w:color="009FDC" w:sz="8" w:space="0"/>
              <w:bottom w:val="single" w:color="009FDC" w:sz="8" w:space="0"/>
              <w:right w:val="single" w:color="009FDC" w:sz="8" w:space="0"/>
            </w:tcBorders>
          </w:tcPr>
          <w:p w:rsidR="00053E75" w:rsidRDefault="00BF1E13" w14:paraId="572C8253" w14:textId="77777777">
            <w:pPr>
              <w:spacing w:after="0" w:line="240" w:lineRule="auto"/>
              <w:ind w:left="97" w:right="-20"/>
              <w:rPr>
                <w:rFonts w:ascii="Calibri" w:hAnsi="Calibri" w:eastAsia="Calibri" w:cs="Calibri"/>
                <w:sz w:val="18"/>
                <w:szCs w:val="18"/>
              </w:rPr>
            </w:pPr>
            <w:r>
              <w:rPr>
                <w:rFonts w:ascii="Calibri" w:hAnsi="Calibri" w:eastAsia="Calibri" w:cs="Calibri"/>
                <w:b/>
                <w:bCs/>
                <w:spacing w:val="-1"/>
                <w:sz w:val="18"/>
                <w:szCs w:val="18"/>
              </w:rPr>
              <w:t>R</w:t>
            </w:r>
            <w:r>
              <w:rPr>
                <w:rFonts w:ascii="Calibri" w:hAnsi="Calibri" w:eastAsia="Calibri" w:cs="Calibri"/>
                <w:b/>
                <w:bCs/>
                <w:sz w:val="18"/>
                <w:szCs w:val="18"/>
              </w:rPr>
              <w:t>e</w:t>
            </w:r>
            <w:r>
              <w:rPr>
                <w:rFonts w:ascii="Calibri" w:hAnsi="Calibri" w:eastAsia="Calibri" w:cs="Calibri"/>
                <w:b/>
                <w:bCs/>
                <w:spacing w:val="-1"/>
                <w:sz w:val="18"/>
                <w:szCs w:val="18"/>
              </w:rPr>
              <w:t>l</w:t>
            </w:r>
            <w:r>
              <w:rPr>
                <w:rFonts w:ascii="Calibri" w:hAnsi="Calibri" w:eastAsia="Calibri" w:cs="Calibri"/>
                <w:b/>
                <w:bCs/>
                <w:sz w:val="18"/>
                <w:szCs w:val="18"/>
              </w:rPr>
              <w:t>e</w:t>
            </w:r>
            <w:r>
              <w:rPr>
                <w:rFonts w:ascii="Calibri" w:hAnsi="Calibri" w:eastAsia="Calibri" w:cs="Calibri"/>
                <w:b/>
                <w:bCs/>
                <w:spacing w:val="1"/>
                <w:sz w:val="18"/>
                <w:szCs w:val="18"/>
              </w:rPr>
              <w:t>v</w:t>
            </w:r>
            <w:r>
              <w:rPr>
                <w:rFonts w:ascii="Calibri" w:hAnsi="Calibri" w:eastAsia="Calibri" w:cs="Calibri"/>
                <w:b/>
                <w:bCs/>
                <w:sz w:val="18"/>
                <w:szCs w:val="18"/>
              </w:rPr>
              <w:t>a</w:t>
            </w:r>
            <w:r>
              <w:rPr>
                <w:rFonts w:ascii="Calibri" w:hAnsi="Calibri" w:eastAsia="Calibri" w:cs="Calibri"/>
                <w:b/>
                <w:bCs/>
                <w:spacing w:val="-1"/>
                <w:sz w:val="18"/>
                <w:szCs w:val="18"/>
              </w:rPr>
              <w:t>n</w:t>
            </w:r>
            <w:r>
              <w:rPr>
                <w:rFonts w:ascii="Calibri" w:hAnsi="Calibri" w:eastAsia="Calibri" w:cs="Calibri"/>
                <w:b/>
                <w:bCs/>
                <w:sz w:val="18"/>
                <w:szCs w:val="18"/>
              </w:rPr>
              <w:t>t</w:t>
            </w:r>
          </w:p>
          <w:p w:rsidR="00053E75" w:rsidRDefault="00BF1E13" w14:paraId="619091C7" w14:textId="77777777">
            <w:pPr>
              <w:spacing w:before="1" w:after="0" w:line="240" w:lineRule="auto"/>
              <w:ind w:left="97" w:right="-20"/>
              <w:rPr>
                <w:rFonts w:ascii="Calibri" w:hAnsi="Calibri" w:eastAsia="Calibri" w:cs="Calibri"/>
                <w:sz w:val="18"/>
                <w:szCs w:val="18"/>
              </w:rPr>
            </w:pPr>
            <w:r>
              <w:rPr>
                <w:rFonts w:ascii="Calibri" w:hAnsi="Calibri" w:eastAsia="Calibri" w:cs="Calibri"/>
                <w:b/>
                <w:bCs/>
                <w:sz w:val="18"/>
                <w:szCs w:val="18"/>
              </w:rPr>
              <w:t>C</w:t>
            </w:r>
            <w:r>
              <w:rPr>
                <w:rFonts w:ascii="Calibri" w:hAnsi="Calibri" w:eastAsia="Calibri" w:cs="Calibri"/>
                <w:b/>
                <w:bCs/>
                <w:spacing w:val="-1"/>
                <w:sz w:val="18"/>
                <w:szCs w:val="18"/>
              </w:rPr>
              <w:t>lu</w:t>
            </w:r>
            <w:r>
              <w:rPr>
                <w:rFonts w:ascii="Calibri" w:hAnsi="Calibri" w:eastAsia="Calibri" w:cs="Calibri"/>
                <w:b/>
                <w:bCs/>
                <w:sz w:val="18"/>
                <w:szCs w:val="18"/>
              </w:rPr>
              <w:t>st</w:t>
            </w:r>
            <w:r>
              <w:rPr>
                <w:rFonts w:ascii="Calibri" w:hAnsi="Calibri" w:eastAsia="Calibri" w:cs="Calibri"/>
                <w:b/>
                <w:bCs/>
                <w:spacing w:val="1"/>
                <w:sz w:val="18"/>
                <w:szCs w:val="18"/>
              </w:rPr>
              <w:t>e</w:t>
            </w:r>
            <w:r>
              <w:rPr>
                <w:rFonts w:ascii="Calibri" w:hAnsi="Calibri" w:eastAsia="Calibri" w:cs="Calibri"/>
                <w:b/>
                <w:bCs/>
                <w:sz w:val="18"/>
                <w:szCs w:val="18"/>
              </w:rPr>
              <w:t>r</w:t>
            </w:r>
          </w:p>
        </w:tc>
        <w:tc>
          <w:tcPr>
            <w:tcW w:w="5701" w:type="dxa"/>
            <w:tcBorders>
              <w:top w:val="single" w:color="009FDC" w:sz="8" w:space="0"/>
              <w:left w:val="single" w:color="009FDC" w:sz="8" w:space="0"/>
              <w:bottom w:val="single" w:color="009FDC" w:sz="8" w:space="0"/>
              <w:right w:val="single" w:color="009FDC" w:sz="8" w:space="0"/>
            </w:tcBorders>
          </w:tcPr>
          <w:p w:rsidR="00053E75" w:rsidRDefault="00BF1E13" w14:paraId="02356127" w14:textId="77777777">
            <w:pPr>
              <w:spacing w:after="0" w:line="240" w:lineRule="auto"/>
              <w:ind w:left="97" w:right="-20"/>
              <w:rPr>
                <w:rFonts w:ascii="Calibri" w:hAnsi="Calibri" w:eastAsia="Calibri" w:cs="Calibri"/>
                <w:sz w:val="18"/>
                <w:szCs w:val="18"/>
              </w:rPr>
            </w:pPr>
            <w:r>
              <w:rPr>
                <w:rFonts w:ascii="Calibri" w:hAnsi="Calibri" w:eastAsia="Calibri" w:cs="Calibri"/>
                <w:b/>
                <w:bCs/>
                <w:spacing w:val="-1"/>
                <w:sz w:val="18"/>
                <w:szCs w:val="18"/>
              </w:rPr>
              <w:t>No</w:t>
            </w:r>
            <w:r>
              <w:rPr>
                <w:rFonts w:ascii="Calibri" w:hAnsi="Calibri" w:eastAsia="Calibri" w:cs="Calibri"/>
                <w:b/>
                <w:bCs/>
                <w:sz w:val="18"/>
                <w:szCs w:val="18"/>
              </w:rPr>
              <w:t>tes</w:t>
            </w:r>
          </w:p>
        </w:tc>
      </w:tr>
      <w:tr w:rsidR="00053E75" w14:paraId="0851BB37" w14:textId="77777777">
        <w:trPr>
          <w:trHeight w:val="1399" w:hRule="exact"/>
        </w:trPr>
        <w:tc>
          <w:tcPr>
            <w:tcW w:w="1244" w:type="dxa"/>
            <w:tcBorders>
              <w:top w:val="single" w:color="009FDC" w:sz="8" w:space="0"/>
              <w:left w:val="single" w:color="009FDC" w:sz="8" w:space="0"/>
              <w:bottom w:val="single" w:color="009FDC" w:sz="8" w:space="0"/>
              <w:right w:val="single" w:color="009FDC" w:sz="8" w:space="0"/>
            </w:tcBorders>
          </w:tcPr>
          <w:p w:rsidR="00053E75" w:rsidRDefault="00BF1E13" w14:paraId="3651E4E0" w14:textId="77777777">
            <w:pPr>
              <w:spacing w:after="0" w:line="240" w:lineRule="auto"/>
              <w:ind w:left="97" w:right="330"/>
              <w:rPr>
                <w:rFonts w:ascii="Calibri" w:hAnsi="Calibri" w:eastAsia="Calibri" w:cs="Calibri"/>
                <w:sz w:val="18"/>
                <w:szCs w:val="18"/>
              </w:rPr>
            </w:pPr>
            <w:r>
              <w:rPr>
                <w:rFonts w:ascii="Calibri" w:hAnsi="Calibri" w:eastAsia="Calibri" w:cs="Calibri"/>
                <w:b/>
                <w:bCs/>
                <w:spacing w:val="1"/>
                <w:sz w:val="18"/>
                <w:szCs w:val="18"/>
              </w:rPr>
              <w:t>E</w:t>
            </w:r>
            <w:r>
              <w:rPr>
                <w:rFonts w:ascii="Calibri" w:hAnsi="Calibri" w:eastAsia="Calibri" w:cs="Calibri"/>
                <w:b/>
                <w:bCs/>
                <w:spacing w:val="-1"/>
                <w:sz w:val="18"/>
                <w:szCs w:val="18"/>
              </w:rPr>
              <w:t>duc</w:t>
            </w:r>
            <w:r>
              <w:rPr>
                <w:rFonts w:ascii="Calibri" w:hAnsi="Calibri" w:eastAsia="Calibri" w:cs="Calibri"/>
                <w:b/>
                <w:bCs/>
                <w:sz w:val="18"/>
                <w:szCs w:val="18"/>
              </w:rPr>
              <w:t>at</w:t>
            </w:r>
            <w:r>
              <w:rPr>
                <w:rFonts w:ascii="Calibri" w:hAnsi="Calibri" w:eastAsia="Calibri" w:cs="Calibri"/>
                <w:b/>
                <w:bCs/>
                <w:spacing w:val="-1"/>
                <w:sz w:val="18"/>
                <w:szCs w:val="18"/>
              </w:rPr>
              <w:t>io</w:t>
            </w:r>
            <w:r>
              <w:rPr>
                <w:rFonts w:ascii="Calibri" w:hAnsi="Calibri" w:eastAsia="Calibri" w:cs="Calibri"/>
                <w:b/>
                <w:bCs/>
                <w:sz w:val="18"/>
                <w:szCs w:val="18"/>
              </w:rPr>
              <w:t>n C</w:t>
            </w:r>
            <w:r>
              <w:rPr>
                <w:rFonts w:ascii="Calibri" w:hAnsi="Calibri" w:eastAsia="Calibri" w:cs="Calibri"/>
                <w:b/>
                <w:bCs/>
                <w:spacing w:val="-1"/>
                <w:sz w:val="18"/>
                <w:szCs w:val="18"/>
              </w:rPr>
              <w:t>lu</w:t>
            </w:r>
            <w:r>
              <w:rPr>
                <w:rFonts w:ascii="Calibri" w:hAnsi="Calibri" w:eastAsia="Calibri" w:cs="Calibri"/>
                <w:b/>
                <w:bCs/>
                <w:sz w:val="18"/>
                <w:szCs w:val="18"/>
              </w:rPr>
              <w:t>st</w:t>
            </w:r>
            <w:r>
              <w:rPr>
                <w:rFonts w:ascii="Calibri" w:hAnsi="Calibri" w:eastAsia="Calibri" w:cs="Calibri"/>
                <w:b/>
                <w:bCs/>
                <w:spacing w:val="1"/>
                <w:sz w:val="18"/>
                <w:szCs w:val="18"/>
              </w:rPr>
              <w:t>e</w:t>
            </w:r>
            <w:r>
              <w:rPr>
                <w:rFonts w:ascii="Calibri" w:hAnsi="Calibri" w:eastAsia="Calibri" w:cs="Calibri"/>
                <w:b/>
                <w:bCs/>
                <w:sz w:val="18"/>
                <w:szCs w:val="18"/>
              </w:rPr>
              <w:t>r O</w:t>
            </w:r>
            <w:r>
              <w:rPr>
                <w:rFonts w:ascii="Calibri" w:hAnsi="Calibri" w:eastAsia="Calibri" w:cs="Calibri"/>
                <w:b/>
                <w:bCs/>
                <w:spacing w:val="-1"/>
                <w:sz w:val="18"/>
                <w:szCs w:val="18"/>
              </w:rPr>
              <w:t>b</w:t>
            </w:r>
            <w:r>
              <w:rPr>
                <w:rFonts w:ascii="Calibri" w:hAnsi="Calibri" w:eastAsia="Calibri" w:cs="Calibri"/>
                <w:b/>
                <w:bCs/>
                <w:sz w:val="18"/>
                <w:szCs w:val="18"/>
              </w:rPr>
              <w:t>jec</w:t>
            </w:r>
            <w:r>
              <w:rPr>
                <w:rFonts w:ascii="Calibri" w:hAnsi="Calibri" w:eastAsia="Calibri" w:cs="Calibri"/>
                <w:b/>
                <w:bCs/>
                <w:spacing w:val="-1"/>
                <w:sz w:val="18"/>
                <w:szCs w:val="18"/>
              </w:rPr>
              <w:t>ti</w:t>
            </w:r>
            <w:r>
              <w:rPr>
                <w:rFonts w:ascii="Calibri" w:hAnsi="Calibri" w:eastAsia="Calibri" w:cs="Calibri"/>
                <w:b/>
                <w:bCs/>
                <w:spacing w:val="1"/>
                <w:sz w:val="18"/>
                <w:szCs w:val="18"/>
              </w:rPr>
              <w:t>v</w:t>
            </w:r>
            <w:r>
              <w:rPr>
                <w:rFonts w:ascii="Calibri" w:hAnsi="Calibri" w:eastAsia="Calibri" w:cs="Calibri"/>
                <w:b/>
                <w:bCs/>
                <w:sz w:val="18"/>
                <w:szCs w:val="18"/>
              </w:rPr>
              <w:t>e O</w:t>
            </w:r>
            <w:r>
              <w:rPr>
                <w:rFonts w:ascii="Calibri" w:hAnsi="Calibri" w:eastAsia="Calibri" w:cs="Calibri"/>
                <w:b/>
                <w:bCs/>
                <w:spacing w:val="-1"/>
                <w:sz w:val="18"/>
                <w:szCs w:val="18"/>
              </w:rPr>
              <w:t>n</w:t>
            </w:r>
            <w:r>
              <w:rPr>
                <w:rFonts w:ascii="Calibri" w:hAnsi="Calibri" w:eastAsia="Calibri" w:cs="Calibri"/>
                <w:b/>
                <w:bCs/>
                <w:sz w:val="18"/>
                <w:szCs w:val="18"/>
              </w:rPr>
              <w:t>e</w:t>
            </w:r>
          </w:p>
        </w:tc>
        <w:tc>
          <w:tcPr>
            <w:tcW w:w="2014" w:type="dxa"/>
            <w:tcBorders>
              <w:top w:val="single" w:color="009FDC" w:sz="8" w:space="0"/>
              <w:left w:val="single" w:color="009FDC" w:sz="8" w:space="0"/>
              <w:bottom w:val="single" w:color="009FDC" w:sz="8" w:space="0"/>
              <w:right w:val="single" w:color="009FDC" w:sz="8" w:space="0"/>
            </w:tcBorders>
          </w:tcPr>
          <w:p w:rsidR="00053E75" w:rsidRDefault="00BF1E13" w14:paraId="7EC625F6" w14:textId="77777777">
            <w:pPr>
              <w:spacing w:after="0" w:line="240" w:lineRule="auto"/>
              <w:ind w:left="97" w:right="103"/>
              <w:rPr>
                <w:rFonts w:ascii="Calibri" w:hAnsi="Calibri" w:eastAsia="Calibri" w:cs="Calibri"/>
                <w:sz w:val="18"/>
                <w:szCs w:val="18"/>
              </w:rPr>
            </w:pPr>
            <w:r>
              <w:rPr>
                <w:rFonts w:ascii="Calibri" w:hAnsi="Calibri" w:eastAsia="Calibri" w:cs="Calibri"/>
                <w:spacing w:val="1"/>
                <w:sz w:val="18"/>
                <w:szCs w:val="18"/>
              </w:rPr>
              <w:t>T</w:t>
            </w:r>
            <w:r>
              <w:rPr>
                <w:rFonts w:ascii="Calibri" w:hAnsi="Calibri" w:eastAsia="Calibri" w:cs="Calibri"/>
                <w:sz w:val="18"/>
                <w:szCs w:val="18"/>
              </w:rPr>
              <w:t>ra</w:t>
            </w:r>
            <w:r>
              <w:rPr>
                <w:rFonts w:ascii="Calibri" w:hAnsi="Calibri" w:eastAsia="Calibri" w:cs="Calibri"/>
                <w:spacing w:val="-1"/>
                <w:sz w:val="18"/>
                <w:szCs w:val="18"/>
              </w:rPr>
              <w:t>in</w:t>
            </w: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2"/>
                <w:sz w:val="18"/>
                <w:szCs w:val="18"/>
              </w:rPr>
              <w:t xml:space="preserve"> </w:t>
            </w:r>
            <w:r>
              <w:rPr>
                <w:rFonts w:ascii="Calibri" w:hAnsi="Calibri" w:eastAsia="Calibri" w:cs="Calibri"/>
                <w:sz w:val="18"/>
                <w:szCs w:val="18"/>
              </w:rPr>
              <w:t>f</w:t>
            </w:r>
            <w:r>
              <w:rPr>
                <w:rFonts w:ascii="Calibri" w:hAnsi="Calibri" w:eastAsia="Calibri" w:cs="Calibri"/>
                <w:spacing w:val="1"/>
                <w:sz w:val="18"/>
                <w:szCs w:val="18"/>
              </w:rPr>
              <w:t>o</w:t>
            </w:r>
            <w:r>
              <w:rPr>
                <w:rFonts w:ascii="Calibri" w:hAnsi="Calibri" w:eastAsia="Calibri" w:cs="Calibri"/>
                <w:sz w:val="18"/>
                <w:szCs w:val="18"/>
              </w:rPr>
              <w:t>r</w:t>
            </w:r>
            <w:r>
              <w:rPr>
                <w:rFonts w:ascii="Calibri" w:hAnsi="Calibri" w:eastAsia="Calibri" w:cs="Calibri"/>
                <w:spacing w:val="-1"/>
                <w:sz w:val="18"/>
                <w:szCs w:val="18"/>
              </w:rPr>
              <w:t xml:space="preserve"> </w:t>
            </w:r>
            <w:r>
              <w:rPr>
                <w:rFonts w:ascii="Calibri" w:hAnsi="Calibri" w:eastAsia="Calibri" w:cs="Calibri"/>
                <w:spacing w:val="1"/>
                <w:sz w:val="18"/>
                <w:szCs w:val="18"/>
              </w:rPr>
              <w:t>T</w:t>
            </w:r>
            <w:r>
              <w:rPr>
                <w:rFonts w:ascii="Calibri" w:hAnsi="Calibri" w:eastAsia="Calibri" w:cs="Calibri"/>
                <w:spacing w:val="-1"/>
                <w:sz w:val="18"/>
                <w:szCs w:val="18"/>
              </w:rPr>
              <w:t>e</w:t>
            </w:r>
            <w:r>
              <w:rPr>
                <w:rFonts w:ascii="Calibri" w:hAnsi="Calibri" w:eastAsia="Calibri" w:cs="Calibri"/>
                <w:sz w:val="18"/>
                <w:szCs w:val="18"/>
              </w:rPr>
              <w:t>a</w:t>
            </w:r>
            <w:r>
              <w:rPr>
                <w:rFonts w:ascii="Calibri" w:hAnsi="Calibri" w:eastAsia="Calibri" w:cs="Calibri"/>
                <w:spacing w:val="1"/>
                <w:sz w:val="18"/>
                <w:szCs w:val="18"/>
              </w:rPr>
              <w:t>c</w:t>
            </w:r>
            <w:r>
              <w:rPr>
                <w:rFonts w:ascii="Calibri" w:hAnsi="Calibri" w:eastAsia="Calibri" w:cs="Calibri"/>
                <w:spacing w:val="-1"/>
                <w:sz w:val="18"/>
                <w:szCs w:val="18"/>
              </w:rPr>
              <w:t>he</w:t>
            </w:r>
            <w:r>
              <w:rPr>
                <w:rFonts w:ascii="Calibri" w:hAnsi="Calibri" w:eastAsia="Calibri" w:cs="Calibri"/>
                <w:sz w:val="18"/>
                <w:szCs w:val="18"/>
              </w:rPr>
              <w:t>rs 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t</w:t>
            </w:r>
            <w:r>
              <w:rPr>
                <w:rFonts w:ascii="Calibri" w:hAnsi="Calibri" w:eastAsia="Calibri" w:cs="Calibri"/>
                <w:spacing w:val="-1"/>
                <w:sz w:val="18"/>
                <w:szCs w:val="18"/>
              </w:rPr>
              <w:t>he</w:t>
            </w:r>
            <w:r>
              <w:rPr>
                <w:rFonts w:ascii="Calibri" w:hAnsi="Calibri" w:eastAsia="Calibri" w:cs="Calibri"/>
                <w:sz w:val="18"/>
                <w:szCs w:val="18"/>
              </w:rPr>
              <w:t>r</w:t>
            </w:r>
            <w:r>
              <w:rPr>
                <w:rFonts w:ascii="Calibri" w:hAnsi="Calibri" w:eastAsia="Calibri" w:cs="Calibri"/>
                <w:spacing w:val="-2"/>
                <w:sz w:val="18"/>
                <w:szCs w:val="18"/>
              </w:rPr>
              <w:t xml:space="preserve"> </w:t>
            </w:r>
            <w:r>
              <w:rPr>
                <w:rFonts w:ascii="Calibri" w:hAnsi="Calibri" w:eastAsia="Calibri" w:cs="Calibri"/>
                <w:sz w:val="18"/>
                <w:szCs w:val="18"/>
              </w:rPr>
              <w:t>E</w:t>
            </w:r>
            <w:r>
              <w:rPr>
                <w:rFonts w:ascii="Calibri" w:hAnsi="Calibri" w:eastAsia="Calibri" w:cs="Calibri"/>
                <w:spacing w:val="1"/>
                <w:sz w:val="18"/>
                <w:szCs w:val="18"/>
              </w:rPr>
              <w:t>d</w:t>
            </w:r>
            <w:r>
              <w:rPr>
                <w:rFonts w:ascii="Calibri" w:hAnsi="Calibri" w:eastAsia="Calibri" w:cs="Calibri"/>
                <w:spacing w:val="-1"/>
                <w:sz w:val="18"/>
                <w:szCs w:val="18"/>
              </w:rPr>
              <w:t>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 Pe</w:t>
            </w:r>
            <w:r>
              <w:rPr>
                <w:rFonts w:ascii="Calibri" w:hAnsi="Calibri" w:eastAsia="Calibri" w:cs="Calibri"/>
                <w:spacing w:val="-1"/>
                <w:sz w:val="18"/>
                <w:szCs w:val="18"/>
              </w:rPr>
              <w:t>rs</w:t>
            </w:r>
            <w:r>
              <w:rPr>
                <w:rFonts w:ascii="Calibri" w:hAnsi="Calibri" w:eastAsia="Calibri" w:cs="Calibri"/>
                <w:spacing w:val="1"/>
                <w:sz w:val="18"/>
                <w:szCs w:val="18"/>
              </w:rPr>
              <w:t>o</w:t>
            </w:r>
            <w:r>
              <w:rPr>
                <w:rFonts w:ascii="Calibri" w:hAnsi="Calibri" w:eastAsia="Calibri" w:cs="Calibri"/>
                <w:spacing w:val="-1"/>
                <w:sz w:val="18"/>
                <w:szCs w:val="18"/>
              </w:rPr>
              <w:t>nne</w:t>
            </w:r>
            <w:r>
              <w:rPr>
                <w:rFonts w:ascii="Calibri" w:hAnsi="Calibri" w:eastAsia="Calibri" w:cs="Calibri"/>
                <w:spacing w:val="2"/>
                <w:sz w:val="18"/>
                <w:szCs w:val="18"/>
              </w:rPr>
              <w:t>l</w:t>
            </w:r>
            <w:r>
              <w:rPr>
                <w:rFonts w:ascii="Calibri" w:hAnsi="Calibri" w:eastAsia="Calibri" w:cs="Calibri"/>
                <w:sz w:val="18"/>
                <w:szCs w:val="18"/>
              </w:rPr>
              <w:t>:</w:t>
            </w:r>
            <w:r>
              <w:rPr>
                <w:rFonts w:ascii="Calibri" w:hAnsi="Calibri" w:eastAsia="Calibri" w:cs="Calibri"/>
                <w:spacing w:val="-4"/>
                <w:sz w:val="18"/>
                <w:szCs w:val="18"/>
              </w:rPr>
              <w:t xml:space="preserve"> </w:t>
            </w:r>
            <w:r>
              <w:rPr>
                <w:rFonts w:ascii="Calibri" w:hAnsi="Calibri" w:eastAsia="Calibri" w:cs="Calibri"/>
                <w:sz w:val="18"/>
                <w:szCs w:val="18"/>
              </w:rPr>
              <w:t>Psych</w:t>
            </w:r>
            <w:r>
              <w:rPr>
                <w:rFonts w:ascii="Calibri" w:hAnsi="Calibri" w:eastAsia="Calibri" w:cs="Calibri"/>
                <w:spacing w:val="1"/>
                <w:sz w:val="18"/>
                <w:szCs w:val="18"/>
              </w:rPr>
              <w:t>o</w:t>
            </w:r>
            <w:r>
              <w:rPr>
                <w:rFonts w:ascii="Calibri" w:hAnsi="Calibri" w:eastAsia="Calibri" w:cs="Calibri"/>
                <w:spacing w:val="-1"/>
                <w:sz w:val="18"/>
                <w:szCs w:val="18"/>
              </w:rPr>
              <w:t>s</w:t>
            </w:r>
            <w:r>
              <w:rPr>
                <w:rFonts w:ascii="Calibri" w:hAnsi="Calibri" w:eastAsia="Calibri" w:cs="Calibri"/>
                <w:spacing w:val="1"/>
                <w:sz w:val="18"/>
                <w:szCs w:val="18"/>
              </w:rPr>
              <w:t>oc</w:t>
            </w:r>
            <w:r>
              <w:rPr>
                <w:rFonts w:ascii="Calibri" w:hAnsi="Calibri" w:eastAsia="Calibri" w:cs="Calibri"/>
                <w:sz w:val="18"/>
                <w:szCs w:val="18"/>
              </w:rPr>
              <w:t xml:space="preserve">ial </w:t>
            </w:r>
            <w:r>
              <w:rPr>
                <w:rFonts w:ascii="Calibri" w:hAnsi="Calibri" w:eastAsia="Calibri" w:cs="Calibri"/>
                <w:spacing w:val="-1"/>
                <w:sz w:val="18"/>
                <w:szCs w:val="18"/>
              </w:rPr>
              <w:t>Su</w:t>
            </w:r>
            <w:r>
              <w:rPr>
                <w:rFonts w:ascii="Calibri" w:hAnsi="Calibri" w:eastAsia="Calibri" w:cs="Calibri"/>
                <w:spacing w:val="1"/>
                <w:sz w:val="18"/>
                <w:szCs w:val="18"/>
              </w:rPr>
              <w:t>p</w:t>
            </w:r>
            <w:r>
              <w:rPr>
                <w:rFonts w:ascii="Calibri" w:hAnsi="Calibri" w:eastAsia="Calibri" w:cs="Calibri"/>
                <w:spacing w:val="-1"/>
                <w:sz w:val="18"/>
                <w:szCs w:val="18"/>
              </w:rPr>
              <w:t>p</w:t>
            </w:r>
            <w:r>
              <w:rPr>
                <w:rFonts w:ascii="Calibri" w:hAnsi="Calibri" w:eastAsia="Calibri" w:cs="Calibri"/>
                <w:spacing w:val="1"/>
                <w:sz w:val="18"/>
                <w:szCs w:val="18"/>
              </w:rPr>
              <w:t>o</w:t>
            </w:r>
            <w:r>
              <w:rPr>
                <w:rFonts w:ascii="Calibri" w:hAnsi="Calibri" w:eastAsia="Calibri" w:cs="Calibri"/>
                <w:sz w:val="18"/>
                <w:szCs w:val="18"/>
              </w:rPr>
              <w:t>rt</w:t>
            </w:r>
          </w:p>
        </w:tc>
        <w:tc>
          <w:tcPr>
            <w:tcW w:w="1246" w:type="dxa"/>
            <w:tcBorders>
              <w:top w:val="single" w:color="009FDC" w:sz="8" w:space="0"/>
              <w:left w:val="single" w:color="009FDC" w:sz="8" w:space="0"/>
              <w:bottom w:val="single" w:color="009FDC" w:sz="8" w:space="0"/>
              <w:right w:val="single" w:color="009FDC" w:sz="8" w:space="0"/>
            </w:tcBorders>
          </w:tcPr>
          <w:p w:rsidR="00053E75" w:rsidRDefault="00BF1E13" w14:paraId="12AB3E3D" w14:textId="77777777">
            <w:pPr>
              <w:spacing w:after="0" w:line="241" w:lineRule="auto"/>
              <w:ind w:left="97" w:right="306"/>
              <w:rPr>
                <w:rFonts w:ascii="Calibri" w:hAnsi="Calibri" w:eastAsia="Calibri" w:cs="Calibri"/>
                <w:sz w:val="18"/>
                <w:szCs w:val="18"/>
              </w:rPr>
            </w:pPr>
            <w:r>
              <w:rPr>
                <w:rFonts w:ascii="Calibri" w:hAnsi="Calibri" w:eastAsia="Calibri" w:cs="Calibri"/>
                <w:sz w:val="18"/>
                <w:szCs w:val="18"/>
              </w:rPr>
              <w:t>C</w:t>
            </w:r>
            <w:r>
              <w:rPr>
                <w:rFonts w:ascii="Calibri" w:hAnsi="Calibri" w:eastAsia="Calibri" w:cs="Calibri"/>
                <w:spacing w:val="-1"/>
                <w:sz w:val="18"/>
                <w:szCs w:val="18"/>
              </w:rPr>
              <w:t>h</w:t>
            </w:r>
            <w:r>
              <w:rPr>
                <w:rFonts w:ascii="Calibri" w:hAnsi="Calibri" w:eastAsia="Calibri" w:cs="Calibri"/>
                <w:sz w:val="18"/>
                <w:szCs w:val="18"/>
              </w:rPr>
              <w:t>ild Pr</w:t>
            </w:r>
            <w:r>
              <w:rPr>
                <w:rFonts w:ascii="Calibri" w:hAnsi="Calibri" w:eastAsia="Calibri" w:cs="Calibri"/>
                <w:spacing w:val="1"/>
                <w:sz w:val="18"/>
                <w:szCs w:val="18"/>
              </w:rPr>
              <w:t>o</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pacing w:val="1"/>
                <w:sz w:val="18"/>
                <w:szCs w:val="18"/>
              </w:rPr>
              <w:t>c</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 xml:space="preserve">n </w:t>
            </w:r>
            <w:proofErr w:type="spellStart"/>
            <w:r>
              <w:rPr>
                <w:rFonts w:ascii="Calibri" w:hAnsi="Calibri" w:eastAsia="Calibri" w:cs="Calibri"/>
                <w:spacing w:val="-1"/>
                <w:sz w:val="18"/>
                <w:szCs w:val="18"/>
              </w:rPr>
              <w:t>A</w:t>
            </w:r>
            <w:r>
              <w:rPr>
                <w:rFonts w:ascii="Calibri" w:hAnsi="Calibri" w:eastAsia="Calibri" w:cs="Calibri"/>
                <w:spacing w:val="1"/>
                <w:sz w:val="18"/>
                <w:szCs w:val="18"/>
              </w:rPr>
              <w:t>o</w:t>
            </w:r>
            <w:r>
              <w:rPr>
                <w:rFonts w:ascii="Calibri" w:hAnsi="Calibri" w:eastAsia="Calibri" w:cs="Calibri"/>
                <w:sz w:val="18"/>
                <w:szCs w:val="18"/>
              </w:rPr>
              <w:t>R</w:t>
            </w:r>
            <w:proofErr w:type="spellEnd"/>
          </w:p>
        </w:tc>
        <w:tc>
          <w:tcPr>
            <w:tcW w:w="5701" w:type="dxa"/>
            <w:tcBorders>
              <w:top w:val="single" w:color="009FDC" w:sz="8" w:space="0"/>
              <w:left w:val="single" w:color="009FDC" w:sz="8" w:space="0"/>
              <w:bottom w:val="single" w:color="009FDC" w:sz="8" w:space="0"/>
              <w:right w:val="single" w:color="009FDC" w:sz="8" w:space="0"/>
            </w:tcBorders>
          </w:tcPr>
          <w:p w:rsidR="00053E75" w:rsidRDefault="00BF1E13" w14:paraId="4E7F64FA" w14:textId="77777777">
            <w:pPr>
              <w:spacing w:after="0" w:line="240" w:lineRule="auto"/>
              <w:ind w:left="97" w:right="114"/>
              <w:rPr>
                <w:rFonts w:ascii="Calibri" w:hAnsi="Calibri" w:eastAsia="Calibri" w:cs="Calibri"/>
                <w:sz w:val="18"/>
                <w:szCs w:val="18"/>
              </w:rPr>
            </w:pPr>
            <w:r>
              <w:rPr>
                <w:rFonts w:ascii="Calibri" w:hAnsi="Calibri" w:eastAsia="Calibri" w:cs="Calibri"/>
                <w:spacing w:val="1"/>
                <w:sz w:val="18"/>
                <w:szCs w:val="18"/>
              </w:rPr>
              <w:t>E</w:t>
            </w:r>
            <w:r>
              <w:rPr>
                <w:rFonts w:ascii="Calibri" w:hAnsi="Calibri" w:eastAsia="Calibri" w:cs="Calibri"/>
                <w:spacing w:val="-1"/>
                <w:sz w:val="18"/>
                <w:szCs w:val="18"/>
              </w:rPr>
              <w:t>du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z w:val="18"/>
                <w:szCs w:val="18"/>
              </w:rPr>
              <w:t>Cl</w:t>
            </w:r>
            <w:r>
              <w:rPr>
                <w:rFonts w:ascii="Calibri" w:hAnsi="Calibri" w:eastAsia="Calibri" w:cs="Calibri"/>
                <w:spacing w:val="-1"/>
                <w:sz w:val="18"/>
                <w:szCs w:val="18"/>
              </w:rPr>
              <w:t>us</w:t>
            </w:r>
            <w:r>
              <w:rPr>
                <w:rFonts w:ascii="Calibri" w:hAnsi="Calibri" w:eastAsia="Calibri" w:cs="Calibri"/>
                <w:spacing w:val="2"/>
                <w:sz w:val="18"/>
                <w:szCs w:val="18"/>
              </w:rPr>
              <w:t>t</w:t>
            </w:r>
            <w:r>
              <w:rPr>
                <w:rFonts w:ascii="Calibri" w:hAnsi="Calibri" w:eastAsia="Calibri" w:cs="Calibri"/>
                <w:spacing w:val="-1"/>
                <w:sz w:val="18"/>
                <w:szCs w:val="18"/>
              </w:rPr>
              <w:t>e</w:t>
            </w:r>
            <w:r>
              <w:rPr>
                <w:rFonts w:ascii="Calibri" w:hAnsi="Calibri" w:eastAsia="Calibri" w:cs="Calibri"/>
                <w:sz w:val="18"/>
                <w:szCs w:val="18"/>
              </w:rPr>
              <w:t>r</w:t>
            </w:r>
            <w:r>
              <w:rPr>
                <w:rFonts w:ascii="Calibri" w:hAnsi="Calibri" w:eastAsia="Calibri" w:cs="Calibri"/>
                <w:spacing w:val="-2"/>
                <w:sz w:val="18"/>
                <w:szCs w:val="18"/>
              </w:rPr>
              <w:t xml:space="preserve"> </w:t>
            </w:r>
            <w:r>
              <w:rPr>
                <w:rFonts w:ascii="Calibri" w:hAnsi="Calibri" w:eastAsia="Calibri" w:cs="Calibri"/>
                <w:spacing w:val="-1"/>
                <w:sz w:val="18"/>
                <w:szCs w:val="18"/>
              </w:rPr>
              <w:t>i</w:t>
            </w:r>
            <w:r>
              <w:rPr>
                <w:rFonts w:ascii="Calibri" w:hAnsi="Calibri" w:eastAsia="Calibri" w:cs="Calibri"/>
                <w:sz w:val="18"/>
                <w:szCs w:val="18"/>
              </w:rPr>
              <w:t>s</w:t>
            </w:r>
            <w:r>
              <w:rPr>
                <w:rFonts w:ascii="Calibri" w:hAnsi="Calibri" w:eastAsia="Calibri" w:cs="Calibri"/>
                <w:spacing w:val="2"/>
                <w:sz w:val="18"/>
                <w:szCs w:val="18"/>
              </w:rPr>
              <w:t xml:space="preserve"> </w:t>
            </w:r>
            <w:r>
              <w:rPr>
                <w:rFonts w:ascii="Calibri" w:hAnsi="Calibri" w:eastAsia="Calibri" w:cs="Calibri"/>
                <w:sz w:val="18"/>
                <w:szCs w:val="18"/>
              </w:rPr>
              <w:t>l</w:t>
            </w:r>
            <w:r>
              <w:rPr>
                <w:rFonts w:ascii="Calibri" w:hAnsi="Calibri" w:eastAsia="Calibri" w:cs="Calibri"/>
                <w:spacing w:val="-1"/>
                <w:sz w:val="18"/>
                <w:szCs w:val="18"/>
              </w:rPr>
              <w:t>e</w:t>
            </w:r>
            <w:r>
              <w:rPr>
                <w:rFonts w:ascii="Calibri" w:hAnsi="Calibri" w:eastAsia="Calibri" w:cs="Calibri"/>
                <w:sz w:val="18"/>
                <w:szCs w:val="18"/>
              </w:rPr>
              <w:t>a</w:t>
            </w:r>
            <w:r>
              <w:rPr>
                <w:rFonts w:ascii="Calibri" w:hAnsi="Calibri" w:eastAsia="Calibri" w:cs="Calibri"/>
                <w:spacing w:val="-1"/>
                <w:sz w:val="18"/>
                <w:szCs w:val="18"/>
              </w:rPr>
              <w:t>d</w:t>
            </w:r>
            <w:r>
              <w:rPr>
                <w:rFonts w:ascii="Calibri" w:hAnsi="Calibri" w:eastAsia="Calibri" w:cs="Calibri"/>
                <w:spacing w:val="2"/>
                <w:sz w:val="18"/>
                <w:szCs w:val="18"/>
              </w:rPr>
              <w:t>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3"/>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1"/>
                <w:sz w:val="18"/>
                <w:szCs w:val="18"/>
              </w:rPr>
              <w:t xml:space="preserve"> </w:t>
            </w:r>
            <w:r>
              <w:rPr>
                <w:rFonts w:ascii="Calibri" w:hAnsi="Calibri" w:eastAsia="Calibri" w:cs="Calibri"/>
                <w:spacing w:val="2"/>
                <w:sz w:val="18"/>
                <w:szCs w:val="18"/>
              </w:rPr>
              <w:t>t</w:t>
            </w:r>
            <w:r>
              <w:rPr>
                <w:rFonts w:ascii="Calibri" w:hAnsi="Calibri" w:eastAsia="Calibri" w:cs="Calibri"/>
                <w:spacing w:val="1"/>
                <w:sz w:val="18"/>
                <w:szCs w:val="18"/>
              </w:rPr>
              <w:t>h</w:t>
            </w:r>
            <w:r>
              <w:rPr>
                <w:rFonts w:ascii="Calibri" w:hAnsi="Calibri" w:eastAsia="Calibri" w:cs="Calibri"/>
                <w:sz w:val="18"/>
                <w:szCs w:val="18"/>
              </w:rPr>
              <w:t>e</w:t>
            </w:r>
            <w:r>
              <w:rPr>
                <w:rFonts w:ascii="Calibri" w:hAnsi="Calibri" w:eastAsia="Calibri" w:cs="Calibri"/>
                <w:spacing w:val="-2"/>
                <w:sz w:val="18"/>
                <w:szCs w:val="18"/>
              </w:rPr>
              <w:t xml:space="preserve"> </w:t>
            </w:r>
            <w:r>
              <w:rPr>
                <w:rFonts w:ascii="Calibri" w:hAnsi="Calibri" w:eastAsia="Calibri" w:cs="Calibri"/>
                <w:sz w:val="18"/>
                <w:szCs w:val="18"/>
              </w:rPr>
              <w:t>trai</w:t>
            </w:r>
            <w:r>
              <w:rPr>
                <w:rFonts w:ascii="Calibri" w:hAnsi="Calibri" w:eastAsia="Calibri" w:cs="Calibri"/>
                <w:spacing w:val="-1"/>
                <w:sz w:val="18"/>
                <w:szCs w:val="18"/>
              </w:rPr>
              <w:t>n</w:t>
            </w:r>
            <w:r>
              <w:rPr>
                <w:rFonts w:ascii="Calibri" w:hAnsi="Calibri" w:eastAsia="Calibri" w:cs="Calibri"/>
                <w:spacing w:val="2"/>
                <w:sz w:val="18"/>
                <w:szCs w:val="18"/>
              </w:rPr>
              <w:t>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3"/>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f t</w:t>
            </w:r>
            <w:r>
              <w:rPr>
                <w:rFonts w:ascii="Calibri" w:hAnsi="Calibri" w:eastAsia="Calibri" w:cs="Calibri"/>
                <w:spacing w:val="-1"/>
                <w:sz w:val="18"/>
                <w:szCs w:val="18"/>
              </w:rPr>
              <w:t>e</w:t>
            </w:r>
            <w:r>
              <w:rPr>
                <w:rFonts w:ascii="Calibri" w:hAnsi="Calibri" w:eastAsia="Calibri" w:cs="Calibri"/>
                <w:sz w:val="18"/>
                <w:szCs w:val="18"/>
              </w:rPr>
              <w:t>a</w:t>
            </w:r>
            <w:r>
              <w:rPr>
                <w:rFonts w:ascii="Calibri" w:hAnsi="Calibri" w:eastAsia="Calibri" w:cs="Calibri"/>
                <w:spacing w:val="1"/>
                <w:sz w:val="18"/>
                <w:szCs w:val="18"/>
              </w:rPr>
              <w:t>c</w:t>
            </w:r>
            <w:r>
              <w:rPr>
                <w:rFonts w:ascii="Calibri" w:hAnsi="Calibri" w:eastAsia="Calibri" w:cs="Calibri"/>
                <w:spacing w:val="-1"/>
                <w:sz w:val="18"/>
                <w:szCs w:val="18"/>
              </w:rPr>
              <w:t>he</w:t>
            </w:r>
            <w:r>
              <w:rPr>
                <w:rFonts w:ascii="Calibri" w:hAnsi="Calibri" w:eastAsia="Calibri" w:cs="Calibri"/>
                <w:spacing w:val="2"/>
                <w:sz w:val="18"/>
                <w:szCs w:val="18"/>
              </w:rPr>
              <w:t>r</w:t>
            </w:r>
            <w:r>
              <w:rPr>
                <w:rFonts w:ascii="Calibri" w:hAnsi="Calibri" w:eastAsia="Calibri" w:cs="Calibri"/>
                <w:sz w:val="18"/>
                <w:szCs w:val="18"/>
              </w:rPr>
              <w:t>s</w:t>
            </w:r>
            <w:r>
              <w:rPr>
                <w:rFonts w:ascii="Calibri" w:hAnsi="Calibri" w:eastAsia="Calibri" w:cs="Calibri"/>
                <w:spacing w:val="-6"/>
                <w:sz w:val="18"/>
                <w:szCs w:val="18"/>
              </w:rPr>
              <w:t xml:space="preserve"> </w:t>
            </w:r>
            <w:r>
              <w:rPr>
                <w:rFonts w:ascii="Calibri" w:hAnsi="Calibri" w:eastAsia="Calibri" w:cs="Calibri"/>
                <w:sz w:val="18"/>
                <w:szCs w:val="18"/>
              </w:rPr>
              <w:t>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t</w:t>
            </w:r>
            <w:r>
              <w:rPr>
                <w:rFonts w:ascii="Calibri" w:hAnsi="Calibri" w:eastAsia="Calibri" w:cs="Calibri"/>
                <w:spacing w:val="1"/>
                <w:sz w:val="18"/>
                <w:szCs w:val="18"/>
              </w:rPr>
              <w:t>h</w:t>
            </w:r>
            <w:r>
              <w:rPr>
                <w:rFonts w:ascii="Calibri" w:hAnsi="Calibri" w:eastAsia="Calibri" w:cs="Calibri"/>
                <w:spacing w:val="-1"/>
                <w:sz w:val="18"/>
                <w:szCs w:val="18"/>
              </w:rPr>
              <w:t>e</w:t>
            </w:r>
            <w:r>
              <w:rPr>
                <w:rFonts w:ascii="Calibri" w:hAnsi="Calibri" w:eastAsia="Calibri" w:cs="Calibri"/>
                <w:sz w:val="18"/>
                <w:szCs w:val="18"/>
              </w:rPr>
              <w:t xml:space="preserve">r </w:t>
            </w:r>
            <w:r>
              <w:rPr>
                <w:rFonts w:ascii="Calibri" w:hAnsi="Calibri" w:eastAsia="Calibri" w:cs="Calibri"/>
                <w:spacing w:val="-1"/>
                <w:sz w:val="18"/>
                <w:szCs w:val="18"/>
              </w:rPr>
              <w:t>edu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3"/>
                <w:sz w:val="18"/>
                <w:szCs w:val="18"/>
              </w:rPr>
              <w:t xml:space="preserve"> </w:t>
            </w:r>
            <w:r>
              <w:rPr>
                <w:rFonts w:ascii="Calibri" w:hAnsi="Calibri" w:eastAsia="Calibri" w:cs="Calibri"/>
                <w:spacing w:val="1"/>
                <w:sz w:val="18"/>
                <w:szCs w:val="18"/>
              </w:rPr>
              <w:t>p</w:t>
            </w:r>
            <w:r>
              <w:rPr>
                <w:rFonts w:ascii="Calibri" w:hAnsi="Calibri" w:eastAsia="Calibri" w:cs="Calibri"/>
                <w:spacing w:val="-1"/>
                <w:sz w:val="18"/>
                <w:szCs w:val="18"/>
              </w:rPr>
              <w:t>e</w:t>
            </w:r>
            <w:r>
              <w:rPr>
                <w:rFonts w:ascii="Calibri" w:hAnsi="Calibri" w:eastAsia="Calibri" w:cs="Calibri"/>
                <w:sz w:val="18"/>
                <w:szCs w:val="18"/>
              </w:rPr>
              <w:t>r</w:t>
            </w:r>
            <w:r>
              <w:rPr>
                <w:rFonts w:ascii="Calibri" w:hAnsi="Calibri" w:eastAsia="Calibri" w:cs="Calibri"/>
                <w:spacing w:val="-1"/>
                <w:sz w:val="18"/>
                <w:szCs w:val="18"/>
              </w:rPr>
              <w:t>s</w:t>
            </w:r>
            <w:r>
              <w:rPr>
                <w:rFonts w:ascii="Calibri" w:hAnsi="Calibri" w:eastAsia="Calibri" w:cs="Calibri"/>
                <w:spacing w:val="1"/>
                <w:sz w:val="18"/>
                <w:szCs w:val="18"/>
              </w:rPr>
              <w:t>on</w:t>
            </w:r>
            <w:r>
              <w:rPr>
                <w:rFonts w:ascii="Calibri" w:hAnsi="Calibri" w:eastAsia="Calibri" w:cs="Calibri"/>
                <w:spacing w:val="-1"/>
                <w:sz w:val="18"/>
                <w:szCs w:val="18"/>
              </w:rPr>
              <w:t>ne</w:t>
            </w:r>
            <w:r>
              <w:rPr>
                <w:rFonts w:ascii="Calibri" w:hAnsi="Calibri" w:eastAsia="Calibri" w:cs="Calibri"/>
                <w:sz w:val="18"/>
                <w:szCs w:val="18"/>
              </w:rPr>
              <w:t>l</w:t>
            </w:r>
            <w:r>
              <w:rPr>
                <w:rFonts w:ascii="Calibri" w:hAnsi="Calibri" w:eastAsia="Calibri" w:cs="Calibri"/>
                <w:spacing w:val="-3"/>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1"/>
                <w:sz w:val="18"/>
                <w:szCs w:val="18"/>
              </w:rPr>
              <w:t xml:space="preserve"> </w:t>
            </w:r>
            <w:r>
              <w:rPr>
                <w:rFonts w:ascii="Calibri" w:hAnsi="Calibri" w:eastAsia="Calibri" w:cs="Calibri"/>
                <w:spacing w:val="1"/>
                <w:sz w:val="18"/>
                <w:szCs w:val="18"/>
              </w:rPr>
              <w:t>p</w:t>
            </w:r>
            <w:r>
              <w:rPr>
                <w:rFonts w:ascii="Calibri" w:hAnsi="Calibri" w:eastAsia="Calibri" w:cs="Calibri"/>
                <w:spacing w:val="-1"/>
                <w:sz w:val="18"/>
                <w:szCs w:val="18"/>
              </w:rPr>
              <w:t>s</w:t>
            </w:r>
            <w:r>
              <w:rPr>
                <w:rFonts w:ascii="Calibri" w:hAnsi="Calibri" w:eastAsia="Calibri" w:cs="Calibri"/>
                <w:sz w:val="18"/>
                <w:szCs w:val="18"/>
              </w:rPr>
              <w:t>y</w:t>
            </w:r>
            <w:r>
              <w:rPr>
                <w:rFonts w:ascii="Calibri" w:hAnsi="Calibri" w:eastAsia="Calibri" w:cs="Calibri"/>
                <w:spacing w:val="1"/>
                <w:sz w:val="18"/>
                <w:szCs w:val="18"/>
              </w:rPr>
              <w:t>c</w:t>
            </w:r>
            <w:r>
              <w:rPr>
                <w:rFonts w:ascii="Calibri" w:hAnsi="Calibri" w:eastAsia="Calibri" w:cs="Calibri"/>
                <w:spacing w:val="-1"/>
                <w:sz w:val="18"/>
                <w:szCs w:val="18"/>
              </w:rPr>
              <w:t>h</w:t>
            </w:r>
            <w:r>
              <w:rPr>
                <w:rFonts w:ascii="Calibri" w:hAnsi="Calibri" w:eastAsia="Calibri" w:cs="Calibri"/>
                <w:spacing w:val="1"/>
                <w:sz w:val="18"/>
                <w:szCs w:val="18"/>
              </w:rPr>
              <w:t>o</w:t>
            </w:r>
            <w:r>
              <w:rPr>
                <w:rFonts w:ascii="Calibri" w:hAnsi="Calibri" w:eastAsia="Calibri" w:cs="Calibri"/>
                <w:spacing w:val="-1"/>
                <w:sz w:val="18"/>
                <w:szCs w:val="18"/>
              </w:rPr>
              <w:t>s</w:t>
            </w:r>
            <w:r>
              <w:rPr>
                <w:rFonts w:ascii="Calibri" w:hAnsi="Calibri" w:eastAsia="Calibri" w:cs="Calibri"/>
                <w:spacing w:val="1"/>
                <w:sz w:val="18"/>
                <w:szCs w:val="18"/>
              </w:rPr>
              <w:t>oc</w:t>
            </w:r>
            <w:r>
              <w:rPr>
                <w:rFonts w:ascii="Calibri" w:hAnsi="Calibri" w:eastAsia="Calibri" w:cs="Calibri"/>
                <w:sz w:val="18"/>
                <w:szCs w:val="18"/>
              </w:rPr>
              <w:t>ial</w:t>
            </w:r>
            <w:r>
              <w:rPr>
                <w:rFonts w:ascii="Calibri" w:hAnsi="Calibri" w:eastAsia="Calibri" w:cs="Calibri"/>
                <w:spacing w:val="-2"/>
                <w:sz w:val="18"/>
                <w:szCs w:val="18"/>
              </w:rPr>
              <w:t xml:space="preserve"> </w:t>
            </w:r>
            <w:r>
              <w:rPr>
                <w:rFonts w:ascii="Calibri" w:hAnsi="Calibri" w:eastAsia="Calibri" w:cs="Calibri"/>
                <w:sz w:val="18"/>
                <w:szCs w:val="18"/>
              </w:rPr>
              <w:t>fir</w:t>
            </w:r>
            <w:r>
              <w:rPr>
                <w:rFonts w:ascii="Calibri" w:hAnsi="Calibri" w:eastAsia="Calibri" w:cs="Calibri"/>
                <w:spacing w:val="-1"/>
                <w:sz w:val="18"/>
                <w:szCs w:val="18"/>
              </w:rPr>
              <w:t>s</w:t>
            </w:r>
            <w:r>
              <w:rPr>
                <w:rFonts w:ascii="Calibri" w:hAnsi="Calibri" w:eastAsia="Calibri" w:cs="Calibri"/>
                <w:sz w:val="18"/>
                <w:szCs w:val="18"/>
              </w:rPr>
              <w:t>t</w:t>
            </w:r>
            <w:r>
              <w:rPr>
                <w:rFonts w:ascii="Calibri" w:hAnsi="Calibri" w:eastAsia="Calibri" w:cs="Calibri"/>
                <w:spacing w:val="-2"/>
                <w:sz w:val="18"/>
                <w:szCs w:val="18"/>
              </w:rPr>
              <w:t xml:space="preserve"> </w:t>
            </w:r>
            <w:r>
              <w:rPr>
                <w:rFonts w:ascii="Calibri" w:hAnsi="Calibri" w:eastAsia="Calibri" w:cs="Calibri"/>
                <w:sz w:val="18"/>
                <w:szCs w:val="18"/>
              </w:rPr>
              <w:t>aid</w:t>
            </w:r>
            <w:r>
              <w:rPr>
                <w:rFonts w:ascii="Calibri" w:hAnsi="Calibri" w:eastAsia="Calibri" w:cs="Calibri"/>
                <w:spacing w:val="-1"/>
                <w:sz w:val="18"/>
                <w:szCs w:val="18"/>
              </w:rPr>
              <w:t xml:space="preserve"> </w:t>
            </w:r>
            <w:r>
              <w:rPr>
                <w:rFonts w:ascii="Calibri" w:hAnsi="Calibri" w:eastAsia="Calibri" w:cs="Calibri"/>
                <w:spacing w:val="3"/>
                <w:sz w:val="18"/>
                <w:szCs w:val="18"/>
              </w:rPr>
              <w:t>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z w:val="18"/>
                <w:szCs w:val="18"/>
              </w:rPr>
              <w:t>k</w:t>
            </w:r>
            <w:r>
              <w:rPr>
                <w:rFonts w:ascii="Calibri" w:hAnsi="Calibri" w:eastAsia="Calibri" w:cs="Calibri"/>
                <w:spacing w:val="-1"/>
                <w:sz w:val="18"/>
                <w:szCs w:val="18"/>
              </w:rPr>
              <w:t>e</w:t>
            </w:r>
            <w:r>
              <w:rPr>
                <w:rFonts w:ascii="Calibri" w:hAnsi="Calibri" w:eastAsia="Calibri" w:cs="Calibri"/>
                <w:sz w:val="18"/>
                <w:szCs w:val="18"/>
              </w:rPr>
              <w:t>y</w:t>
            </w:r>
            <w:r>
              <w:rPr>
                <w:rFonts w:ascii="Calibri" w:hAnsi="Calibri" w:eastAsia="Calibri" w:cs="Calibri"/>
                <w:spacing w:val="-1"/>
                <w:sz w:val="18"/>
                <w:szCs w:val="18"/>
              </w:rPr>
              <w:t xml:space="preserve"> p</w:t>
            </w:r>
            <w:r>
              <w:rPr>
                <w:rFonts w:ascii="Calibri" w:hAnsi="Calibri" w:eastAsia="Calibri" w:cs="Calibri"/>
                <w:sz w:val="18"/>
                <w:szCs w:val="18"/>
              </w:rPr>
              <w:t>r</w:t>
            </w:r>
            <w:r>
              <w:rPr>
                <w:rFonts w:ascii="Calibri" w:hAnsi="Calibri" w:eastAsia="Calibri" w:cs="Calibri"/>
                <w:spacing w:val="-1"/>
                <w:sz w:val="18"/>
                <w:szCs w:val="18"/>
              </w:rPr>
              <w:t>in</w:t>
            </w:r>
            <w:r>
              <w:rPr>
                <w:rFonts w:ascii="Calibri" w:hAnsi="Calibri" w:eastAsia="Calibri" w:cs="Calibri"/>
                <w:spacing w:val="1"/>
                <w:sz w:val="18"/>
                <w:szCs w:val="18"/>
              </w:rPr>
              <w:t>c</w:t>
            </w:r>
            <w:r>
              <w:rPr>
                <w:rFonts w:ascii="Calibri" w:hAnsi="Calibri" w:eastAsia="Calibri" w:cs="Calibri"/>
                <w:spacing w:val="2"/>
                <w:sz w:val="18"/>
                <w:szCs w:val="18"/>
              </w:rPr>
              <w:t>i</w:t>
            </w:r>
            <w:r>
              <w:rPr>
                <w:rFonts w:ascii="Calibri" w:hAnsi="Calibri" w:eastAsia="Calibri" w:cs="Calibri"/>
                <w:spacing w:val="-1"/>
                <w:sz w:val="18"/>
                <w:szCs w:val="18"/>
              </w:rPr>
              <w:t>p</w:t>
            </w:r>
            <w:r>
              <w:rPr>
                <w:rFonts w:ascii="Calibri" w:hAnsi="Calibri" w:eastAsia="Calibri" w:cs="Calibri"/>
                <w:sz w:val="18"/>
                <w:szCs w:val="18"/>
              </w:rPr>
              <w:t>l</w:t>
            </w:r>
            <w:r>
              <w:rPr>
                <w:rFonts w:ascii="Calibri" w:hAnsi="Calibri" w:eastAsia="Calibri" w:cs="Calibri"/>
                <w:spacing w:val="2"/>
                <w:sz w:val="18"/>
                <w:szCs w:val="18"/>
              </w:rPr>
              <w:t>e</w:t>
            </w:r>
            <w:r>
              <w:rPr>
                <w:rFonts w:ascii="Calibri" w:hAnsi="Calibri" w:eastAsia="Calibri" w:cs="Calibri"/>
                <w:sz w:val="18"/>
                <w:szCs w:val="18"/>
              </w:rPr>
              <w:t>s</w:t>
            </w:r>
            <w:r>
              <w:rPr>
                <w:rFonts w:ascii="Calibri" w:hAnsi="Calibri" w:eastAsia="Calibri" w:cs="Calibri"/>
                <w:spacing w:val="-3"/>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 xml:space="preserve">f </w:t>
            </w:r>
            <w:r>
              <w:rPr>
                <w:rFonts w:ascii="Calibri" w:hAnsi="Calibri" w:eastAsia="Calibri" w:cs="Calibri"/>
                <w:spacing w:val="-1"/>
                <w:sz w:val="18"/>
                <w:szCs w:val="18"/>
              </w:rPr>
              <w:t>ps</w:t>
            </w:r>
            <w:r>
              <w:rPr>
                <w:rFonts w:ascii="Calibri" w:hAnsi="Calibri" w:eastAsia="Calibri" w:cs="Calibri"/>
                <w:sz w:val="18"/>
                <w:szCs w:val="18"/>
              </w:rPr>
              <w:t>y</w:t>
            </w:r>
            <w:r>
              <w:rPr>
                <w:rFonts w:ascii="Calibri" w:hAnsi="Calibri" w:eastAsia="Calibri" w:cs="Calibri"/>
                <w:spacing w:val="1"/>
                <w:sz w:val="18"/>
                <w:szCs w:val="18"/>
              </w:rPr>
              <w:t>c</w:t>
            </w:r>
            <w:r>
              <w:rPr>
                <w:rFonts w:ascii="Calibri" w:hAnsi="Calibri" w:eastAsia="Calibri" w:cs="Calibri"/>
                <w:spacing w:val="-1"/>
                <w:sz w:val="18"/>
                <w:szCs w:val="18"/>
              </w:rPr>
              <w:t>h</w:t>
            </w:r>
            <w:r>
              <w:rPr>
                <w:rFonts w:ascii="Calibri" w:hAnsi="Calibri" w:eastAsia="Calibri" w:cs="Calibri"/>
                <w:spacing w:val="1"/>
                <w:sz w:val="18"/>
                <w:szCs w:val="18"/>
              </w:rPr>
              <w:t>o</w:t>
            </w:r>
            <w:r>
              <w:rPr>
                <w:rFonts w:ascii="Calibri" w:hAnsi="Calibri" w:eastAsia="Calibri" w:cs="Calibri"/>
                <w:spacing w:val="-1"/>
                <w:sz w:val="18"/>
                <w:szCs w:val="18"/>
              </w:rPr>
              <w:t>s</w:t>
            </w:r>
            <w:r>
              <w:rPr>
                <w:rFonts w:ascii="Calibri" w:hAnsi="Calibri" w:eastAsia="Calibri" w:cs="Calibri"/>
                <w:spacing w:val="1"/>
                <w:sz w:val="18"/>
                <w:szCs w:val="18"/>
              </w:rPr>
              <w:t>oc</w:t>
            </w:r>
            <w:r>
              <w:rPr>
                <w:rFonts w:ascii="Calibri" w:hAnsi="Calibri" w:eastAsia="Calibri" w:cs="Calibri"/>
                <w:sz w:val="18"/>
                <w:szCs w:val="18"/>
              </w:rPr>
              <w:t>ial</w:t>
            </w:r>
            <w:r>
              <w:rPr>
                <w:rFonts w:ascii="Calibri" w:hAnsi="Calibri" w:eastAsia="Calibri" w:cs="Calibri"/>
                <w:spacing w:val="-2"/>
                <w:sz w:val="18"/>
                <w:szCs w:val="18"/>
              </w:rPr>
              <w:t xml:space="preserve"> </w:t>
            </w:r>
            <w:r>
              <w:rPr>
                <w:rFonts w:ascii="Calibri" w:hAnsi="Calibri" w:eastAsia="Calibri" w:cs="Calibri"/>
                <w:spacing w:val="-1"/>
                <w:sz w:val="18"/>
                <w:szCs w:val="18"/>
              </w:rPr>
              <w:t>su</w:t>
            </w:r>
            <w:r>
              <w:rPr>
                <w:rFonts w:ascii="Calibri" w:hAnsi="Calibri" w:eastAsia="Calibri" w:cs="Calibri"/>
                <w:spacing w:val="1"/>
                <w:sz w:val="18"/>
                <w:szCs w:val="18"/>
              </w:rPr>
              <w:t>p</w:t>
            </w:r>
            <w:r>
              <w:rPr>
                <w:rFonts w:ascii="Calibri" w:hAnsi="Calibri" w:eastAsia="Calibri" w:cs="Calibri"/>
                <w:spacing w:val="-1"/>
                <w:sz w:val="18"/>
                <w:szCs w:val="18"/>
              </w:rPr>
              <w:t>p</w:t>
            </w:r>
            <w:r>
              <w:rPr>
                <w:rFonts w:ascii="Calibri" w:hAnsi="Calibri" w:eastAsia="Calibri" w:cs="Calibri"/>
                <w:spacing w:val="1"/>
                <w:sz w:val="18"/>
                <w:szCs w:val="18"/>
              </w:rPr>
              <w:t>o</w:t>
            </w:r>
            <w:r>
              <w:rPr>
                <w:rFonts w:ascii="Calibri" w:hAnsi="Calibri" w:eastAsia="Calibri" w:cs="Calibri"/>
                <w:sz w:val="18"/>
                <w:szCs w:val="18"/>
              </w:rPr>
              <w:t>rt</w:t>
            </w:r>
            <w:r>
              <w:rPr>
                <w:rFonts w:ascii="Calibri" w:hAnsi="Calibri" w:eastAsia="Calibri" w:cs="Calibri"/>
                <w:spacing w:val="-2"/>
                <w:sz w:val="18"/>
                <w:szCs w:val="18"/>
              </w:rPr>
              <w:t xml:space="preserve"> </w:t>
            </w:r>
            <w:r>
              <w:rPr>
                <w:rFonts w:ascii="Calibri" w:hAnsi="Calibri" w:eastAsia="Calibri" w:cs="Calibri"/>
                <w:sz w:val="18"/>
                <w:szCs w:val="18"/>
              </w:rPr>
              <w:t>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pacing w:val="2"/>
                <w:sz w:val="18"/>
                <w:szCs w:val="18"/>
              </w:rPr>
              <w:t>r</w:t>
            </w:r>
            <w:r>
              <w:rPr>
                <w:rFonts w:ascii="Calibri" w:hAnsi="Calibri" w:eastAsia="Calibri" w:cs="Calibri"/>
                <w:spacing w:val="-1"/>
                <w:sz w:val="18"/>
                <w:szCs w:val="18"/>
              </w:rPr>
              <w:t>e</w:t>
            </w:r>
            <w:r>
              <w:rPr>
                <w:rFonts w:ascii="Calibri" w:hAnsi="Calibri" w:eastAsia="Calibri" w:cs="Calibri"/>
                <w:sz w:val="18"/>
                <w:szCs w:val="18"/>
              </w:rPr>
              <w:t>fe</w:t>
            </w:r>
            <w:r>
              <w:rPr>
                <w:rFonts w:ascii="Calibri" w:hAnsi="Calibri" w:eastAsia="Calibri" w:cs="Calibri"/>
                <w:spacing w:val="-1"/>
                <w:sz w:val="18"/>
                <w:szCs w:val="18"/>
              </w:rPr>
              <w:t>r</w:t>
            </w:r>
            <w:r>
              <w:rPr>
                <w:rFonts w:ascii="Calibri" w:hAnsi="Calibri" w:eastAsia="Calibri" w:cs="Calibri"/>
                <w:sz w:val="18"/>
                <w:szCs w:val="18"/>
              </w:rPr>
              <w:t>ral</w:t>
            </w:r>
            <w:r>
              <w:rPr>
                <w:rFonts w:ascii="Calibri" w:hAnsi="Calibri" w:eastAsia="Calibri" w:cs="Calibri"/>
                <w:spacing w:val="-2"/>
                <w:sz w:val="18"/>
                <w:szCs w:val="18"/>
              </w:rPr>
              <w:t xml:space="preserve"> </w:t>
            </w:r>
            <w:r>
              <w:rPr>
                <w:rFonts w:ascii="Calibri" w:hAnsi="Calibri" w:eastAsia="Calibri" w:cs="Calibri"/>
                <w:spacing w:val="-1"/>
                <w:sz w:val="18"/>
                <w:szCs w:val="18"/>
              </w:rPr>
              <w:t>p</w:t>
            </w:r>
            <w:r>
              <w:rPr>
                <w:rFonts w:ascii="Calibri" w:hAnsi="Calibri" w:eastAsia="Calibri" w:cs="Calibri"/>
                <w:sz w:val="18"/>
                <w:szCs w:val="18"/>
              </w:rPr>
              <w:t>at</w:t>
            </w:r>
            <w:r>
              <w:rPr>
                <w:rFonts w:ascii="Calibri" w:hAnsi="Calibri" w:eastAsia="Calibri" w:cs="Calibri"/>
                <w:spacing w:val="-1"/>
                <w:sz w:val="18"/>
                <w:szCs w:val="18"/>
              </w:rPr>
              <w:t>h</w:t>
            </w:r>
            <w:r>
              <w:rPr>
                <w:rFonts w:ascii="Calibri" w:hAnsi="Calibri" w:eastAsia="Calibri" w:cs="Calibri"/>
                <w:spacing w:val="1"/>
                <w:sz w:val="18"/>
                <w:szCs w:val="18"/>
              </w:rPr>
              <w:t>w</w:t>
            </w:r>
            <w:r>
              <w:rPr>
                <w:rFonts w:ascii="Calibri" w:hAnsi="Calibri" w:eastAsia="Calibri" w:cs="Calibri"/>
                <w:sz w:val="18"/>
                <w:szCs w:val="18"/>
              </w:rPr>
              <w:t>ays.</w:t>
            </w:r>
            <w:r>
              <w:rPr>
                <w:rFonts w:ascii="Calibri" w:hAnsi="Calibri" w:eastAsia="Calibri" w:cs="Calibri"/>
                <w:spacing w:val="-4"/>
                <w:sz w:val="18"/>
                <w:szCs w:val="18"/>
              </w:rPr>
              <w:t xml:space="preserve"> </w:t>
            </w:r>
            <w:r>
              <w:rPr>
                <w:rFonts w:ascii="Calibri" w:hAnsi="Calibri" w:eastAsia="Calibri" w:cs="Calibri"/>
                <w:sz w:val="18"/>
                <w:szCs w:val="18"/>
              </w:rPr>
              <w:t>Ch</w:t>
            </w:r>
            <w:r>
              <w:rPr>
                <w:rFonts w:ascii="Calibri" w:hAnsi="Calibri" w:eastAsia="Calibri" w:cs="Calibri"/>
                <w:spacing w:val="-1"/>
                <w:sz w:val="18"/>
                <w:szCs w:val="18"/>
              </w:rPr>
              <w:t>i</w:t>
            </w:r>
            <w:r>
              <w:rPr>
                <w:rFonts w:ascii="Calibri" w:hAnsi="Calibri" w:eastAsia="Calibri" w:cs="Calibri"/>
                <w:spacing w:val="2"/>
                <w:sz w:val="18"/>
                <w:szCs w:val="18"/>
              </w:rPr>
              <w:t>l</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pacing w:val="1"/>
                <w:sz w:val="18"/>
                <w:szCs w:val="18"/>
              </w:rPr>
              <w:t>P</w:t>
            </w:r>
            <w:r>
              <w:rPr>
                <w:rFonts w:ascii="Calibri" w:hAnsi="Calibri" w:eastAsia="Calibri" w:cs="Calibri"/>
                <w:sz w:val="18"/>
                <w:szCs w:val="18"/>
              </w:rPr>
              <w:t>r</w:t>
            </w:r>
            <w:r>
              <w:rPr>
                <w:rFonts w:ascii="Calibri" w:hAnsi="Calibri" w:eastAsia="Calibri" w:cs="Calibri"/>
                <w:spacing w:val="1"/>
                <w:sz w:val="18"/>
                <w:szCs w:val="18"/>
              </w:rPr>
              <w:t>o</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pacing w:val="1"/>
                <w:sz w:val="18"/>
                <w:szCs w:val="18"/>
              </w:rPr>
              <w:t>c</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6"/>
                <w:sz w:val="18"/>
                <w:szCs w:val="18"/>
              </w:rPr>
              <w:t xml:space="preserve"> </w:t>
            </w:r>
            <w:r>
              <w:rPr>
                <w:rFonts w:ascii="Calibri" w:hAnsi="Calibri" w:eastAsia="Calibri" w:cs="Calibri"/>
                <w:sz w:val="18"/>
                <w:szCs w:val="18"/>
              </w:rPr>
              <w:t>are i</w:t>
            </w:r>
            <w:r>
              <w:rPr>
                <w:rFonts w:ascii="Calibri" w:hAnsi="Calibri" w:eastAsia="Calibri" w:cs="Calibri"/>
                <w:spacing w:val="-1"/>
                <w:sz w:val="18"/>
                <w:szCs w:val="18"/>
              </w:rPr>
              <w:t>den</w:t>
            </w:r>
            <w:r>
              <w:rPr>
                <w:rFonts w:ascii="Calibri" w:hAnsi="Calibri" w:eastAsia="Calibri" w:cs="Calibri"/>
                <w:spacing w:val="2"/>
                <w:sz w:val="18"/>
                <w:szCs w:val="18"/>
              </w:rPr>
              <w:t>t</w:t>
            </w:r>
            <w:r>
              <w:rPr>
                <w:rFonts w:ascii="Calibri" w:hAnsi="Calibri" w:eastAsia="Calibri" w:cs="Calibri"/>
                <w:sz w:val="18"/>
                <w:szCs w:val="18"/>
              </w:rPr>
              <w:t>ifyi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3"/>
                <w:sz w:val="18"/>
                <w:szCs w:val="18"/>
              </w:rPr>
              <w:t xml:space="preserve"> </w:t>
            </w:r>
            <w:r>
              <w:rPr>
                <w:rFonts w:ascii="Calibri" w:hAnsi="Calibri" w:eastAsia="Calibri" w:cs="Calibri"/>
                <w:spacing w:val="3"/>
                <w:sz w:val="18"/>
                <w:szCs w:val="18"/>
              </w:rPr>
              <w:t>a</w:t>
            </w:r>
            <w:r>
              <w:rPr>
                <w:rFonts w:ascii="Calibri" w:hAnsi="Calibri" w:eastAsia="Calibri" w:cs="Calibri"/>
                <w:spacing w:val="-1"/>
                <w:sz w:val="18"/>
                <w:szCs w:val="18"/>
              </w:rPr>
              <w:t>nd</w:t>
            </w:r>
            <w:r>
              <w:rPr>
                <w:rFonts w:ascii="Calibri" w:hAnsi="Calibri" w:eastAsia="Calibri" w:cs="Calibri"/>
                <w:sz w:val="18"/>
                <w:szCs w:val="18"/>
              </w:rPr>
              <w:t>/</w:t>
            </w:r>
            <w:r>
              <w:rPr>
                <w:rFonts w:ascii="Calibri" w:hAnsi="Calibri" w:eastAsia="Calibri" w:cs="Calibri"/>
                <w:spacing w:val="1"/>
                <w:sz w:val="18"/>
                <w:szCs w:val="18"/>
              </w:rPr>
              <w:t>o</w:t>
            </w:r>
            <w:r>
              <w:rPr>
                <w:rFonts w:ascii="Calibri" w:hAnsi="Calibri" w:eastAsia="Calibri" w:cs="Calibri"/>
                <w:sz w:val="18"/>
                <w:szCs w:val="18"/>
              </w:rPr>
              <w:t>r</w:t>
            </w:r>
            <w:r>
              <w:rPr>
                <w:rFonts w:ascii="Calibri" w:hAnsi="Calibri" w:eastAsia="Calibri" w:cs="Calibri"/>
                <w:spacing w:val="-1"/>
                <w:sz w:val="18"/>
                <w:szCs w:val="18"/>
              </w:rPr>
              <w:t xml:space="preserve"> e</w:t>
            </w:r>
            <w:r>
              <w:rPr>
                <w:rFonts w:ascii="Calibri" w:hAnsi="Calibri" w:eastAsia="Calibri" w:cs="Calibri"/>
                <w:spacing w:val="1"/>
                <w:sz w:val="18"/>
                <w:szCs w:val="18"/>
              </w:rPr>
              <w:t>s</w:t>
            </w:r>
            <w:r>
              <w:rPr>
                <w:rFonts w:ascii="Calibri" w:hAnsi="Calibri" w:eastAsia="Calibri" w:cs="Calibri"/>
                <w:sz w:val="18"/>
                <w:szCs w:val="18"/>
              </w:rPr>
              <w:t>ta</w:t>
            </w:r>
            <w:r>
              <w:rPr>
                <w:rFonts w:ascii="Calibri" w:hAnsi="Calibri" w:eastAsia="Calibri" w:cs="Calibri"/>
                <w:spacing w:val="-1"/>
                <w:sz w:val="18"/>
                <w:szCs w:val="18"/>
              </w:rPr>
              <w:t>b</w:t>
            </w:r>
            <w:r>
              <w:rPr>
                <w:rFonts w:ascii="Calibri" w:hAnsi="Calibri" w:eastAsia="Calibri" w:cs="Calibri"/>
                <w:sz w:val="18"/>
                <w:szCs w:val="18"/>
              </w:rPr>
              <w:t>l</w:t>
            </w:r>
            <w:r>
              <w:rPr>
                <w:rFonts w:ascii="Calibri" w:hAnsi="Calibri" w:eastAsia="Calibri" w:cs="Calibri"/>
                <w:spacing w:val="2"/>
                <w:sz w:val="18"/>
                <w:szCs w:val="18"/>
              </w:rPr>
              <w:t>i</w:t>
            </w:r>
            <w:r>
              <w:rPr>
                <w:rFonts w:ascii="Calibri" w:hAnsi="Calibri" w:eastAsia="Calibri" w:cs="Calibri"/>
                <w:spacing w:val="-1"/>
                <w:sz w:val="18"/>
                <w:szCs w:val="18"/>
              </w:rPr>
              <w:t>sh</w:t>
            </w:r>
            <w:r>
              <w:rPr>
                <w:rFonts w:ascii="Calibri" w:hAnsi="Calibri" w:eastAsia="Calibri" w:cs="Calibri"/>
                <w:spacing w:val="2"/>
                <w:sz w:val="18"/>
                <w:szCs w:val="18"/>
              </w:rPr>
              <w:t>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3"/>
                <w:sz w:val="18"/>
                <w:szCs w:val="18"/>
              </w:rPr>
              <w:t xml:space="preserve"> </w:t>
            </w:r>
            <w:r>
              <w:rPr>
                <w:rFonts w:ascii="Calibri" w:hAnsi="Calibri" w:eastAsia="Calibri" w:cs="Calibri"/>
                <w:spacing w:val="1"/>
                <w:sz w:val="18"/>
                <w:szCs w:val="18"/>
              </w:rPr>
              <w:t>ps</w:t>
            </w:r>
            <w:r>
              <w:rPr>
                <w:rFonts w:ascii="Calibri" w:hAnsi="Calibri" w:eastAsia="Calibri" w:cs="Calibri"/>
                <w:sz w:val="18"/>
                <w:szCs w:val="18"/>
              </w:rPr>
              <w:t>y</w:t>
            </w:r>
            <w:r>
              <w:rPr>
                <w:rFonts w:ascii="Calibri" w:hAnsi="Calibri" w:eastAsia="Calibri" w:cs="Calibri"/>
                <w:spacing w:val="1"/>
                <w:sz w:val="18"/>
                <w:szCs w:val="18"/>
              </w:rPr>
              <w:t>c</w:t>
            </w:r>
            <w:r>
              <w:rPr>
                <w:rFonts w:ascii="Calibri" w:hAnsi="Calibri" w:eastAsia="Calibri" w:cs="Calibri"/>
                <w:spacing w:val="-1"/>
                <w:sz w:val="18"/>
                <w:szCs w:val="18"/>
              </w:rPr>
              <w:t>h</w:t>
            </w:r>
            <w:r>
              <w:rPr>
                <w:rFonts w:ascii="Calibri" w:hAnsi="Calibri" w:eastAsia="Calibri" w:cs="Calibri"/>
                <w:spacing w:val="1"/>
                <w:sz w:val="18"/>
                <w:szCs w:val="18"/>
              </w:rPr>
              <w:t>o</w:t>
            </w:r>
            <w:r>
              <w:rPr>
                <w:rFonts w:ascii="Calibri" w:hAnsi="Calibri" w:eastAsia="Calibri" w:cs="Calibri"/>
                <w:spacing w:val="-1"/>
                <w:sz w:val="18"/>
                <w:szCs w:val="18"/>
              </w:rPr>
              <w:t>s</w:t>
            </w:r>
            <w:r>
              <w:rPr>
                <w:rFonts w:ascii="Calibri" w:hAnsi="Calibri" w:eastAsia="Calibri" w:cs="Calibri"/>
                <w:spacing w:val="1"/>
                <w:sz w:val="18"/>
                <w:szCs w:val="18"/>
              </w:rPr>
              <w:t>oc</w:t>
            </w:r>
            <w:r>
              <w:rPr>
                <w:rFonts w:ascii="Calibri" w:hAnsi="Calibri" w:eastAsia="Calibri" w:cs="Calibri"/>
                <w:sz w:val="18"/>
                <w:szCs w:val="18"/>
              </w:rPr>
              <w:t>ial</w:t>
            </w:r>
            <w:r>
              <w:rPr>
                <w:rFonts w:ascii="Calibri" w:hAnsi="Calibri" w:eastAsia="Calibri" w:cs="Calibri"/>
                <w:spacing w:val="-2"/>
                <w:sz w:val="18"/>
                <w:szCs w:val="18"/>
              </w:rPr>
              <w:t xml:space="preserve"> </w:t>
            </w:r>
            <w:r>
              <w:rPr>
                <w:rFonts w:ascii="Calibri" w:hAnsi="Calibri" w:eastAsia="Calibri" w:cs="Calibri"/>
                <w:spacing w:val="-1"/>
                <w:sz w:val="18"/>
                <w:szCs w:val="18"/>
              </w:rPr>
              <w:t>re</w:t>
            </w:r>
            <w:r>
              <w:rPr>
                <w:rFonts w:ascii="Calibri" w:hAnsi="Calibri" w:eastAsia="Calibri" w:cs="Calibri"/>
                <w:sz w:val="18"/>
                <w:szCs w:val="18"/>
              </w:rPr>
              <w:t>fe</w:t>
            </w:r>
            <w:r>
              <w:rPr>
                <w:rFonts w:ascii="Calibri" w:hAnsi="Calibri" w:eastAsia="Calibri" w:cs="Calibri"/>
                <w:spacing w:val="-1"/>
                <w:sz w:val="18"/>
                <w:szCs w:val="18"/>
              </w:rPr>
              <w:t>r</w:t>
            </w:r>
            <w:r>
              <w:rPr>
                <w:rFonts w:ascii="Calibri" w:hAnsi="Calibri" w:eastAsia="Calibri" w:cs="Calibri"/>
                <w:sz w:val="18"/>
                <w:szCs w:val="18"/>
              </w:rPr>
              <w:t>ral</w:t>
            </w:r>
            <w:r>
              <w:rPr>
                <w:rFonts w:ascii="Calibri" w:hAnsi="Calibri" w:eastAsia="Calibri" w:cs="Calibri"/>
                <w:spacing w:val="-5"/>
                <w:sz w:val="18"/>
                <w:szCs w:val="18"/>
              </w:rPr>
              <w:t xml:space="preserve"> </w:t>
            </w:r>
            <w:r>
              <w:rPr>
                <w:rFonts w:ascii="Calibri" w:hAnsi="Calibri" w:eastAsia="Calibri" w:cs="Calibri"/>
                <w:spacing w:val="-1"/>
                <w:sz w:val="18"/>
                <w:szCs w:val="18"/>
              </w:rPr>
              <w:t>p</w:t>
            </w:r>
            <w:r>
              <w:rPr>
                <w:rFonts w:ascii="Calibri" w:hAnsi="Calibri" w:eastAsia="Calibri" w:cs="Calibri"/>
                <w:sz w:val="18"/>
                <w:szCs w:val="18"/>
              </w:rPr>
              <w:t>at</w:t>
            </w:r>
            <w:r>
              <w:rPr>
                <w:rFonts w:ascii="Calibri" w:hAnsi="Calibri" w:eastAsia="Calibri" w:cs="Calibri"/>
                <w:spacing w:val="-1"/>
                <w:sz w:val="18"/>
                <w:szCs w:val="18"/>
              </w:rPr>
              <w:t>h</w:t>
            </w:r>
            <w:r>
              <w:rPr>
                <w:rFonts w:ascii="Calibri" w:hAnsi="Calibri" w:eastAsia="Calibri" w:cs="Calibri"/>
                <w:spacing w:val="1"/>
                <w:sz w:val="18"/>
                <w:szCs w:val="18"/>
              </w:rPr>
              <w:t>w</w:t>
            </w:r>
            <w:r>
              <w:rPr>
                <w:rFonts w:ascii="Calibri" w:hAnsi="Calibri" w:eastAsia="Calibri" w:cs="Calibri"/>
                <w:sz w:val="18"/>
                <w:szCs w:val="18"/>
              </w:rPr>
              <w:t>ays</w:t>
            </w:r>
            <w:r>
              <w:rPr>
                <w:rFonts w:ascii="Calibri" w:hAnsi="Calibri" w:eastAsia="Calibri" w:cs="Calibri"/>
                <w:spacing w:val="-4"/>
                <w:sz w:val="18"/>
                <w:szCs w:val="18"/>
              </w:rPr>
              <w:t xml:space="preserve"> </w:t>
            </w:r>
            <w:r>
              <w:rPr>
                <w:rFonts w:ascii="Calibri" w:hAnsi="Calibri" w:eastAsia="Calibri" w:cs="Calibri"/>
                <w:sz w:val="18"/>
                <w:szCs w:val="18"/>
              </w:rPr>
              <w:t>f</w:t>
            </w:r>
            <w:r>
              <w:rPr>
                <w:rFonts w:ascii="Calibri" w:hAnsi="Calibri" w:eastAsia="Calibri" w:cs="Calibri"/>
                <w:spacing w:val="1"/>
                <w:sz w:val="18"/>
                <w:szCs w:val="18"/>
              </w:rPr>
              <w:t>o</w:t>
            </w:r>
            <w:r>
              <w:rPr>
                <w:rFonts w:ascii="Calibri" w:hAnsi="Calibri" w:eastAsia="Calibri" w:cs="Calibri"/>
                <w:sz w:val="18"/>
                <w:szCs w:val="18"/>
              </w:rPr>
              <w:t>r</w:t>
            </w:r>
            <w:r>
              <w:rPr>
                <w:rFonts w:ascii="Calibri" w:hAnsi="Calibri" w:eastAsia="Calibri" w:cs="Calibri"/>
                <w:spacing w:val="1"/>
                <w:sz w:val="18"/>
                <w:szCs w:val="18"/>
              </w:rPr>
              <w:t xml:space="preserve"> c</w:t>
            </w:r>
            <w:r>
              <w:rPr>
                <w:rFonts w:ascii="Calibri" w:hAnsi="Calibri" w:eastAsia="Calibri" w:cs="Calibri"/>
                <w:spacing w:val="-1"/>
                <w:sz w:val="18"/>
                <w:szCs w:val="18"/>
              </w:rPr>
              <w:t>h</w:t>
            </w:r>
            <w:r>
              <w:rPr>
                <w:rFonts w:ascii="Calibri" w:hAnsi="Calibri" w:eastAsia="Calibri" w:cs="Calibri"/>
                <w:sz w:val="18"/>
                <w:szCs w:val="18"/>
              </w:rPr>
              <w:t>il</w:t>
            </w:r>
            <w:r>
              <w:rPr>
                <w:rFonts w:ascii="Calibri" w:hAnsi="Calibri" w:eastAsia="Calibri" w:cs="Calibri"/>
                <w:spacing w:val="-1"/>
                <w:sz w:val="18"/>
                <w:szCs w:val="18"/>
              </w:rPr>
              <w:t>d</w:t>
            </w:r>
            <w:r>
              <w:rPr>
                <w:rFonts w:ascii="Calibri" w:hAnsi="Calibri" w:eastAsia="Calibri" w:cs="Calibri"/>
                <w:sz w:val="18"/>
                <w:szCs w:val="18"/>
              </w:rPr>
              <w:t>r</w:t>
            </w:r>
            <w:r>
              <w:rPr>
                <w:rFonts w:ascii="Calibri" w:hAnsi="Calibri" w:eastAsia="Calibri" w:cs="Calibri"/>
                <w:spacing w:val="1"/>
                <w:sz w:val="18"/>
                <w:szCs w:val="18"/>
              </w:rPr>
              <w:t>e</w:t>
            </w:r>
            <w:r>
              <w:rPr>
                <w:rFonts w:ascii="Calibri" w:hAnsi="Calibri" w:eastAsia="Calibri" w:cs="Calibri"/>
                <w:sz w:val="18"/>
                <w:szCs w:val="18"/>
              </w:rPr>
              <w:t>n 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z w:val="18"/>
                <w:szCs w:val="18"/>
              </w:rPr>
              <w:t>a</w:t>
            </w:r>
            <w:r>
              <w:rPr>
                <w:rFonts w:ascii="Calibri" w:hAnsi="Calibri" w:eastAsia="Calibri" w:cs="Calibri"/>
                <w:spacing w:val="1"/>
                <w:sz w:val="18"/>
                <w:szCs w:val="18"/>
              </w:rPr>
              <w:t>ch</w:t>
            </w:r>
            <w:r>
              <w:rPr>
                <w:rFonts w:ascii="Calibri" w:hAnsi="Calibri" w:eastAsia="Calibri" w:cs="Calibri"/>
                <w:spacing w:val="-1"/>
                <w:sz w:val="18"/>
                <w:szCs w:val="18"/>
              </w:rPr>
              <w:t>e</w:t>
            </w:r>
            <w:r>
              <w:rPr>
                <w:rFonts w:ascii="Calibri" w:hAnsi="Calibri" w:eastAsia="Calibri" w:cs="Calibri"/>
                <w:sz w:val="18"/>
                <w:szCs w:val="18"/>
              </w:rPr>
              <w:t>rs</w:t>
            </w:r>
            <w:r>
              <w:rPr>
                <w:rFonts w:ascii="Calibri" w:hAnsi="Calibri" w:eastAsia="Calibri" w:cs="Calibri"/>
                <w:spacing w:val="-6"/>
                <w:sz w:val="18"/>
                <w:szCs w:val="18"/>
              </w:rPr>
              <w:t xml:space="preserve"> </w:t>
            </w:r>
            <w:r>
              <w:rPr>
                <w:rFonts w:ascii="Calibri" w:hAnsi="Calibri" w:eastAsia="Calibri" w:cs="Calibri"/>
                <w:sz w:val="18"/>
                <w:szCs w:val="18"/>
              </w:rPr>
              <w:t>a</w:t>
            </w:r>
            <w:r>
              <w:rPr>
                <w:rFonts w:ascii="Calibri" w:hAnsi="Calibri" w:eastAsia="Calibri" w:cs="Calibri"/>
                <w:spacing w:val="2"/>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u</w:t>
            </w:r>
            <w:r>
              <w:rPr>
                <w:rFonts w:ascii="Calibri" w:hAnsi="Calibri" w:eastAsia="Calibri" w:cs="Calibri"/>
                <w:spacing w:val="1"/>
                <w:sz w:val="18"/>
                <w:szCs w:val="18"/>
              </w:rPr>
              <w:t>n</w:t>
            </w:r>
            <w:r>
              <w:rPr>
                <w:rFonts w:ascii="Calibri" w:hAnsi="Calibri" w:eastAsia="Calibri" w:cs="Calibri"/>
                <w:spacing w:val="-1"/>
                <w:sz w:val="18"/>
                <w:szCs w:val="18"/>
              </w:rPr>
              <w:t>de</w:t>
            </w:r>
            <w:r>
              <w:rPr>
                <w:rFonts w:ascii="Calibri" w:hAnsi="Calibri" w:eastAsia="Calibri" w:cs="Calibri"/>
                <w:sz w:val="18"/>
                <w:szCs w:val="18"/>
              </w:rPr>
              <w:t>r</w:t>
            </w:r>
            <w:r>
              <w:rPr>
                <w:rFonts w:ascii="Calibri" w:hAnsi="Calibri" w:eastAsia="Calibri" w:cs="Calibri"/>
                <w:spacing w:val="-1"/>
                <w:sz w:val="18"/>
                <w:szCs w:val="18"/>
              </w:rPr>
              <w:t>t</w:t>
            </w:r>
            <w:r>
              <w:rPr>
                <w:rFonts w:ascii="Calibri" w:hAnsi="Calibri" w:eastAsia="Calibri" w:cs="Calibri"/>
                <w:sz w:val="18"/>
                <w:szCs w:val="18"/>
              </w:rPr>
              <w:t>a</w:t>
            </w:r>
            <w:r>
              <w:rPr>
                <w:rFonts w:ascii="Calibri" w:hAnsi="Calibri" w:eastAsia="Calibri" w:cs="Calibri"/>
                <w:spacing w:val="2"/>
                <w:sz w:val="18"/>
                <w:szCs w:val="18"/>
              </w:rPr>
              <w:t>k</w:t>
            </w: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3"/>
                <w:sz w:val="18"/>
                <w:szCs w:val="18"/>
              </w:rPr>
              <w:t xml:space="preserve"> </w:t>
            </w:r>
            <w:r>
              <w:rPr>
                <w:rFonts w:ascii="Calibri" w:hAnsi="Calibri" w:eastAsia="Calibri" w:cs="Calibri"/>
                <w:sz w:val="18"/>
                <w:szCs w:val="18"/>
              </w:rPr>
              <w:t>t</w:t>
            </w:r>
            <w:r>
              <w:rPr>
                <w:rFonts w:ascii="Calibri" w:hAnsi="Calibri" w:eastAsia="Calibri" w:cs="Calibri"/>
                <w:spacing w:val="-1"/>
                <w:sz w:val="18"/>
                <w:szCs w:val="18"/>
              </w:rPr>
              <w:t>r</w:t>
            </w:r>
            <w:r>
              <w:rPr>
                <w:rFonts w:ascii="Calibri" w:hAnsi="Calibri" w:eastAsia="Calibri" w:cs="Calibri"/>
                <w:spacing w:val="2"/>
                <w:sz w:val="18"/>
                <w:szCs w:val="18"/>
              </w:rPr>
              <w:t>a</w:t>
            </w: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3"/>
                <w:sz w:val="18"/>
                <w:szCs w:val="18"/>
              </w:rPr>
              <w:t xml:space="preserve"> </w:t>
            </w:r>
            <w:r>
              <w:rPr>
                <w:rFonts w:ascii="Calibri" w:hAnsi="Calibri" w:eastAsia="Calibri" w:cs="Calibri"/>
                <w:sz w:val="18"/>
                <w:szCs w:val="18"/>
              </w:rPr>
              <w:t>f</w:t>
            </w:r>
            <w:r>
              <w:rPr>
                <w:rFonts w:ascii="Calibri" w:hAnsi="Calibri" w:eastAsia="Calibri" w:cs="Calibri"/>
                <w:spacing w:val="1"/>
                <w:sz w:val="18"/>
                <w:szCs w:val="18"/>
              </w:rPr>
              <w:t>o</w:t>
            </w:r>
            <w:r>
              <w:rPr>
                <w:rFonts w:ascii="Calibri" w:hAnsi="Calibri" w:eastAsia="Calibri" w:cs="Calibri"/>
                <w:sz w:val="18"/>
                <w:szCs w:val="18"/>
              </w:rPr>
              <w:t>r</w:t>
            </w:r>
            <w:r>
              <w:rPr>
                <w:rFonts w:ascii="Calibri" w:hAnsi="Calibri" w:eastAsia="Calibri" w:cs="Calibri"/>
                <w:spacing w:val="-1"/>
                <w:sz w:val="18"/>
                <w:szCs w:val="18"/>
              </w:rPr>
              <w:t xml:space="preserve"> s</w:t>
            </w:r>
            <w:r>
              <w:rPr>
                <w:rFonts w:ascii="Calibri" w:hAnsi="Calibri" w:eastAsia="Calibri" w:cs="Calibri"/>
                <w:spacing w:val="1"/>
                <w:sz w:val="18"/>
                <w:szCs w:val="18"/>
              </w:rPr>
              <w:t>oc</w:t>
            </w:r>
            <w:r>
              <w:rPr>
                <w:rFonts w:ascii="Calibri" w:hAnsi="Calibri" w:eastAsia="Calibri" w:cs="Calibri"/>
                <w:sz w:val="18"/>
                <w:szCs w:val="18"/>
              </w:rPr>
              <w:t>ial</w:t>
            </w:r>
            <w:r>
              <w:rPr>
                <w:rFonts w:ascii="Calibri" w:hAnsi="Calibri" w:eastAsia="Calibri" w:cs="Calibri"/>
                <w:spacing w:val="-1"/>
                <w:sz w:val="18"/>
                <w:szCs w:val="18"/>
              </w:rPr>
              <w:t xml:space="preserve"> </w:t>
            </w:r>
            <w:r>
              <w:rPr>
                <w:rFonts w:ascii="Calibri" w:hAnsi="Calibri" w:eastAsia="Calibri" w:cs="Calibri"/>
                <w:sz w:val="18"/>
                <w:szCs w:val="18"/>
              </w:rPr>
              <w:t>w</w:t>
            </w:r>
            <w:r>
              <w:rPr>
                <w:rFonts w:ascii="Calibri" w:hAnsi="Calibri" w:eastAsia="Calibri" w:cs="Calibri"/>
                <w:spacing w:val="1"/>
                <w:sz w:val="18"/>
                <w:szCs w:val="18"/>
              </w:rPr>
              <w:t>o</w:t>
            </w:r>
            <w:r>
              <w:rPr>
                <w:rFonts w:ascii="Calibri" w:hAnsi="Calibri" w:eastAsia="Calibri" w:cs="Calibri"/>
                <w:sz w:val="18"/>
                <w:szCs w:val="18"/>
              </w:rPr>
              <w:t>r</w:t>
            </w:r>
            <w:r>
              <w:rPr>
                <w:rFonts w:ascii="Calibri" w:hAnsi="Calibri" w:eastAsia="Calibri" w:cs="Calibri"/>
                <w:spacing w:val="-1"/>
                <w:sz w:val="18"/>
                <w:szCs w:val="18"/>
              </w:rPr>
              <w:t>ke</w:t>
            </w:r>
            <w:r>
              <w:rPr>
                <w:rFonts w:ascii="Calibri" w:hAnsi="Calibri" w:eastAsia="Calibri" w:cs="Calibri"/>
                <w:sz w:val="18"/>
                <w:szCs w:val="18"/>
              </w:rPr>
              <w:t>rs</w:t>
            </w:r>
            <w:r>
              <w:rPr>
                <w:rFonts w:ascii="Calibri" w:hAnsi="Calibri" w:eastAsia="Calibri" w:cs="Calibri"/>
                <w:spacing w:val="-6"/>
                <w:sz w:val="18"/>
                <w:szCs w:val="18"/>
              </w:rPr>
              <w:t xml:space="preserve"> </w:t>
            </w:r>
            <w:r>
              <w:rPr>
                <w:rFonts w:ascii="Calibri" w:hAnsi="Calibri" w:eastAsia="Calibri" w:cs="Calibri"/>
                <w:sz w:val="18"/>
                <w:szCs w:val="18"/>
              </w:rPr>
              <w:t>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t</w:t>
            </w:r>
            <w:r>
              <w:rPr>
                <w:rFonts w:ascii="Calibri" w:hAnsi="Calibri" w:eastAsia="Calibri" w:cs="Calibri"/>
                <w:spacing w:val="-1"/>
                <w:sz w:val="18"/>
                <w:szCs w:val="18"/>
              </w:rPr>
              <w:t>he</w:t>
            </w:r>
            <w:r>
              <w:rPr>
                <w:rFonts w:ascii="Calibri" w:hAnsi="Calibri" w:eastAsia="Calibri" w:cs="Calibri"/>
                <w:sz w:val="18"/>
                <w:szCs w:val="18"/>
              </w:rPr>
              <w:t xml:space="preserve">r </w:t>
            </w:r>
            <w:r>
              <w:rPr>
                <w:rFonts w:ascii="Calibri" w:hAnsi="Calibri" w:eastAsia="Calibri" w:cs="Calibri"/>
                <w:spacing w:val="-1"/>
                <w:sz w:val="18"/>
                <w:szCs w:val="18"/>
              </w:rPr>
              <w:t>spe</w:t>
            </w:r>
            <w:r>
              <w:rPr>
                <w:rFonts w:ascii="Calibri" w:hAnsi="Calibri" w:eastAsia="Calibri" w:cs="Calibri"/>
                <w:spacing w:val="1"/>
                <w:sz w:val="18"/>
                <w:szCs w:val="18"/>
              </w:rPr>
              <w:t>c</w:t>
            </w:r>
            <w:r>
              <w:rPr>
                <w:rFonts w:ascii="Calibri" w:hAnsi="Calibri" w:eastAsia="Calibri" w:cs="Calibri"/>
                <w:sz w:val="18"/>
                <w:szCs w:val="18"/>
              </w:rPr>
              <w:t>ial</w:t>
            </w:r>
            <w:r>
              <w:rPr>
                <w:rFonts w:ascii="Calibri" w:hAnsi="Calibri" w:eastAsia="Calibri" w:cs="Calibri"/>
                <w:spacing w:val="1"/>
                <w:sz w:val="18"/>
                <w:szCs w:val="18"/>
              </w:rPr>
              <w:t>i</w:t>
            </w:r>
            <w:r>
              <w:rPr>
                <w:rFonts w:ascii="Calibri" w:hAnsi="Calibri" w:eastAsia="Calibri" w:cs="Calibri"/>
                <w:spacing w:val="-1"/>
                <w:sz w:val="18"/>
                <w:szCs w:val="18"/>
              </w:rPr>
              <w:t>s</w:t>
            </w:r>
            <w:r>
              <w:rPr>
                <w:rFonts w:ascii="Calibri" w:hAnsi="Calibri" w:eastAsia="Calibri" w:cs="Calibri"/>
                <w:sz w:val="18"/>
                <w:szCs w:val="18"/>
              </w:rPr>
              <w:t>t</w:t>
            </w:r>
            <w:r>
              <w:rPr>
                <w:rFonts w:ascii="Calibri" w:hAnsi="Calibri" w:eastAsia="Calibri" w:cs="Calibri"/>
                <w:spacing w:val="-2"/>
                <w:sz w:val="18"/>
                <w:szCs w:val="18"/>
              </w:rPr>
              <w:t xml:space="preserve"> </w:t>
            </w:r>
            <w:r>
              <w:rPr>
                <w:rFonts w:ascii="Calibri" w:hAnsi="Calibri" w:eastAsia="Calibri" w:cs="Calibri"/>
                <w:sz w:val="18"/>
                <w:szCs w:val="18"/>
              </w:rPr>
              <w:t>c</w:t>
            </w:r>
            <w:r>
              <w:rPr>
                <w:rFonts w:ascii="Calibri" w:hAnsi="Calibri" w:eastAsia="Calibri" w:cs="Calibri"/>
                <w:spacing w:val="1"/>
                <w:sz w:val="18"/>
                <w:szCs w:val="18"/>
              </w:rPr>
              <w:t>a</w:t>
            </w:r>
            <w:r>
              <w:rPr>
                <w:rFonts w:ascii="Calibri" w:hAnsi="Calibri" w:eastAsia="Calibri" w:cs="Calibri"/>
                <w:sz w:val="18"/>
                <w:szCs w:val="18"/>
              </w:rPr>
              <w:t>re</w:t>
            </w:r>
            <w:r>
              <w:rPr>
                <w:rFonts w:ascii="Calibri" w:hAnsi="Calibri" w:eastAsia="Calibri" w:cs="Calibri"/>
                <w:spacing w:val="-4"/>
                <w:sz w:val="18"/>
                <w:szCs w:val="18"/>
              </w:rPr>
              <w:t xml:space="preserve"> </w:t>
            </w:r>
            <w:r>
              <w:rPr>
                <w:rFonts w:ascii="Calibri" w:hAnsi="Calibri" w:eastAsia="Calibri" w:cs="Calibri"/>
                <w:spacing w:val="-1"/>
                <w:sz w:val="18"/>
                <w:szCs w:val="18"/>
              </w:rPr>
              <w:t>p</w:t>
            </w:r>
            <w:r>
              <w:rPr>
                <w:rFonts w:ascii="Calibri" w:hAnsi="Calibri" w:eastAsia="Calibri" w:cs="Calibri"/>
                <w:sz w:val="18"/>
                <w:szCs w:val="18"/>
              </w:rPr>
              <w:t>r</w:t>
            </w:r>
            <w:r>
              <w:rPr>
                <w:rFonts w:ascii="Calibri" w:hAnsi="Calibri" w:eastAsia="Calibri" w:cs="Calibri"/>
                <w:spacing w:val="1"/>
                <w:sz w:val="18"/>
                <w:szCs w:val="18"/>
              </w:rPr>
              <w:t>o</w:t>
            </w:r>
            <w:r>
              <w:rPr>
                <w:rFonts w:ascii="Calibri" w:hAnsi="Calibri" w:eastAsia="Calibri" w:cs="Calibri"/>
                <w:sz w:val="18"/>
                <w:szCs w:val="18"/>
              </w:rPr>
              <w:t>vi</w:t>
            </w:r>
            <w:r>
              <w:rPr>
                <w:rFonts w:ascii="Calibri" w:hAnsi="Calibri" w:eastAsia="Calibri" w:cs="Calibri"/>
                <w:spacing w:val="1"/>
                <w:sz w:val="18"/>
                <w:szCs w:val="18"/>
              </w:rPr>
              <w:t>d</w:t>
            </w:r>
            <w:r>
              <w:rPr>
                <w:rFonts w:ascii="Calibri" w:hAnsi="Calibri" w:eastAsia="Calibri" w:cs="Calibri"/>
                <w:spacing w:val="-1"/>
                <w:sz w:val="18"/>
                <w:szCs w:val="18"/>
              </w:rPr>
              <w:t>e</w:t>
            </w:r>
            <w:r>
              <w:rPr>
                <w:rFonts w:ascii="Calibri" w:hAnsi="Calibri" w:eastAsia="Calibri" w:cs="Calibri"/>
                <w:sz w:val="18"/>
                <w:szCs w:val="18"/>
              </w:rPr>
              <w:t>r</w:t>
            </w:r>
            <w:r>
              <w:rPr>
                <w:rFonts w:ascii="Calibri" w:hAnsi="Calibri" w:eastAsia="Calibri" w:cs="Calibri"/>
                <w:spacing w:val="-1"/>
                <w:sz w:val="18"/>
                <w:szCs w:val="18"/>
              </w:rPr>
              <w:t>s</w:t>
            </w:r>
            <w:r>
              <w:rPr>
                <w:rFonts w:ascii="Calibri" w:hAnsi="Calibri" w:eastAsia="Calibri" w:cs="Calibri"/>
                <w:sz w:val="18"/>
                <w:szCs w:val="18"/>
              </w:rPr>
              <w:t>.</w:t>
            </w:r>
          </w:p>
        </w:tc>
      </w:tr>
      <w:tr w:rsidR="00053E75" w14:paraId="2F0EC522" w14:textId="77777777">
        <w:trPr>
          <w:trHeight w:val="958" w:hRule="exact"/>
        </w:trPr>
        <w:tc>
          <w:tcPr>
            <w:tcW w:w="1244" w:type="dxa"/>
            <w:tcBorders>
              <w:top w:val="single" w:color="009FDC" w:sz="8" w:space="0"/>
              <w:left w:val="single" w:color="009FDC" w:sz="8" w:space="0"/>
              <w:bottom w:val="single" w:color="009FDC" w:sz="8" w:space="0"/>
              <w:right w:val="single" w:color="009FDC" w:sz="8" w:space="0"/>
            </w:tcBorders>
          </w:tcPr>
          <w:p w:rsidR="00053E75" w:rsidRDefault="00053E75" w14:paraId="4287F224" w14:textId="77777777"/>
        </w:tc>
        <w:tc>
          <w:tcPr>
            <w:tcW w:w="2014" w:type="dxa"/>
            <w:tcBorders>
              <w:top w:val="single" w:color="009FDC" w:sz="8" w:space="0"/>
              <w:left w:val="single" w:color="009FDC" w:sz="8" w:space="0"/>
              <w:bottom w:val="single" w:color="009FDC" w:sz="8" w:space="0"/>
              <w:right w:val="single" w:color="009FDC" w:sz="8" w:space="0"/>
            </w:tcBorders>
          </w:tcPr>
          <w:p w:rsidR="00053E75" w:rsidRDefault="00BF1E13" w14:paraId="74611BA7" w14:textId="77777777">
            <w:pPr>
              <w:spacing w:after="0" w:line="240" w:lineRule="auto"/>
              <w:ind w:left="97" w:right="134"/>
              <w:rPr>
                <w:rFonts w:ascii="Calibri" w:hAnsi="Calibri" w:eastAsia="Calibri" w:cs="Calibri"/>
                <w:sz w:val="18"/>
                <w:szCs w:val="18"/>
              </w:rPr>
            </w:pPr>
            <w:r>
              <w:rPr>
                <w:rFonts w:ascii="Calibri" w:hAnsi="Calibri" w:eastAsia="Calibri" w:cs="Calibri"/>
                <w:spacing w:val="1"/>
                <w:sz w:val="18"/>
                <w:szCs w:val="18"/>
              </w:rPr>
              <w:t>T</w:t>
            </w:r>
            <w:r>
              <w:rPr>
                <w:rFonts w:ascii="Calibri" w:hAnsi="Calibri" w:eastAsia="Calibri" w:cs="Calibri"/>
                <w:sz w:val="18"/>
                <w:szCs w:val="18"/>
              </w:rPr>
              <w:t>ra</w:t>
            </w:r>
            <w:r>
              <w:rPr>
                <w:rFonts w:ascii="Calibri" w:hAnsi="Calibri" w:eastAsia="Calibri" w:cs="Calibri"/>
                <w:spacing w:val="-1"/>
                <w:sz w:val="18"/>
                <w:szCs w:val="18"/>
              </w:rPr>
              <w:t>in</w:t>
            </w: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2"/>
                <w:sz w:val="18"/>
                <w:szCs w:val="18"/>
              </w:rPr>
              <w:t xml:space="preserve"> </w:t>
            </w:r>
            <w:r>
              <w:rPr>
                <w:rFonts w:ascii="Calibri" w:hAnsi="Calibri" w:eastAsia="Calibri" w:cs="Calibri"/>
                <w:sz w:val="18"/>
                <w:szCs w:val="18"/>
              </w:rPr>
              <w:t>f</w:t>
            </w:r>
            <w:r>
              <w:rPr>
                <w:rFonts w:ascii="Calibri" w:hAnsi="Calibri" w:eastAsia="Calibri" w:cs="Calibri"/>
                <w:spacing w:val="1"/>
                <w:sz w:val="18"/>
                <w:szCs w:val="18"/>
              </w:rPr>
              <w:t>o</w:t>
            </w:r>
            <w:r>
              <w:rPr>
                <w:rFonts w:ascii="Calibri" w:hAnsi="Calibri" w:eastAsia="Calibri" w:cs="Calibri"/>
                <w:sz w:val="18"/>
                <w:szCs w:val="18"/>
              </w:rPr>
              <w:t>r</w:t>
            </w:r>
            <w:r>
              <w:rPr>
                <w:rFonts w:ascii="Calibri" w:hAnsi="Calibri" w:eastAsia="Calibri" w:cs="Calibri"/>
                <w:spacing w:val="-1"/>
                <w:sz w:val="18"/>
                <w:szCs w:val="18"/>
              </w:rPr>
              <w:t xml:space="preserve"> </w:t>
            </w:r>
            <w:r>
              <w:rPr>
                <w:rFonts w:ascii="Calibri" w:hAnsi="Calibri" w:eastAsia="Calibri" w:cs="Calibri"/>
                <w:spacing w:val="1"/>
                <w:sz w:val="18"/>
                <w:szCs w:val="18"/>
              </w:rPr>
              <w:t>T</w:t>
            </w:r>
            <w:r>
              <w:rPr>
                <w:rFonts w:ascii="Calibri" w:hAnsi="Calibri" w:eastAsia="Calibri" w:cs="Calibri"/>
                <w:spacing w:val="-1"/>
                <w:sz w:val="18"/>
                <w:szCs w:val="18"/>
              </w:rPr>
              <w:t>e</w:t>
            </w:r>
            <w:r>
              <w:rPr>
                <w:rFonts w:ascii="Calibri" w:hAnsi="Calibri" w:eastAsia="Calibri" w:cs="Calibri"/>
                <w:sz w:val="18"/>
                <w:szCs w:val="18"/>
              </w:rPr>
              <w:t>a</w:t>
            </w:r>
            <w:r>
              <w:rPr>
                <w:rFonts w:ascii="Calibri" w:hAnsi="Calibri" w:eastAsia="Calibri" w:cs="Calibri"/>
                <w:spacing w:val="1"/>
                <w:sz w:val="18"/>
                <w:szCs w:val="18"/>
              </w:rPr>
              <w:t>c</w:t>
            </w:r>
            <w:r>
              <w:rPr>
                <w:rFonts w:ascii="Calibri" w:hAnsi="Calibri" w:eastAsia="Calibri" w:cs="Calibri"/>
                <w:spacing w:val="-1"/>
                <w:sz w:val="18"/>
                <w:szCs w:val="18"/>
              </w:rPr>
              <w:t>he</w:t>
            </w:r>
            <w:r>
              <w:rPr>
                <w:rFonts w:ascii="Calibri" w:hAnsi="Calibri" w:eastAsia="Calibri" w:cs="Calibri"/>
                <w:sz w:val="18"/>
                <w:szCs w:val="18"/>
              </w:rPr>
              <w:t>rs 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t</w:t>
            </w:r>
            <w:r>
              <w:rPr>
                <w:rFonts w:ascii="Calibri" w:hAnsi="Calibri" w:eastAsia="Calibri" w:cs="Calibri"/>
                <w:spacing w:val="-1"/>
                <w:sz w:val="18"/>
                <w:szCs w:val="18"/>
              </w:rPr>
              <w:t>he</w:t>
            </w:r>
            <w:r>
              <w:rPr>
                <w:rFonts w:ascii="Calibri" w:hAnsi="Calibri" w:eastAsia="Calibri" w:cs="Calibri"/>
                <w:sz w:val="18"/>
                <w:szCs w:val="18"/>
              </w:rPr>
              <w:t>r</w:t>
            </w:r>
            <w:r>
              <w:rPr>
                <w:rFonts w:ascii="Calibri" w:hAnsi="Calibri" w:eastAsia="Calibri" w:cs="Calibri"/>
                <w:spacing w:val="-2"/>
                <w:sz w:val="18"/>
                <w:szCs w:val="18"/>
              </w:rPr>
              <w:t xml:space="preserve"> </w:t>
            </w:r>
            <w:r>
              <w:rPr>
                <w:rFonts w:ascii="Calibri" w:hAnsi="Calibri" w:eastAsia="Calibri" w:cs="Calibri"/>
                <w:sz w:val="18"/>
                <w:szCs w:val="18"/>
              </w:rPr>
              <w:t>E</w:t>
            </w:r>
            <w:r>
              <w:rPr>
                <w:rFonts w:ascii="Calibri" w:hAnsi="Calibri" w:eastAsia="Calibri" w:cs="Calibri"/>
                <w:spacing w:val="1"/>
                <w:sz w:val="18"/>
                <w:szCs w:val="18"/>
              </w:rPr>
              <w:t>d</w:t>
            </w:r>
            <w:r>
              <w:rPr>
                <w:rFonts w:ascii="Calibri" w:hAnsi="Calibri" w:eastAsia="Calibri" w:cs="Calibri"/>
                <w:spacing w:val="-1"/>
                <w:sz w:val="18"/>
                <w:szCs w:val="18"/>
              </w:rPr>
              <w:t>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 Pe</w:t>
            </w:r>
            <w:r>
              <w:rPr>
                <w:rFonts w:ascii="Calibri" w:hAnsi="Calibri" w:eastAsia="Calibri" w:cs="Calibri"/>
                <w:spacing w:val="-1"/>
                <w:sz w:val="18"/>
                <w:szCs w:val="18"/>
              </w:rPr>
              <w:t>rs</w:t>
            </w:r>
            <w:r>
              <w:rPr>
                <w:rFonts w:ascii="Calibri" w:hAnsi="Calibri" w:eastAsia="Calibri" w:cs="Calibri"/>
                <w:spacing w:val="1"/>
                <w:sz w:val="18"/>
                <w:szCs w:val="18"/>
              </w:rPr>
              <w:t>o</w:t>
            </w:r>
            <w:r>
              <w:rPr>
                <w:rFonts w:ascii="Calibri" w:hAnsi="Calibri" w:eastAsia="Calibri" w:cs="Calibri"/>
                <w:spacing w:val="-1"/>
                <w:sz w:val="18"/>
                <w:szCs w:val="18"/>
              </w:rPr>
              <w:t>nne</w:t>
            </w:r>
            <w:r>
              <w:rPr>
                <w:rFonts w:ascii="Calibri" w:hAnsi="Calibri" w:eastAsia="Calibri" w:cs="Calibri"/>
                <w:spacing w:val="2"/>
                <w:sz w:val="18"/>
                <w:szCs w:val="18"/>
              </w:rPr>
              <w:t>l</w:t>
            </w:r>
            <w:r>
              <w:rPr>
                <w:rFonts w:ascii="Calibri" w:hAnsi="Calibri" w:eastAsia="Calibri" w:cs="Calibri"/>
                <w:sz w:val="18"/>
                <w:szCs w:val="18"/>
              </w:rPr>
              <w:t>:</w:t>
            </w:r>
            <w:r>
              <w:rPr>
                <w:rFonts w:ascii="Calibri" w:hAnsi="Calibri" w:eastAsia="Calibri" w:cs="Calibri"/>
                <w:spacing w:val="-4"/>
                <w:sz w:val="18"/>
                <w:szCs w:val="18"/>
              </w:rPr>
              <w:t xml:space="preserve"> </w:t>
            </w:r>
            <w:r>
              <w:rPr>
                <w:rFonts w:ascii="Calibri" w:hAnsi="Calibri" w:eastAsia="Calibri" w:cs="Calibri"/>
                <w:sz w:val="18"/>
                <w:szCs w:val="18"/>
              </w:rPr>
              <w:t>M</w:t>
            </w:r>
            <w:r>
              <w:rPr>
                <w:rFonts w:ascii="Calibri" w:hAnsi="Calibri" w:eastAsia="Calibri" w:cs="Calibri"/>
                <w:spacing w:val="-1"/>
                <w:sz w:val="18"/>
                <w:szCs w:val="18"/>
              </w:rPr>
              <w:t>i</w:t>
            </w:r>
            <w:r>
              <w:rPr>
                <w:rFonts w:ascii="Calibri" w:hAnsi="Calibri" w:eastAsia="Calibri" w:cs="Calibri"/>
                <w:spacing w:val="1"/>
                <w:sz w:val="18"/>
                <w:szCs w:val="18"/>
              </w:rPr>
              <w:t>n</w:t>
            </w:r>
            <w:r>
              <w:rPr>
                <w:rFonts w:ascii="Calibri" w:hAnsi="Calibri" w:eastAsia="Calibri" w:cs="Calibri"/>
                <w:sz w:val="18"/>
                <w:szCs w:val="18"/>
              </w:rPr>
              <w:t>e</w:t>
            </w:r>
            <w:r>
              <w:rPr>
                <w:rFonts w:ascii="Calibri" w:hAnsi="Calibri" w:eastAsia="Calibri" w:cs="Calibri"/>
                <w:spacing w:val="-2"/>
                <w:sz w:val="18"/>
                <w:szCs w:val="18"/>
              </w:rPr>
              <w:t xml:space="preserve"> </w:t>
            </w:r>
            <w:r>
              <w:rPr>
                <w:rFonts w:ascii="Calibri" w:hAnsi="Calibri" w:eastAsia="Calibri" w:cs="Calibri"/>
                <w:spacing w:val="-1"/>
                <w:sz w:val="18"/>
                <w:szCs w:val="18"/>
              </w:rPr>
              <w:t>A</w:t>
            </w:r>
            <w:r>
              <w:rPr>
                <w:rFonts w:ascii="Calibri" w:hAnsi="Calibri" w:eastAsia="Calibri" w:cs="Calibri"/>
                <w:spacing w:val="1"/>
                <w:sz w:val="18"/>
                <w:szCs w:val="18"/>
              </w:rPr>
              <w:t>c</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p>
        </w:tc>
        <w:tc>
          <w:tcPr>
            <w:tcW w:w="1246" w:type="dxa"/>
            <w:tcBorders>
              <w:top w:val="single" w:color="009FDC" w:sz="8" w:space="0"/>
              <w:left w:val="single" w:color="009FDC" w:sz="8" w:space="0"/>
              <w:bottom w:val="single" w:color="009FDC" w:sz="8" w:space="0"/>
              <w:right w:val="single" w:color="009FDC" w:sz="8" w:space="0"/>
            </w:tcBorders>
          </w:tcPr>
          <w:p w:rsidR="00053E75" w:rsidRDefault="00BF1E13" w14:paraId="4C6EC7EF" w14:textId="77777777">
            <w:pPr>
              <w:spacing w:after="0" w:line="240" w:lineRule="auto"/>
              <w:ind w:left="97" w:right="-20"/>
              <w:rPr>
                <w:rFonts w:ascii="Calibri" w:hAnsi="Calibri" w:eastAsia="Calibri" w:cs="Calibri"/>
                <w:sz w:val="18"/>
                <w:szCs w:val="18"/>
              </w:rPr>
            </w:pPr>
            <w:r>
              <w:rPr>
                <w:rFonts w:ascii="Calibri" w:hAnsi="Calibri" w:eastAsia="Calibri" w:cs="Calibri"/>
                <w:sz w:val="18"/>
                <w:szCs w:val="18"/>
              </w:rPr>
              <w:t>M</w:t>
            </w:r>
            <w:r>
              <w:rPr>
                <w:rFonts w:ascii="Calibri" w:hAnsi="Calibri" w:eastAsia="Calibri" w:cs="Calibri"/>
                <w:spacing w:val="-1"/>
                <w:sz w:val="18"/>
                <w:szCs w:val="18"/>
              </w:rPr>
              <w:t>in</w:t>
            </w:r>
            <w:r>
              <w:rPr>
                <w:rFonts w:ascii="Calibri" w:hAnsi="Calibri" w:eastAsia="Calibri" w:cs="Calibri"/>
                <w:sz w:val="18"/>
                <w:szCs w:val="18"/>
              </w:rPr>
              <w:t>e</w:t>
            </w:r>
            <w:r>
              <w:rPr>
                <w:rFonts w:ascii="Calibri" w:hAnsi="Calibri" w:eastAsia="Calibri" w:cs="Calibri"/>
                <w:spacing w:val="-2"/>
                <w:sz w:val="18"/>
                <w:szCs w:val="18"/>
              </w:rPr>
              <w:t xml:space="preserve"> </w:t>
            </w:r>
            <w:r>
              <w:rPr>
                <w:rFonts w:ascii="Calibri" w:hAnsi="Calibri" w:eastAsia="Calibri" w:cs="Calibri"/>
                <w:spacing w:val="-1"/>
                <w:sz w:val="18"/>
                <w:szCs w:val="18"/>
              </w:rPr>
              <w:t>A</w:t>
            </w:r>
            <w:r>
              <w:rPr>
                <w:rFonts w:ascii="Calibri" w:hAnsi="Calibri" w:eastAsia="Calibri" w:cs="Calibri"/>
                <w:spacing w:val="1"/>
                <w:sz w:val="18"/>
                <w:szCs w:val="18"/>
              </w:rPr>
              <w:t>c</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p>
          <w:p w:rsidR="00053E75" w:rsidRDefault="00BF1E13" w14:paraId="50F8F5D0" w14:textId="77777777">
            <w:pPr>
              <w:spacing w:before="1" w:after="0" w:line="240" w:lineRule="auto"/>
              <w:ind w:left="97" w:right="-20"/>
              <w:rPr>
                <w:rFonts w:ascii="Calibri" w:hAnsi="Calibri" w:eastAsia="Calibri" w:cs="Calibri"/>
                <w:sz w:val="18"/>
                <w:szCs w:val="18"/>
              </w:rPr>
            </w:pPr>
            <w:proofErr w:type="spellStart"/>
            <w:r>
              <w:rPr>
                <w:rFonts w:ascii="Calibri" w:hAnsi="Calibri" w:eastAsia="Calibri" w:cs="Calibri"/>
                <w:spacing w:val="-1"/>
                <w:sz w:val="18"/>
                <w:szCs w:val="18"/>
              </w:rPr>
              <w:t>A</w:t>
            </w:r>
            <w:r>
              <w:rPr>
                <w:rFonts w:ascii="Calibri" w:hAnsi="Calibri" w:eastAsia="Calibri" w:cs="Calibri"/>
                <w:spacing w:val="1"/>
                <w:sz w:val="18"/>
                <w:szCs w:val="18"/>
              </w:rPr>
              <w:t>o</w:t>
            </w:r>
            <w:r>
              <w:rPr>
                <w:rFonts w:ascii="Calibri" w:hAnsi="Calibri" w:eastAsia="Calibri" w:cs="Calibri"/>
                <w:sz w:val="18"/>
                <w:szCs w:val="18"/>
              </w:rPr>
              <w:t>R</w:t>
            </w:r>
            <w:proofErr w:type="spellEnd"/>
          </w:p>
        </w:tc>
        <w:tc>
          <w:tcPr>
            <w:tcW w:w="5701" w:type="dxa"/>
            <w:tcBorders>
              <w:top w:val="single" w:color="009FDC" w:sz="8" w:space="0"/>
              <w:left w:val="single" w:color="009FDC" w:sz="8" w:space="0"/>
              <w:bottom w:val="single" w:color="009FDC" w:sz="8" w:space="0"/>
              <w:right w:val="single" w:color="009FDC" w:sz="8" w:space="0"/>
            </w:tcBorders>
          </w:tcPr>
          <w:p w:rsidR="00053E75" w:rsidRDefault="00BF1E13" w14:paraId="79FB0C2B" w14:textId="77777777">
            <w:pPr>
              <w:spacing w:after="0" w:line="240" w:lineRule="auto"/>
              <w:ind w:left="97" w:right="68"/>
              <w:rPr>
                <w:rFonts w:ascii="Calibri" w:hAnsi="Calibri" w:eastAsia="Calibri" w:cs="Calibri"/>
                <w:sz w:val="18"/>
                <w:szCs w:val="18"/>
              </w:rPr>
            </w:pPr>
            <w:r>
              <w:rPr>
                <w:rFonts w:ascii="Calibri" w:hAnsi="Calibri" w:eastAsia="Calibri" w:cs="Calibri"/>
                <w:spacing w:val="1"/>
                <w:sz w:val="18"/>
                <w:szCs w:val="18"/>
              </w:rPr>
              <w:t>E</w:t>
            </w:r>
            <w:r>
              <w:rPr>
                <w:rFonts w:ascii="Calibri" w:hAnsi="Calibri" w:eastAsia="Calibri" w:cs="Calibri"/>
                <w:spacing w:val="-1"/>
                <w:sz w:val="18"/>
                <w:szCs w:val="18"/>
              </w:rPr>
              <w:t>du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z w:val="18"/>
                <w:szCs w:val="18"/>
              </w:rPr>
              <w:t>Cl</w:t>
            </w:r>
            <w:r>
              <w:rPr>
                <w:rFonts w:ascii="Calibri" w:hAnsi="Calibri" w:eastAsia="Calibri" w:cs="Calibri"/>
                <w:spacing w:val="-1"/>
                <w:sz w:val="18"/>
                <w:szCs w:val="18"/>
              </w:rPr>
              <w:t>us</w:t>
            </w:r>
            <w:r>
              <w:rPr>
                <w:rFonts w:ascii="Calibri" w:hAnsi="Calibri" w:eastAsia="Calibri" w:cs="Calibri"/>
                <w:spacing w:val="2"/>
                <w:sz w:val="18"/>
                <w:szCs w:val="18"/>
              </w:rPr>
              <w:t>t</w:t>
            </w:r>
            <w:r>
              <w:rPr>
                <w:rFonts w:ascii="Calibri" w:hAnsi="Calibri" w:eastAsia="Calibri" w:cs="Calibri"/>
                <w:spacing w:val="-1"/>
                <w:sz w:val="18"/>
                <w:szCs w:val="18"/>
              </w:rPr>
              <w:t>e</w:t>
            </w:r>
            <w:r>
              <w:rPr>
                <w:rFonts w:ascii="Calibri" w:hAnsi="Calibri" w:eastAsia="Calibri" w:cs="Calibri"/>
                <w:sz w:val="18"/>
                <w:szCs w:val="18"/>
              </w:rPr>
              <w:t>r</w:t>
            </w:r>
            <w:r>
              <w:rPr>
                <w:rFonts w:ascii="Calibri" w:hAnsi="Calibri" w:eastAsia="Calibri" w:cs="Calibri"/>
                <w:spacing w:val="-2"/>
                <w:sz w:val="18"/>
                <w:szCs w:val="18"/>
              </w:rPr>
              <w:t xml:space="preserve"> </w:t>
            </w:r>
            <w:r>
              <w:rPr>
                <w:rFonts w:ascii="Calibri" w:hAnsi="Calibri" w:eastAsia="Calibri" w:cs="Calibri"/>
                <w:spacing w:val="-1"/>
                <w:sz w:val="18"/>
                <w:szCs w:val="18"/>
              </w:rPr>
              <w:t>i</w:t>
            </w:r>
            <w:r>
              <w:rPr>
                <w:rFonts w:ascii="Calibri" w:hAnsi="Calibri" w:eastAsia="Calibri" w:cs="Calibri"/>
                <w:sz w:val="18"/>
                <w:szCs w:val="18"/>
              </w:rPr>
              <w:t>s</w:t>
            </w:r>
            <w:r>
              <w:rPr>
                <w:rFonts w:ascii="Calibri" w:hAnsi="Calibri" w:eastAsia="Calibri" w:cs="Calibri"/>
                <w:spacing w:val="2"/>
                <w:sz w:val="18"/>
                <w:szCs w:val="18"/>
              </w:rPr>
              <w:t xml:space="preserve"> </w:t>
            </w:r>
            <w:r>
              <w:rPr>
                <w:rFonts w:ascii="Calibri" w:hAnsi="Calibri" w:eastAsia="Calibri" w:cs="Calibri"/>
                <w:sz w:val="18"/>
                <w:szCs w:val="18"/>
              </w:rPr>
              <w:t>l</w:t>
            </w:r>
            <w:r>
              <w:rPr>
                <w:rFonts w:ascii="Calibri" w:hAnsi="Calibri" w:eastAsia="Calibri" w:cs="Calibri"/>
                <w:spacing w:val="-1"/>
                <w:sz w:val="18"/>
                <w:szCs w:val="18"/>
              </w:rPr>
              <w:t>e</w:t>
            </w:r>
            <w:r>
              <w:rPr>
                <w:rFonts w:ascii="Calibri" w:hAnsi="Calibri" w:eastAsia="Calibri" w:cs="Calibri"/>
                <w:sz w:val="18"/>
                <w:szCs w:val="18"/>
              </w:rPr>
              <w:t>a</w:t>
            </w:r>
            <w:r>
              <w:rPr>
                <w:rFonts w:ascii="Calibri" w:hAnsi="Calibri" w:eastAsia="Calibri" w:cs="Calibri"/>
                <w:spacing w:val="-1"/>
                <w:sz w:val="18"/>
                <w:szCs w:val="18"/>
              </w:rPr>
              <w:t>d</w:t>
            </w:r>
            <w:r>
              <w:rPr>
                <w:rFonts w:ascii="Calibri" w:hAnsi="Calibri" w:eastAsia="Calibri" w:cs="Calibri"/>
                <w:spacing w:val="2"/>
                <w:sz w:val="18"/>
                <w:szCs w:val="18"/>
              </w:rPr>
              <w:t>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3"/>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1"/>
                <w:sz w:val="18"/>
                <w:szCs w:val="18"/>
              </w:rPr>
              <w:t xml:space="preserve"> </w:t>
            </w:r>
            <w:r>
              <w:rPr>
                <w:rFonts w:ascii="Calibri" w:hAnsi="Calibri" w:eastAsia="Calibri" w:cs="Calibri"/>
                <w:spacing w:val="2"/>
                <w:sz w:val="18"/>
                <w:szCs w:val="18"/>
              </w:rPr>
              <w:t>t</w:t>
            </w:r>
            <w:r>
              <w:rPr>
                <w:rFonts w:ascii="Calibri" w:hAnsi="Calibri" w:eastAsia="Calibri" w:cs="Calibri"/>
                <w:spacing w:val="1"/>
                <w:sz w:val="18"/>
                <w:szCs w:val="18"/>
              </w:rPr>
              <w:t>h</w:t>
            </w:r>
            <w:r>
              <w:rPr>
                <w:rFonts w:ascii="Calibri" w:hAnsi="Calibri" w:eastAsia="Calibri" w:cs="Calibri"/>
                <w:sz w:val="18"/>
                <w:szCs w:val="18"/>
              </w:rPr>
              <w:t>e</w:t>
            </w:r>
            <w:r>
              <w:rPr>
                <w:rFonts w:ascii="Calibri" w:hAnsi="Calibri" w:eastAsia="Calibri" w:cs="Calibri"/>
                <w:spacing w:val="-2"/>
                <w:sz w:val="18"/>
                <w:szCs w:val="18"/>
              </w:rPr>
              <w:t xml:space="preserve"> </w:t>
            </w:r>
            <w:r>
              <w:rPr>
                <w:rFonts w:ascii="Calibri" w:hAnsi="Calibri" w:eastAsia="Calibri" w:cs="Calibri"/>
                <w:sz w:val="18"/>
                <w:szCs w:val="18"/>
              </w:rPr>
              <w:t>trai</w:t>
            </w:r>
            <w:r>
              <w:rPr>
                <w:rFonts w:ascii="Calibri" w:hAnsi="Calibri" w:eastAsia="Calibri" w:cs="Calibri"/>
                <w:spacing w:val="-1"/>
                <w:sz w:val="18"/>
                <w:szCs w:val="18"/>
              </w:rPr>
              <w:t>n</w:t>
            </w:r>
            <w:r>
              <w:rPr>
                <w:rFonts w:ascii="Calibri" w:hAnsi="Calibri" w:eastAsia="Calibri" w:cs="Calibri"/>
                <w:spacing w:val="2"/>
                <w:sz w:val="18"/>
                <w:szCs w:val="18"/>
              </w:rPr>
              <w:t>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3"/>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f t</w:t>
            </w:r>
            <w:r>
              <w:rPr>
                <w:rFonts w:ascii="Calibri" w:hAnsi="Calibri" w:eastAsia="Calibri" w:cs="Calibri"/>
                <w:spacing w:val="-1"/>
                <w:sz w:val="18"/>
                <w:szCs w:val="18"/>
              </w:rPr>
              <w:t>e</w:t>
            </w:r>
            <w:r>
              <w:rPr>
                <w:rFonts w:ascii="Calibri" w:hAnsi="Calibri" w:eastAsia="Calibri" w:cs="Calibri"/>
                <w:sz w:val="18"/>
                <w:szCs w:val="18"/>
              </w:rPr>
              <w:t>a</w:t>
            </w:r>
            <w:r>
              <w:rPr>
                <w:rFonts w:ascii="Calibri" w:hAnsi="Calibri" w:eastAsia="Calibri" w:cs="Calibri"/>
                <w:spacing w:val="1"/>
                <w:sz w:val="18"/>
                <w:szCs w:val="18"/>
              </w:rPr>
              <w:t>c</w:t>
            </w:r>
            <w:r>
              <w:rPr>
                <w:rFonts w:ascii="Calibri" w:hAnsi="Calibri" w:eastAsia="Calibri" w:cs="Calibri"/>
                <w:spacing w:val="-1"/>
                <w:sz w:val="18"/>
                <w:szCs w:val="18"/>
              </w:rPr>
              <w:t>he</w:t>
            </w:r>
            <w:r>
              <w:rPr>
                <w:rFonts w:ascii="Calibri" w:hAnsi="Calibri" w:eastAsia="Calibri" w:cs="Calibri"/>
                <w:spacing w:val="2"/>
                <w:sz w:val="18"/>
                <w:szCs w:val="18"/>
              </w:rPr>
              <w:t>r</w:t>
            </w:r>
            <w:r>
              <w:rPr>
                <w:rFonts w:ascii="Calibri" w:hAnsi="Calibri" w:eastAsia="Calibri" w:cs="Calibri"/>
                <w:sz w:val="18"/>
                <w:szCs w:val="18"/>
              </w:rPr>
              <w:t>s</w:t>
            </w:r>
            <w:r>
              <w:rPr>
                <w:rFonts w:ascii="Calibri" w:hAnsi="Calibri" w:eastAsia="Calibri" w:cs="Calibri"/>
                <w:spacing w:val="-6"/>
                <w:sz w:val="18"/>
                <w:szCs w:val="18"/>
              </w:rPr>
              <w:t xml:space="preserve"> </w:t>
            </w:r>
            <w:r>
              <w:rPr>
                <w:rFonts w:ascii="Calibri" w:hAnsi="Calibri" w:eastAsia="Calibri" w:cs="Calibri"/>
                <w:sz w:val="18"/>
                <w:szCs w:val="18"/>
              </w:rPr>
              <w:t>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t</w:t>
            </w:r>
            <w:r>
              <w:rPr>
                <w:rFonts w:ascii="Calibri" w:hAnsi="Calibri" w:eastAsia="Calibri" w:cs="Calibri"/>
                <w:spacing w:val="1"/>
                <w:sz w:val="18"/>
                <w:szCs w:val="18"/>
              </w:rPr>
              <w:t>h</w:t>
            </w:r>
            <w:r>
              <w:rPr>
                <w:rFonts w:ascii="Calibri" w:hAnsi="Calibri" w:eastAsia="Calibri" w:cs="Calibri"/>
                <w:spacing w:val="-1"/>
                <w:w w:val="99"/>
                <w:sz w:val="18"/>
                <w:szCs w:val="18"/>
              </w:rPr>
              <w:t>e</w:t>
            </w:r>
            <w:r>
              <w:rPr>
                <w:rFonts w:ascii="Calibri" w:hAnsi="Calibri" w:eastAsia="Calibri" w:cs="Calibri"/>
                <w:w w:val="99"/>
                <w:sz w:val="18"/>
                <w:szCs w:val="18"/>
              </w:rPr>
              <w:t xml:space="preserve">r </w:t>
            </w:r>
            <w:r>
              <w:rPr>
                <w:rFonts w:ascii="Calibri" w:hAnsi="Calibri" w:eastAsia="Calibri" w:cs="Calibri"/>
                <w:spacing w:val="-1"/>
                <w:w w:val="99"/>
                <w:sz w:val="18"/>
                <w:szCs w:val="18"/>
              </w:rPr>
              <w:t>e</w:t>
            </w:r>
            <w:r>
              <w:rPr>
                <w:rFonts w:ascii="Calibri" w:hAnsi="Calibri" w:eastAsia="Calibri" w:cs="Calibri"/>
                <w:spacing w:val="-1"/>
                <w:sz w:val="18"/>
                <w:szCs w:val="18"/>
              </w:rPr>
              <w:t>du</w:t>
            </w:r>
            <w:r>
              <w:rPr>
                <w:rFonts w:ascii="Calibri" w:hAnsi="Calibri" w:eastAsia="Calibri" w:cs="Calibri"/>
                <w:spacing w:val="1"/>
                <w:w w:val="99"/>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1"/>
                <w:sz w:val="18"/>
                <w:szCs w:val="18"/>
              </w:rPr>
              <w:t xml:space="preserve"> </w:t>
            </w:r>
            <w:r>
              <w:rPr>
                <w:rFonts w:ascii="Calibri" w:hAnsi="Calibri" w:eastAsia="Calibri" w:cs="Calibri"/>
                <w:spacing w:val="1"/>
                <w:sz w:val="18"/>
                <w:szCs w:val="18"/>
              </w:rPr>
              <w:t>p</w:t>
            </w:r>
            <w:r>
              <w:rPr>
                <w:rFonts w:ascii="Calibri" w:hAnsi="Calibri" w:eastAsia="Calibri" w:cs="Calibri"/>
                <w:spacing w:val="-1"/>
                <w:sz w:val="18"/>
                <w:szCs w:val="18"/>
              </w:rPr>
              <w:t>e</w:t>
            </w:r>
            <w:r>
              <w:rPr>
                <w:rFonts w:ascii="Calibri" w:hAnsi="Calibri" w:eastAsia="Calibri" w:cs="Calibri"/>
                <w:sz w:val="18"/>
                <w:szCs w:val="18"/>
              </w:rPr>
              <w:t>r</w:t>
            </w:r>
            <w:r>
              <w:rPr>
                <w:rFonts w:ascii="Calibri" w:hAnsi="Calibri" w:eastAsia="Calibri" w:cs="Calibri"/>
                <w:spacing w:val="-1"/>
                <w:sz w:val="18"/>
                <w:szCs w:val="18"/>
              </w:rPr>
              <w:t>s</w:t>
            </w:r>
            <w:r>
              <w:rPr>
                <w:rFonts w:ascii="Calibri" w:hAnsi="Calibri" w:eastAsia="Calibri" w:cs="Calibri"/>
                <w:spacing w:val="1"/>
                <w:sz w:val="18"/>
                <w:szCs w:val="18"/>
              </w:rPr>
              <w:t>on</w:t>
            </w:r>
            <w:r>
              <w:rPr>
                <w:rFonts w:ascii="Calibri" w:hAnsi="Calibri" w:eastAsia="Calibri" w:cs="Calibri"/>
                <w:spacing w:val="-1"/>
                <w:sz w:val="18"/>
                <w:szCs w:val="18"/>
              </w:rPr>
              <w:t>ne</w:t>
            </w:r>
            <w:r>
              <w:rPr>
                <w:rFonts w:ascii="Calibri" w:hAnsi="Calibri" w:eastAsia="Calibri" w:cs="Calibri"/>
                <w:sz w:val="18"/>
                <w:szCs w:val="18"/>
              </w:rPr>
              <w:t>l</w:t>
            </w:r>
            <w:r>
              <w:rPr>
                <w:rFonts w:ascii="Calibri" w:hAnsi="Calibri" w:eastAsia="Calibri" w:cs="Calibri"/>
                <w:spacing w:val="-3"/>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1"/>
                <w:sz w:val="18"/>
                <w:szCs w:val="18"/>
              </w:rPr>
              <w:t xml:space="preserve"> </w:t>
            </w:r>
            <w:r>
              <w:rPr>
                <w:rFonts w:ascii="Calibri" w:hAnsi="Calibri" w:eastAsia="Calibri" w:cs="Calibri"/>
                <w:sz w:val="18"/>
                <w:szCs w:val="18"/>
              </w:rPr>
              <w:t>k</w:t>
            </w:r>
            <w:r>
              <w:rPr>
                <w:rFonts w:ascii="Calibri" w:hAnsi="Calibri" w:eastAsia="Calibri" w:cs="Calibri"/>
                <w:spacing w:val="-1"/>
                <w:sz w:val="18"/>
                <w:szCs w:val="18"/>
              </w:rPr>
              <w:t>e</w:t>
            </w:r>
            <w:r>
              <w:rPr>
                <w:rFonts w:ascii="Calibri" w:hAnsi="Calibri" w:eastAsia="Calibri" w:cs="Calibri"/>
                <w:sz w:val="18"/>
                <w:szCs w:val="18"/>
              </w:rPr>
              <w:t>y</w:t>
            </w:r>
            <w:r>
              <w:rPr>
                <w:rFonts w:ascii="Calibri" w:hAnsi="Calibri" w:eastAsia="Calibri" w:cs="Calibri"/>
                <w:spacing w:val="-1"/>
                <w:sz w:val="18"/>
                <w:szCs w:val="18"/>
              </w:rPr>
              <w:t xml:space="preserve"> </w:t>
            </w:r>
            <w:r>
              <w:rPr>
                <w:rFonts w:ascii="Calibri" w:hAnsi="Calibri" w:eastAsia="Calibri" w:cs="Calibri"/>
                <w:sz w:val="18"/>
                <w:szCs w:val="18"/>
              </w:rPr>
              <w:t>life</w:t>
            </w:r>
            <w:r>
              <w:rPr>
                <w:rFonts w:ascii="Calibri" w:hAnsi="Calibri" w:eastAsia="Calibri" w:cs="Calibri"/>
                <w:spacing w:val="-1"/>
                <w:sz w:val="18"/>
                <w:szCs w:val="18"/>
              </w:rPr>
              <w:t>s</w:t>
            </w:r>
            <w:r>
              <w:rPr>
                <w:rFonts w:ascii="Calibri" w:hAnsi="Calibri" w:eastAsia="Calibri" w:cs="Calibri"/>
                <w:spacing w:val="2"/>
                <w:sz w:val="18"/>
                <w:szCs w:val="18"/>
              </w:rPr>
              <w:t>a</w:t>
            </w:r>
            <w:r>
              <w:rPr>
                <w:rFonts w:ascii="Calibri" w:hAnsi="Calibri" w:eastAsia="Calibri" w:cs="Calibri"/>
                <w:sz w:val="18"/>
                <w:szCs w:val="18"/>
              </w:rPr>
              <w:t>vi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4"/>
                <w:sz w:val="18"/>
                <w:szCs w:val="18"/>
              </w:rPr>
              <w:t xml:space="preserve"> </w:t>
            </w:r>
            <w:r>
              <w:rPr>
                <w:rFonts w:ascii="Calibri" w:hAnsi="Calibri" w:eastAsia="Calibri" w:cs="Calibri"/>
                <w:sz w:val="18"/>
                <w:szCs w:val="18"/>
              </w:rPr>
              <w:t>k</w:t>
            </w:r>
            <w:r>
              <w:rPr>
                <w:rFonts w:ascii="Calibri" w:hAnsi="Calibri" w:eastAsia="Calibri" w:cs="Calibri"/>
                <w:spacing w:val="-1"/>
                <w:sz w:val="18"/>
                <w:szCs w:val="18"/>
              </w:rPr>
              <w:t>n</w:t>
            </w:r>
            <w:r>
              <w:rPr>
                <w:rFonts w:ascii="Calibri" w:hAnsi="Calibri" w:eastAsia="Calibri" w:cs="Calibri"/>
                <w:spacing w:val="1"/>
                <w:sz w:val="18"/>
                <w:szCs w:val="18"/>
              </w:rPr>
              <w:t>ow</w:t>
            </w:r>
            <w:r>
              <w:rPr>
                <w:rFonts w:ascii="Calibri" w:hAnsi="Calibri" w:eastAsia="Calibri" w:cs="Calibri"/>
                <w:sz w:val="18"/>
                <w:szCs w:val="18"/>
              </w:rPr>
              <w:t>l</w:t>
            </w:r>
            <w:r>
              <w:rPr>
                <w:rFonts w:ascii="Calibri" w:hAnsi="Calibri" w:eastAsia="Calibri" w:cs="Calibri"/>
                <w:spacing w:val="-1"/>
                <w:sz w:val="18"/>
                <w:szCs w:val="18"/>
              </w:rPr>
              <w:t>e</w:t>
            </w:r>
            <w:r>
              <w:rPr>
                <w:rFonts w:ascii="Calibri" w:hAnsi="Calibri" w:eastAsia="Calibri" w:cs="Calibri"/>
                <w:spacing w:val="1"/>
                <w:sz w:val="18"/>
                <w:szCs w:val="18"/>
              </w:rPr>
              <w:t>d</w:t>
            </w:r>
            <w:r>
              <w:rPr>
                <w:rFonts w:ascii="Calibri" w:hAnsi="Calibri" w:eastAsia="Calibri" w:cs="Calibri"/>
                <w:spacing w:val="-1"/>
                <w:sz w:val="18"/>
                <w:szCs w:val="18"/>
              </w:rPr>
              <w:t>g</w:t>
            </w:r>
            <w:r>
              <w:rPr>
                <w:rFonts w:ascii="Calibri" w:hAnsi="Calibri" w:eastAsia="Calibri" w:cs="Calibri"/>
                <w:sz w:val="18"/>
                <w:szCs w:val="18"/>
              </w:rPr>
              <w:t>e</w:t>
            </w:r>
            <w:r>
              <w:rPr>
                <w:rFonts w:ascii="Calibri" w:hAnsi="Calibri" w:eastAsia="Calibri" w:cs="Calibri"/>
                <w:spacing w:val="-7"/>
                <w:sz w:val="18"/>
                <w:szCs w:val="18"/>
              </w:rPr>
              <w:t xml:space="preserve"> </w:t>
            </w:r>
            <w:r>
              <w:rPr>
                <w:rFonts w:ascii="Calibri" w:hAnsi="Calibri" w:eastAsia="Calibri" w:cs="Calibri"/>
                <w:sz w:val="18"/>
                <w:szCs w:val="18"/>
              </w:rPr>
              <w:t>a</w:t>
            </w:r>
            <w:r>
              <w:rPr>
                <w:rFonts w:ascii="Calibri" w:hAnsi="Calibri" w:eastAsia="Calibri" w:cs="Calibri"/>
                <w:spacing w:val="2"/>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s</w:t>
            </w:r>
            <w:r>
              <w:rPr>
                <w:rFonts w:ascii="Calibri" w:hAnsi="Calibri" w:eastAsia="Calibri" w:cs="Calibri"/>
                <w:sz w:val="18"/>
                <w:szCs w:val="18"/>
              </w:rPr>
              <w:t>k</w:t>
            </w:r>
            <w:r>
              <w:rPr>
                <w:rFonts w:ascii="Calibri" w:hAnsi="Calibri" w:eastAsia="Calibri" w:cs="Calibri"/>
                <w:spacing w:val="1"/>
                <w:sz w:val="18"/>
                <w:szCs w:val="18"/>
              </w:rPr>
              <w:t>i</w:t>
            </w:r>
            <w:r>
              <w:rPr>
                <w:rFonts w:ascii="Calibri" w:hAnsi="Calibri" w:eastAsia="Calibri" w:cs="Calibri"/>
                <w:sz w:val="18"/>
                <w:szCs w:val="18"/>
              </w:rPr>
              <w:t>lls</w:t>
            </w:r>
            <w:r>
              <w:rPr>
                <w:rFonts w:ascii="Calibri" w:hAnsi="Calibri" w:eastAsia="Calibri" w:cs="Calibri"/>
                <w:spacing w:val="-1"/>
                <w:sz w:val="18"/>
                <w:szCs w:val="18"/>
              </w:rPr>
              <w:t xml:space="preserve"> </w:t>
            </w:r>
            <w:r>
              <w:rPr>
                <w:rFonts w:ascii="Calibri" w:hAnsi="Calibri" w:eastAsia="Calibri" w:cs="Calibri"/>
                <w:sz w:val="18"/>
                <w:szCs w:val="18"/>
              </w:rPr>
              <w:t>r</w:t>
            </w:r>
            <w:r>
              <w:rPr>
                <w:rFonts w:ascii="Calibri" w:hAnsi="Calibri" w:eastAsia="Calibri" w:cs="Calibri"/>
                <w:spacing w:val="1"/>
                <w:sz w:val="18"/>
                <w:szCs w:val="18"/>
              </w:rPr>
              <w:t>e</w:t>
            </w:r>
            <w:r>
              <w:rPr>
                <w:rFonts w:ascii="Calibri" w:hAnsi="Calibri" w:eastAsia="Calibri" w:cs="Calibri"/>
                <w:sz w:val="18"/>
                <w:szCs w:val="18"/>
              </w:rPr>
              <w:t>lat</w:t>
            </w:r>
            <w:r>
              <w:rPr>
                <w:rFonts w:ascii="Calibri" w:hAnsi="Calibri" w:eastAsia="Calibri" w:cs="Calibri"/>
                <w:spacing w:val="-1"/>
                <w:sz w:val="18"/>
                <w:szCs w:val="18"/>
              </w:rPr>
              <w:t>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1"/>
                <w:sz w:val="18"/>
                <w:szCs w:val="18"/>
              </w:rPr>
              <w:t xml:space="preserve"> </w:t>
            </w:r>
            <w:r>
              <w:rPr>
                <w:rFonts w:ascii="Calibri" w:hAnsi="Calibri" w:eastAsia="Calibri" w:cs="Calibri"/>
                <w:sz w:val="18"/>
                <w:szCs w:val="18"/>
              </w:rPr>
              <w:t>to mi</w:t>
            </w:r>
            <w:r>
              <w:rPr>
                <w:rFonts w:ascii="Calibri" w:hAnsi="Calibri" w:eastAsia="Calibri" w:cs="Calibri"/>
                <w:spacing w:val="-1"/>
                <w:sz w:val="18"/>
                <w:szCs w:val="18"/>
              </w:rPr>
              <w:t>ne</w:t>
            </w:r>
            <w:r>
              <w:rPr>
                <w:rFonts w:ascii="Calibri" w:hAnsi="Calibri" w:eastAsia="Calibri" w:cs="Calibri"/>
                <w:sz w:val="18"/>
                <w:szCs w:val="18"/>
              </w:rPr>
              <w:t>s</w:t>
            </w:r>
            <w:r>
              <w:rPr>
                <w:rFonts w:ascii="Calibri" w:hAnsi="Calibri" w:eastAsia="Calibri" w:cs="Calibri"/>
                <w:spacing w:val="-2"/>
                <w:sz w:val="18"/>
                <w:szCs w:val="18"/>
              </w:rPr>
              <w:t xml:space="preserve"> </w:t>
            </w:r>
            <w:r>
              <w:rPr>
                <w:rFonts w:ascii="Calibri" w:hAnsi="Calibri" w:eastAsia="Calibri" w:cs="Calibri"/>
                <w:sz w:val="18"/>
                <w:szCs w:val="18"/>
              </w:rPr>
              <w:t>a</w:t>
            </w:r>
            <w:r>
              <w:rPr>
                <w:rFonts w:ascii="Calibri" w:hAnsi="Calibri" w:eastAsia="Calibri" w:cs="Calibri"/>
                <w:spacing w:val="2"/>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z w:val="18"/>
                <w:szCs w:val="18"/>
              </w:rPr>
              <w:t>UXO</w:t>
            </w:r>
            <w:r>
              <w:rPr>
                <w:rFonts w:ascii="Calibri" w:hAnsi="Calibri" w:eastAsia="Calibri" w:cs="Calibri"/>
                <w:spacing w:val="-2"/>
                <w:sz w:val="18"/>
                <w:szCs w:val="18"/>
              </w:rPr>
              <w:t xml:space="preserve"> </w:t>
            </w:r>
            <w:r>
              <w:rPr>
                <w:rFonts w:ascii="Calibri" w:hAnsi="Calibri" w:eastAsia="Calibri" w:cs="Calibri"/>
                <w:spacing w:val="-1"/>
                <w:sz w:val="18"/>
                <w:szCs w:val="18"/>
              </w:rPr>
              <w:t>s</w:t>
            </w:r>
            <w:r>
              <w:rPr>
                <w:rFonts w:ascii="Calibri" w:hAnsi="Calibri" w:eastAsia="Calibri" w:cs="Calibri"/>
                <w:sz w:val="18"/>
                <w:szCs w:val="18"/>
              </w:rPr>
              <w:t>afe</w:t>
            </w:r>
            <w:r>
              <w:rPr>
                <w:rFonts w:ascii="Calibri" w:hAnsi="Calibri" w:eastAsia="Calibri" w:cs="Calibri"/>
                <w:spacing w:val="-1"/>
                <w:sz w:val="18"/>
                <w:szCs w:val="18"/>
              </w:rPr>
              <w:t>t</w:t>
            </w:r>
            <w:r>
              <w:rPr>
                <w:rFonts w:ascii="Calibri" w:hAnsi="Calibri" w:eastAsia="Calibri" w:cs="Calibri"/>
                <w:sz w:val="18"/>
                <w:szCs w:val="18"/>
              </w:rPr>
              <w:t>y.</w:t>
            </w:r>
            <w:r>
              <w:rPr>
                <w:rFonts w:ascii="Calibri" w:hAnsi="Calibri" w:eastAsia="Calibri" w:cs="Calibri"/>
                <w:spacing w:val="-3"/>
                <w:sz w:val="18"/>
                <w:szCs w:val="18"/>
              </w:rPr>
              <w:t xml:space="preserve"> </w:t>
            </w:r>
            <w:r>
              <w:rPr>
                <w:rFonts w:ascii="Calibri" w:hAnsi="Calibri" w:eastAsia="Calibri" w:cs="Calibri"/>
                <w:sz w:val="18"/>
                <w:szCs w:val="18"/>
              </w:rPr>
              <w:t>M</w:t>
            </w:r>
            <w:r>
              <w:rPr>
                <w:rFonts w:ascii="Calibri" w:hAnsi="Calibri" w:eastAsia="Calibri" w:cs="Calibri"/>
                <w:spacing w:val="2"/>
                <w:sz w:val="18"/>
                <w:szCs w:val="18"/>
              </w:rPr>
              <w:t>i</w:t>
            </w:r>
            <w:r>
              <w:rPr>
                <w:rFonts w:ascii="Calibri" w:hAnsi="Calibri" w:eastAsia="Calibri" w:cs="Calibri"/>
                <w:spacing w:val="-1"/>
                <w:sz w:val="18"/>
                <w:szCs w:val="18"/>
              </w:rPr>
              <w:t>n</w:t>
            </w:r>
            <w:r>
              <w:rPr>
                <w:rFonts w:ascii="Calibri" w:hAnsi="Calibri" w:eastAsia="Calibri" w:cs="Calibri"/>
                <w:sz w:val="18"/>
                <w:szCs w:val="18"/>
              </w:rPr>
              <w:t>e</w:t>
            </w:r>
            <w:r>
              <w:rPr>
                <w:rFonts w:ascii="Calibri" w:hAnsi="Calibri" w:eastAsia="Calibri" w:cs="Calibri"/>
                <w:spacing w:val="-2"/>
                <w:sz w:val="18"/>
                <w:szCs w:val="18"/>
              </w:rPr>
              <w:t xml:space="preserve"> </w:t>
            </w:r>
            <w:r>
              <w:rPr>
                <w:rFonts w:ascii="Calibri" w:hAnsi="Calibri" w:eastAsia="Calibri" w:cs="Calibri"/>
                <w:spacing w:val="-1"/>
                <w:sz w:val="18"/>
                <w:szCs w:val="18"/>
              </w:rPr>
              <w:t>A</w:t>
            </w:r>
            <w:r>
              <w:rPr>
                <w:rFonts w:ascii="Calibri" w:hAnsi="Calibri" w:eastAsia="Calibri" w:cs="Calibri"/>
                <w:spacing w:val="1"/>
                <w:sz w:val="18"/>
                <w:szCs w:val="18"/>
              </w:rPr>
              <w:t>c</w:t>
            </w:r>
            <w:r>
              <w:rPr>
                <w:rFonts w:ascii="Calibri" w:hAnsi="Calibri" w:eastAsia="Calibri" w:cs="Calibri"/>
                <w:sz w:val="18"/>
                <w:szCs w:val="18"/>
              </w:rPr>
              <w:t>t</w:t>
            </w:r>
            <w:r>
              <w:rPr>
                <w:rFonts w:ascii="Calibri" w:hAnsi="Calibri" w:eastAsia="Calibri" w:cs="Calibri"/>
                <w:spacing w:val="1"/>
                <w:sz w:val="18"/>
                <w:szCs w:val="18"/>
              </w:rPr>
              <w:t>io</w:t>
            </w:r>
            <w:r>
              <w:rPr>
                <w:rFonts w:ascii="Calibri" w:hAnsi="Calibri" w:eastAsia="Calibri" w:cs="Calibri"/>
                <w:sz w:val="18"/>
                <w:szCs w:val="18"/>
              </w:rPr>
              <w:t>n</w:t>
            </w:r>
            <w:r>
              <w:rPr>
                <w:rFonts w:ascii="Calibri" w:hAnsi="Calibri" w:eastAsia="Calibri" w:cs="Calibri"/>
                <w:spacing w:val="-3"/>
                <w:sz w:val="18"/>
                <w:szCs w:val="18"/>
              </w:rPr>
              <w:t xml:space="preserve"> </w:t>
            </w:r>
            <w:r>
              <w:rPr>
                <w:rFonts w:ascii="Calibri" w:hAnsi="Calibri" w:eastAsia="Calibri" w:cs="Calibri"/>
                <w:sz w:val="18"/>
                <w:szCs w:val="18"/>
              </w:rPr>
              <w:t>Cl</w:t>
            </w:r>
            <w:r>
              <w:rPr>
                <w:rFonts w:ascii="Calibri" w:hAnsi="Calibri" w:eastAsia="Calibri" w:cs="Calibri"/>
                <w:spacing w:val="-1"/>
                <w:sz w:val="18"/>
                <w:szCs w:val="18"/>
              </w:rPr>
              <w:t>us</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z w:val="18"/>
                <w:szCs w:val="18"/>
              </w:rPr>
              <w:t>r</w:t>
            </w:r>
            <w:r>
              <w:rPr>
                <w:rFonts w:ascii="Calibri" w:hAnsi="Calibri" w:eastAsia="Calibri" w:cs="Calibri"/>
                <w:spacing w:val="-2"/>
                <w:sz w:val="18"/>
                <w:szCs w:val="18"/>
              </w:rPr>
              <w:t xml:space="preserve"> </w:t>
            </w:r>
            <w:r>
              <w:rPr>
                <w:rFonts w:ascii="Calibri" w:hAnsi="Calibri" w:eastAsia="Calibri" w:cs="Calibri"/>
                <w:sz w:val="18"/>
                <w:szCs w:val="18"/>
              </w:rPr>
              <w:t>wi</w:t>
            </w:r>
            <w:r>
              <w:rPr>
                <w:rFonts w:ascii="Calibri" w:hAnsi="Calibri" w:eastAsia="Calibri" w:cs="Calibri"/>
                <w:spacing w:val="2"/>
                <w:sz w:val="18"/>
                <w:szCs w:val="18"/>
              </w:rPr>
              <w:t>l</w:t>
            </w:r>
            <w:r>
              <w:rPr>
                <w:rFonts w:ascii="Calibri" w:hAnsi="Calibri" w:eastAsia="Calibri" w:cs="Calibri"/>
                <w:sz w:val="18"/>
                <w:szCs w:val="18"/>
              </w:rPr>
              <w:t>l</w:t>
            </w:r>
            <w:r>
              <w:rPr>
                <w:rFonts w:ascii="Calibri" w:hAnsi="Calibri" w:eastAsia="Calibri" w:cs="Calibri"/>
                <w:spacing w:val="-1"/>
                <w:sz w:val="18"/>
                <w:szCs w:val="18"/>
              </w:rPr>
              <w:t xml:space="preserve"> p</w:t>
            </w:r>
            <w:r>
              <w:rPr>
                <w:rFonts w:ascii="Calibri" w:hAnsi="Calibri" w:eastAsia="Calibri" w:cs="Calibri"/>
                <w:sz w:val="18"/>
                <w:szCs w:val="18"/>
              </w:rPr>
              <w:t>r</w:t>
            </w:r>
            <w:r>
              <w:rPr>
                <w:rFonts w:ascii="Calibri" w:hAnsi="Calibri" w:eastAsia="Calibri" w:cs="Calibri"/>
                <w:spacing w:val="1"/>
                <w:sz w:val="18"/>
                <w:szCs w:val="18"/>
              </w:rPr>
              <w:t>o</w:t>
            </w:r>
            <w:r>
              <w:rPr>
                <w:rFonts w:ascii="Calibri" w:hAnsi="Calibri" w:eastAsia="Calibri" w:cs="Calibri"/>
                <w:sz w:val="18"/>
                <w:szCs w:val="18"/>
              </w:rPr>
              <w:t>vi</w:t>
            </w:r>
            <w:r>
              <w:rPr>
                <w:rFonts w:ascii="Calibri" w:hAnsi="Calibri" w:eastAsia="Calibri" w:cs="Calibri"/>
                <w:spacing w:val="1"/>
                <w:sz w:val="18"/>
                <w:szCs w:val="18"/>
              </w:rPr>
              <w:t>d</w:t>
            </w:r>
            <w:r>
              <w:rPr>
                <w:rFonts w:ascii="Calibri" w:hAnsi="Calibri" w:eastAsia="Calibri" w:cs="Calibri"/>
                <w:sz w:val="18"/>
                <w:szCs w:val="18"/>
              </w:rPr>
              <w:t>e</w:t>
            </w:r>
            <w:r>
              <w:rPr>
                <w:rFonts w:ascii="Calibri" w:hAnsi="Calibri" w:eastAsia="Calibri" w:cs="Calibri"/>
                <w:spacing w:val="-3"/>
                <w:sz w:val="18"/>
                <w:szCs w:val="18"/>
              </w:rPr>
              <w:t xml:space="preserve"> </w:t>
            </w:r>
            <w:proofErr w:type="spellStart"/>
            <w:r>
              <w:rPr>
                <w:rFonts w:ascii="Calibri" w:hAnsi="Calibri" w:eastAsia="Calibri" w:cs="Calibri"/>
                <w:spacing w:val="1"/>
                <w:sz w:val="18"/>
                <w:szCs w:val="18"/>
              </w:rPr>
              <w:t>co</w:t>
            </w:r>
            <w:r>
              <w:rPr>
                <w:rFonts w:ascii="Calibri" w:hAnsi="Calibri" w:eastAsia="Calibri" w:cs="Calibri"/>
                <w:spacing w:val="-1"/>
                <w:sz w:val="18"/>
                <w:szCs w:val="18"/>
              </w:rPr>
              <w:t>n</w:t>
            </w:r>
            <w:r>
              <w:rPr>
                <w:rFonts w:ascii="Calibri" w:hAnsi="Calibri" w:eastAsia="Calibri" w:cs="Calibri"/>
                <w:sz w:val="18"/>
                <w:szCs w:val="18"/>
              </w:rPr>
              <w:t>t</w:t>
            </w:r>
            <w:r>
              <w:rPr>
                <w:rFonts w:ascii="Calibri" w:hAnsi="Calibri" w:eastAsia="Calibri" w:cs="Calibri"/>
                <w:spacing w:val="-1"/>
                <w:sz w:val="18"/>
                <w:szCs w:val="18"/>
              </w:rPr>
              <w:t>e</w:t>
            </w:r>
            <w:r>
              <w:rPr>
                <w:rFonts w:ascii="Calibri" w:hAnsi="Calibri" w:eastAsia="Calibri" w:cs="Calibri"/>
                <w:spacing w:val="1"/>
                <w:sz w:val="18"/>
                <w:szCs w:val="18"/>
              </w:rPr>
              <w:t>x</w:t>
            </w:r>
            <w:r>
              <w:rPr>
                <w:rFonts w:ascii="Calibri" w:hAnsi="Calibri" w:eastAsia="Calibri" w:cs="Calibri"/>
                <w:sz w:val="18"/>
                <w:szCs w:val="18"/>
              </w:rPr>
              <w:t>t</w:t>
            </w:r>
            <w:r>
              <w:rPr>
                <w:rFonts w:ascii="Calibri" w:hAnsi="Calibri" w:eastAsia="Calibri" w:cs="Calibri"/>
                <w:spacing w:val="-1"/>
                <w:sz w:val="18"/>
                <w:szCs w:val="18"/>
              </w:rPr>
              <w:t>u</w:t>
            </w:r>
            <w:r>
              <w:rPr>
                <w:rFonts w:ascii="Calibri" w:hAnsi="Calibri" w:eastAsia="Calibri" w:cs="Calibri"/>
                <w:sz w:val="18"/>
                <w:szCs w:val="18"/>
              </w:rPr>
              <w:t>a</w:t>
            </w:r>
            <w:r>
              <w:rPr>
                <w:rFonts w:ascii="Calibri" w:hAnsi="Calibri" w:eastAsia="Calibri" w:cs="Calibri"/>
                <w:spacing w:val="2"/>
                <w:sz w:val="18"/>
                <w:szCs w:val="18"/>
              </w:rPr>
              <w:t>l</w:t>
            </w:r>
            <w:r>
              <w:rPr>
                <w:rFonts w:ascii="Calibri" w:hAnsi="Calibri" w:eastAsia="Calibri" w:cs="Calibri"/>
                <w:spacing w:val="3"/>
                <w:sz w:val="18"/>
                <w:szCs w:val="18"/>
              </w:rPr>
              <w:t>i</w:t>
            </w:r>
            <w:r>
              <w:rPr>
                <w:rFonts w:ascii="Calibri" w:hAnsi="Calibri" w:eastAsia="Calibri" w:cs="Calibri"/>
                <w:spacing w:val="-1"/>
                <w:sz w:val="18"/>
                <w:szCs w:val="18"/>
              </w:rPr>
              <w:t>se</w:t>
            </w:r>
            <w:r>
              <w:rPr>
                <w:rFonts w:ascii="Calibri" w:hAnsi="Calibri" w:eastAsia="Calibri" w:cs="Calibri"/>
                <w:sz w:val="18"/>
                <w:szCs w:val="18"/>
              </w:rPr>
              <w:t>d</w:t>
            </w:r>
            <w:proofErr w:type="spellEnd"/>
            <w:r>
              <w:rPr>
                <w:rFonts w:ascii="Calibri" w:hAnsi="Calibri" w:eastAsia="Calibri" w:cs="Calibri"/>
                <w:spacing w:val="-4"/>
                <w:sz w:val="18"/>
                <w:szCs w:val="18"/>
              </w:rPr>
              <w:t xml:space="preserve"> </w:t>
            </w:r>
            <w:r>
              <w:rPr>
                <w:rFonts w:ascii="Calibri" w:hAnsi="Calibri" w:eastAsia="Calibri" w:cs="Calibri"/>
                <w:spacing w:val="3"/>
                <w:sz w:val="18"/>
                <w:szCs w:val="18"/>
              </w:rPr>
              <w:t>a</w:t>
            </w:r>
            <w:r>
              <w:rPr>
                <w:rFonts w:ascii="Calibri" w:hAnsi="Calibri" w:eastAsia="Calibri" w:cs="Calibri"/>
                <w:spacing w:val="-1"/>
                <w:sz w:val="18"/>
                <w:szCs w:val="18"/>
              </w:rPr>
              <w:t>n</w:t>
            </w:r>
            <w:r>
              <w:rPr>
                <w:rFonts w:ascii="Calibri" w:hAnsi="Calibri" w:eastAsia="Calibri" w:cs="Calibri"/>
                <w:sz w:val="18"/>
                <w:szCs w:val="18"/>
              </w:rPr>
              <w:t xml:space="preserve">d </w:t>
            </w:r>
            <w:r>
              <w:rPr>
                <w:rFonts w:ascii="Calibri" w:hAnsi="Calibri" w:eastAsia="Calibri" w:cs="Calibri"/>
                <w:spacing w:val="-1"/>
                <w:sz w:val="18"/>
                <w:szCs w:val="18"/>
              </w:rPr>
              <w:t>upd</w:t>
            </w:r>
            <w:r>
              <w:rPr>
                <w:rFonts w:ascii="Calibri" w:hAnsi="Calibri" w:eastAsia="Calibri" w:cs="Calibri"/>
                <w:sz w:val="18"/>
                <w:szCs w:val="18"/>
              </w:rPr>
              <w:t>a</w:t>
            </w:r>
            <w:r>
              <w:rPr>
                <w:rFonts w:ascii="Calibri" w:hAnsi="Calibri" w:eastAsia="Calibri" w:cs="Calibri"/>
                <w:spacing w:val="2"/>
                <w:sz w:val="18"/>
                <w:szCs w:val="18"/>
              </w:rPr>
              <w:t>t</w:t>
            </w:r>
            <w:r>
              <w:rPr>
                <w:rFonts w:ascii="Calibri" w:hAnsi="Calibri" w:eastAsia="Calibri" w:cs="Calibri"/>
                <w:spacing w:val="-1"/>
                <w:sz w:val="18"/>
                <w:szCs w:val="18"/>
              </w:rPr>
              <w:t>e</w:t>
            </w:r>
            <w:r>
              <w:rPr>
                <w:rFonts w:ascii="Calibri" w:hAnsi="Calibri" w:eastAsia="Calibri" w:cs="Calibri"/>
                <w:sz w:val="18"/>
                <w:szCs w:val="18"/>
              </w:rPr>
              <w:t>d</w:t>
            </w:r>
            <w:r>
              <w:rPr>
                <w:rFonts w:ascii="Calibri" w:hAnsi="Calibri" w:eastAsia="Calibri" w:cs="Calibri"/>
                <w:spacing w:val="-3"/>
                <w:sz w:val="18"/>
                <w:szCs w:val="18"/>
              </w:rPr>
              <w:t xml:space="preserve"> </w:t>
            </w:r>
            <w:r>
              <w:rPr>
                <w:rFonts w:ascii="Calibri" w:hAnsi="Calibri" w:eastAsia="Calibri" w:cs="Calibri"/>
                <w:sz w:val="18"/>
                <w:szCs w:val="18"/>
              </w:rPr>
              <w:t>k</w:t>
            </w:r>
            <w:r>
              <w:rPr>
                <w:rFonts w:ascii="Calibri" w:hAnsi="Calibri" w:eastAsia="Calibri" w:cs="Calibri"/>
                <w:spacing w:val="-1"/>
                <w:sz w:val="18"/>
                <w:szCs w:val="18"/>
              </w:rPr>
              <w:t>e</w:t>
            </w:r>
            <w:r>
              <w:rPr>
                <w:rFonts w:ascii="Calibri" w:hAnsi="Calibri" w:eastAsia="Calibri" w:cs="Calibri"/>
                <w:sz w:val="18"/>
                <w:szCs w:val="18"/>
              </w:rPr>
              <w:t>y</w:t>
            </w:r>
            <w:r>
              <w:rPr>
                <w:rFonts w:ascii="Calibri" w:hAnsi="Calibri" w:eastAsia="Calibri" w:cs="Calibri"/>
                <w:spacing w:val="-3"/>
                <w:sz w:val="18"/>
                <w:szCs w:val="18"/>
              </w:rPr>
              <w:t xml:space="preserve"> </w:t>
            </w:r>
            <w:r>
              <w:rPr>
                <w:rFonts w:ascii="Calibri" w:hAnsi="Calibri" w:eastAsia="Calibri" w:cs="Calibri"/>
                <w:spacing w:val="3"/>
                <w:sz w:val="18"/>
                <w:szCs w:val="18"/>
              </w:rPr>
              <w:t>m</w:t>
            </w:r>
            <w:r>
              <w:rPr>
                <w:rFonts w:ascii="Calibri" w:hAnsi="Calibri" w:eastAsia="Calibri" w:cs="Calibri"/>
                <w:spacing w:val="-1"/>
                <w:sz w:val="18"/>
                <w:szCs w:val="18"/>
              </w:rPr>
              <w:t>ess</w:t>
            </w:r>
            <w:r>
              <w:rPr>
                <w:rFonts w:ascii="Calibri" w:hAnsi="Calibri" w:eastAsia="Calibri" w:cs="Calibri"/>
                <w:sz w:val="18"/>
                <w:szCs w:val="18"/>
              </w:rPr>
              <w:t>a</w:t>
            </w:r>
            <w:r>
              <w:rPr>
                <w:rFonts w:ascii="Calibri" w:hAnsi="Calibri" w:eastAsia="Calibri" w:cs="Calibri"/>
                <w:spacing w:val="2"/>
                <w:sz w:val="18"/>
                <w:szCs w:val="18"/>
              </w:rPr>
              <w:t>g</w:t>
            </w:r>
            <w:r>
              <w:rPr>
                <w:rFonts w:ascii="Calibri" w:hAnsi="Calibri" w:eastAsia="Calibri" w:cs="Calibri"/>
                <w:spacing w:val="-1"/>
                <w:sz w:val="18"/>
                <w:szCs w:val="18"/>
              </w:rPr>
              <w:t>e</w:t>
            </w:r>
            <w:r>
              <w:rPr>
                <w:rFonts w:ascii="Calibri" w:hAnsi="Calibri" w:eastAsia="Calibri" w:cs="Calibri"/>
                <w:sz w:val="18"/>
                <w:szCs w:val="18"/>
              </w:rPr>
              <w:t>s</w:t>
            </w:r>
            <w:r>
              <w:rPr>
                <w:rFonts w:ascii="Calibri" w:hAnsi="Calibri" w:eastAsia="Calibri" w:cs="Calibri"/>
                <w:spacing w:val="-6"/>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pacing w:val="-1"/>
                <w:sz w:val="18"/>
                <w:szCs w:val="18"/>
              </w:rPr>
              <w:t>e</w:t>
            </w:r>
            <w:r>
              <w:rPr>
                <w:rFonts w:ascii="Calibri" w:hAnsi="Calibri" w:eastAsia="Calibri" w:cs="Calibri"/>
                <w:spacing w:val="1"/>
                <w:sz w:val="18"/>
                <w:szCs w:val="18"/>
              </w:rPr>
              <w:t>n</w:t>
            </w:r>
            <w:r>
              <w:rPr>
                <w:rFonts w:ascii="Calibri" w:hAnsi="Calibri" w:eastAsia="Calibri" w:cs="Calibri"/>
                <w:spacing w:val="-1"/>
                <w:sz w:val="18"/>
                <w:szCs w:val="18"/>
              </w:rPr>
              <w:t>su</w:t>
            </w:r>
            <w:r>
              <w:rPr>
                <w:rFonts w:ascii="Calibri" w:hAnsi="Calibri" w:eastAsia="Calibri" w:cs="Calibri"/>
                <w:spacing w:val="2"/>
                <w:sz w:val="18"/>
                <w:szCs w:val="18"/>
              </w:rPr>
              <w:t>r</w:t>
            </w:r>
            <w:r>
              <w:rPr>
                <w:rFonts w:ascii="Calibri" w:hAnsi="Calibri" w:eastAsia="Calibri" w:cs="Calibri"/>
                <w:sz w:val="18"/>
                <w:szCs w:val="18"/>
              </w:rPr>
              <w:t xml:space="preserve">e </w:t>
            </w:r>
            <w:r>
              <w:rPr>
                <w:rFonts w:ascii="Calibri" w:hAnsi="Calibri" w:eastAsia="Calibri" w:cs="Calibri"/>
                <w:spacing w:val="1"/>
                <w:sz w:val="18"/>
                <w:szCs w:val="18"/>
              </w:rPr>
              <w:t>co</w:t>
            </w:r>
            <w:r>
              <w:rPr>
                <w:rFonts w:ascii="Calibri" w:hAnsi="Calibri" w:eastAsia="Calibri" w:cs="Calibri"/>
                <w:spacing w:val="-1"/>
                <w:sz w:val="18"/>
                <w:szCs w:val="18"/>
              </w:rPr>
              <w:t>ns</w:t>
            </w:r>
            <w:r>
              <w:rPr>
                <w:rFonts w:ascii="Calibri" w:hAnsi="Calibri" w:eastAsia="Calibri" w:cs="Calibri"/>
                <w:sz w:val="18"/>
                <w:szCs w:val="18"/>
              </w:rPr>
              <w:t>i</w:t>
            </w:r>
            <w:r>
              <w:rPr>
                <w:rFonts w:ascii="Calibri" w:hAnsi="Calibri" w:eastAsia="Calibri" w:cs="Calibri"/>
                <w:spacing w:val="-1"/>
                <w:sz w:val="18"/>
                <w:szCs w:val="18"/>
              </w:rPr>
              <w:t>s</w:t>
            </w:r>
            <w:r>
              <w:rPr>
                <w:rFonts w:ascii="Calibri" w:hAnsi="Calibri" w:eastAsia="Calibri" w:cs="Calibri"/>
                <w:sz w:val="18"/>
                <w:szCs w:val="18"/>
              </w:rPr>
              <w:t>t</w:t>
            </w:r>
            <w:r>
              <w:rPr>
                <w:rFonts w:ascii="Calibri" w:hAnsi="Calibri" w:eastAsia="Calibri" w:cs="Calibri"/>
                <w:spacing w:val="-1"/>
                <w:sz w:val="18"/>
                <w:szCs w:val="18"/>
              </w:rPr>
              <w:t>en</w:t>
            </w:r>
            <w:r>
              <w:rPr>
                <w:rFonts w:ascii="Calibri" w:hAnsi="Calibri" w:eastAsia="Calibri" w:cs="Calibri"/>
                <w:spacing w:val="1"/>
                <w:sz w:val="18"/>
                <w:szCs w:val="18"/>
              </w:rPr>
              <w:t>c</w:t>
            </w:r>
            <w:r>
              <w:rPr>
                <w:rFonts w:ascii="Calibri" w:hAnsi="Calibri" w:eastAsia="Calibri" w:cs="Calibri"/>
                <w:sz w:val="18"/>
                <w:szCs w:val="18"/>
              </w:rPr>
              <w:t>y</w:t>
            </w:r>
            <w:r>
              <w:rPr>
                <w:rFonts w:ascii="Calibri" w:hAnsi="Calibri" w:eastAsia="Calibri" w:cs="Calibri"/>
                <w:spacing w:val="-4"/>
                <w:sz w:val="18"/>
                <w:szCs w:val="18"/>
              </w:rPr>
              <w:t xml:space="preserve"> </w:t>
            </w:r>
            <w:r>
              <w:rPr>
                <w:rFonts w:ascii="Calibri" w:hAnsi="Calibri" w:eastAsia="Calibri" w:cs="Calibri"/>
                <w:sz w:val="18"/>
                <w:szCs w:val="18"/>
              </w:rPr>
              <w:t>a</w:t>
            </w:r>
            <w:r>
              <w:rPr>
                <w:rFonts w:ascii="Calibri" w:hAnsi="Calibri" w:eastAsia="Calibri" w:cs="Calibri"/>
                <w:spacing w:val="2"/>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z w:val="18"/>
                <w:szCs w:val="18"/>
              </w:rPr>
              <w:t>a</w:t>
            </w:r>
            <w:r>
              <w:rPr>
                <w:rFonts w:ascii="Calibri" w:hAnsi="Calibri" w:eastAsia="Calibri" w:cs="Calibri"/>
                <w:spacing w:val="1"/>
                <w:sz w:val="18"/>
                <w:szCs w:val="18"/>
              </w:rPr>
              <w:t>cc</w:t>
            </w:r>
            <w:r>
              <w:rPr>
                <w:rFonts w:ascii="Calibri" w:hAnsi="Calibri" w:eastAsia="Calibri" w:cs="Calibri"/>
                <w:spacing w:val="-1"/>
                <w:sz w:val="18"/>
                <w:szCs w:val="18"/>
              </w:rPr>
              <w:t>u</w:t>
            </w:r>
            <w:r>
              <w:rPr>
                <w:rFonts w:ascii="Calibri" w:hAnsi="Calibri" w:eastAsia="Calibri" w:cs="Calibri"/>
                <w:sz w:val="18"/>
                <w:szCs w:val="18"/>
              </w:rPr>
              <w:t>racy.</w:t>
            </w:r>
          </w:p>
        </w:tc>
      </w:tr>
      <w:tr w:rsidR="00053E75" w14:paraId="7DEEDB6F" w14:textId="77777777">
        <w:trPr>
          <w:trHeight w:val="960" w:hRule="exact"/>
        </w:trPr>
        <w:tc>
          <w:tcPr>
            <w:tcW w:w="1244" w:type="dxa"/>
            <w:tcBorders>
              <w:top w:val="single" w:color="009FDC" w:sz="8" w:space="0"/>
              <w:left w:val="single" w:color="009FDC" w:sz="8" w:space="0"/>
              <w:bottom w:val="single" w:color="009FDC" w:sz="8" w:space="0"/>
              <w:right w:val="single" w:color="009FDC" w:sz="8" w:space="0"/>
            </w:tcBorders>
          </w:tcPr>
          <w:p w:rsidR="00053E75" w:rsidRDefault="00BF1E13" w14:paraId="64AD7866" w14:textId="77777777">
            <w:pPr>
              <w:spacing w:after="0" w:line="240" w:lineRule="auto"/>
              <w:ind w:left="97" w:right="330"/>
              <w:rPr>
                <w:rFonts w:ascii="Calibri" w:hAnsi="Calibri" w:eastAsia="Calibri" w:cs="Calibri"/>
                <w:sz w:val="18"/>
                <w:szCs w:val="18"/>
              </w:rPr>
            </w:pPr>
            <w:r>
              <w:rPr>
                <w:rFonts w:ascii="Calibri" w:hAnsi="Calibri" w:eastAsia="Calibri" w:cs="Calibri"/>
                <w:b/>
                <w:bCs/>
                <w:spacing w:val="1"/>
                <w:sz w:val="18"/>
                <w:szCs w:val="18"/>
              </w:rPr>
              <w:t>E</w:t>
            </w:r>
            <w:r>
              <w:rPr>
                <w:rFonts w:ascii="Calibri" w:hAnsi="Calibri" w:eastAsia="Calibri" w:cs="Calibri"/>
                <w:b/>
                <w:bCs/>
                <w:spacing w:val="-1"/>
                <w:sz w:val="18"/>
                <w:szCs w:val="18"/>
              </w:rPr>
              <w:t>duc</w:t>
            </w:r>
            <w:r>
              <w:rPr>
                <w:rFonts w:ascii="Calibri" w:hAnsi="Calibri" w:eastAsia="Calibri" w:cs="Calibri"/>
                <w:b/>
                <w:bCs/>
                <w:sz w:val="18"/>
                <w:szCs w:val="18"/>
              </w:rPr>
              <w:t>at</w:t>
            </w:r>
            <w:r>
              <w:rPr>
                <w:rFonts w:ascii="Calibri" w:hAnsi="Calibri" w:eastAsia="Calibri" w:cs="Calibri"/>
                <w:b/>
                <w:bCs/>
                <w:spacing w:val="-1"/>
                <w:sz w:val="18"/>
                <w:szCs w:val="18"/>
              </w:rPr>
              <w:t>io</w:t>
            </w:r>
            <w:r>
              <w:rPr>
                <w:rFonts w:ascii="Calibri" w:hAnsi="Calibri" w:eastAsia="Calibri" w:cs="Calibri"/>
                <w:b/>
                <w:bCs/>
                <w:sz w:val="18"/>
                <w:szCs w:val="18"/>
              </w:rPr>
              <w:t>n C</w:t>
            </w:r>
            <w:r>
              <w:rPr>
                <w:rFonts w:ascii="Calibri" w:hAnsi="Calibri" w:eastAsia="Calibri" w:cs="Calibri"/>
                <w:b/>
                <w:bCs/>
                <w:spacing w:val="-1"/>
                <w:sz w:val="18"/>
                <w:szCs w:val="18"/>
              </w:rPr>
              <w:t>lu</w:t>
            </w:r>
            <w:r>
              <w:rPr>
                <w:rFonts w:ascii="Calibri" w:hAnsi="Calibri" w:eastAsia="Calibri" w:cs="Calibri"/>
                <w:b/>
                <w:bCs/>
                <w:sz w:val="18"/>
                <w:szCs w:val="18"/>
              </w:rPr>
              <w:t>st</w:t>
            </w:r>
            <w:r>
              <w:rPr>
                <w:rFonts w:ascii="Calibri" w:hAnsi="Calibri" w:eastAsia="Calibri" w:cs="Calibri"/>
                <w:b/>
                <w:bCs/>
                <w:spacing w:val="1"/>
                <w:sz w:val="18"/>
                <w:szCs w:val="18"/>
              </w:rPr>
              <w:t>e</w:t>
            </w:r>
            <w:r>
              <w:rPr>
                <w:rFonts w:ascii="Calibri" w:hAnsi="Calibri" w:eastAsia="Calibri" w:cs="Calibri"/>
                <w:b/>
                <w:bCs/>
                <w:sz w:val="18"/>
                <w:szCs w:val="18"/>
              </w:rPr>
              <w:t>r O</w:t>
            </w:r>
            <w:r>
              <w:rPr>
                <w:rFonts w:ascii="Calibri" w:hAnsi="Calibri" w:eastAsia="Calibri" w:cs="Calibri"/>
                <w:b/>
                <w:bCs/>
                <w:spacing w:val="-1"/>
                <w:sz w:val="18"/>
                <w:szCs w:val="18"/>
              </w:rPr>
              <w:t>b</w:t>
            </w:r>
            <w:r>
              <w:rPr>
                <w:rFonts w:ascii="Calibri" w:hAnsi="Calibri" w:eastAsia="Calibri" w:cs="Calibri"/>
                <w:b/>
                <w:bCs/>
                <w:sz w:val="18"/>
                <w:szCs w:val="18"/>
              </w:rPr>
              <w:t>jec</w:t>
            </w:r>
            <w:r>
              <w:rPr>
                <w:rFonts w:ascii="Calibri" w:hAnsi="Calibri" w:eastAsia="Calibri" w:cs="Calibri"/>
                <w:b/>
                <w:bCs/>
                <w:spacing w:val="-1"/>
                <w:sz w:val="18"/>
                <w:szCs w:val="18"/>
              </w:rPr>
              <w:t>ti</w:t>
            </w:r>
            <w:r>
              <w:rPr>
                <w:rFonts w:ascii="Calibri" w:hAnsi="Calibri" w:eastAsia="Calibri" w:cs="Calibri"/>
                <w:b/>
                <w:bCs/>
                <w:spacing w:val="1"/>
                <w:sz w:val="18"/>
                <w:szCs w:val="18"/>
              </w:rPr>
              <w:t>v</w:t>
            </w:r>
            <w:r>
              <w:rPr>
                <w:rFonts w:ascii="Calibri" w:hAnsi="Calibri" w:eastAsia="Calibri" w:cs="Calibri"/>
                <w:b/>
                <w:bCs/>
                <w:sz w:val="18"/>
                <w:szCs w:val="18"/>
              </w:rPr>
              <w:t>e Two</w:t>
            </w:r>
          </w:p>
        </w:tc>
        <w:tc>
          <w:tcPr>
            <w:tcW w:w="2014" w:type="dxa"/>
            <w:tcBorders>
              <w:top w:val="single" w:color="009FDC" w:sz="8" w:space="0"/>
              <w:left w:val="single" w:color="009FDC" w:sz="8" w:space="0"/>
              <w:bottom w:val="single" w:color="009FDC" w:sz="8" w:space="0"/>
              <w:right w:val="single" w:color="009FDC" w:sz="8" w:space="0"/>
            </w:tcBorders>
          </w:tcPr>
          <w:p w:rsidR="00053E75" w:rsidRDefault="00BF1E13" w14:paraId="6DF0D318" w14:textId="77777777">
            <w:pPr>
              <w:spacing w:after="0" w:line="240" w:lineRule="auto"/>
              <w:ind w:left="97" w:right="117"/>
              <w:rPr>
                <w:rFonts w:ascii="Calibri" w:hAnsi="Calibri" w:eastAsia="Calibri" w:cs="Calibri"/>
                <w:sz w:val="18"/>
                <w:szCs w:val="18"/>
              </w:rPr>
            </w:pPr>
            <w:r>
              <w:rPr>
                <w:rFonts w:ascii="Calibri" w:hAnsi="Calibri" w:eastAsia="Calibri" w:cs="Calibri"/>
                <w:spacing w:val="1"/>
                <w:sz w:val="18"/>
                <w:szCs w:val="18"/>
              </w:rPr>
              <w:t>T</w:t>
            </w:r>
            <w:r>
              <w:rPr>
                <w:rFonts w:ascii="Calibri" w:hAnsi="Calibri" w:eastAsia="Calibri" w:cs="Calibri"/>
                <w:sz w:val="18"/>
                <w:szCs w:val="18"/>
              </w:rPr>
              <w:t>ra</w:t>
            </w:r>
            <w:r>
              <w:rPr>
                <w:rFonts w:ascii="Calibri" w:hAnsi="Calibri" w:eastAsia="Calibri" w:cs="Calibri"/>
                <w:spacing w:val="-1"/>
                <w:sz w:val="18"/>
                <w:szCs w:val="18"/>
              </w:rPr>
              <w:t>in</w:t>
            </w: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2"/>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 xml:space="preserve">f </w:t>
            </w:r>
            <w:r>
              <w:rPr>
                <w:rFonts w:ascii="Calibri" w:hAnsi="Calibri" w:eastAsia="Calibri" w:cs="Calibri"/>
                <w:spacing w:val="1"/>
                <w:sz w:val="18"/>
                <w:szCs w:val="18"/>
              </w:rPr>
              <w:t>f</w:t>
            </w:r>
            <w:r>
              <w:rPr>
                <w:rFonts w:ascii="Calibri" w:hAnsi="Calibri" w:eastAsia="Calibri" w:cs="Calibri"/>
                <w:sz w:val="18"/>
                <w:szCs w:val="18"/>
              </w:rPr>
              <w:t>a</w:t>
            </w:r>
            <w:r>
              <w:rPr>
                <w:rFonts w:ascii="Calibri" w:hAnsi="Calibri" w:eastAsia="Calibri" w:cs="Calibri"/>
                <w:spacing w:val="1"/>
                <w:sz w:val="18"/>
                <w:szCs w:val="18"/>
              </w:rPr>
              <w:t>c</w:t>
            </w:r>
            <w:r>
              <w:rPr>
                <w:rFonts w:ascii="Calibri" w:hAnsi="Calibri" w:eastAsia="Calibri" w:cs="Calibri"/>
                <w:sz w:val="18"/>
                <w:szCs w:val="18"/>
              </w:rPr>
              <w:t>ilitators f</w:t>
            </w:r>
            <w:r>
              <w:rPr>
                <w:rFonts w:ascii="Calibri" w:hAnsi="Calibri" w:eastAsia="Calibri" w:cs="Calibri"/>
                <w:spacing w:val="1"/>
                <w:sz w:val="18"/>
                <w:szCs w:val="18"/>
              </w:rPr>
              <w:t>o</w:t>
            </w:r>
            <w:r>
              <w:rPr>
                <w:rFonts w:ascii="Calibri" w:hAnsi="Calibri" w:eastAsia="Calibri" w:cs="Calibri"/>
                <w:sz w:val="18"/>
                <w:szCs w:val="18"/>
              </w:rPr>
              <w:t>r</w:t>
            </w:r>
            <w:r>
              <w:rPr>
                <w:rFonts w:ascii="Calibri" w:hAnsi="Calibri" w:eastAsia="Calibri" w:cs="Calibri"/>
                <w:spacing w:val="-1"/>
                <w:sz w:val="18"/>
                <w:szCs w:val="18"/>
              </w:rPr>
              <w:t xml:space="preserve"> A</w:t>
            </w:r>
            <w:r>
              <w:rPr>
                <w:rFonts w:ascii="Calibri" w:hAnsi="Calibri" w:eastAsia="Calibri" w:cs="Calibri"/>
                <w:sz w:val="18"/>
                <w:szCs w:val="18"/>
              </w:rPr>
              <w:t>lt</w:t>
            </w:r>
            <w:r>
              <w:rPr>
                <w:rFonts w:ascii="Calibri" w:hAnsi="Calibri" w:eastAsia="Calibri" w:cs="Calibri"/>
                <w:spacing w:val="-1"/>
                <w:sz w:val="18"/>
                <w:szCs w:val="18"/>
              </w:rPr>
              <w:t>e</w:t>
            </w:r>
            <w:r>
              <w:rPr>
                <w:rFonts w:ascii="Calibri" w:hAnsi="Calibri" w:eastAsia="Calibri" w:cs="Calibri"/>
                <w:sz w:val="18"/>
                <w:szCs w:val="18"/>
              </w:rPr>
              <w:t>r</w:t>
            </w:r>
            <w:r>
              <w:rPr>
                <w:rFonts w:ascii="Calibri" w:hAnsi="Calibri" w:eastAsia="Calibri" w:cs="Calibri"/>
                <w:spacing w:val="-1"/>
                <w:sz w:val="18"/>
                <w:szCs w:val="18"/>
              </w:rPr>
              <w:t>n</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3"/>
                <w:sz w:val="18"/>
                <w:szCs w:val="18"/>
              </w:rPr>
              <w:t>v</w:t>
            </w:r>
            <w:r>
              <w:rPr>
                <w:rFonts w:ascii="Calibri" w:hAnsi="Calibri" w:eastAsia="Calibri" w:cs="Calibri"/>
                <w:sz w:val="18"/>
                <w:szCs w:val="18"/>
              </w:rPr>
              <w:t xml:space="preserve">e </w:t>
            </w:r>
            <w:r>
              <w:rPr>
                <w:rFonts w:ascii="Calibri" w:hAnsi="Calibri" w:eastAsia="Calibri" w:cs="Calibri"/>
                <w:spacing w:val="1"/>
                <w:sz w:val="18"/>
                <w:szCs w:val="18"/>
              </w:rPr>
              <w:t>E</w:t>
            </w:r>
            <w:r>
              <w:rPr>
                <w:rFonts w:ascii="Calibri" w:hAnsi="Calibri" w:eastAsia="Calibri" w:cs="Calibri"/>
                <w:spacing w:val="-1"/>
                <w:sz w:val="18"/>
                <w:szCs w:val="18"/>
              </w:rPr>
              <w:t>du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pacing w:val="-1"/>
                <w:sz w:val="18"/>
                <w:szCs w:val="18"/>
              </w:rPr>
              <w:t>p</w:t>
            </w:r>
            <w:r>
              <w:rPr>
                <w:rFonts w:ascii="Calibri" w:hAnsi="Calibri" w:eastAsia="Calibri" w:cs="Calibri"/>
                <w:sz w:val="18"/>
                <w:szCs w:val="18"/>
              </w:rPr>
              <w:t>r</w:t>
            </w:r>
            <w:r>
              <w:rPr>
                <w:rFonts w:ascii="Calibri" w:hAnsi="Calibri" w:eastAsia="Calibri" w:cs="Calibri"/>
                <w:spacing w:val="1"/>
                <w:sz w:val="18"/>
                <w:szCs w:val="18"/>
              </w:rPr>
              <w:t>o</w:t>
            </w:r>
            <w:r>
              <w:rPr>
                <w:rFonts w:ascii="Calibri" w:hAnsi="Calibri" w:eastAsia="Calibri" w:cs="Calibri"/>
                <w:spacing w:val="-1"/>
                <w:sz w:val="18"/>
                <w:szCs w:val="18"/>
              </w:rPr>
              <w:t>g</w:t>
            </w:r>
            <w:r>
              <w:rPr>
                <w:rFonts w:ascii="Calibri" w:hAnsi="Calibri" w:eastAsia="Calibri" w:cs="Calibri"/>
                <w:sz w:val="18"/>
                <w:szCs w:val="18"/>
              </w:rPr>
              <w:t>rams</w:t>
            </w:r>
            <w:r>
              <w:rPr>
                <w:rFonts w:ascii="Calibri" w:hAnsi="Calibri" w:eastAsia="Calibri" w:cs="Calibri"/>
                <w:spacing w:val="-7"/>
                <w:sz w:val="18"/>
                <w:szCs w:val="18"/>
              </w:rPr>
              <w:t xml:space="preserve"> </w:t>
            </w:r>
            <w:r>
              <w:rPr>
                <w:rFonts w:ascii="Calibri" w:hAnsi="Calibri" w:eastAsia="Calibri" w:cs="Calibri"/>
                <w:sz w:val="18"/>
                <w:szCs w:val="18"/>
              </w:rPr>
              <w:t>f</w:t>
            </w:r>
            <w:r>
              <w:rPr>
                <w:rFonts w:ascii="Calibri" w:hAnsi="Calibri" w:eastAsia="Calibri" w:cs="Calibri"/>
                <w:spacing w:val="1"/>
                <w:sz w:val="18"/>
                <w:szCs w:val="18"/>
              </w:rPr>
              <w:t>o</w:t>
            </w:r>
            <w:r>
              <w:rPr>
                <w:rFonts w:ascii="Calibri" w:hAnsi="Calibri" w:eastAsia="Calibri" w:cs="Calibri"/>
                <w:sz w:val="18"/>
                <w:szCs w:val="18"/>
              </w:rPr>
              <w:t>r y</w:t>
            </w:r>
            <w:r>
              <w:rPr>
                <w:rFonts w:ascii="Calibri" w:hAnsi="Calibri" w:eastAsia="Calibri" w:cs="Calibri"/>
                <w:spacing w:val="1"/>
                <w:sz w:val="18"/>
                <w:szCs w:val="18"/>
              </w:rPr>
              <w:t>o</w:t>
            </w:r>
            <w:r>
              <w:rPr>
                <w:rFonts w:ascii="Calibri" w:hAnsi="Calibri" w:eastAsia="Calibri" w:cs="Calibri"/>
                <w:spacing w:val="-1"/>
                <w:sz w:val="18"/>
                <w:szCs w:val="18"/>
              </w:rPr>
              <w:t>un</w:t>
            </w:r>
            <w:r>
              <w:rPr>
                <w:rFonts w:ascii="Calibri" w:hAnsi="Calibri" w:eastAsia="Calibri" w:cs="Calibri"/>
                <w:sz w:val="18"/>
                <w:szCs w:val="18"/>
              </w:rPr>
              <w:t>g</w:t>
            </w:r>
            <w:r>
              <w:rPr>
                <w:rFonts w:ascii="Calibri" w:hAnsi="Calibri" w:eastAsia="Calibri" w:cs="Calibri"/>
                <w:spacing w:val="-4"/>
                <w:sz w:val="18"/>
                <w:szCs w:val="18"/>
              </w:rPr>
              <w:t xml:space="preserve"> </w:t>
            </w:r>
            <w:r>
              <w:rPr>
                <w:rFonts w:ascii="Calibri" w:hAnsi="Calibri" w:eastAsia="Calibri" w:cs="Calibri"/>
                <w:spacing w:val="1"/>
                <w:sz w:val="18"/>
                <w:szCs w:val="18"/>
              </w:rPr>
              <w:t>wo</w:t>
            </w:r>
            <w:r>
              <w:rPr>
                <w:rFonts w:ascii="Calibri" w:hAnsi="Calibri" w:eastAsia="Calibri" w:cs="Calibri"/>
                <w:sz w:val="18"/>
                <w:szCs w:val="18"/>
              </w:rPr>
              <w:t>m</w:t>
            </w:r>
            <w:r>
              <w:rPr>
                <w:rFonts w:ascii="Calibri" w:hAnsi="Calibri" w:eastAsia="Calibri" w:cs="Calibri"/>
                <w:spacing w:val="-1"/>
                <w:sz w:val="18"/>
                <w:szCs w:val="18"/>
              </w:rPr>
              <w:t>e</w:t>
            </w:r>
            <w:r>
              <w:rPr>
                <w:rFonts w:ascii="Calibri" w:hAnsi="Calibri" w:eastAsia="Calibri" w:cs="Calibri"/>
                <w:sz w:val="18"/>
                <w:szCs w:val="18"/>
              </w:rPr>
              <w:t>n</w:t>
            </w:r>
            <w:r>
              <w:rPr>
                <w:rFonts w:ascii="Calibri" w:hAnsi="Calibri" w:eastAsia="Calibri" w:cs="Calibri"/>
                <w:spacing w:val="-5"/>
                <w:sz w:val="18"/>
                <w:szCs w:val="18"/>
              </w:rPr>
              <w:t xml:space="preserve"> </w:t>
            </w:r>
            <w:r>
              <w:rPr>
                <w:rFonts w:ascii="Calibri" w:hAnsi="Calibri" w:eastAsia="Calibri" w:cs="Calibri"/>
                <w:sz w:val="18"/>
                <w:szCs w:val="18"/>
              </w:rPr>
              <w:t>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z w:val="18"/>
                <w:szCs w:val="18"/>
              </w:rPr>
              <w:t>m</w:t>
            </w:r>
            <w:r>
              <w:rPr>
                <w:rFonts w:ascii="Calibri" w:hAnsi="Calibri" w:eastAsia="Calibri" w:cs="Calibri"/>
                <w:spacing w:val="2"/>
                <w:sz w:val="18"/>
                <w:szCs w:val="18"/>
              </w:rPr>
              <w:t>e</w:t>
            </w:r>
            <w:r>
              <w:rPr>
                <w:rFonts w:ascii="Calibri" w:hAnsi="Calibri" w:eastAsia="Calibri" w:cs="Calibri"/>
                <w:sz w:val="18"/>
                <w:szCs w:val="18"/>
              </w:rPr>
              <w:t>n</w:t>
            </w:r>
          </w:p>
        </w:tc>
        <w:tc>
          <w:tcPr>
            <w:tcW w:w="1246" w:type="dxa"/>
            <w:tcBorders>
              <w:top w:val="single" w:color="009FDC" w:sz="8" w:space="0"/>
              <w:left w:val="single" w:color="009FDC" w:sz="8" w:space="0"/>
              <w:bottom w:val="single" w:color="009FDC" w:sz="8" w:space="0"/>
              <w:right w:val="single" w:color="009FDC" w:sz="8" w:space="0"/>
            </w:tcBorders>
          </w:tcPr>
          <w:p w:rsidR="00053E75" w:rsidRDefault="00BF1E13" w14:paraId="4ADF2B17" w14:textId="77777777">
            <w:pPr>
              <w:spacing w:before="3" w:after="0" w:line="240" w:lineRule="auto"/>
              <w:ind w:left="97" w:right="-20"/>
              <w:rPr>
                <w:rFonts w:ascii="Calibri" w:hAnsi="Calibri" w:eastAsia="Calibri" w:cs="Calibri"/>
                <w:sz w:val="18"/>
                <w:szCs w:val="18"/>
              </w:rPr>
            </w:pPr>
            <w:r>
              <w:rPr>
                <w:rFonts w:ascii="Calibri" w:hAnsi="Calibri" w:eastAsia="Calibri" w:cs="Calibri"/>
                <w:spacing w:val="-1"/>
                <w:sz w:val="18"/>
                <w:szCs w:val="18"/>
              </w:rPr>
              <w:t>G</w:t>
            </w:r>
            <w:r>
              <w:rPr>
                <w:rFonts w:ascii="Calibri" w:hAnsi="Calibri" w:eastAsia="Calibri" w:cs="Calibri"/>
                <w:sz w:val="18"/>
                <w:szCs w:val="18"/>
              </w:rPr>
              <w:t xml:space="preserve">BV </w:t>
            </w:r>
            <w:proofErr w:type="spellStart"/>
            <w:r>
              <w:rPr>
                <w:rFonts w:ascii="Calibri" w:hAnsi="Calibri" w:eastAsia="Calibri" w:cs="Calibri"/>
                <w:spacing w:val="-1"/>
                <w:sz w:val="18"/>
                <w:szCs w:val="18"/>
              </w:rPr>
              <w:t>A</w:t>
            </w:r>
            <w:r>
              <w:rPr>
                <w:rFonts w:ascii="Calibri" w:hAnsi="Calibri" w:eastAsia="Calibri" w:cs="Calibri"/>
                <w:spacing w:val="1"/>
                <w:sz w:val="18"/>
                <w:szCs w:val="18"/>
              </w:rPr>
              <w:t>o</w:t>
            </w:r>
            <w:r>
              <w:rPr>
                <w:rFonts w:ascii="Calibri" w:hAnsi="Calibri" w:eastAsia="Calibri" w:cs="Calibri"/>
                <w:sz w:val="18"/>
                <w:szCs w:val="18"/>
              </w:rPr>
              <w:t>R</w:t>
            </w:r>
            <w:proofErr w:type="spellEnd"/>
          </w:p>
        </w:tc>
        <w:tc>
          <w:tcPr>
            <w:tcW w:w="5701" w:type="dxa"/>
            <w:tcBorders>
              <w:top w:val="single" w:color="009FDC" w:sz="8" w:space="0"/>
              <w:left w:val="single" w:color="009FDC" w:sz="8" w:space="0"/>
              <w:bottom w:val="single" w:color="009FDC" w:sz="8" w:space="0"/>
              <w:right w:val="single" w:color="009FDC" w:sz="8" w:space="0"/>
            </w:tcBorders>
          </w:tcPr>
          <w:p w:rsidR="00053E75" w:rsidRDefault="00BF1E13" w14:paraId="6E84F66E" w14:textId="77777777">
            <w:pPr>
              <w:spacing w:after="0" w:line="241" w:lineRule="auto"/>
              <w:ind w:left="97" w:right="172"/>
              <w:rPr>
                <w:rFonts w:ascii="Calibri" w:hAnsi="Calibri" w:eastAsia="Calibri" w:cs="Calibri"/>
                <w:sz w:val="18"/>
                <w:szCs w:val="18"/>
              </w:rPr>
            </w:pPr>
            <w:r>
              <w:rPr>
                <w:rFonts w:ascii="Calibri" w:hAnsi="Calibri" w:eastAsia="Calibri" w:cs="Calibri"/>
                <w:spacing w:val="1"/>
                <w:sz w:val="18"/>
                <w:szCs w:val="18"/>
              </w:rPr>
              <w:t>E</w:t>
            </w:r>
            <w:r>
              <w:rPr>
                <w:rFonts w:ascii="Calibri" w:hAnsi="Calibri" w:eastAsia="Calibri" w:cs="Calibri"/>
                <w:spacing w:val="-1"/>
                <w:sz w:val="18"/>
                <w:szCs w:val="18"/>
              </w:rPr>
              <w:t>du</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i</w:t>
            </w:r>
            <w:r>
              <w:rPr>
                <w:rFonts w:ascii="Calibri" w:hAnsi="Calibri" w:eastAsia="Calibri" w:cs="Calibri"/>
                <w:spacing w:val="1"/>
                <w:sz w:val="18"/>
                <w:szCs w:val="18"/>
              </w:rPr>
              <w:t>o</w:t>
            </w:r>
            <w:r>
              <w:rPr>
                <w:rFonts w:ascii="Calibri" w:hAnsi="Calibri" w:eastAsia="Calibri" w:cs="Calibri"/>
                <w:sz w:val="18"/>
                <w:szCs w:val="18"/>
              </w:rPr>
              <w:t>n</w:t>
            </w:r>
            <w:r>
              <w:rPr>
                <w:rFonts w:ascii="Calibri" w:hAnsi="Calibri" w:eastAsia="Calibri" w:cs="Calibri"/>
                <w:spacing w:val="-2"/>
                <w:sz w:val="18"/>
                <w:szCs w:val="18"/>
              </w:rPr>
              <w:t xml:space="preserve"> </w:t>
            </w:r>
            <w:r>
              <w:rPr>
                <w:rFonts w:ascii="Calibri" w:hAnsi="Calibri" w:eastAsia="Calibri" w:cs="Calibri"/>
                <w:sz w:val="18"/>
                <w:szCs w:val="18"/>
              </w:rPr>
              <w:t>Cl</w:t>
            </w:r>
            <w:r>
              <w:rPr>
                <w:rFonts w:ascii="Calibri" w:hAnsi="Calibri" w:eastAsia="Calibri" w:cs="Calibri"/>
                <w:spacing w:val="-1"/>
                <w:sz w:val="18"/>
                <w:szCs w:val="18"/>
              </w:rPr>
              <w:t>us</w:t>
            </w:r>
            <w:r>
              <w:rPr>
                <w:rFonts w:ascii="Calibri" w:hAnsi="Calibri" w:eastAsia="Calibri" w:cs="Calibri"/>
                <w:spacing w:val="2"/>
                <w:sz w:val="18"/>
                <w:szCs w:val="18"/>
              </w:rPr>
              <w:t>t</w:t>
            </w:r>
            <w:r>
              <w:rPr>
                <w:rFonts w:ascii="Calibri" w:hAnsi="Calibri" w:eastAsia="Calibri" w:cs="Calibri"/>
                <w:spacing w:val="-1"/>
                <w:sz w:val="18"/>
                <w:szCs w:val="18"/>
              </w:rPr>
              <w:t>e</w:t>
            </w:r>
            <w:r>
              <w:rPr>
                <w:rFonts w:ascii="Calibri" w:hAnsi="Calibri" w:eastAsia="Calibri" w:cs="Calibri"/>
                <w:sz w:val="18"/>
                <w:szCs w:val="18"/>
              </w:rPr>
              <w:t>r</w:t>
            </w:r>
            <w:r>
              <w:rPr>
                <w:rFonts w:ascii="Calibri" w:hAnsi="Calibri" w:eastAsia="Calibri" w:cs="Calibri"/>
                <w:spacing w:val="-2"/>
                <w:sz w:val="18"/>
                <w:szCs w:val="18"/>
              </w:rPr>
              <w:t xml:space="preserve"> </w:t>
            </w:r>
            <w:r>
              <w:rPr>
                <w:rFonts w:ascii="Calibri" w:hAnsi="Calibri" w:eastAsia="Calibri" w:cs="Calibri"/>
                <w:sz w:val="18"/>
                <w:szCs w:val="18"/>
              </w:rPr>
              <w:t>will</w:t>
            </w:r>
            <w:r>
              <w:rPr>
                <w:rFonts w:ascii="Calibri" w:hAnsi="Calibri" w:eastAsia="Calibri" w:cs="Calibri"/>
                <w:spacing w:val="-1"/>
                <w:sz w:val="18"/>
                <w:szCs w:val="18"/>
              </w:rPr>
              <w:t xml:space="preserve"> </w:t>
            </w:r>
            <w:r>
              <w:rPr>
                <w:rFonts w:ascii="Calibri" w:hAnsi="Calibri" w:eastAsia="Calibri" w:cs="Calibri"/>
                <w:sz w:val="18"/>
                <w:szCs w:val="18"/>
              </w:rPr>
              <w:t>l</w:t>
            </w:r>
            <w:r>
              <w:rPr>
                <w:rFonts w:ascii="Calibri" w:hAnsi="Calibri" w:eastAsia="Calibri" w:cs="Calibri"/>
                <w:spacing w:val="-1"/>
                <w:sz w:val="18"/>
                <w:szCs w:val="18"/>
              </w:rPr>
              <w:t>i</w:t>
            </w:r>
            <w:r>
              <w:rPr>
                <w:rFonts w:ascii="Calibri" w:hAnsi="Calibri" w:eastAsia="Calibri" w:cs="Calibri"/>
                <w:spacing w:val="2"/>
                <w:sz w:val="18"/>
                <w:szCs w:val="18"/>
              </w:rPr>
              <w:t>a</w:t>
            </w:r>
            <w:r>
              <w:rPr>
                <w:rFonts w:ascii="Calibri" w:hAnsi="Calibri" w:eastAsia="Calibri" w:cs="Calibri"/>
                <w:sz w:val="18"/>
                <w:szCs w:val="18"/>
              </w:rPr>
              <w:t>i</w:t>
            </w:r>
            <w:r>
              <w:rPr>
                <w:rFonts w:ascii="Calibri" w:hAnsi="Calibri" w:eastAsia="Calibri" w:cs="Calibri"/>
                <w:spacing w:val="-1"/>
                <w:sz w:val="18"/>
                <w:szCs w:val="18"/>
              </w:rPr>
              <w:t>s</w:t>
            </w:r>
            <w:r>
              <w:rPr>
                <w:rFonts w:ascii="Calibri" w:hAnsi="Calibri" w:eastAsia="Calibri" w:cs="Calibri"/>
                <w:sz w:val="18"/>
                <w:szCs w:val="18"/>
              </w:rPr>
              <w:t>e</w:t>
            </w:r>
            <w:r>
              <w:rPr>
                <w:rFonts w:ascii="Calibri" w:hAnsi="Calibri" w:eastAsia="Calibri" w:cs="Calibri"/>
                <w:spacing w:val="-2"/>
                <w:sz w:val="18"/>
                <w:szCs w:val="18"/>
              </w:rPr>
              <w:t xml:space="preserve"> </w:t>
            </w:r>
            <w:r>
              <w:rPr>
                <w:rFonts w:ascii="Calibri" w:hAnsi="Calibri" w:eastAsia="Calibri" w:cs="Calibri"/>
                <w:spacing w:val="1"/>
                <w:sz w:val="18"/>
                <w:szCs w:val="18"/>
              </w:rPr>
              <w:t>w</w:t>
            </w:r>
            <w:r>
              <w:rPr>
                <w:rFonts w:ascii="Calibri" w:hAnsi="Calibri" w:eastAsia="Calibri" w:cs="Calibri"/>
                <w:sz w:val="18"/>
                <w:szCs w:val="18"/>
              </w:rPr>
              <w:t>i</w:t>
            </w:r>
            <w:r>
              <w:rPr>
                <w:rFonts w:ascii="Calibri" w:hAnsi="Calibri" w:eastAsia="Calibri" w:cs="Calibri"/>
                <w:spacing w:val="2"/>
                <w:sz w:val="18"/>
                <w:szCs w:val="18"/>
              </w:rPr>
              <w:t>t</w:t>
            </w:r>
            <w:r>
              <w:rPr>
                <w:rFonts w:ascii="Calibri" w:hAnsi="Calibri" w:eastAsia="Calibri" w:cs="Calibri"/>
                <w:sz w:val="18"/>
                <w:szCs w:val="18"/>
              </w:rPr>
              <w:t>h</w:t>
            </w:r>
            <w:r>
              <w:rPr>
                <w:rFonts w:ascii="Calibri" w:hAnsi="Calibri" w:eastAsia="Calibri" w:cs="Calibri"/>
                <w:spacing w:val="-1"/>
                <w:sz w:val="18"/>
                <w:szCs w:val="18"/>
              </w:rPr>
              <w:t xml:space="preserve"> G</w:t>
            </w:r>
            <w:r>
              <w:rPr>
                <w:rFonts w:ascii="Calibri" w:hAnsi="Calibri" w:eastAsia="Calibri" w:cs="Calibri"/>
                <w:sz w:val="18"/>
                <w:szCs w:val="18"/>
              </w:rPr>
              <w:t xml:space="preserve">BV </w:t>
            </w:r>
            <w:proofErr w:type="spellStart"/>
            <w:r>
              <w:rPr>
                <w:rFonts w:ascii="Calibri" w:hAnsi="Calibri" w:eastAsia="Calibri" w:cs="Calibri"/>
                <w:spacing w:val="-1"/>
                <w:sz w:val="18"/>
                <w:szCs w:val="18"/>
              </w:rPr>
              <w:t>A</w:t>
            </w:r>
            <w:r>
              <w:rPr>
                <w:rFonts w:ascii="Calibri" w:hAnsi="Calibri" w:eastAsia="Calibri" w:cs="Calibri"/>
                <w:spacing w:val="1"/>
                <w:sz w:val="18"/>
                <w:szCs w:val="18"/>
              </w:rPr>
              <w:t>o</w:t>
            </w:r>
            <w:r>
              <w:rPr>
                <w:rFonts w:ascii="Calibri" w:hAnsi="Calibri" w:eastAsia="Calibri" w:cs="Calibri"/>
                <w:sz w:val="18"/>
                <w:szCs w:val="18"/>
              </w:rPr>
              <w:t>R</w:t>
            </w:r>
            <w:proofErr w:type="spellEnd"/>
            <w:r>
              <w:rPr>
                <w:rFonts w:ascii="Calibri" w:hAnsi="Calibri" w:eastAsia="Calibri" w:cs="Calibri"/>
                <w:spacing w:val="-1"/>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pacing w:val="-1"/>
                <w:sz w:val="18"/>
                <w:szCs w:val="18"/>
              </w:rPr>
              <w:t>p</w:t>
            </w:r>
            <w:r>
              <w:rPr>
                <w:rFonts w:ascii="Calibri" w:hAnsi="Calibri" w:eastAsia="Calibri" w:cs="Calibri"/>
                <w:sz w:val="18"/>
                <w:szCs w:val="18"/>
              </w:rPr>
              <w:t>r</w:t>
            </w:r>
            <w:r>
              <w:rPr>
                <w:rFonts w:ascii="Calibri" w:hAnsi="Calibri" w:eastAsia="Calibri" w:cs="Calibri"/>
                <w:spacing w:val="1"/>
                <w:sz w:val="18"/>
                <w:szCs w:val="18"/>
              </w:rPr>
              <w:t>o</w:t>
            </w:r>
            <w:r>
              <w:rPr>
                <w:rFonts w:ascii="Calibri" w:hAnsi="Calibri" w:eastAsia="Calibri" w:cs="Calibri"/>
                <w:sz w:val="18"/>
                <w:szCs w:val="18"/>
              </w:rPr>
              <w:t>vi</w:t>
            </w:r>
            <w:r>
              <w:rPr>
                <w:rFonts w:ascii="Calibri" w:hAnsi="Calibri" w:eastAsia="Calibri" w:cs="Calibri"/>
                <w:spacing w:val="-1"/>
                <w:sz w:val="18"/>
                <w:szCs w:val="18"/>
              </w:rPr>
              <w:t>d</w:t>
            </w:r>
            <w:r>
              <w:rPr>
                <w:rFonts w:ascii="Calibri" w:hAnsi="Calibri" w:eastAsia="Calibri" w:cs="Calibri"/>
                <w:sz w:val="18"/>
                <w:szCs w:val="18"/>
              </w:rPr>
              <w:t>e</w:t>
            </w:r>
            <w:r>
              <w:rPr>
                <w:rFonts w:ascii="Calibri" w:hAnsi="Calibri" w:eastAsia="Calibri" w:cs="Calibri"/>
                <w:spacing w:val="-3"/>
                <w:sz w:val="18"/>
                <w:szCs w:val="18"/>
              </w:rPr>
              <w:t xml:space="preserve"> </w:t>
            </w:r>
            <w:r>
              <w:rPr>
                <w:rFonts w:ascii="Calibri" w:hAnsi="Calibri" w:eastAsia="Calibri" w:cs="Calibri"/>
                <w:sz w:val="18"/>
                <w:szCs w:val="18"/>
              </w:rPr>
              <w:t>k</w:t>
            </w:r>
            <w:r>
              <w:rPr>
                <w:rFonts w:ascii="Calibri" w:hAnsi="Calibri" w:eastAsia="Calibri" w:cs="Calibri"/>
                <w:spacing w:val="-1"/>
                <w:sz w:val="18"/>
                <w:szCs w:val="18"/>
              </w:rPr>
              <w:t>e</w:t>
            </w:r>
            <w:r>
              <w:rPr>
                <w:rFonts w:ascii="Calibri" w:hAnsi="Calibri" w:eastAsia="Calibri" w:cs="Calibri"/>
                <w:sz w:val="18"/>
                <w:szCs w:val="18"/>
              </w:rPr>
              <w:t>y</w:t>
            </w:r>
            <w:r>
              <w:rPr>
                <w:rFonts w:ascii="Calibri" w:hAnsi="Calibri" w:eastAsia="Calibri" w:cs="Calibri"/>
                <w:spacing w:val="-3"/>
                <w:sz w:val="18"/>
                <w:szCs w:val="18"/>
              </w:rPr>
              <w:t xml:space="preserve"> </w:t>
            </w:r>
            <w:r>
              <w:rPr>
                <w:rFonts w:ascii="Calibri" w:hAnsi="Calibri" w:eastAsia="Calibri" w:cs="Calibri"/>
                <w:sz w:val="18"/>
                <w:szCs w:val="18"/>
              </w:rPr>
              <w:t>me</w:t>
            </w:r>
            <w:r>
              <w:rPr>
                <w:rFonts w:ascii="Calibri" w:hAnsi="Calibri" w:eastAsia="Calibri" w:cs="Calibri"/>
                <w:spacing w:val="-1"/>
                <w:sz w:val="18"/>
                <w:szCs w:val="18"/>
              </w:rPr>
              <w:t>ss</w:t>
            </w:r>
            <w:r>
              <w:rPr>
                <w:rFonts w:ascii="Calibri" w:hAnsi="Calibri" w:eastAsia="Calibri" w:cs="Calibri"/>
                <w:sz w:val="18"/>
                <w:szCs w:val="18"/>
              </w:rPr>
              <w:t>a</w:t>
            </w:r>
            <w:r>
              <w:rPr>
                <w:rFonts w:ascii="Calibri" w:hAnsi="Calibri" w:eastAsia="Calibri" w:cs="Calibri"/>
                <w:spacing w:val="2"/>
                <w:sz w:val="18"/>
                <w:szCs w:val="18"/>
              </w:rPr>
              <w:t>ge</w:t>
            </w:r>
            <w:r>
              <w:rPr>
                <w:rFonts w:ascii="Calibri" w:hAnsi="Calibri" w:eastAsia="Calibri" w:cs="Calibri"/>
                <w:sz w:val="18"/>
                <w:szCs w:val="18"/>
              </w:rPr>
              <w:t>s</w:t>
            </w:r>
            <w:r>
              <w:rPr>
                <w:rFonts w:ascii="Calibri" w:hAnsi="Calibri" w:eastAsia="Calibri" w:cs="Calibri"/>
                <w:spacing w:val="-7"/>
                <w:sz w:val="18"/>
                <w:szCs w:val="18"/>
              </w:rPr>
              <w:t xml:space="preserve"> </w:t>
            </w:r>
            <w:r>
              <w:rPr>
                <w:rFonts w:ascii="Calibri" w:hAnsi="Calibri" w:eastAsia="Calibri" w:cs="Calibri"/>
                <w:spacing w:val="1"/>
                <w:sz w:val="18"/>
                <w:szCs w:val="18"/>
              </w:rPr>
              <w:t>o</w:t>
            </w:r>
            <w:r>
              <w:rPr>
                <w:rFonts w:ascii="Calibri" w:hAnsi="Calibri" w:eastAsia="Calibri" w:cs="Calibri"/>
                <w:sz w:val="18"/>
                <w:szCs w:val="18"/>
              </w:rPr>
              <w:t xml:space="preserve">n </w:t>
            </w:r>
            <w:r>
              <w:rPr>
                <w:rFonts w:ascii="Calibri" w:hAnsi="Calibri" w:eastAsia="Calibri" w:cs="Calibri"/>
                <w:spacing w:val="-1"/>
                <w:sz w:val="18"/>
                <w:szCs w:val="18"/>
              </w:rPr>
              <w:t>p</w:t>
            </w:r>
            <w:r>
              <w:rPr>
                <w:rFonts w:ascii="Calibri" w:hAnsi="Calibri" w:eastAsia="Calibri" w:cs="Calibri"/>
                <w:sz w:val="18"/>
                <w:szCs w:val="18"/>
              </w:rPr>
              <w:t>r</w:t>
            </w:r>
            <w:r>
              <w:rPr>
                <w:rFonts w:ascii="Calibri" w:hAnsi="Calibri" w:eastAsia="Calibri" w:cs="Calibri"/>
                <w:spacing w:val="-1"/>
                <w:sz w:val="18"/>
                <w:szCs w:val="18"/>
              </w:rPr>
              <w:t>e</w:t>
            </w:r>
            <w:r>
              <w:rPr>
                <w:rFonts w:ascii="Calibri" w:hAnsi="Calibri" w:eastAsia="Calibri" w:cs="Calibri"/>
                <w:sz w:val="18"/>
                <w:szCs w:val="18"/>
              </w:rPr>
              <w:t>ve</w:t>
            </w:r>
            <w:r>
              <w:rPr>
                <w:rFonts w:ascii="Calibri" w:hAnsi="Calibri" w:eastAsia="Calibri" w:cs="Calibri"/>
                <w:spacing w:val="1"/>
                <w:sz w:val="18"/>
                <w:szCs w:val="18"/>
              </w:rPr>
              <w:t>n</w:t>
            </w:r>
            <w:r>
              <w:rPr>
                <w:rFonts w:ascii="Calibri" w:hAnsi="Calibri" w:eastAsia="Calibri" w:cs="Calibri"/>
                <w:sz w:val="18"/>
                <w:szCs w:val="18"/>
              </w:rPr>
              <w:t>t</w:t>
            </w:r>
            <w:r>
              <w:rPr>
                <w:rFonts w:ascii="Calibri" w:hAnsi="Calibri" w:eastAsia="Calibri" w:cs="Calibri"/>
                <w:spacing w:val="-1"/>
                <w:sz w:val="18"/>
                <w:szCs w:val="18"/>
              </w:rPr>
              <w:t>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5"/>
                <w:sz w:val="18"/>
                <w:szCs w:val="18"/>
              </w:rPr>
              <w:t xml:space="preserve"> </w:t>
            </w:r>
            <w:r>
              <w:rPr>
                <w:rFonts w:ascii="Calibri" w:hAnsi="Calibri" w:eastAsia="Calibri" w:cs="Calibri"/>
                <w:sz w:val="18"/>
                <w:szCs w:val="18"/>
              </w:rPr>
              <w:t>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pacing w:val="2"/>
                <w:sz w:val="18"/>
                <w:szCs w:val="18"/>
              </w:rPr>
              <w:t>r</w:t>
            </w:r>
            <w:r>
              <w:rPr>
                <w:rFonts w:ascii="Calibri" w:hAnsi="Calibri" w:eastAsia="Calibri" w:cs="Calibri"/>
                <w:spacing w:val="-1"/>
                <w:sz w:val="18"/>
                <w:szCs w:val="18"/>
              </w:rPr>
              <w:t>esp</w:t>
            </w:r>
            <w:r>
              <w:rPr>
                <w:rFonts w:ascii="Calibri" w:hAnsi="Calibri" w:eastAsia="Calibri" w:cs="Calibri"/>
                <w:spacing w:val="1"/>
                <w:sz w:val="18"/>
                <w:szCs w:val="18"/>
              </w:rPr>
              <w:t>on</w:t>
            </w:r>
            <w:r>
              <w:rPr>
                <w:rFonts w:ascii="Calibri" w:hAnsi="Calibri" w:eastAsia="Calibri" w:cs="Calibri"/>
                <w:spacing w:val="-1"/>
                <w:sz w:val="18"/>
                <w:szCs w:val="18"/>
              </w:rPr>
              <w:t>d</w:t>
            </w:r>
            <w:r>
              <w:rPr>
                <w:rFonts w:ascii="Calibri" w:hAnsi="Calibri" w:eastAsia="Calibri" w:cs="Calibri"/>
                <w:sz w:val="18"/>
                <w:szCs w:val="18"/>
              </w:rPr>
              <w:t>i</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3"/>
                <w:sz w:val="18"/>
                <w:szCs w:val="18"/>
              </w:rPr>
              <w:t xml:space="preserve"> </w:t>
            </w:r>
            <w:r>
              <w:rPr>
                <w:rFonts w:ascii="Calibri" w:hAnsi="Calibri" w:eastAsia="Calibri" w:cs="Calibri"/>
                <w:sz w:val="18"/>
                <w:szCs w:val="18"/>
              </w:rPr>
              <w:t>to</w:t>
            </w:r>
            <w:r>
              <w:rPr>
                <w:rFonts w:ascii="Calibri" w:hAnsi="Calibri" w:eastAsia="Calibri" w:cs="Calibri"/>
                <w:spacing w:val="1"/>
                <w:sz w:val="18"/>
                <w:szCs w:val="18"/>
              </w:rPr>
              <w:t xml:space="preserve"> </w:t>
            </w:r>
            <w:r>
              <w:rPr>
                <w:rFonts w:ascii="Calibri" w:hAnsi="Calibri" w:eastAsia="Calibri" w:cs="Calibri"/>
                <w:spacing w:val="-1"/>
                <w:sz w:val="18"/>
                <w:szCs w:val="18"/>
              </w:rPr>
              <w:t>G</w:t>
            </w:r>
            <w:r>
              <w:rPr>
                <w:rFonts w:ascii="Calibri" w:hAnsi="Calibri" w:eastAsia="Calibri" w:cs="Calibri"/>
                <w:sz w:val="18"/>
                <w:szCs w:val="18"/>
              </w:rPr>
              <w:t>BV f</w:t>
            </w:r>
            <w:r>
              <w:rPr>
                <w:rFonts w:ascii="Calibri" w:hAnsi="Calibri" w:eastAsia="Calibri" w:cs="Calibri"/>
                <w:spacing w:val="1"/>
                <w:sz w:val="18"/>
                <w:szCs w:val="18"/>
              </w:rPr>
              <w:t>o</w:t>
            </w:r>
            <w:r>
              <w:rPr>
                <w:rFonts w:ascii="Calibri" w:hAnsi="Calibri" w:eastAsia="Calibri" w:cs="Calibri"/>
                <w:sz w:val="18"/>
                <w:szCs w:val="18"/>
              </w:rPr>
              <w:t>r</w:t>
            </w:r>
            <w:r>
              <w:rPr>
                <w:rFonts w:ascii="Calibri" w:hAnsi="Calibri" w:eastAsia="Calibri" w:cs="Calibri"/>
                <w:spacing w:val="-1"/>
                <w:sz w:val="18"/>
                <w:szCs w:val="18"/>
              </w:rPr>
              <w:t xml:space="preserve"> e</w:t>
            </w:r>
            <w:r>
              <w:rPr>
                <w:rFonts w:ascii="Calibri" w:hAnsi="Calibri" w:eastAsia="Calibri" w:cs="Calibri"/>
                <w:sz w:val="18"/>
                <w:szCs w:val="18"/>
              </w:rPr>
              <w:t>m</w:t>
            </w:r>
            <w:r>
              <w:rPr>
                <w:rFonts w:ascii="Calibri" w:hAnsi="Calibri" w:eastAsia="Calibri" w:cs="Calibri"/>
                <w:spacing w:val="-1"/>
                <w:sz w:val="18"/>
                <w:szCs w:val="18"/>
              </w:rPr>
              <w:t>e</w:t>
            </w:r>
            <w:r>
              <w:rPr>
                <w:rFonts w:ascii="Calibri" w:hAnsi="Calibri" w:eastAsia="Calibri" w:cs="Calibri"/>
                <w:sz w:val="18"/>
                <w:szCs w:val="18"/>
              </w:rPr>
              <w:t>r</w:t>
            </w:r>
            <w:r>
              <w:rPr>
                <w:rFonts w:ascii="Calibri" w:hAnsi="Calibri" w:eastAsia="Calibri" w:cs="Calibri"/>
                <w:spacing w:val="-1"/>
                <w:sz w:val="18"/>
                <w:szCs w:val="18"/>
              </w:rPr>
              <w:t>gen</w:t>
            </w:r>
            <w:r>
              <w:rPr>
                <w:rFonts w:ascii="Calibri" w:hAnsi="Calibri" w:eastAsia="Calibri" w:cs="Calibri"/>
                <w:spacing w:val="1"/>
                <w:sz w:val="18"/>
                <w:szCs w:val="18"/>
              </w:rPr>
              <w:t>c</w:t>
            </w:r>
            <w:r>
              <w:rPr>
                <w:rFonts w:ascii="Calibri" w:hAnsi="Calibri" w:eastAsia="Calibri" w:cs="Calibri"/>
                <w:sz w:val="18"/>
                <w:szCs w:val="18"/>
              </w:rPr>
              <w:t>y</w:t>
            </w:r>
            <w:r>
              <w:rPr>
                <w:rFonts w:ascii="Calibri" w:hAnsi="Calibri" w:eastAsia="Calibri" w:cs="Calibri"/>
                <w:spacing w:val="-7"/>
                <w:sz w:val="18"/>
                <w:szCs w:val="18"/>
              </w:rPr>
              <w:t xml:space="preserve"> </w:t>
            </w:r>
            <w:r>
              <w:rPr>
                <w:rFonts w:ascii="Calibri" w:hAnsi="Calibri" w:eastAsia="Calibri" w:cs="Calibri"/>
                <w:sz w:val="18"/>
                <w:szCs w:val="18"/>
              </w:rPr>
              <w:t>a</w:t>
            </w:r>
            <w:r>
              <w:rPr>
                <w:rFonts w:ascii="Calibri" w:hAnsi="Calibri" w:eastAsia="Calibri" w:cs="Calibri"/>
                <w:spacing w:val="1"/>
                <w:sz w:val="18"/>
                <w:szCs w:val="18"/>
              </w:rPr>
              <w:t>f</w:t>
            </w:r>
            <w:r>
              <w:rPr>
                <w:rFonts w:ascii="Calibri" w:hAnsi="Calibri" w:eastAsia="Calibri" w:cs="Calibri"/>
                <w:sz w:val="18"/>
                <w:szCs w:val="18"/>
              </w:rPr>
              <w:t>fect</w:t>
            </w:r>
            <w:r>
              <w:rPr>
                <w:rFonts w:ascii="Calibri" w:hAnsi="Calibri" w:eastAsia="Calibri" w:cs="Calibri"/>
                <w:spacing w:val="-1"/>
                <w:sz w:val="18"/>
                <w:szCs w:val="18"/>
              </w:rPr>
              <w:t>e</w:t>
            </w:r>
            <w:r>
              <w:rPr>
                <w:rFonts w:ascii="Calibri" w:hAnsi="Calibri" w:eastAsia="Calibri" w:cs="Calibri"/>
                <w:sz w:val="18"/>
                <w:szCs w:val="18"/>
              </w:rPr>
              <w:t>d</w:t>
            </w:r>
            <w:r>
              <w:rPr>
                <w:rFonts w:ascii="Calibri" w:hAnsi="Calibri" w:eastAsia="Calibri" w:cs="Calibri"/>
                <w:spacing w:val="-5"/>
                <w:sz w:val="18"/>
                <w:szCs w:val="18"/>
              </w:rPr>
              <w:t xml:space="preserve"> </w:t>
            </w:r>
            <w:r>
              <w:rPr>
                <w:rFonts w:ascii="Calibri" w:hAnsi="Calibri" w:eastAsia="Calibri" w:cs="Calibri"/>
                <w:sz w:val="18"/>
                <w:szCs w:val="18"/>
              </w:rPr>
              <w:t>y</w:t>
            </w:r>
            <w:r>
              <w:rPr>
                <w:rFonts w:ascii="Calibri" w:hAnsi="Calibri" w:eastAsia="Calibri" w:cs="Calibri"/>
                <w:spacing w:val="1"/>
                <w:sz w:val="18"/>
                <w:szCs w:val="18"/>
              </w:rPr>
              <w:t>o</w:t>
            </w:r>
            <w:r>
              <w:rPr>
                <w:rFonts w:ascii="Calibri" w:hAnsi="Calibri" w:eastAsia="Calibri" w:cs="Calibri"/>
                <w:spacing w:val="-1"/>
                <w:sz w:val="18"/>
                <w:szCs w:val="18"/>
              </w:rPr>
              <w:t>u</w:t>
            </w:r>
            <w:r>
              <w:rPr>
                <w:rFonts w:ascii="Calibri" w:hAnsi="Calibri" w:eastAsia="Calibri" w:cs="Calibri"/>
                <w:spacing w:val="1"/>
                <w:sz w:val="18"/>
                <w:szCs w:val="18"/>
              </w:rPr>
              <w:t>n</w:t>
            </w:r>
            <w:r>
              <w:rPr>
                <w:rFonts w:ascii="Calibri" w:hAnsi="Calibri" w:eastAsia="Calibri" w:cs="Calibri"/>
                <w:sz w:val="18"/>
                <w:szCs w:val="18"/>
              </w:rPr>
              <w:t>g</w:t>
            </w:r>
            <w:r>
              <w:rPr>
                <w:rFonts w:ascii="Calibri" w:hAnsi="Calibri" w:eastAsia="Calibri" w:cs="Calibri"/>
                <w:spacing w:val="-1"/>
                <w:sz w:val="18"/>
                <w:szCs w:val="18"/>
              </w:rPr>
              <w:t xml:space="preserve"> </w:t>
            </w:r>
            <w:r>
              <w:rPr>
                <w:rFonts w:ascii="Calibri" w:hAnsi="Calibri" w:eastAsia="Calibri" w:cs="Calibri"/>
                <w:spacing w:val="1"/>
                <w:sz w:val="18"/>
                <w:szCs w:val="18"/>
              </w:rPr>
              <w:t>wo</w:t>
            </w:r>
            <w:r>
              <w:rPr>
                <w:rFonts w:ascii="Calibri" w:hAnsi="Calibri" w:eastAsia="Calibri" w:cs="Calibri"/>
                <w:sz w:val="18"/>
                <w:szCs w:val="18"/>
              </w:rPr>
              <w:t>m</w:t>
            </w:r>
            <w:r>
              <w:rPr>
                <w:rFonts w:ascii="Calibri" w:hAnsi="Calibri" w:eastAsia="Calibri" w:cs="Calibri"/>
                <w:spacing w:val="-1"/>
                <w:sz w:val="18"/>
                <w:szCs w:val="18"/>
              </w:rPr>
              <w:t>e</w:t>
            </w:r>
            <w:r>
              <w:rPr>
                <w:rFonts w:ascii="Calibri" w:hAnsi="Calibri" w:eastAsia="Calibri" w:cs="Calibri"/>
                <w:sz w:val="18"/>
                <w:szCs w:val="18"/>
              </w:rPr>
              <w:t>n a</w:t>
            </w:r>
            <w:r>
              <w:rPr>
                <w:rFonts w:ascii="Calibri" w:hAnsi="Calibri" w:eastAsia="Calibri" w:cs="Calibri"/>
                <w:spacing w:val="-1"/>
                <w:sz w:val="18"/>
                <w:szCs w:val="18"/>
              </w:rPr>
              <w:t>n</w:t>
            </w:r>
            <w:r>
              <w:rPr>
                <w:rFonts w:ascii="Calibri" w:hAnsi="Calibri" w:eastAsia="Calibri" w:cs="Calibri"/>
                <w:sz w:val="18"/>
                <w:szCs w:val="18"/>
              </w:rPr>
              <w:t>d</w:t>
            </w:r>
            <w:r>
              <w:rPr>
                <w:rFonts w:ascii="Calibri" w:hAnsi="Calibri" w:eastAsia="Calibri" w:cs="Calibri"/>
                <w:spacing w:val="-1"/>
                <w:sz w:val="18"/>
                <w:szCs w:val="18"/>
              </w:rPr>
              <w:t xml:space="preserve"> </w:t>
            </w:r>
            <w:r>
              <w:rPr>
                <w:rFonts w:ascii="Calibri" w:hAnsi="Calibri" w:eastAsia="Calibri" w:cs="Calibri"/>
                <w:sz w:val="18"/>
                <w:szCs w:val="18"/>
              </w:rPr>
              <w:t>me</w:t>
            </w:r>
            <w:r>
              <w:rPr>
                <w:rFonts w:ascii="Calibri" w:hAnsi="Calibri" w:eastAsia="Calibri" w:cs="Calibri"/>
                <w:spacing w:val="-1"/>
                <w:sz w:val="18"/>
                <w:szCs w:val="18"/>
              </w:rPr>
              <w:t>n</w:t>
            </w:r>
            <w:r>
              <w:rPr>
                <w:rFonts w:ascii="Calibri" w:hAnsi="Calibri" w:eastAsia="Calibri" w:cs="Calibri"/>
                <w:sz w:val="18"/>
                <w:szCs w:val="18"/>
              </w:rPr>
              <w:t>.</w:t>
            </w:r>
          </w:p>
        </w:tc>
      </w:tr>
    </w:tbl>
    <w:p w:rsidR="00053E75" w:rsidRDefault="00053E75" w14:paraId="4F652CBB" w14:textId="77777777">
      <w:pPr>
        <w:spacing w:after="0"/>
        <w:sectPr w:rsidR="00053E75">
          <w:pgSz w:w="12240" w:h="15840" w:orient="portrait"/>
          <w:pgMar w:top="820" w:right="60" w:bottom="280" w:left="620" w:header="90" w:footer="0" w:gutter="0"/>
          <w:cols w:space="720"/>
        </w:sectPr>
      </w:pPr>
    </w:p>
    <w:p w:rsidR="00053E75" w:rsidRDefault="00053E75" w14:paraId="7771E210" w14:textId="77777777">
      <w:pPr>
        <w:spacing w:after="0" w:line="200" w:lineRule="exact"/>
        <w:rPr>
          <w:sz w:val="20"/>
          <w:szCs w:val="20"/>
        </w:rPr>
      </w:pPr>
    </w:p>
    <w:p w:rsidR="00053E75" w:rsidRDefault="00053E75" w14:paraId="66FA81BC" w14:textId="77777777">
      <w:pPr>
        <w:spacing w:before="10" w:after="0" w:line="240" w:lineRule="exact"/>
        <w:rPr>
          <w:sz w:val="24"/>
          <w:szCs w:val="24"/>
        </w:rPr>
      </w:pPr>
    </w:p>
    <w:p w:rsidR="00053E75" w:rsidRDefault="00BF1E13" w14:paraId="3350084D" w14:textId="68A3DEA7">
      <w:pPr>
        <w:spacing w:before="16" w:after="0" w:line="240" w:lineRule="auto"/>
        <w:ind w:left="100" w:right="-20"/>
        <w:rPr>
          <w:rFonts w:ascii="Calibri" w:hAnsi="Calibri" w:eastAsia="Calibri" w:cs="Calibri"/>
        </w:rPr>
      </w:pPr>
      <w:r>
        <w:rPr>
          <w:rFonts w:ascii="Calibri" w:hAnsi="Calibri" w:eastAsia="Calibri" w:cs="Calibri"/>
          <w:b/>
          <w:bCs/>
          <w:color w:val="009FDC"/>
        </w:rPr>
        <w:t>An</w:t>
      </w:r>
      <w:r>
        <w:rPr>
          <w:rFonts w:ascii="Calibri" w:hAnsi="Calibri" w:eastAsia="Calibri" w:cs="Calibri"/>
          <w:b/>
          <w:bCs/>
          <w:color w:val="009FDC"/>
          <w:spacing w:val="-1"/>
        </w:rPr>
        <w:t>ne</w:t>
      </w:r>
      <w:r>
        <w:rPr>
          <w:rFonts w:ascii="Calibri" w:hAnsi="Calibri" w:eastAsia="Calibri" w:cs="Calibri"/>
          <w:b/>
          <w:bCs/>
          <w:color w:val="009FDC"/>
        </w:rPr>
        <w:t xml:space="preserve">x </w:t>
      </w:r>
      <w:r w:rsidR="002A46D3">
        <w:rPr>
          <w:rFonts w:ascii="Calibri" w:hAnsi="Calibri" w:eastAsia="Calibri" w:cs="Calibri"/>
          <w:b/>
          <w:bCs/>
          <w:color w:val="009FDC"/>
          <w:spacing w:val="1"/>
        </w:rPr>
        <w:t>9</w:t>
      </w:r>
      <w:r>
        <w:rPr>
          <w:rFonts w:ascii="Calibri" w:hAnsi="Calibri" w:eastAsia="Calibri" w:cs="Calibri"/>
          <w:b/>
          <w:bCs/>
          <w:color w:val="009FDC"/>
        </w:rPr>
        <w:t xml:space="preserve">: </w:t>
      </w:r>
      <w:r>
        <w:rPr>
          <w:rFonts w:ascii="Calibri" w:hAnsi="Calibri" w:eastAsia="Calibri" w:cs="Calibri"/>
          <w:b/>
          <w:bCs/>
          <w:color w:val="009FDC"/>
          <w:spacing w:val="1"/>
        </w:rPr>
        <w:t>C</w:t>
      </w:r>
      <w:r>
        <w:rPr>
          <w:rFonts w:ascii="Calibri" w:hAnsi="Calibri" w:eastAsia="Calibri" w:cs="Calibri"/>
          <w:b/>
          <w:bCs/>
          <w:color w:val="009FDC"/>
          <w:spacing w:val="-1"/>
        </w:rPr>
        <w:t>on</w:t>
      </w:r>
      <w:r>
        <w:rPr>
          <w:rFonts w:ascii="Calibri" w:hAnsi="Calibri" w:eastAsia="Calibri" w:cs="Calibri"/>
          <w:b/>
          <w:bCs/>
          <w:color w:val="009FDC"/>
        </w:rPr>
        <w:t>s</w:t>
      </w:r>
      <w:r>
        <w:rPr>
          <w:rFonts w:ascii="Calibri" w:hAnsi="Calibri" w:eastAsia="Calibri" w:cs="Calibri"/>
          <w:b/>
          <w:bCs/>
          <w:color w:val="009FDC"/>
          <w:spacing w:val="1"/>
        </w:rPr>
        <w:t>i</w:t>
      </w:r>
      <w:r>
        <w:rPr>
          <w:rFonts w:ascii="Calibri" w:hAnsi="Calibri" w:eastAsia="Calibri" w:cs="Calibri"/>
          <w:b/>
          <w:bCs/>
          <w:color w:val="009FDC"/>
          <w:spacing w:val="-1"/>
        </w:rPr>
        <w:t>d</w:t>
      </w:r>
      <w:r>
        <w:rPr>
          <w:rFonts w:ascii="Calibri" w:hAnsi="Calibri" w:eastAsia="Calibri" w:cs="Calibri"/>
          <w:b/>
          <w:bCs/>
          <w:color w:val="009FDC"/>
          <w:spacing w:val="-3"/>
        </w:rPr>
        <w:t>e</w:t>
      </w:r>
      <w:r>
        <w:rPr>
          <w:rFonts w:ascii="Calibri" w:hAnsi="Calibri" w:eastAsia="Calibri" w:cs="Calibri"/>
          <w:b/>
          <w:bCs/>
          <w:color w:val="009FDC"/>
          <w:spacing w:val="1"/>
        </w:rPr>
        <w:t>r</w:t>
      </w:r>
      <w:r>
        <w:rPr>
          <w:rFonts w:ascii="Calibri" w:hAnsi="Calibri" w:eastAsia="Calibri" w:cs="Calibri"/>
          <w:b/>
          <w:bCs/>
          <w:color w:val="009FDC"/>
          <w:spacing w:val="-1"/>
        </w:rPr>
        <w:t>a</w:t>
      </w:r>
      <w:r>
        <w:rPr>
          <w:rFonts w:ascii="Calibri" w:hAnsi="Calibri" w:eastAsia="Calibri" w:cs="Calibri"/>
          <w:b/>
          <w:bCs/>
          <w:color w:val="009FDC"/>
        </w:rPr>
        <w:t>t</w:t>
      </w:r>
      <w:r>
        <w:rPr>
          <w:rFonts w:ascii="Calibri" w:hAnsi="Calibri" w:eastAsia="Calibri" w:cs="Calibri"/>
          <w:b/>
          <w:bCs/>
          <w:color w:val="009FDC"/>
          <w:spacing w:val="1"/>
        </w:rPr>
        <w:t>i</w:t>
      </w:r>
      <w:r>
        <w:rPr>
          <w:rFonts w:ascii="Calibri" w:hAnsi="Calibri" w:eastAsia="Calibri" w:cs="Calibri"/>
          <w:b/>
          <w:bCs/>
          <w:color w:val="009FDC"/>
          <w:spacing w:val="-1"/>
        </w:rPr>
        <w:t>on</w:t>
      </w:r>
      <w:r>
        <w:rPr>
          <w:rFonts w:ascii="Calibri" w:hAnsi="Calibri" w:eastAsia="Calibri" w:cs="Calibri"/>
          <w:b/>
          <w:bCs/>
          <w:color w:val="009FDC"/>
        </w:rPr>
        <w:t>s</w:t>
      </w:r>
      <w:r>
        <w:rPr>
          <w:rFonts w:ascii="Calibri" w:hAnsi="Calibri" w:eastAsia="Calibri" w:cs="Calibri"/>
          <w:b/>
          <w:bCs/>
          <w:color w:val="009FDC"/>
          <w:spacing w:val="2"/>
        </w:rPr>
        <w:t xml:space="preserve"> </w:t>
      </w:r>
      <w:r>
        <w:rPr>
          <w:rFonts w:ascii="Calibri" w:hAnsi="Calibri" w:eastAsia="Calibri" w:cs="Calibri"/>
          <w:b/>
          <w:bCs/>
          <w:color w:val="009FDC"/>
          <w:spacing w:val="-3"/>
        </w:rPr>
        <w:t>d</w:t>
      </w:r>
      <w:r>
        <w:rPr>
          <w:rFonts w:ascii="Calibri" w:hAnsi="Calibri" w:eastAsia="Calibri" w:cs="Calibri"/>
          <w:b/>
          <w:bCs/>
          <w:color w:val="009FDC"/>
          <w:spacing w:val="-1"/>
        </w:rPr>
        <w:t>u</w:t>
      </w:r>
      <w:r>
        <w:rPr>
          <w:rFonts w:ascii="Calibri" w:hAnsi="Calibri" w:eastAsia="Calibri" w:cs="Calibri"/>
          <w:b/>
          <w:bCs/>
          <w:color w:val="009FDC"/>
          <w:spacing w:val="1"/>
        </w:rPr>
        <w:t>ri</w:t>
      </w:r>
      <w:r>
        <w:rPr>
          <w:rFonts w:ascii="Calibri" w:hAnsi="Calibri" w:eastAsia="Calibri" w:cs="Calibri"/>
          <w:b/>
          <w:bCs/>
          <w:color w:val="009FDC"/>
          <w:spacing w:val="-1"/>
        </w:rPr>
        <w:t>n</w:t>
      </w:r>
      <w:r>
        <w:rPr>
          <w:rFonts w:ascii="Calibri" w:hAnsi="Calibri" w:eastAsia="Calibri" w:cs="Calibri"/>
          <w:b/>
          <w:bCs/>
          <w:color w:val="009FDC"/>
        </w:rPr>
        <w:t>g</w:t>
      </w:r>
      <w:r>
        <w:rPr>
          <w:rFonts w:ascii="Calibri" w:hAnsi="Calibri" w:eastAsia="Calibri" w:cs="Calibri"/>
          <w:b/>
          <w:bCs/>
          <w:color w:val="009FDC"/>
          <w:spacing w:val="-1"/>
        </w:rPr>
        <w:t xml:space="preserve"> </w:t>
      </w:r>
      <w:r>
        <w:rPr>
          <w:rFonts w:ascii="Calibri" w:hAnsi="Calibri" w:eastAsia="Calibri" w:cs="Calibri"/>
          <w:b/>
          <w:bCs/>
          <w:color w:val="009FDC"/>
        </w:rPr>
        <w:t>t</w:t>
      </w:r>
      <w:r>
        <w:rPr>
          <w:rFonts w:ascii="Calibri" w:hAnsi="Calibri" w:eastAsia="Calibri" w:cs="Calibri"/>
          <w:b/>
          <w:bCs/>
          <w:color w:val="009FDC"/>
          <w:spacing w:val="-1"/>
        </w:rPr>
        <w:t>a</w:t>
      </w:r>
      <w:r>
        <w:rPr>
          <w:rFonts w:ascii="Calibri" w:hAnsi="Calibri" w:eastAsia="Calibri" w:cs="Calibri"/>
          <w:b/>
          <w:bCs/>
          <w:color w:val="009FDC"/>
          <w:spacing w:val="1"/>
        </w:rPr>
        <w:t>rg</w:t>
      </w:r>
      <w:r>
        <w:rPr>
          <w:rFonts w:ascii="Calibri" w:hAnsi="Calibri" w:eastAsia="Calibri" w:cs="Calibri"/>
          <w:b/>
          <w:bCs/>
          <w:color w:val="009FDC"/>
          <w:spacing w:val="-1"/>
        </w:rPr>
        <w:t>e</w:t>
      </w:r>
      <w:r>
        <w:rPr>
          <w:rFonts w:ascii="Calibri" w:hAnsi="Calibri" w:eastAsia="Calibri" w:cs="Calibri"/>
          <w:b/>
          <w:bCs/>
          <w:color w:val="009FDC"/>
          <w:spacing w:val="-2"/>
        </w:rPr>
        <w:t>t</w:t>
      </w:r>
      <w:r>
        <w:rPr>
          <w:rFonts w:ascii="Calibri" w:hAnsi="Calibri" w:eastAsia="Calibri" w:cs="Calibri"/>
          <w:b/>
          <w:bCs/>
          <w:color w:val="009FDC"/>
          <w:spacing w:val="1"/>
        </w:rPr>
        <w:t>i</w:t>
      </w:r>
      <w:r>
        <w:rPr>
          <w:rFonts w:ascii="Calibri" w:hAnsi="Calibri" w:eastAsia="Calibri" w:cs="Calibri"/>
          <w:b/>
          <w:bCs/>
          <w:color w:val="009FDC"/>
          <w:spacing w:val="-1"/>
        </w:rPr>
        <w:t>n</w:t>
      </w:r>
      <w:r>
        <w:rPr>
          <w:rFonts w:ascii="Calibri" w:hAnsi="Calibri" w:eastAsia="Calibri" w:cs="Calibri"/>
          <w:b/>
          <w:bCs/>
          <w:color w:val="009FDC"/>
        </w:rPr>
        <w:t>g</w:t>
      </w:r>
    </w:p>
    <w:p w:rsidR="00053E75" w:rsidRDefault="00053E75" w14:paraId="205B473E" w14:textId="77777777">
      <w:pPr>
        <w:spacing w:before="1" w:after="0" w:line="180" w:lineRule="exact"/>
        <w:rPr>
          <w:sz w:val="18"/>
          <w:szCs w:val="18"/>
        </w:rPr>
      </w:pPr>
    </w:p>
    <w:p w:rsidR="00053E75" w:rsidRDefault="00BF1E13" w14:paraId="68C8E41F" w14:textId="77777777">
      <w:pPr>
        <w:spacing w:after="0" w:line="240" w:lineRule="auto"/>
        <w:ind w:left="100" w:right="936"/>
        <w:rPr>
          <w:rFonts w:ascii="Calibri" w:hAnsi="Calibri" w:eastAsia="Calibri" w:cs="Calibri"/>
        </w:rPr>
      </w:pPr>
      <w:r>
        <w:rPr>
          <w:rFonts w:ascii="Calibri" w:hAnsi="Calibri" w:eastAsia="Calibri" w:cs="Calibri"/>
          <w:color w:val="009FDC"/>
        </w:rPr>
        <w:t xml:space="preserve">For </w:t>
      </w:r>
      <w:r>
        <w:rPr>
          <w:rFonts w:ascii="Calibri" w:hAnsi="Calibri" w:eastAsia="Calibri" w:cs="Calibri"/>
          <w:color w:val="009FDC"/>
          <w:spacing w:val="-2"/>
        </w:rPr>
        <w:t>c</w:t>
      </w:r>
      <w:r>
        <w:rPr>
          <w:rFonts w:ascii="Calibri" w:hAnsi="Calibri" w:eastAsia="Calibri" w:cs="Calibri"/>
          <w:color w:val="009FDC"/>
          <w:spacing w:val="-1"/>
        </w:rPr>
        <w:t>o</w:t>
      </w:r>
      <w:r>
        <w:rPr>
          <w:rFonts w:ascii="Calibri" w:hAnsi="Calibri" w:eastAsia="Calibri" w:cs="Calibri"/>
          <w:color w:val="009FDC"/>
          <w:spacing w:val="1"/>
        </w:rPr>
        <w:t>m</w:t>
      </w:r>
      <w:r>
        <w:rPr>
          <w:rFonts w:ascii="Calibri" w:hAnsi="Calibri" w:eastAsia="Calibri" w:cs="Calibri"/>
          <w:color w:val="009FDC"/>
          <w:spacing w:val="-1"/>
        </w:rPr>
        <w:t>m</w:t>
      </w:r>
      <w:r>
        <w:rPr>
          <w:rFonts w:ascii="Calibri" w:hAnsi="Calibri" w:eastAsia="Calibri" w:cs="Calibri"/>
          <w:color w:val="009FDC"/>
          <w:spacing w:val="1"/>
        </w:rPr>
        <w:t>o</w:t>
      </w:r>
      <w:r>
        <w:rPr>
          <w:rFonts w:ascii="Calibri" w:hAnsi="Calibri" w:eastAsia="Calibri" w:cs="Calibri"/>
          <w:color w:val="009FDC"/>
        </w:rPr>
        <w:t>n</w:t>
      </w:r>
      <w:r>
        <w:rPr>
          <w:rFonts w:ascii="Calibri" w:hAnsi="Calibri" w:eastAsia="Calibri" w:cs="Calibri"/>
          <w:color w:val="009FDC"/>
          <w:spacing w:val="-1"/>
        </w:rPr>
        <w:t xml:space="preserve"> </w:t>
      </w:r>
      <w:r>
        <w:rPr>
          <w:rFonts w:ascii="Calibri" w:hAnsi="Calibri" w:eastAsia="Calibri" w:cs="Calibri"/>
          <w:color w:val="009FDC"/>
        </w:rPr>
        <w:t>a</w:t>
      </w:r>
      <w:r>
        <w:rPr>
          <w:rFonts w:ascii="Calibri" w:hAnsi="Calibri" w:eastAsia="Calibri" w:cs="Calibri"/>
          <w:color w:val="009FDC"/>
          <w:spacing w:val="-2"/>
        </w:rPr>
        <w:t>c</w:t>
      </w:r>
      <w:r>
        <w:rPr>
          <w:rFonts w:ascii="Calibri" w:hAnsi="Calibri" w:eastAsia="Calibri" w:cs="Calibri"/>
          <w:color w:val="009FDC"/>
        </w:rPr>
        <w:t>ti</w:t>
      </w:r>
      <w:r>
        <w:rPr>
          <w:rFonts w:ascii="Calibri" w:hAnsi="Calibri" w:eastAsia="Calibri" w:cs="Calibri"/>
          <w:color w:val="009FDC"/>
          <w:spacing w:val="1"/>
        </w:rPr>
        <w:t>v</w:t>
      </w:r>
      <w:r>
        <w:rPr>
          <w:rFonts w:ascii="Calibri" w:hAnsi="Calibri" w:eastAsia="Calibri" w:cs="Calibri"/>
          <w:color w:val="009FDC"/>
        </w:rPr>
        <w:t>it</w:t>
      </w:r>
      <w:r>
        <w:rPr>
          <w:rFonts w:ascii="Calibri" w:hAnsi="Calibri" w:eastAsia="Calibri" w:cs="Calibri"/>
          <w:color w:val="009FDC"/>
          <w:spacing w:val="-2"/>
        </w:rPr>
        <w:t>i</w:t>
      </w:r>
      <w:r>
        <w:rPr>
          <w:rFonts w:ascii="Calibri" w:hAnsi="Calibri" w:eastAsia="Calibri" w:cs="Calibri"/>
          <w:color w:val="009FDC"/>
        </w:rPr>
        <w:t>es,</w:t>
      </w:r>
      <w:r>
        <w:rPr>
          <w:rFonts w:ascii="Calibri" w:hAnsi="Calibri" w:eastAsia="Calibri" w:cs="Calibri"/>
          <w:color w:val="009FDC"/>
          <w:spacing w:val="1"/>
        </w:rPr>
        <w:t xml:space="preserve"> </w:t>
      </w:r>
      <w:r>
        <w:rPr>
          <w:rFonts w:ascii="Calibri" w:hAnsi="Calibri" w:eastAsia="Calibri" w:cs="Calibri"/>
          <w:color w:val="009FDC"/>
          <w:spacing w:val="-2"/>
        </w:rPr>
        <w:t>C</w:t>
      </w:r>
      <w:r>
        <w:rPr>
          <w:rFonts w:ascii="Calibri" w:hAnsi="Calibri" w:eastAsia="Calibri" w:cs="Calibri"/>
          <w:color w:val="009FDC"/>
        </w:rPr>
        <w:t>P</w:t>
      </w:r>
      <w:r>
        <w:rPr>
          <w:rFonts w:ascii="Calibri" w:hAnsi="Calibri" w:eastAsia="Calibri" w:cs="Calibri"/>
          <w:color w:val="009FDC"/>
          <w:spacing w:val="-1"/>
        </w:rPr>
        <w:t xml:space="preserve"> </w:t>
      </w:r>
      <w:r>
        <w:rPr>
          <w:rFonts w:ascii="Calibri" w:hAnsi="Calibri" w:eastAsia="Calibri" w:cs="Calibri"/>
          <w:color w:val="009FDC"/>
        </w:rPr>
        <w:t>a</w:t>
      </w:r>
      <w:r>
        <w:rPr>
          <w:rFonts w:ascii="Calibri" w:hAnsi="Calibri" w:eastAsia="Calibri" w:cs="Calibri"/>
          <w:color w:val="009FDC"/>
          <w:spacing w:val="-1"/>
        </w:rPr>
        <w:t>n</w:t>
      </w:r>
      <w:r>
        <w:rPr>
          <w:rFonts w:ascii="Calibri" w:hAnsi="Calibri" w:eastAsia="Calibri" w:cs="Calibri"/>
          <w:color w:val="009FDC"/>
        </w:rPr>
        <w:t>d</w:t>
      </w:r>
      <w:r>
        <w:rPr>
          <w:rFonts w:ascii="Calibri" w:hAnsi="Calibri" w:eastAsia="Calibri" w:cs="Calibri"/>
          <w:color w:val="009FDC"/>
          <w:spacing w:val="-1"/>
        </w:rPr>
        <w:t xml:space="preserve"> </w:t>
      </w:r>
      <w:r>
        <w:rPr>
          <w:rFonts w:ascii="Calibri" w:hAnsi="Calibri" w:eastAsia="Calibri" w:cs="Calibri"/>
          <w:color w:val="009FDC"/>
        </w:rPr>
        <w:t>E</w:t>
      </w:r>
      <w:r>
        <w:rPr>
          <w:rFonts w:ascii="Calibri" w:hAnsi="Calibri" w:eastAsia="Calibri" w:cs="Calibri"/>
          <w:color w:val="009FDC"/>
          <w:spacing w:val="-1"/>
        </w:rPr>
        <w:t>du</w:t>
      </w:r>
      <w:r>
        <w:rPr>
          <w:rFonts w:ascii="Calibri" w:hAnsi="Calibri" w:eastAsia="Calibri" w:cs="Calibri"/>
          <w:color w:val="009FDC"/>
        </w:rPr>
        <w:t>cati</w:t>
      </w:r>
      <w:r>
        <w:rPr>
          <w:rFonts w:ascii="Calibri" w:hAnsi="Calibri" w:eastAsia="Calibri" w:cs="Calibri"/>
          <w:color w:val="009FDC"/>
          <w:spacing w:val="1"/>
        </w:rPr>
        <w:t>o</w:t>
      </w:r>
      <w:r>
        <w:rPr>
          <w:rFonts w:ascii="Calibri" w:hAnsi="Calibri" w:eastAsia="Calibri" w:cs="Calibri"/>
          <w:color w:val="009FDC"/>
        </w:rPr>
        <w:t>n</w:t>
      </w:r>
      <w:r>
        <w:rPr>
          <w:rFonts w:ascii="Calibri" w:hAnsi="Calibri" w:eastAsia="Calibri" w:cs="Calibri"/>
          <w:color w:val="009FDC"/>
          <w:spacing w:val="-1"/>
        </w:rPr>
        <w:t xml:space="preserve"> </w:t>
      </w:r>
      <w:r>
        <w:rPr>
          <w:rFonts w:ascii="Calibri" w:hAnsi="Calibri" w:eastAsia="Calibri" w:cs="Calibri"/>
          <w:color w:val="009FDC"/>
        </w:rPr>
        <w:t>s</w:t>
      </w:r>
      <w:r>
        <w:rPr>
          <w:rFonts w:ascii="Calibri" w:hAnsi="Calibri" w:eastAsia="Calibri" w:cs="Calibri"/>
          <w:color w:val="009FDC"/>
          <w:spacing w:val="-3"/>
        </w:rPr>
        <w:t>h</w:t>
      </w:r>
      <w:r>
        <w:rPr>
          <w:rFonts w:ascii="Calibri" w:hAnsi="Calibri" w:eastAsia="Calibri" w:cs="Calibri"/>
          <w:color w:val="009FDC"/>
          <w:spacing w:val="1"/>
        </w:rPr>
        <w:t>o</w:t>
      </w:r>
      <w:r>
        <w:rPr>
          <w:rFonts w:ascii="Calibri" w:hAnsi="Calibri" w:eastAsia="Calibri" w:cs="Calibri"/>
          <w:color w:val="009FDC"/>
          <w:spacing w:val="-1"/>
        </w:rPr>
        <w:t>u</w:t>
      </w:r>
      <w:r>
        <w:rPr>
          <w:rFonts w:ascii="Calibri" w:hAnsi="Calibri" w:eastAsia="Calibri" w:cs="Calibri"/>
          <w:color w:val="009FDC"/>
        </w:rPr>
        <w:t>ld</w:t>
      </w:r>
      <w:r>
        <w:rPr>
          <w:rFonts w:ascii="Calibri" w:hAnsi="Calibri" w:eastAsia="Calibri" w:cs="Calibri"/>
          <w:color w:val="009FDC"/>
          <w:spacing w:val="-1"/>
        </w:rPr>
        <w:t xml:space="preserve"> w</w:t>
      </w:r>
      <w:r>
        <w:rPr>
          <w:rFonts w:ascii="Calibri" w:hAnsi="Calibri" w:eastAsia="Calibri" w:cs="Calibri"/>
          <w:color w:val="009FDC"/>
          <w:spacing w:val="1"/>
        </w:rPr>
        <w:t>o</w:t>
      </w:r>
      <w:r>
        <w:rPr>
          <w:rFonts w:ascii="Calibri" w:hAnsi="Calibri" w:eastAsia="Calibri" w:cs="Calibri"/>
          <w:color w:val="009FDC"/>
        </w:rPr>
        <w:t>rk</w:t>
      </w:r>
      <w:r>
        <w:rPr>
          <w:rFonts w:ascii="Calibri" w:hAnsi="Calibri" w:eastAsia="Calibri" w:cs="Calibri"/>
          <w:color w:val="009FDC"/>
          <w:spacing w:val="-2"/>
        </w:rPr>
        <w:t xml:space="preserve"> </w:t>
      </w:r>
      <w:r>
        <w:rPr>
          <w:rFonts w:ascii="Calibri" w:hAnsi="Calibri" w:eastAsia="Calibri" w:cs="Calibri"/>
          <w:color w:val="009FDC"/>
          <w:spacing w:val="1"/>
        </w:rPr>
        <w:t>to</w:t>
      </w:r>
      <w:r>
        <w:rPr>
          <w:rFonts w:ascii="Calibri" w:hAnsi="Calibri" w:eastAsia="Calibri" w:cs="Calibri"/>
          <w:color w:val="009FDC"/>
          <w:spacing w:val="-1"/>
        </w:rPr>
        <w:t>g</w:t>
      </w:r>
      <w:r>
        <w:rPr>
          <w:rFonts w:ascii="Calibri" w:hAnsi="Calibri" w:eastAsia="Calibri" w:cs="Calibri"/>
          <w:color w:val="009FDC"/>
          <w:spacing w:val="-2"/>
        </w:rPr>
        <w:t>e</w:t>
      </w:r>
      <w:r>
        <w:rPr>
          <w:rFonts w:ascii="Calibri" w:hAnsi="Calibri" w:eastAsia="Calibri" w:cs="Calibri"/>
          <w:color w:val="009FDC"/>
        </w:rPr>
        <w:t>ther</w:t>
      </w:r>
      <w:r>
        <w:rPr>
          <w:rFonts w:ascii="Calibri" w:hAnsi="Calibri" w:eastAsia="Calibri" w:cs="Calibri"/>
          <w:color w:val="009FDC"/>
          <w:spacing w:val="-2"/>
        </w:rPr>
        <w:t xml:space="preserve"> </w:t>
      </w:r>
      <w:r>
        <w:rPr>
          <w:rFonts w:ascii="Calibri" w:hAnsi="Calibri" w:eastAsia="Calibri" w:cs="Calibri"/>
          <w:color w:val="009FDC"/>
        </w:rPr>
        <w:t>to</w:t>
      </w:r>
      <w:r>
        <w:rPr>
          <w:rFonts w:ascii="Calibri" w:hAnsi="Calibri" w:eastAsia="Calibri" w:cs="Calibri"/>
          <w:color w:val="009FDC"/>
          <w:spacing w:val="-1"/>
        </w:rPr>
        <w:t xml:space="preserve"> </w:t>
      </w:r>
      <w:r>
        <w:rPr>
          <w:rFonts w:ascii="Calibri" w:hAnsi="Calibri" w:eastAsia="Calibri" w:cs="Calibri"/>
          <w:color w:val="009FDC"/>
          <w:spacing w:val="4"/>
        </w:rPr>
        <w:t>a</w:t>
      </w:r>
      <w:r>
        <w:rPr>
          <w:rFonts w:ascii="Calibri" w:hAnsi="Calibri" w:eastAsia="Calibri" w:cs="Calibri"/>
          <w:color w:val="009FDC"/>
          <w:spacing w:val="-1"/>
        </w:rPr>
        <w:t>v</w:t>
      </w:r>
      <w:r>
        <w:rPr>
          <w:rFonts w:ascii="Calibri" w:hAnsi="Calibri" w:eastAsia="Calibri" w:cs="Calibri"/>
          <w:color w:val="009FDC"/>
          <w:spacing w:val="1"/>
        </w:rPr>
        <w:t>o</w:t>
      </w:r>
      <w:r>
        <w:rPr>
          <w:rFonts w:ascii="Calibri" w:hAnsi="Calibri" w:eastAsia="Calibri" w:cs="Calibri"/>
          <w:color w:val="009FDC"/>
        </w:rPr>
        <w:t>id</w:t>
      </w:r>
      <w:r>
        <w:rPr>
          <w:rFonts w:ascii="Calibri" w:hAnsi="Calibri" w:eastAsia="Calibri" w:cs="Calibri"/>
          <w:color w:val="009FDC"/>
          <w:spacing w:val="-1"/>
        </w:rPr>
        <w:t xml:space="preserve"> </w:t>
      </w:r>
      <w:r>
        <w:rPr>
          <w:rFonts w:ascii="Calibri" w:hAnsi="Calibri" w:eastAsia="Calibri" w:cs="Calibri"/>
          <w:color w:val="009FDC"/>
          <w:spacing w:val="1"/>
        </w:rPr>
        <w:t>t</w:t>
      </w:r>
      <w:r>
        <w:rPr>
          <w:rFonts w:ascii="Calibri" w:hAnsi="Calibri" w:eastAsia="Calibri" w:cs="Calibri"/>
          <w:color w:val="009FDC"/>
        </w:rPr>
        <w:t>ar</w:t>
      </w:r>
      <w:r>
        <w:rPr>
          <w:rFonts w:ascii="Calibri" w:hAnsi="Calibri" w:eastAsia="Calibri" w:cs="Calibri"/>
          <w:color w:val="009FDC"/>
          <w:spacing w:val="-3"/>
        </w:rPr>
        <w:t>g</w:t>
      </w:r>
      <w:r>
        <w:rPr>
          <w:rFonts w:ascii="Calibri" w:hAnsi="Calibri" w:eastAsia="Calibri" w:cs="Calibri"/>
          <w:color w:val="009FDC"/>
        </w:rPr>
        <w:t>e</w:t>
      </w:r>
      <w:r>
        <w:rPr>
          <w:rFonts w:ascii="Calibri" w:hAnsi="Calibri" w:eastAsia="Calibri" w:cs="Calibri"/>
          <w:color w:val="009FDC"/>
          <w:spacing w:val="1"/>
        </w:rPr>
        <w:t>t</w:t>
      </w:r>
      <w:r>
        <w:rPr>
          <w:rFonts w:ascii="Calibri" w:hAnsi="Calibri" w:eastAsia="Calibri" w:cs="Calibri"/>
          <w:color w:val="009FDC"/>
        </w:rPr>
        <w:t>i</w:t>
      </w:r>
      <w:r>
        <w:rPr>
          <w:rFonts w:ascii="Calibri" w:hAnsi="Calibri" w:eastAsia="Calibri" w:cs="Calibri"/>
          <w:color w:val="009FDC"/>
          <w:spacing w:val="-4"/>
        </w:rPr>
        <w:t>n</w:t>
      </w:r>
      <w:r>
        <w:rPr>
          <w:rFonts w:ascii="Calibri" w:hAnsi="Calibri" w:eastAsia="Calibri" w:cs="Calibri"/>
          <w:color w:val="009FDC"/>
        </w:rPr>
        <w:t>g</w:t>
      </w:r>
      <w:r>
        <w:rPr>
          <w:rFonts w:ascii="Calibri" w:hAnsi="Calibri" w:eastAsia="Calibri" w:cs="Calibri"/>
          <w:color w:val="009FDC"/>
          <w:spacing w:val="-1"/>
        </w:rPr>
        <w:t xml:space="preserve"> </w:t>
      </w:r>
      <w:r>
        <w:rPr>
          <w:rFonts w:ascii="Calibri" w:hAnsi="Calibri" w:eastAsia="Calibri" w:cs="Calibri"/>
          <w:color w:val="009FDC"/>
          <w:spacing w:val="1"/>
        </w:rPr>
        <w:t>t</w:t>
      </w:r>
      <w:r>
        <w:rPr>
          <w:rFonts w:ascii="Calibri" w:hAnsi="Calibri" w:eastAsia="Calibri" w:cs="Calibri"/>
          <w:color w:val="009FDC"/>
          <w:spacing w:val="-1"/>
        </w:rPr>
        <w:t>h</w:t>
      </w:r>
      <w:r>
        <w:rPr>
          <w:rFonts w:ascii="Calibri" w:hAnsi="Calibri" w:eastAsia="Calibri" w:cs="Calibri"/>
          <w:color w:val="009FDC"/>
        </w:rPr>
        <w:t>e</w:t>
      </w:r>
      <w:r>
        <w:rPr>
          <w:rFonts w:ascii="Calibri" w:hAnsi="Calibri" w:eastAsia="Calibri" w:cs="Calibri"/>
          <w:color w:val="009FDC"/>
          <w:spacing w:val="1"/>
        </w:rPr>
        <w:t xml:space="preserve"> </w:t>
      </w:r>
      <w:r>
        <w:rPr>
          <w:rFonts w:ascii="Calibri" w:hAnsi="Calibri" w:eastAsia="Calibri" w:cs="Calibri"/>
          <w:color w:val="009FDC"/>
        </w:rPr>
        <w:t>s</w:t>
      </w:r>
      <w:r>
        <w:rPr>
          <w:rFonts w:ascii="Calibri" w:hAnsi="Calibri" w:eastAsia="Calibri" w:cs="Calibri"/>
          <w:color w:val="009FDC"/>
          <w:spacing w:val="-2"/>
        </w:rPr>
        <w:t>a</w:t>
      </w:r>
      <w:r>
        <w:rPr>
          <w:rFonts w:ascii="Calibri" w:hAnsi="Calibri" w:eastAsia="Calibri" w:cs="Calibri"/>
          <w:color w:val="009FDC"/>
          <w:spacing w:val="1"/>
        </w:rPr>
        <w:t>m</w:t>
      </w:r>
      <w:r>
        <w:rPr>
          <w:rFonts w:ascii="Calibri" w:hAnsi="Calibri" w:eastAsia="Calibri" w:cs="Calibri"/>
          <w:color w:val="009FDC"/>
        </w:rPr>
        <w:t>e</w:t>
      </w:r>
      <w:r>
        <w:rPr>
          <w:rFonts w:ascii="Calibri" w:hAnsi="Calibri" w:eastAsia="Calibri" w:cs="Calibri"/>
          <w:color w:val="009FDC"/>
          <w:spacing w:val="-2"/>
        </w:rPr>
        <w:t xml:space="preserve"> </w:t>
      </w:r>
      <w:r>
        <w:rPr>
          <w:rFonts w:ascii="Calibri" w:hAnsi="Calibri" w:eastAsia="Calibri" w:cs="Calibri"/>
          <w:color w:val="009FDC"/>
        </w:rPr>
        <w:t>in</w:t>
      </w:r>
      <w:r>
        <w:rPr>
          <w:rFonts w:ascii="Calibri" w:hAnsi="Calibri" w:eastAsia="Calibri" w:cs="Calibri"/>
          <w:color w:val="009FDC"/>
          <w:spacing w:val="-1"/>
        </w:rPr>
        <w:t>d</w:t>
      </w:r>
      <w:r>
        <w:rPr>
          <w:rFonts w:ascii="Calibri" w:hAnsi="Calibri" w:eastAsia="Calibri" w:cs="Calibri"/>
          <w:color w:val="009FDC"/>
        </w:rPr>
        <w:t>ivid</w:t>
      </w:r>
      <w:r>
        <w:rPr>
          <w:rFonts w:ascii="Calibri" w:hAnsi="Calibri" w:eastAsia="Calibri" w:cs="Calibri"/>
          <w:color w:val="009FDC"/>
          <w:spacing w:val="-1"/>
        </w:rPr>
        <w:t>u</w:t>
      </w:r>
      <w:r>
        <w:rPr>
          <w:rFonts w:ascii="Calibri" w:hAnsi="Calibri" w:eastAsia="Calibri" w:cs="Calibri"/>
          <w:color w:val="009FDC"/>
        </w:rPr>
        <w:t>als w</w:t>
      </w:r>
      <w:r>
        <w:rPr>
          <w:rFonts w:ascii="Calibri" w:hAnsi="Calibri" w:eastAsia="Calibri" w:cs="Calibri"/>
          <w:color w:val="009FDC"/>
          <w:spacing w:val="-2"/>
        </w:rPr>
        <w:t>i</w:t>
      </w:r>
      <w:r>
        <w:rPr>
          <w:rFonts w:ascii="Calibri" w:hAnsi="Calibri" w:eastAsia="Calibri" w:cs="Calibri"/>
          <w:color w:val="009FDC"/>
        </w:rPr>
        <w:t>th the</w:t>
      </w:r>
      <w:r>
        <w:rPr>
          <w:rFonts w:ascii="Calibri" w:hAnsi="Calibri" w:eastAsia="Calibri" w:cs="Calibri"/>
          <w:color w:val="009FDC"/>
          <w:spacing w:val="1"/>
        </w:rPr>
        <w:t xml:space="preserve"> </w:t>
      </w:r>
      <w:r>
        <w:rPr>
          <w:rFonts w:ascii="Calibri" w:hAnsi="Calibri" w:eastAsia="Calibri" w:cs="Calibri"/>
          <w:color w:val="009FDC"/>
        </w:rPr>
        <w:t>s</w:t>
      </w:r>
      <w:r>
        <w:rPr>
          <w:rFonts w:ascii="Calibri" w:hAnsi="Calibri" w:eastAsia="Calibri" w:cs="Calibri"/>
          <w:color w:val="009FDC"/>
          <w:spacing w:val="-2"/>
        </w:rPr>
        <w:t>a</w:t>
      </w:r>
      <w:r>
        <w:rPr>
          <w:rFonts w:ascii="Calibri" w:hAnsi="Calibri" w:eastAsia="Calibri" w:cs="Calibri"/>
          <w:color w:val="009FDC"/>
          <w:spacing w:val="1"/>
        </w:rPr>
        <w:t>m</w:t>
      </w:r>
      <w:r>
        <w:rPr>
          <w:rFonts w:ascii="Calibri" w:hAnsi="Calibri" w:eastAsia="Calibri" w:cs="Calibri"/>
          <w:color w:val="009FDC"/>
        </w:rPr>
        <w:t>e acti</w:t>
      </w:r>
      <w:r>
        <w:rPr>
          <w:rFonts w:ascii="Calibri" w:hAnsi="Calibri" w:eastAsia="Calibri" w:cs="Calibri"/>
          <w:color w:val="009FDC"/>
          <w:spacing w:val="1"/>
        </w:rPr>
        <w:t>v</w:t>
      </w:r>
      <w:r>
        <w:rPr>
          <w:rFonts w:ascii="Calibri" w:hAnsi="Calibri" w:eastAsia="Calibri" w:cs="Calibri"/>
          <w:color w:val="009FDC"/>
        </w:rPr>
        <w:t>it</w:t>
      </w:r>
      <w:r>
        <w:rPr>
          <w:rFonts w:ascii="Calibri" w:hAnsi="Calibri" w:eastAsia="Calibri" w:cs="Calibri"/>
          <w:color w:val="009FDC"/>
          <w:spacing w:val="-2"/>
        </w:rPr>
        <w:t>i</w:t>
      </w:r>
      <w:r>
        <w:rPr>
          <w:rFonts w:ascii="Calibri" w:hAnsi="Calibri" w:eastAsia="Calibri" w:cs="Calibri"/>
          <w:color w:val="009FDC"/>
        </w:rPr>
        <w:t>es,</w:t>
      </w:r>
      <w:r>
        <w:rPr>
          <w:rFonts w:ascii="Calibri" w:hAnsi="Calibri" w:eastAsia="Calibri" w:cs="Calibri"/>
          <w:color w:val="009FDC"/>
          <w:spacing w:val="-1"/>
        </w:rPr>
        <w:t xml:space="preserve"> </w:t>
      </w:r>
      <w:r>
        <w:rPr>
          <w:rFonts w:ascii="Calibri" w:hAnsi="Calibri" w:eastAsia="Calibri" w:cs="Calibri"/>
          <w:color w:val="009FDC"/>
        </w:rPr>
        <w:t>e.</w:t>
      </w:r>
      <w:r>
        <w:rPr>
          <w:rFonts w:ascii="Calibri" w:hAnsi="Calibri" w:eastAsia="Calibri" w:cs="Calibri"/>
          <w:color w:val="009FDC"/>
          <w:spacing w:val="-1"/>
        </w:rPr>
        <w:t>g</w:t>
      </w:r>
      <w:r>
        <w:rPr>
          <w:rFonts w:ascii="Calibri" w:hAnsi="Calibri" w:eastAsia="Calibri" w:cs="Calibri"/>
          <w:color w:val="009FDC"/>
        </w:rPr>
        <w:t>.:</w:t>
      </w:r>
    </w:p>
    <w:p w:rsidR="00053E75" w:rsidRDefault="00053E75" w14:paraId="7DE467DA" w14:textId="77777777">
      <w:pPr>
        <w:spacing w:before="3" w:after="0" w:line="160" w:lineRule="exact"/>
        <w:rPr>
          <w:sz w:val="16"/>
          <w:szCs w:val="16"/>
        </w:rPr>
      </w:pPr>
    </w:p>
    <w:p w:rsidR="00053E75" w:rsidRDefault="00BF1E13" w14:paraId="3E711A4B" w14:textId="77777777">
      <w:pPr>
        <w:tabs>
          <w:tab w:val="left" w:pos="820"/>
        </w:tabs>
        <w:spacing w:after="0"/>
        <w:ind w:left="820" w:right="603" w:hanging="360"/>
        <w:jc w:val="both"/>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z w:val="20"/>
          <w:szCs w:val="20"/>
        </w:rPr>
        <w:tab/>
      </w:r>
      <w:r>
        <w:rPr>
          <w:rFonts w:ascii="Calibri" w:hAnsi="Calibri" w:eastAsia="Calibri" w:cs="Calibri"/>
          <w:sz w:val="20"/>
          <w:szCs w:val="20"/>
        </w:rPr>
        <w:t>In</w:t>
      </w:r>
      <w:r>
        <w:rPr>
          <w:rFonts w:ascii="Calibri" w:hAnsi="Calibri" w:eastAsia="Calibri" w:cs="Calibri"/>
          <w:spacing w:val="-5"/>
          <w:sz w:val="20"/>
          <w:szCs w:val="20"/>
        </w:rPr>
        <w:t xml:space="preserve"> </w:t>
      </w:r>
      <w:r>
        <w:rPr>
          <w:rFonts w:ascii="Calibri" w:hAnsi="Calibri" w:eastAsia="Calibri" w:cs="Calibri"/>
          <w:sz w:val="20"/>
          <w:szCs w:val="20"/>
        </w:rPr>
        <w:t>Di</w:t>
      </w:r>
      <w:r>
        <w:rPr>
          <w:rFonts w:ascii="Calibri" w:hAnsi="Calibri" w:eastAsia="Calibri" w:cs="Calibri"/>
          <w:spacing w:val="1"/>
          <w:sz w:val="20"/>
          <w:szCs w:val="20"/>
        </w:rPr>
        <w:t>s</w:t>
      </w:r>
      <w:r>
        <w:rPr>
          <w:rFonts w:ascii="Calibri" w:hAnsi="Calibri" w:eastAsia="Calibri" w:cs="Calibri"/>
          <w:sz w:val="20"/>
          <w:szCs w:val="20"/>
        </w:rPr>
        <w:t>trict</w:t>
      </w:r>
      <w:r>
        <w:rPr>
          <w:rFonts w:ascii="Calibri" w:hAnsi="Calibri" w:eastAsia="Calibri" w:cs="Calibri"/>
          <w:spacing w:val="-10"/>
          <w:sz w:val="20"/>
          <w:szCs w:val="20"/>
        </w:rPr>
        <w:t xml:space="preserve"> </w:t>
      </w:r>
      <w:r>
        <w:rPr>
          <w:rFonts w:ascii="Calibri" w:hAnsi="Calibri" w:eastAsia="Calibri" w:cs="Calibri"/>
          <w:sz w:val="20"/>
          <w:szCs w:val="20"/>
        </w:rPr>
        <w:t>A</w:t>
      </w:r>
      <w:r>
        <w:rPr>
          <w:rFonts w:ascii="Calibri" w:hAnsi="Calibri" w:eastAsia="Calibri" w:cs="Calibri"/>
          <w:spacing w:val="-5"/>
          <w:sz w:val="20"/>
          <w:szCs w:val="20"/>
        </w:rPr>
        <w:t xml:space="preserve"> </w:t>
      </w:r>
      <w:r>
        <w:rPr>
          <w:rFonts w:ascii="Calibri" w:hAnsi="Calibri" w:eastAsia="Calibri" w:cs="Calibri"/>
          <w:spacing w:val="-1"/>
          <w:sz w:val="20"/>
          <w:szCs w:val="20"/>
        </w:rPr>
        <w:t>w</w:t>
      </w:r>
      <w:r>
        <w:rPr>
          <w:rFonts w:ascii="Calibri" w:hAnsi="Calibri" w:eastAsia="Calibri" w:cs="Calibri"/>
          <w:sz w:val="20"/>
          <w:szCs w:val="20"/>
        </w:rPr>
        <w:t>ith</w:t>
      </w:r>
      <w:r>
        <w:rPr>
          <w:rFonts w:ascii="Calibri" w:hAnsi="Calibri" w:eastAsia="Calibri" w:cs="Calibri"/>
          <w:spacing w:val="-7"/>
          <w:sz w:val="20"/>
          <w:szCs w:val="20"/>
        </w:rPr>
        <w:t xml:space="preserve"> </w:t>
      </w:r>
      <w:r>
        <w:rPr>
          <w:rFonts w:ascii="Calibri" w:hAnsi="Calibri" w:eastAsia="Calibri" w:cs="Calibri"/>
          <w:sz w:val="20"/>
          <w:szCs w:val="20"/>
        </w:rPr>
        <w:t>t</w:t>
      </w:r>
      <w:r>
        <w:rPr>
          <w:rFonts w:ascii="Calibri" w:hAnsi="Calibri" w:eastAsia="Calibri" w:cs="Calibri"/>
          <w:spacing w:val="1"/>
          <w:sz w:val="20"/>
          <w:szCs w:val="20"/>
        </w:rPr>
        <w:t>o</w:t>
      </w:r>
      <w:r>
        <w:rPr>
          <w:rFonts w:ascii="Calibri" w:hAnsi="Calibri" w:eastAsia="Calibri" w:cs="Calibri"/>
          <w:sz w:val="20"/>
          <w:szCs w:val="20"/>
        </w:rPr>
        <w:t>t</w:t>
      </w:r>
      <w:r>
        <w:rPr>
          <w:rFonts w:ascii="Calibri" w:hAnsi="Calibri" w:eastAsia="Calibri" w:cs="Calibri"/>
          <w:spacing w:val="1"/>
          <w:sz w:val="20"/>
          <w:szCs w:val="20"/>
        </w:rPr>
        <w:t>a</w:t>
      </w:r>
      <w:r>
        <w:rPr>
          <w:rFonts w:ascii="Calibri" w:hAnsi="Calibri" w:eastAsia="Calibri" w:cs="Calibri"/>
          <w:sz w:val="20"/>
          <w:szCs w:val="20"/>
        </w:rPr>
        <w:t>l</w:t>
      </w:r>
      <w:r>
        <w:rPr>
          <w:rFonts w:ascii="Calibri" w:hAnsi="Calibri" w:eastAsia="Calibri" w:cs="Calibri"/>
          <w:spacing w:val="-8"/>
          <w:sz w:val="20"/>
          <w:szCs w:val="20"/>
        </w:rPr>
        <w:t xml:space="preserve"> </w:t>
      </w:r>
      <w:r>
        <w:rPr>
          <w:rFonts w:ascii="Calibri" w:hAnsi="Calibri" w:eastAsia="Calibri" w:cs="Calibri"/>
          <w:spacing w:val="1"/>
          <w:sz w:val="20"/>
          <w:szCs w:val="20"/>
        </w:rPr>
        <w:t>p</w:t>
      </w:r>
      <w:r>
        <w:rPr>
          <w:rFonts w:ascii="Calibri" w:hAnsi="Calibri" w:eastAsia="Calibri" w:cs="Calibri"/>
          <w:sz w:val="20"/>
          <w:szCs w:val="20"/>
        </w:rPr>
        <w:t>o</w:t>
      </w:r>
      <w:r>
        <w:rPr>
          <w:rFonts w:ascii="Calibri" w:hAnsi="Calibri" w:eastAsia="Calibri" w:cs="Calibri"/>
          <w:spacing w:val="1"/>
          <w:sz w:val="20"/>
          <w:szCs w:val="20"/>
        </w:rPr>
        <w:t>pu</w:t>
      </w:r>
      <w:r>
        <w:rPr>
          <w:rFonts w:ascii="Calibri" w:hAnsi="Calibri" w:eastAsia="Calibri" w:cs="Calibri"/>
          <w:sz w:val="20"/>
          <w:szCs w:val="20"/>
        </w:rPr>
        <w:t>la</w:t>
      </w:r>
      <w:r>
        <w:rPr>
          <w:rFonts w:ascii="Calibri" w:hAnsi="Calibri" w:eastAsia="Calibri" w:cs="Calibri"/>
          <w:spacing w:val="-1"/>
          <w:sz w:val="20"/>
          <w:szCs w:val="20"/>
        </w:rPr>
        <w:t>t</w:t>
      </w:r>
      <w:r>
        <w:rPr>
          <w:rFonts w:ascii="Calibri" w:hAnsi="Calibri" w:eastAsia="Calibri" w:cs="Calibri"/>
          <w:sz w:val="20"/>
          <w:szCs w:val="20"/>
        </w:rPr>
        <w:t>ion</w:t>
      </w:r>
      <w:r>
        <w:rPr>
          <w:rFonts w:ascii="Calibri" w:hAnsi="Calibri" w:eastAsia="Calibri" w:cs="Calibri"/>
          <w:spacing w:val="-12"/>
          <w:sz w:val="20"/>
          <w:szCs w:val="20"/>
        </w:rPr>
        <w:t xml:space="preserve"> </w:t>
      </w:r>
      <w:r>
        <w:rPr>
          <w:rFonts w:ascii="Calibri" w:hAnsi="Calibri" w:eastAsia="Calibri" w:cs="Calibri"/>
          <w:sz w:val="20"/>
          <w:szCs w:val="20"/>
        </w:rPr>
        <w:t>800</w:t>
      </w:r>
      <w:r>
        <w:rPr>
          <w:rFonts w:ascii="Calibri" w:hAnsi="Calibri" w:eastAsia="Calibri" w:cs="Calibri"/>
          <w:spacing w:val="-8"/>
          <w:sz w:val="20"/>
          <w:szCs w:val="20"/>
        </w:rPr>
        <w:t xml:space="preserve"> </w:t>
      </w:r>
      <w:r>
        <w:rPr>
          <w:rFonts w:ascii="Calibri" w:hAnsi="Calibri" w:eastAsia="Calibri" w:cs="Calibri"/>
          <w:sz w:val="20"/>
          <w:szCs w:val="20"/>
        </w:rPr>
        <w:t>c</w:t>
      </w:r>
      <w:r>
        <w:rPr>
          <w:rFonts w:ascii="Calibri" w:hAnsi="Calibri" w:eastAsia="Calibri" w:cs="Calibri"/>
          <w:spacing w:val="1"/>
          <w:sz w:val="20"/>
          <w:szCs w:val="20"/>
        </w:rPr>
        <w:t>h</w:t>
      </w:r>
      <w:r>
        <w:rPr>
          <w:rFonts w:ascii="Calibri" w:hAnsi="Calibri" w:eastAsia="Calibri" w:cs="Calibri"/>
          <w:sz w:val="20"/>
          <w:szCs w:val="20"/>
        </w:rPr>
        <w:t>ild</w:t>
      </w:r>
      <w:r>
        <w:rPr>
          <w:rFonts w:ascii="Calibri" w:hAnsi="Calibri" w:eastAsia="Calibri" w:cs="Calibri"/>
          <w:spacing w:val="1"/>
          <w:sz w:val="20"/>
          <w:szCs w:val="20"/>
        </w:rPr>
        <w:t>r</w:t>
      </w:r>
      <w:r>
        <w:rPr>
          <w:rFonts w:ascii="Calibri" w:hAnsi="Calibri" w:eastAsia="Calibri" w:cs="Calibri"/>
          <w:spacing w:val="-1"/>
          <w:sz w:val="20"/>
          <w:szCs w:val="20"/>
        </w:rPr>
        <w:t>e</w:t>
      </w:r>
      <w:r>
        <w:rPr>
          <w:rFonts w:ascii="Calibri" w:hAnsi="Calibri" w:eastAsia="Calibri" w:cs="Calibri"/>
          <w:spacing w:val="1"/>
          <w:sz w:val="20"/>
          <w:szCs w:val="20"/>
        </w:rPr>
        <w:t>n</w:t>
      </w:r>
      <w:r>
        <w:rPr>
          <w:rFonts w:ascii="Calibri" w:hAnsi="Calibri" w:eastAsia="Calibri" w:cs="Calibri"/>
          <w:sz w:val="20"/>
          <w:szCs w:val="20"/>
        </w:rPr>
        <w:t>,</w:t>
      </w:r>
      <w:r>
        <w:rPr>
          <w:rFonts w:ascii="Calibri" w:hAnsi="Calibri" w:eastAsia="Calibri" w:cs="Calibri"/>
          <w:spacing w:val="-11"/>
          <w:sz w:val="20"/>
          <w:szCs w:val="20"/>
        </w:rPr>
        <w:t xml:space="preserve"> </w:t>
      </w:r>
      <w:r>
        <w:rPr>
          <w:rFonts w:ascii="Calibri" w:hAnsi="Calibri" w:eastAsia="Calibri" w:cs="Calibri"/>
          <w:spacing w:val="1"/>
          <w:sz w:val="20"/>
          <w:szCs w:val="20"/>
        </w:rPr>
        <w:t>Edu</w:t>
      </w:r>
      <w:r>
        <w:rPr>
          <w:rFonts w:ascii="Calibri" w:hAnsi="Calibri" w:eastAsia="Calibri" w:cs="Calibri"/>
          <w:sz w:val="20"/>
          <w:szCs w:val="20"/>
        </w:rPr>
        <w:t>ca</w:t>
      </w:r>
      <w:r>
        <w:rPr>
          <w:rFonts w:ascii="Calibri" w:hAnsi="Calibri" w:eastAsia="Calibri" w:cs="Calibri"/>
          <w:spacing w:val="1"/>
          <w:sz w:val="20"/>
          <w:szCs w:val="20"/>
        </w:rPr>
        <w:t>t</w:t>
      </w:r>
      <w:r>
        <w:rPr>
          <w:rFonts w:ascii="Calibri" w:hAnsi="Calibri" w:eastAsia="Calibri" w:cs="Calibri"/>
          <w:sz w:val="20"/>
          <w:szCs w:val="20"/>
        </w:rPr>
        <w:t>ion</w:t>
      </w:r>
      <w:r>
        <w:rPr>
          <w:rFonts w:ascii="Calibri" w:hAnsi="Calibri" w:eastAsia="Calibri" w:cs="Calibri"/>
          <w:spacing w:val="-11"/>
          <w:sz w:val="20"/>
          <w:szCs w:val="20"/>
        </w:rPr>
        <w:t xml:space="preserve"> </w:t>
      </w:r>
      <w:r>
        <w:rPr>
          <w:rFonts w:ascii="Calibri" w:hAnsi="Calibri" w:eastAsia="Calibri" w:cs="Calibri"/>
          <w:spacing w:val="1"/>
          <w:sz w:val="20"/>
          <w:szCs w:val="20"/>
        </w:rPr>
        <w:t>d</w:t>
      </w:r>
      <w:r>
        <w:rPr>
          <w:rFonts w:ascii="Calibri" w:hAnsi="Calibri" w:eastAsia="Calibri" w:cs="Calibri"/>
          <w:spacing w:val="-3"/>
          <w:sz w:val="20"/>
          <w:szCs w:val="20"/>
        </w:rPr>
        <w:t>e</w:t>
      </w:r>
      <w:r>
        <w:rPr>
          <w:rFonts w:ascii="Calibri" w:hAnsi="Calibri" w:eastAsia="Calibri" w:cs="Calibri"/>
          <w:sz w:val="20"/>
          <w:szCs w:val="20"/>
        </w:rPr>
        <w:t>li</w:t>
      </w:r>
      <w:r>
        <w:rPr>
          <w:rFonts w:ascii="Calibri" w:hAnsi="Calibri" w:eastAsia="Calibri" w:cs="Calibri"/>
          <w:spacing w:val="1"/>
          <w:sz w:val="20"/>
          <w:szCs w:val="20"/>
        </w:rPr>
        <w:t>v</w:t>
      </w:r>
      <w:r>
        <w:rPr>
          <w:rFonts w:ascii="Calibri" w:hAnsi="Calibri" w:eastAsia="Calibri" w:cs="Calibri"/>
          <w:spacing w:val="-1"/>
          <w:sz w:val="20"/>
          <w:szCs w:val="20"/>
        </w:rPr>
        <w:t>e</w:t>
      </w:r>
      <w:r>
        <w:rPr>
          <w:rFonts w:ascii="Calibri" w:hAnsi="Calibri" w:eastAsia="Calibri" w:cs="Calibri"/>
          <w:sz w:val="20"/>
          <w:szCs w:val="20"/>
        </w:rPr>
        <w:t>ri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13"/>
          <w:sz w:val="20"/>
          <w:szCs w:val="20"/>
        </w:rPr>
        <w:t xml:space="preserve"> </w:t>
      </w:r>
      <w:r>
        <w:rPr>
          <w:rFonts w:ascii="Calibri" w:hAnsi="Calibri" w:eastAsia="Calibri" w:cs="Calibri"/>
          <w:spacing w:val="1"/>
          <w:sz w:val="20"/>
          <w:szCs w:val="20"/>
        </w:rPr>
        <w:t>s</w:t>
      </w:r>
      <w:r>
        <w:rPr>
          <w:rFonts w:ascii="Calibri" w:hAnsi="Calibri" w:eastAsia="Calibri" w:cs="Calibri"/>
          <w:spacing w:val="-1"/>
          <w:sz w:val="20"/>
          <w:szCs w:val="20"/>
        </w:rPr>
        <w:t>em</w:t>
      </w:r>
      <w:r>
        <w:rPr>
          <w:rFonts w:ascii="Calibri" w:hAnsi="Calibri" w:eastAsia="Calibri" w:cs="Calibri"/>
          <w:spacing w:val="8"/>
          <w:sz w:val="20"/>
          <w:szCs w:val="20"/>
        </w:rPr>
        <w:t>i</w:t>
      </w:r>
      <w:r>
        <w:rPr>
          <w:rFonts w:ascii="Calibri" w:hAnsi="Calibri" w:eastAsia="Calibri" w:cs="Calibri"/>
          <w:spacing w:val="-1"/>
          <w:sz w:val="20"/>
          <w:szCs w:val="20"/>
        </w:rPr>
        <w:t>-</w:t>
      </w:r>
      <w:r>
        <w:rPr>
          <w:rFonts w:ascii="Calibri" w:hAnsi="Calibri" w:eastAsia="Calibri" w:cs="Calibri"/>
          <w:spacing w:val="1"/>
          <w:sz w:val="20"/>
          <w:szCs w:val="20"/>
        </w:rPr>
        <w:t>s</w:t>
      </w:r>
      <w:r>
        <w:rPr>
          <w:rFonts w:ascii="Calibri" w:hAnsi="Calibri" w:eastAsia="Calibri" w:cs="Calibri"/>
          <w:sz w:val="20"/>
          <w:szCs w:val="20"/>
        </w:rPr>
        <w:t>tr</w:t>
      </w:r>
      <w:r>
        <w:rPr>
          <w:rFonts w:ascii="Calibri" w:hAnsi="Calibri" w:eastAsia="Calibri" w:cs="Calibri"/>
          <w:spacing w:val="1"/>
          <w:sz w:val="20"/>
          <w:szCs w:val="20"/>
        </w:rPr>
        <w:t>u</w:t>
      </w:r>
      <w:r>
        <w:rPr>
          <w:rFonts w:ascii="Calibri" w:hAnsi="Calibri" w:eastAsia="Calibri" w:cs="Calibri"/>
          <w:sz w:val="20"/>
          <w:szCs w:val="20"/>
        </w:rPr>
        <w:t>ct</w:t>
      </w:r>
      <w:r>
        <w:rPr>
          <w:rFonts w:ascii="Calibri" w:hAnsi="Calibri" w:eastAsia="Calibri" w:cs="Calibri"/>
          <w:spacing w:val="1"/>
          <w:sz w:val="20"/>
          <w:szCs w:val="20"/>
        </w:rPr>
        <w:t>u</w:t>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z w:val="20"/>
          <w:szCs w:val="20"/>
        </w:rPr>
        <w:t>d</w:t>
      </w:r>
      <w:r>
        <w:rPr>
          <w:rFonts w:ascii="Calibri" w:hAnsi="Calibri" w:eastAsia="Calibri" w:cs="Calibri"/>
          <w:spacing w:val="-16"/>
          <w:sz w:val="20"/>
          <w:szCs w:val="20"/>
        </w:rPr>
        <w:t xml:space="preserve"> </w:t>
      </w:r>
      <w:r>
        <w:rPr>
          <w:rFonts w:ascii="Calibri" w:hAnsi="Calibri" w:eastAsia="Calibri" w:cs="Calibri"/>
          <w:sz w:val="20"/>
          <w:szCs w:val="20"/>
        </w:rPr>
        <w:t>M</w:t>
      </w:r>
      <w:r>
        <w:rPr>
          <w:rFonts w:ascii="Calibri" w:hAnsi="Calibri" w:eastAsia="Calibri" w:cs="Calibri"/>
          <w:spacing w:val="1"/>
          <w:sz w:val="20"/>
          <w:szCs w:val="20"/>
        </w:rPr>
        <w:t>H</w:t>
      </w:r>
      <w:r>
        <w:rPr>
          <w:rFonts w:ascii="Calibri" w:hAnsi="Calibri" w:eastAsia="Calibri" w:cs="Calibri"/>
          <w:sz w:val="20"/>
          <w:szCs w:val="20"/>
        </w:rPr>
        <w:t>PSS</w:t>
      </w:r>
      <w:r>
        <w:rPr>
          <w:rFonts w:ascii="Calibri" w:hAnsi="Calibri" w:eastAsia="Calibri" w:cs="Calibri"/>
          <w:spacing w:val="-11"/>
          <w:sz w:val="20"/>
          <w:szCs w:val="20"/>
        </w:rPr>
        <w:t xml:space="preserve"> </w:t>
      </w:r>
      <w:r>
        <w:rPr>
          <w:rFonts w:ascii="Calibri" w:hAnsi="Calibri" w:eastAsia="Calibri" w:cs="Calibri"/>
          <w:sz w:val="20"/>
          <w:szCs w:val="20"/>
        </w:rPr>
        <w:t>ac</w:t>
      </w:r>
      <w:r>
        <w:rPr>
          <w:rFonts w:ascii="Calibri" w:hAnsi="Calibri" w:eastAsia="Calibri" w:cs="Calibri"/>
          <w:spacing w:val="1"/>
          <w:sz w:val="20"/>
          <w:szCs w:val="20"/>
        </w:rPr>
        <w:t>t</w:t>
      </w:r>
      <w:r>
        <w:rPr>
          <w:rFonts w:ascii="Calibri" w:hAnsi="Calibri" w:eastAsia="Calibri" w:cs="Calibri"/>
          <w:sz w:val="20"/>
          <w:szCs w:val="20"/>
        </w:rPr>
        <w:t>i</w:t>
      </w:r>
      <w:r>
        <w:rPr>
          <w:rFonts w:ascii="Calibri" w:hAnsi="Calibri" w:eastAsia="Calibri" w:cs="Calibri"/>
          <w:spacing w:val="1"/>
          <w:sz w:val="20"/>
          <w:szCs w:val="20"/>
        </w:rPr>
        <w:t>v</w:t>
      </w:r>
      <w:r>
        <w:rPr>
          <w:rFonts w:ascii="Calibri" w:hAnsi="Calibri" w:eastAsia="Calibri" w:cs="Calibri"/>
          <w:sz w:val="20"/>
          <w:szCs w:val="20"/>
        </w:rPr>
        <w:t>ities</w:t>
      </w:r>
      <w:r>
        <w:rPr>
          <w:rFonts w:ascii="Calibri" w:hAnsi="Calibri" w:eastAsia="Calibri" w:cs="Calibri"/>
          <w:spacing w:val="-10"/>
          <w:sz w:val="20"/>
          <w:szCs w:val="20"/>
        </w:rPr>
        <w:t xml:space="preserve"> </w:t>
      </w:r>
      <w:r>
        <w:rPr>
          <w:rFonts w:ascii="Calibri" w:hAnsi="Calibri" w:eastAsia="Calibri" w:cs="Calibri"/>
          <w:sz w:val="20"/>
          <w:szCs w:val="20"/>
        </w:rPr>
        <w:t>at</w:t>
      </w:r>
      <w:r>
        <w:rPr>
          <w:rFonts w:ascii="Calibri" w:hAnsi="Calibri" w:eastAsia="Calibri" w:cs="Calibri"/>
          <w:spacing w:val="-6"/>
          <w:sz w:val="20"/>
          <w:szCs w:val="20"/>
        </w:rPr>
        <w:t xml:space="preserve"> </w:t>
      </w:r>
      <w:r>
        <w:rPr>
          <w:rFonts w:ascii="Calibri" w:hAnsi="Calibri" w:eastAsia="Calibri" w:cs="Calibri"/>
          <w:spacing w:val="1"/>
          <w:sz w:val="20"/>
          <w:szCs w:val="20"/>
        </w:rPr>
        <w:t>s</w:t>
      </w:r>
      <w:r>
        <w:rPr>
          <w:rFonts w:ascii="Calibri" w:hAnsi="Calibri" w:eastAsia="Calibri" w:cs="Calibri"/>
          <w:sz w:val="20"/>
          <w:szCs w:val="20"/>
        </w:rPr>
        <w:t>c</w:t>
      </w:r>
      <w:r>
        <w:rPr>
          <w:rFonts w:ascii="Calibri" w:hAnsi="Calibri" w:eastAsia="Calibri" w:cs="Calibri"/>
          <w:spacing w:val="1"/>
          <w:sz w:val="20"/>
          <w:szCs w:val="20"/>
        </w:rPr>
        <w:t>h</w:t>
      </w:r>
      <w:r>
        <w:rPr>
          <w:rFonts w:ascii="Calibri" w:hAnsi="Calibri" w:eastAsia="Calibri" w:cs="Calibri"/>
          <w:sz w:val="20"/>
          <w:szCs w:val="20"/>
        </w:rPr>
        <w:t>ool</w:t>
      </w:r>
      <w:r>
        <w:rPr>
          <w:rFonts w:ascii="Calibri" w:hAnsi="Calibri" w:eastAsia="Calibri" w:cs="Calibri"/>
          <w:spacing w:val="-9"/>
          <w:sz w:val="20"/>
          <w:szCs w:val="20"/>
        </w:rPr>
        <w:t xml:space="preserve"> </w:t>
      </w:r>
      <w:r>
        <w:rPr>
          <w:rFonts w:ascii="Calibri" w:hAnsi="Calibri" w:eastAsia="Calibri" w:cs="Calibri"/>
          <w:sz w:val="20"/>
          <w:szCs w:val="20"/>
        </w:rPr>
        <w:t>t</w:t>
      </w:r>
      <w:r>
        <w:rPr>
          <w:rFonts w:ascii="Calibri" w:hAnsi="Calibri" w:eastAsia="Calibri" w:cs="Calibri"/>
          <w:spacing w:val="1"/>
          <w:sz w:val="20"/>
          <w:szCs w:val="20"/>
        </w:rPr>
        <w:t>a</w:t>
      </w:r>
      <w:r>
        <w:rPr>
          <w:rFonts w:ascii="Calibri" w:hAnsi="Calibri" w:eastAsia="Calibri" w:cs="Calibri"/>
          <w:sz w:val="20"/>
          <w:szCs w:val="20"/>
        </w:rPr>
        <w:t>rg</w:t>
      </w:r>
      <w:r>
        <w:rPr>
          <w:rFonts w:ascii="Calibri" w:hAnsi="Calibri" w:eastAsia="Calibri" w:cs="Calibri"/>
          <w:spacing w:val="-1"/>
          <w:sz w:val="20"/>
          <w:szCs w:val="20"/>
        </w:rPr>
        <w:t>e</w:t>
      </w:r>
      <w:r>
        <w:rPr>
          <w:rFonts w:ascii="Calibri" w:hAnsi="Calibri" w:eastAsia="Calibri" w:cs="Calibri"/>
          <w:sz w:val="20"/>
          <w:szCs w:val="20"/>
        </w:rPr>
        <w:t>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12"/>
          <w:sz w:val="20"/>
          <w:szCs w:val="20"/>
        </w:rPr>
        <w:t xml:space="preserve"> </w:t>
      </w:r>
      <w:r>
        <w:rPr>
          <w:rFonts w:ascii="Calibri" w:hAnsi="Calibri" w:eastAsia="Calibri" w:cs="Calibri"/>
          <w:sz w:val="20"/>
          <w:szCs w:val="20"/>
        </w:rPr>
        <w:t>500 c</w:t>
      </w:r>
      <w:r>
        <w:rPr>
          <w:rFonts w:ascii="Calibri" w:hAnsi="Calibri" w:eastAsia="Calibri" w:cs="Calibri"/>
          <w:spacing w:val="1"/>
          <w:sz w:val="20"/>
          <w:szCs w:val="20"/>
        </w:rPr>
        <w:t>h</w:t>
      </w:r>
      <w:r>
        <w:rPr>
          <w:rFonts w:ascii="Calibri" w:hAnsi="Calibri" w:eastAsia="Calibri" w:cs="Calibri"/>
          <w:sz w:val="20"/>
          <w:szCs w:val="20"/>
        </w:rPr>
        <w:t>ild</w:t>
      </w:r>
      <w:r>
        <w:rPr>
          <w:rFonts w:ascii="Calibri" w:hAnsi="Calibri" w:eastAsia="Calibri" w:cs="Calibri"/>
          <w:spacing w:val="1"/>
          <w:sz w:val="20"/>
          <w:szCs w:val="20"/>
        </w:rPr>
        <w:t>r</w:t>
      </w:r>
      <w:r>
        <w:rPr>
          <w:rFonts w:ascii="Calibri" w:hAnsi="Calibri" w:eastAsia="Calibri" w:cs="Calibri"/>
          <w:spacing w:val="-1"/>
          <w:sz w:val="20"/>
          <w:szCs w:val="20"/>
        </w:rPr>
        <w:t>e</w:t>
      </w:r>
      <w:r>
        <w:rPr>
          <w:rFonts w:ascii="Calibri" w:hAnsi="Calibri" w:eastAsia="Calibri" w:cs="Calibri"/>
          <w:spacing w:val="1"/>
          <w:sz w:val="20"/>
          <w:szCs w:val="20"/>
        </w:rPr>
        <w:t>n</w:t>
      </w:r>
      <w:r>
        <w:rPr>
          <w:rFonts w:ascii="Calibri" w:hAnsi="Calibri" w:eastAsia="Calibri" w:cs="Calibri"/>
          <w:sz w:val="20"/>
          <w:szCs w:val="20"/>
        </w:rPr>
        <w:t>;</w:t>
      </w:r>
      <w:r>
        <w:rPr>
          <w:rFonts w:ascii="Calibri" w:hAnsi="Calibri" w:eastAsia="Calibri" w:cs="Calibri"/>
          <w:spacing w:val="4"/>
          <w:sz w:val="20"/>
          <w:szCs w:val="20"/>
        </w:rPr>
        <w:t xml:space="preserve"> </w:t>
      </w:r>
      <w:r>
        <w:rPr>
          <w:rFonts w:ascii="Calibri" w:hAnsi="Calibri" w:eastAsia="Calibri" w:cs="Calibri"/>
          <w:sz w:val="20"/>
          <w:szCs w:val="20"/>
        </w:rPr>
        <w:t>CP</w:t>
      </w:r>
      <w:r>
        <w:rPr>
          <w:rFonts w:ascii="Calibri" w:hAnsi="Calibri" w:eastAsia="Calibri" w:cs="Calibri"/>
          <w:spacing w:val="9"/>
          <w:sz w:val="20"/>
          <w:szCs w:val="20"/>
        </w:rPr>
        <w:t xml:space="preserve"> </w:t>
      </w:r>
      <w:r>
        <w:rPr>
          <w:rFonts w:ascii="Calibri" w:hAnsi="Calibri" w:eastAsia="Calibri" w:cs="Calibri"/>
          <w:spacing w:val="1"/>
          <w:sz w:val="20"/>
          <w:szCs w:val="20"/>
        </w:rPr>
        <w:t>d</w:t>
      </w:r>
      <w:r>
        <w:rPr>
          <w:rFonts w:ascii="Calibri" w:hAnsi="Calibri" w:eastAsia="Calibri" w:cs="Calibri"/>
          <w:spacing w:val="-1"/>
          <w:sz w:val="20"/>
          <w:szCs w:val="20"/>
        </w:rPr>
        <w:t>e</w:t>
      </w:r>
      <w:r>
        <w:rPr>
          <w:rFonts w:ascii="Calibri" w:hAnsi="Calibri" w:eastAsia="Calibri" w:cs="Calibri"/>
          <w:spacing w:val="2"/>
          <w:sz w:val="20"/>
          <w:szCs w:val="20"/>
        </w:rPr>
        <w:t>l</w:t>
      </w:r>
      <w:r>
        <w:rPr>
          <w:rFonts w:ascii="Calibri" w:hAnsi="Calibri" w:eastAsia="Calibri" w:cs="Calibri"/>
          <w:sz w:val="20"/>
          <w:szCs w:val="20"/>
        </w:rPr>
        <w:t>i</w:t>
      </w:r>
      <w:r>
        <w:rPr>
          <w:rFonts w:ascii="Calibri" w:hAnsi="Calibri" w:eastAsia="Calibri" w:cs="Calibri"/>
          <w:spacing w:val="1"/>
          <w:sz w:val="20"/>
          <w:szCs w:val="20"/>
        </w:rPr>
        <w:t>v</w:t>
      </w:r>
      <w:r>
        <w:rPr>
          <w:rFonts w:ascii="Calibri" w:hAnsi="Calibri" w:eastAsia="Calibri" w:cs="Calibri"/>
          <w:spacing w:val="-1"/>
          <w:sz w:val="20"/>
          <w:szCs w:val="20"/>
        </w:rPr>
        <w:t>e</w:t>
      </w:r>
      <w:r>
        <w:rPr>
          <w:rFonts w:ascii="Calibri" w:hAnsi="Calibri" w:eastAsia="Calibri" w:cs="Calibri"/>
          <w:sz w:val="20"/>
          <w:szCs w:val="20"/>
        </w:rPr>
        <w:t>ri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5"/>
          <w:sz w:val="20"/>
          <w:szCs w:val="20"/>
        </w:rPr>
        <w:t xml:space="preserve"> </w:t>
      </w:r>
      <w:proofErr w:type="spellStart"/>
      <w:r>
        <w:rPr>
          <w:rFonts w:ascii="Calibri" w:hAnsi="Calibri" w:eastAsia="Calibri" w:cs="Calibri"/>
          <w:spacing w:val="2"/>
          <w:sz w:val="20"/>
          <w:szCs w:val="20"/>
        </w:rPr>
        <w:t>c</w:t>
      </w:r>
      <w:r>
        <w:rPr>
          <w:rFonts w:ascii="Calibri" w:hAnsi="Calibri" w:eastAsia="Calibri" w:cs="Calibri"/>
          <w:spacing w:val="-1"/>
          <w:sz w:val="20"/>
          <w:szCs w:val="20"/>
        </w:rPr>
        <w:t>e</w:t>
      </w:r>
      <w:r>
        <w:rPr>
          <w:rFonts w:ascii="Calibri" w:hAnsi="Calibri" w:eastAsia="Calibri" w:cs="Calibri"/>
          <w:spacing w:val="1"/>
          <w:sz w:val="20"/>
          <w:szCs w:val="20"/>
        </w:rPr>
        <w:t>n</w:t>
      </w:r>
      <w:r>
        <w:rPr>
          <w:rFonts w:ascii="Calibri" w:hAnsi="Calibri" w:eastAsia="Calibri" w:cs="Calibri"/>
          <w:sz w:val="20"/>
          <w:szCs w:val="20"/>
        </w:rPr>
        <w:t>tre</w:t>
      </w:r>
      <w:proofErr w:type="spellEnd"/>
      <w:r>
        <w:rPr>
          <w:rFonts w:ascii="Calibri" w:hAnsi="Calibri" w:eastAsia="Calibri" w:cs="Calibri"/>
          <w:spacing w:val="6"/>
          <w:sz w:val="20"/>
          <w:szCs w:val="20"/>
        </w:rPr>
        <w:t xml:space="preserve"> </w:t>
      </w:r>
      <w:r>
        <w:rPr>
          <w:rFonts w:ascii="Calibri" w:hAnsi="Calibri" w:eastAsia="Calibri" w:cs="Calibri"/>
          <w:spacing w:val="1"/>
          <w:sz w:val="20"/>
          <w:szCs w:val="20"/>
        </w:rPr>
        <w:t>b</w:t>
      </w:r>
      <w:r>
        <w:rPr>
          <w:rFonts w:ascii="Calibri" w:hAnsi="Calibri" w:eastAsia="Calibri" w:cs="Calibri"/>
          <w:sz w:val="20"/>
          <w:szCs w:val="20"/>
        </w:rPr>
        <w:t>a</w:t>
      </w:r>
      <w:r>
        <w:rPr>
          <w:rFonts w:ascii="Calibri" w:hAnsi="Calibri" w:eastAsia="Calibri" w:cs="Calibri"/>
          <w:spacing w:val="2"/>
          <w:sz w:val="20"/>
          <w:szCs w:val="20"/>
        </w:rPr>
        <w:t>s</w:t>
      </w:r>
      <w:r>
        <w:rPr>
          <w:rFonts w:ascii="Calibri" w:hAnsi="Calibri" w:eastAsia="Calibri" w:cs="Calibri"/>
          <w:spacing w:val="-1"/>
          <w:sz w:val="20"/>
          <w:szCs w:val="20"/>
        </w:rPr>
        <w:t>e</w:t>
      </w:r>
      <w:r>
        <w:rPr>
          <w:rFonts w:ascii="Calibri" w:hAnsi="Calibri" w:eastAsia="Calibri" w:cs="Calibri"/>
          <w:sz w:val="20"/>
          <w:szCs w:val="20"/>
        </w:rPr>
        <w:t>d</w:t>
      </w:r>
      <w:r>
        <w:rPr>
          <w:rFonts w:ascii="Calibri" w:hAnsi="Calibri" w:eastAsia="Calibri" w:cs="Calibri"/>
          <w:spacing w:val="9"/>
          <w:sz w:val="20"/>
          <w:szCs w:val="20"/>
        </w:rPr>
        <w:t xml:space="preserve"> </w:t>
      </w:r>
      <w:r>
        <w:rPr>
          <w:rFonts w:ascii="Calibri" w:hAnsi="Calibri" w:eastAsia="Calibri" w:cs="Calibri"/>
          <w:spacing w:val="1"/>
          <w:sz w:val="20"/>
          <w:szCs w:val="20"/>
        </w:rPr>
        <w:t>s</w:t>
      </w:r>
      <w:r>
        <w:rPr>
          <w:rFonts w:ascii="Calibri" w:hAnsi="Calibri" w:eastAsia="Calibri" w:cs="Calibri"/>
          <w:spacing w:val="-1"/>
          <w:sz w:val="20"/>
          <w:szCs w:val="20"/>
        </w:rPr>
        <w:t>em</w:t>
      </w:r>
      <w:r>
        <w:rPr>
          <w:rFonts w:ascii="Calibri" w:hAnsi="Calibri" w:eastAsia="Calibri" w:cs="Calibri"/>
          <w:sz w:val="20"/>
          <w:szCs w:val="20"/>
        </w:rPr>
        <w:t>i</w:t>
      </w:r>
      <w:r>
        <w:rPr>
          <w:rFonts w:ascii="Calibri" w:hAnsi="Calibri" w:eastAsia="Calibri" w:cs="Calibri"/>
          <w:spacing w:val="-1"/>
          <w:sz w:val="20"/>
          <w:szCs w:val="20"/>
        </w:rPr>
        <w:t>-</w:t>
      </w:r>
      <w:r>
        <w:rPr>
          <w:rFonts w:ascii="Calibri" w:hAnsi="Calibri" w:eastAsia="Calibri" w:cs="Calibri"/>
          <w:spacing w:val="1"/>
          <w:sz w:val="20"/>
          <w:szCs w:val="20"/>
        </w:rPr>
        <w:t>s</w:t>
      </w:r>
      <w:r>
        <w:rPr>
          <w:rFonts w:ascii="Calibri" w:hAnsi="Calibri" w:eastAsia="Calibri" w:cs="Calibri"/>
          <w:sz w:val="20"/>
          <w:szCs w:val="20"/>
        </w:rPr>
        <w:t>tr</w:t>
      </w:r>
      <w:r>
        <w:rPr>
          <w:rFonts w:ascii="Calibri" w:hAnsi="Calibri" w:eastAsia="Calibri" w:cs="Calibri"/>
          <w:spacing w:val="1"/>
          <w:sz w:val="20"/>
          <w:szCs w:val="20"/>
        </w:rPr>
        <w:t>u</w:t>
      </w:r>
      <w:r>
        <w:rPr>
          <w:rFonts w:ascii="Calibri" w:hAnsi="Calibri" w:eastAsia="Calibri" w:cs="Calibri"/>
          <w:sz w:val="20"/>
          <w:szCs w:val="20"/>
        </w:rPr>
        <w:t>ct</w:t>
      </w:r>
      <w:r>
        <w:rPr>
          <w:rFonts w:ascii="Calibri" w:hAnsi="Calibri" w:eastAsia="Calibri" w:cs="Calibri"/>
          <w:spacing w:val="1"/>
          <w:sz w:val="20"/>
          <w:szCs w:val="20"/>
        </w:rPr>
        <w:t>u</w:t>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z w:val="20"/>
          <w:szCs w:val="20"/>
        </w:rPr>
        <w:t xml:space="preserve">d </w:t>
      </w:r>
      <w:r>
        <w:rPr>
          <w:rFonts w:ascii="Calibri" w:hAnsi="Calibri" w:eastAsia="Calibri" w:cs="Calibri"/>
          <w:spacing w:val="2"/>
          <w:sz w:val="20"/>
          <w:szCs w:val="20"/>
        </w:rPr>
        <w:t>M</w:t>
      </w:r>
      <w:r>
        <w:rPr>
          <w:rFonts w:ascii="Calibri" w:hAnsi="Calibri" w:eastAsia="Calibri" w:cs="Calibri"/>
          <w:spacing w:val="1"/>
          <w:sz w:val="20"/>
          <w:szCs w:val="20"/>
        </w:rPr>
        <w:t>H</w:t>
      </w:r>
      <w:r>
        <w:rPr>
          <w:rFonts w:ascii="Calibri" w:hAnsi="Calibri" w:eastAsia="Calibri" w:cs="Calibri"/>
          <w:sz w:val="20"/>
          <w:szCs w:val="20"/>
        </w:rPr>
        <w:t>PSS</w:t>
      </w:r>
      <w:r>
        <w:rPr>
          <w:rFonts w:ascii="Calibri" w:hAnsi="Calibri" w:eastAsia="Calibri" w:cs="Calibri"/>
          <w:spacing w:val="6"/>
          <w:sz w:val="20"/>
          <w:szCs w:val="20"/>
        </w:rPr>
        <w:t xml:space="preserve"> </w:t>
      </w:r>
      <w:r>
        <w:rPr>
          <w:rFonts w:ascii="Calibri" w:hAnsi="Calibri" w:eastAsia="Calibri" w:cs="Calibri"/>
          <w:sz w:val="20"/>
          <w:szCs w:val="20"/>
        </w:rPr>
        <w:t>ac</w:t>
      </w:r>
      <w:r>
        <w:rPr>
          <w:rFonts w:ascii="Calibri" w:hAnsi="Calibri" w:eastAsia="Calibri" w:cs="Calibri"/>
          <w:spacing w:val="1"/>
          <w:sz w:val="20"/>
          <w:szCs w:val="20"/>
        </w:rPr>
        <w:t>t</w:t>
      </w:r>
      <w:r>
        <w:rPr>
          <w:rFonts w:ascii="Calibri" w:hAnsi="Calibri" w:eastAsia="Calibri" w:cs="Calibri"/>
          <w:sz w:val="20"/>
          <w:szCs w:val="20"/>
        </w:rPr>
        <w:t>i</w:t>
      </w:r>
      <w:r>
        <w:rPr>
          <w:rFonts w:ascii="Calibri" w:hAnsi="Calibri" w:eastAsia="Calibri" w:cs="Calibri"/>
          <w:spacing w:val="1"/>
          <w:sz w:val="20"/>
          <w:szCs w:val="20"/>
        </w:rPr>
        <w:t>v</w:t>
      </w:r>
      <w:r>
        <w:rPr>
          <w:rFonts w:ascii="Calibri" w:hAnsi="Calibri" w:eastAsia="Calibri" w:cs="Calibri"/>
          <w:sz w:val="20"/>
          <w:szCs w:val="20"/>
        </w:rPr>
        <w:t>ities</w:t>
      </w:r>
      <w:r>
        <w:rPr>
          <w:rFonts w:ascii="Calibri" w:hAnsi="Calibri" w:eastAsia="Calibri" w:cs="Calibri"/>
          <w:spacing w:val="6"/>
          <w:sz w:val="20"/>
          <w:szCs w:val="20"/>
        </w:rPr>
        <w:t xml:space="preserve"> </w:t>
      </w:r>
      <w:r>
        <w:rPr>
          <w:rFonts w:ascii="Calibri" w:hAnsi="Calibri" w:eastAsia="Calibri" w:cs="Calibri"/>
          <w:sz w:val="20"/>
          <w:szCs w:val="20"/>
        </w:rPr>
        <w:t>after</w:t>
      </w:r>
      <w:r>
        <w:rPr>
          <w:rFonts w:ascii="Calibri" w:hAnsi="Calibri" w:eastAsia="Calibri" w:cs="Calibri"/>
          <w:spacing w:val="7"/>
          <w:sz w:val="20"/>
          <w:szCs w:val="20"/>
        </w:rPr>
        <w:t xml:space="preserve"> </w:t>
      </w:r>
      <w:r>
        <w:rPr>
          <w:rFonts w:ascii="Calibri" w:hAnsi="Calibri" w:eastAsia="Calibri" w:cs="Calibri"/>
          <w:spacing w:val="1"/>
          <w:sz w:val="20"/>
          <w:szCs w:val="20"/>
        </w:rPr>
        <w:t>s</w:t>
      </w:r>
      <w:r>
        <w:rPr>
          <w:rFonts w:ascii="Calibri" w:hAnsi="Calibri" w:eastAsia="Calibri" w:cs="Calibri"/>
          <w:sz w:val="20"/>
          <w:szCs w:val="20"/>
        </w:rPr>
        <w:t>c</w:t>
      </w:r>
      <w:r>
        <w:rPr>
          <w:rFonts w:ascii="Calibri" w:hAnsi="Calibri" w:eastAsia="Calibri" w:cs="Calibri"/>
          <w:spacing w:val="1"/>
          <w:sz w:val="20"/>
          <w:szCs w:val="20"/>
        </w:rPr>
        <w:t>h</w:t>
      </w:r>
      <w:r>
        <w:rPr>
          <w:rFonts w:ascii="Calibri" w:hAnsi="Calibri" w:eastAsia="Calibri" w:cs="Calibri"/>
          <w:sz w:val="20"/>
          <w:szCs w:val="20"/>
        </w:rPr>
        <w:t>ool</w:t>
      </w:r>
      <w:r>
        <w:rPr>
          <w:rFonts w:ascii="Calibri" w:hAnsi="Calibri" w:eastAsia="Calibri" w:cs="Calibri"/>
          <w:spacing w:val="8"/>
          <w:sz w:val="20"/>
          <w:szCs w:val="20"/>
        </w:rPr>
        <w:t xml:space="preserve"> </w:t>
      </w:r>
      <w:r>
        <w:rPr>
          <w:rFonts w:ascii="Calibri" w:hAnsi="Calibri" w:eastAsia="Calibri" w:cs="Calibri"/>
          <w:sz w:val="20"/>
          <w:szCs w:val="20"/>
        </w:rPr>
        <w:t>t</w:t>
      </w:r>
      <w:r>
        <w:rPr>
          <w:rFonts w:ascii="Calibri" w:hAnsi="Calibri" w:eastAsia="Calibri" w:cs="Calibri"/>
          <w:spacing w:val="1"/>
          <w:sz w:val="20"/>
          <w:szCs w:val="20"/>
        </w:rPr>
        <w:t>a</w:t>
      </w:r>
      <w:r>
        <w:rPr>
          <w:rFonts w:ascii="Calibri" w:hAnsi="Calibri" w:eastAsia="Calibri" w:cs="Calibri"/>
          <w:sz w:val="20"/>
          <w:szCs w:val="20"/>
        </w:rPr>
        <w:t>rg</w:t>
      </w:r>
      <w:r>
        <w:rPr>
          <w:rFonts w:ascii="Calibri" w:hAnsi="Calibri" w:eastAsia="Calibri" w:cs="Calibri"/>
          <w:spacing w:val="-1"/>
          <w:sz w:val="20"/>
          <w:szCs w:val="20"/>
        </w:rPr>
        <w:t>e</w:t>
      </w:r>
      <w:r>
        <w:rPr>
          <w:rFonts w:ascii="Calibri" w:hAnsi="Calibri" w:eastAsia="Calibri" w:cs="Calibri"/>
          <w:sz w:val="20"/>
          <w:szCs w:val="20"/>
        </w:rPr>
        <w:t>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4"/>
          <w:sz w:val="20"/>
          <w:szCs w:val="20"/>
        </w:rPr>
        <w:t xml:space="preserve"> </w:t>
      </w:r>
      <w:r>
        <w:rPr>
          <w:rFonts w:ascii="Calibri" w:hAnsi="Calibri" w:eastAsia="Calibri" w:cs="Calibri"/>
          <w:sz w:val="20"/>
          <w:szCs w:val="20"/>
        </w:rPr>
        <w:t>500</w:t>
      </w:r>
      <w:r>
        <w:rPr>
          <w:rFonts w:ascii="Calibri" w:hAnsi="Calibri" w:eastAsia="Calibri" w:cs="Calibri"/>
          <w:spacing w:val="8"/>
          <w:sz w:val="20"/>
          <w:szCs w:val="20"/>
        </w:rPr>
        <w:t xml:space="preserve"> </w:t>
      </w:r>
      <w:r>
        <w:rPr>
          <w:rFonts w:ascii="Calibri" w:hAnsi="Calibri" w:eastAsia="Calibri" w:cs="Calibri"/>
          <w:sz w:val="20"/>
          <w:szCs w:val="20"/>
        </w:rPr>
        <w:t>c</w:t>
      </w:r>
      <w:r>
        <w:rPr>
          <w:rFonts w:ascii="Calibri" w:hAnsi="Calibri" w:eastAsia="Calibri" w:cs="Calibri"/>
          <w:spacing w:val="1"/>
          <w:sz w:val="20"/>
          <w:szCs w:val="20"/>
        </w:rPr>
        <w:t>h</w:t>
      </w:r>
      <w:r>
        <w:rPr>
          <w:rFonts w:ascii="Calibri" w:hAnsi="Calibri" w:eastAsia="Calibri" w:cs="Calibri"/>
          <w:sz w:val="20"/>
          <w:szCs w:val="20"/>
        </w:rPr>
        <w:t>ild</w:t>
      </w:r>
      <w:r>
        <w:rPr>
          <w:rFonts w:ascii="Calibri" w:hAnsi="Calibri" w:eastAsia="Calibri" w:cs="Calibri"/>
          <w:spacing w:val="3"/>
          <w:sz w:val="20"/>
          <w:szCs w:val="20"/>
        </w:rPr>
        <w:t>r</w:t>
      </w:r>
      <w:r>
        <w:rPr>
          <w:rFonts w:ascii="Calibri" w:hAnsi="Calibri" w:eastAsia="Calibri" w:cs="Calibri"/>
          <w:spacing w:val="-1"/>
          <w:sz w:val="20"/>
          <w:szCs w:val="20"/>
        </w:rPr>
        <w:t>e</w:t>
      </w:r>
      <w:r>
        <w:rPr>
          <w:rFonts w:ascii="Calibri" w:hAnsi="Calibri" w:eastAsia="Calibri" w:cs="Calibri"/>
          <w:spacing w:val="1"/>
          <w:sz w:val="20"/>
          <w:szCs w:val="20"/>
        </w:rPr>
        <w:t>n</w:t>
      </w:r>
      <w:r>
        <w:rPr>
          <w:rFonts w:ascii="Calibri" w:hAnsi="Calibri" w:eastAsia="Calibri" w:cs="Calibri"/>
          <w:sz w:val="20"/>
          <w:szCs w:val="20"/>
        </w:rPr>
        <w:t>.</w:t>
      </w:r>
      <w:r>
        <w:rPr>
          <w:rFonts w:ascii="Calibri" w:hAnsi="Calibri" w:eastAsia="Calibri" w:cs="Calibri"/>
          <w:spacing w:val="4"/>
          <w:sz w:val="20"/>
          <w:szCs w:val="20"/>
        </w:rPr>
        <w:t xml:space="preserve"> </w:t>
      </w:r>
      <w:r>
        <w:rPr>
          <w:rFonts w:ascii="Calibri" w:hAnsi="Calibri" w:eastAsia="Calibri" w:cs="Calibri"/>
          <w:sz w:val="20"/>
          <w:szCs w:val="20"/>
        </w:rPr>
        <w:t>W</w:t>
      </w:r>
      <w:r>
        <w:rPr>
          <w:rFonts w:ascii="Calibri" w:hAnsi="Calibri" w:eastAsia="Calibri" w:cs="Calibri"/>
          <w:spacing w:val="3"/>
          <w:sz w:val="20"/>
          <w:szCs w:val="20"/>
        </w:rPr>
        <w:t>i</w:t>
      </w:r>
      <w:r>
        <w:rPr>
          <w:rFonts w:ascii="Calibri" w:hAnsi="Calibri" w:eastAsia="Calibri" w:cs="Calibri"/>
          <w:sz w:val="20"/>
          <w:szCs w:val="20"/>
        </w:rPr>
        <w:t>t</w:t>
      </w:r>
      <w:r>
        <w:rPr>
          <w:rFonts w:ascii="Calibri" w:hAnsi="Calibri" w:eastAsia="Calibri" w:cs="Calibri"/>
          <w:spacing w:val="1"/>
          <w:sz w:val="20"/>
          <w:szCs w:val="20"/>
        </w:rPr>
        <w:t>h</w:t>
      </w:r>
      <w:r>
        <w:rPr>
          <w:rFonts w:ascii="Calibri" w:hAnsi="Calibri" w:eastAsia="Calibri" w:cs="Calibri"/>
          <w:sz w:val="20"/>
          <w:szCs w:val="20"/>
        </w:rPr>
        <w:t>o</w:t>
      </w:r>
      <w:r>
        <w:rPr>
          <w:rFonts w:ascii="Calibri" w:hAnsi="Calibri" w:eastAsia="Calibri" w:cs="Calibri"/>
          <w:spacing w:val="1"/>
          <w:sz w:val="20"/>
          <w:szCs w:val="20"/>
        </w:rPr>
        <w:t>u</w:t>
      </w:r>
      <w:r>
        <w:rPr>
          <w:rFonts w:ascii="Calibri" w:hAnsi="Calibri" w:eastAsia="Calibri" w:cs="Calibri"/>
          <w:sz w:val="20"/>
          <w:szCs w:val="20"/>
        </w:rPr>
        <w:t>t co</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1"/>
          <w:sz w:val="20"/>
          <w:szCs w:val="20"/>
        </w:rPr>
        <w:t>d</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a</w:t>
      </w:r>
      <w:r>
        <w:rPr>
          <w:rFonts w:ascii="Calibri" w:hAnsi="Calibri" w:eastAsia="Calibri" w:cs="Calibri"/>
          <w:spacing w:val="1"/>
          <w:sz w:val="20"/>
          <w:szCs w:val="20"/>
        </w:rPr>
        <w:t>t</w:t>
      </w:r>
      <w:r>
        <w:rPr>
          <w:rFonts w:ascii="Calibri" w:hAnsi="Calibri" w:eastAsia="Calibri" w:cs="Calibri"/>
          <w:sz w:val="20"/>
          <w:szCs w:val="20"/>
        </w:rPr>
        <w:t>ion</w:t>
      </w:r>
      <w:r>
        <w:rPr>
          <w:rFonts w:ascii="Calibri" w:hAnsi="Calibri" w:eastAsia="Calibri" w:cs="Calibri"/>
          <w:spacing w:val="1"/>
          <w:sz w:val="20"/>
          <w:szCs w:val="20"/>
        </w:rPr>
        <w:t xml:space="preserve"> </w:t>
      </w:r>
      <w:r>
        <w:rPr>
          <w:rFonts w:ascii="Calibri" w:hAnsi="Calibri" w:eastAsia="Calibri" w:cs="Calibri"/>
          <w:sz w:val="20"/>
          <w:szCs w:val="20"/>
        </w:rPr>
        <w:t>on</w:t>
      </w:r>
      <w:r>
        <w:rPr>
          <w:rFonts w:ascii="Calibri" w:hAnsi="Calibri" w:eastAsia="Calibri" w:cs="Calibri"/>
          <w:spacing w:val="6"/>
          <w:sz w:val="20"/>
          <w:szCs w:val="20"/>
        </w:rPr>
        <w:t xml:space="preserve"> </w:t>
      </w:r>
      <w:r>
        <w:rPr>
          <w:rFonts w:ascii="Calibri" w:hAnsi="Calibri" w:eastAsia="Calibri" w:cs="Calibri"/>
          <w:sz w:val="20"/>
          <w:szCs w:val="20"/>
        </w:rPr>
        <w:t>t</w:t>
      </w:r>
      <w:r>
        <w:rPr>
          <w:rFonts w:ascii="Calibri" w:hAnsi="Calibri" w:eastAsia="Calibri" w:cs="Calibri"/>
          <w:spacing w:val="1"/>
          <w:sz w:val="20"/>
          <w:szCs w:val="20"/>
        </w:rPr>
        <w:t>h</w:t>
      </w:r>
      <w:r>
        <w:rPr>
          <w:rFonts w:ascii="Calibri" w:hAnsi="Calibri" w:eastAsia="Calibri" w:cs="Calibri"/>
          <w:sz w:val="20"/>
          <w:szCs w:val="20"/>
        </w:rPr>
        <w:t>is</w:t>
      </w:r>
      <w:r>
        <w:rPr>
          <w:rFonts w:ascii="Calibri" w:hAnsi="Calibri" w:eastAsia="Calibri" w:cs="Calibri"/>
          <w:spacing w:val="5"/>
          <w:sz w:val="20"/>
          <w:szCs w:val="20"/>
        </w:rPr>
        <w:t xml:space="preserve"> </w:t>
      </w:r>
      <w:r>
        <w:rPr>
          <w:rFonts w:ascii="Calibri" w:hAnsi="Calibri" w:eastAsia="Calibri" w:cs="Calibri"/>
          <w:sz w:val="20"/>
          <w:szCs w:val="20"/>
        </w:rPr>
        <w:t>ac</w:t>
      </w:r>
      <w:r>
        <w:rPr>
          <w:rFonts w:ascii="Calibri" w:hAnsi="Calibri" w:eastAsia="Calibri" w:cs="Calibri"/>
          <w:spacing w:val="1"/>
          <w:sz w:val="20"/>
          <w:szCs w:val="20"/>
        </w:rPr>
        <w:t>t</w:t>
      </w:r>
      <w:r>
        <w:rPr>
          <w:rFonts w:ascii="Calibri" w:hAnsi="Calibri" w:eastAsia="Calibri" w:cs="Calibri"/>
          <w:sz w:val="20"/>
          <w:szCs w:val="20"/>
        </w:rPr>
        <w:t>i</w:t>
      </w:r>
      <w:r>
        <w:rPr>
          <w:rFonts w:ascii="Calibri" w:hAnsi="Calibri" w:eastAsia="Calibri" w:cs="Calibri"/>
          <w:spacing w:val="1"/>
          <w:sz w:val="20"/>
          <w:szCs w:val="20"/>
        </w:rPr>
        <w:t>v</w:t>
      </w:r>
      <w:r>
        <w:rPr>
          <w:rFonts w:ascii="Calibri" w:hAnsi="Calibri" w:eastAsia="Calibri" w:cs="Calibri"/>
          <w:sz w:val="20"/>
          <w:szCs w:val="20"/>
        </w:rPr>
        <w:t>it</w:t>
      </w:r>
      <w:r>
        <w:rPr>
          <w:rFonts w:ascii="Calibri" w:hAnsi="Calibri" w:eastAsia="Calibri" w:cs="Calibri"/>
          <w:spacing w:val="1"/>
          <w:sz w:val="20"/>
          <w:szCs w:val="20"/>
        </w:rPr>
        <w:t>y</w:t>
      </w:r>
      <w:r>
        <w:rPr>
          <w:rFonts w:ascii="Calibri" w:hAnsi="Calibri" w:eastAsia="Calibri" w:cs="Calibri"/>
          <w:sz w:val="20"/>
          <w:szCs w:val="20"/>
        </w:rPr>
        <w:t>, t</w:t>
      </w:r>
      <w:r>
        <w:rPr>
          <w:rFonts w:ascii="Calibri" w:hAnsi="Calibri" w:eastAsia="Calibri" w:cs="Calibri"/>
          <w:spacing w:val="1"/>
          <w:sz w:val="20"/>
          <w:szCs w:val="20"/>
        </w:rPr>
        <w:t>h</w:t>
      </w:r>
      <w:r>
        <w:rPr>
          <w:rFonts w:ascii="Calibri" w:hAnsi="Calibri" w:eastAsia="Calibri" w:cs="Calibri"/>
          <w:spacing w:val="-1"/>
          <w:sz w:val="20"/>
          <w:szCs w:val="20"/>
        </w:rPr>
        <w:t>e</w:t>
      </w:r>
      <w:r>
        <w:rPr>
          <w:rFonts w:ascii="Calibri" w:hAnsi="Calibri" w:eastAsia="Calibri" w:cs="Calibri"/>
          <w:sz w:val="20"/>
          <w:szCs w:val="20"/>
        </w:rPr>
        <w:t>re</w:t>
      </w:r>
      <w:r>
        <w:rPr>
          <w:rFonts w:ascii="Calibri" w:hAnsi="Calibri" w:eastAsia="Calibri" w:cs="Calibri"/>
          <w:spacing w:val="5"/>
          <w:sz w:val="20"/>
          <w:szCs w:val="20"/>
        </w:rPr>
        <w:t xml:space="preserve"> </w:t>
      </w:r>
      <w:r>
        <w:rPr>
          <w:rFonts w:ascii="Calibri" w:hAnsi="Calibri" w:eastAsia="Calibri" w:cs="Calibri"/>
          <w:spacing w:val="-1"/>
          <w:sz w:val="20"/>
          <w:szCs w:val="20"/>
        </w:rPr>
        <w:t>w</w:t>
      </w:r>
      <w:r>
        <w:rPr>
          <w:rFonts w:ascii="Calibri" w:hAnsi="Calibri" w:eastAsia="Calibri" w:cs="Calibri"/>
          <w:sz w:val="20"/>
          <w:szCs w:val="20"/>
        </w:rPr>
        <w:t>o</w:t>
      </w:r>
      <w:r>
        <w:rPr>
          <w:rFonts w:ascii="Calibri" w:hAnsi="Calibri" w:eastAsia="Calibri" w:cs="Calibri"/>
          <w:spacing w:val="1"/>
          <w:sz w:val="20"/>
          <w:szCs w:val="20"/>
        </w:rPr>
        <w:t>u</w:t>
      </w:r>
      <w:r>
        <w:rPr>
          <w:rFonts w:ascii="Calibri" w:hAnsi="Calibri" w:eastAsia="Calibri" w:cs="Calibri"/>
          <w:sz w:val="20"/>
          <w:szCs w:val="20"/>
        </w:rPr>
        <w:t>ld</w:t>
      </w:r>
      <w:r>
        <w:rPr>
          <w:rFonts w:ascii="Calibri" w:hAnsi="Calibri" w:eastAsia="Calibri" w:cs="Calibri"/>
          <w:spacing w:val="5"/>
          <w:sz w:val="20"/>
          <w:szCs w:val="20"/>
        </w:rPr>
        <w:t xml:space="preserve"> </w:t>
      </w:r>
      <w:r>
        <w:rPr>
          <w:rFonts w:ascii="Calibri" w:hAnsi="Calibri" w:eastAsia="Calibri" w:cs="Calibri"/>
          <w:spacing w:val="1"/>
          <w:sz w:val="20"/>
          <w:szCs w:val="20"/>
        </w:rPr>
        <w:t>b</w:t>
      </w:r>
      <w:r>
        <w:rPr>
          <w:rFonts w:ascii="Calibri" w:hAnsi="Calibri" w:eastAsia="Calibri" w:cs="Calibri"/>
          <w:sz w:val="20"/>
          <w:szCs w:val="20"/>
        </w:rPr>
        <w:t>e</w:t>
      </w:r>
      <w:r>
        <w:rPr>
          <w:rFonts w:ascii="Calibri" w:hAnsi="Calibri" w:eastAsia="Calibri" w:cs="Calibri"/>
          <w:spacing w:val="7"/>
          <w:sz w:val="20"/>
          <w:szCs w:val="20"/>
        </w:rPr>
        <w:t xml:space="preserve"> </w:t>
      </w:r>
      <w:r>
        <w:rPr>
          <w:rFonts w:ascii="Calibri" w:hAnsi="Calibri" w:eastAsia="Calibri" w:cs="Calibri"/>
          <w:spacing w:val="1"/>
          <w:sz w:val="20"/>
          <w:szCs w:val="20"/>
        </w:rPr>
        <w:t>dup</w:t>
      </w:r>
      <w:r>
        <w:rPr>
          <w:rFonts w:ascii="Calibri" w:hAnsi="Calibri" w:eastAsia="Calibri" w:cs="Calibri"/>
          <w:sz w:val="20"/>
          <w:szCs w:val="20"/>
        </w:rPr>
        <w:t>lica</w:t>
      </w:r>
      <w:r>
        <w:rPr>
          <w:rFonts w:ascii="Calibri" w:hAnsi="Calibri" w:eastAsia="Calibri" w:cs="Calibri"/>
          <w:spacing w:val="1"/>
          <w:sz w:val="20"/>
          <w:szCs w:val="20"/>
        </w:rPr>
        <w:t>t</w:t>
      </w:r>
      <w:r>
        <w:rPr>
          <w:rFonts w:ascii="Calibri" w:hAnsi="Calibri" w:eastAsia="Calibri" w:cs="Calibri"/>
          <w:sz w:val="20"/>
          <w:szCs w:val="20"/>
        </w:rPr>
        <w:t>ion</w:t>
      </w:r>
      <w:r>
        <w:rPr>
          <w:rFonts w:ascii="Calibri" w:hAnsi="Calibri" w:eastAsia="Calibri" w:cs="Calibri"/>
          <w:spacing w:val="2"/>
          <w:sz w:val="20"/>
          <w:szCs w:val="20"/>
        </w:rPr>
        <w:t xml:space="preserve"> </w:t>
      </w:r>
      <w:r>
        <w:rPr>
          <w:rFonts w:ascii="Calibri" w:hAnsi="Calibri" w:eastAsia="Calibri" w:cs="Calibri"/>
          <w:sz w:val="20"/>
          <w:szCs w:val="20"/>
        </w:rPr>
        <w:t>of</w:t>
      </w:r>
      <w:r>
        <w:rPr>
          <w:rFonts w:ascii="Calibri" w:hAnsi="Calibri" w:eastAsia="Calibri" w:cs="Calibri"/>
          <w:spacing w:val="5"/>
          <w:sz w:val="20"/>
          <w:szCs w:val="20"/>
        </w:rPr>
        <w:t xml:space="preserve"> </w:t>
      </w:r>
      <w:r>
        <w:rPr>
          <w:rFonts w:ascii="Calibri" w:hAnsi="Calibri" w:eastAsia="Calibri" w:cs="Calibri"/>
          <w:spacing w:val="1"/>
          <w:sz w:val="20"/>
          <w:szCs w:val="20"/>
        </w:rPr>
        <w:t>s</w:t>
      </w:r>
      <w:r>
        <w:rPr>
          <w:rFonts w:ascii="Calibri" w:hAnsi="Calibri" w:eastAsia="Calibri" w:cs="Calibri"/>
          <w:spacing w:val="-1"/>
          <w:sz w:val="20"/>
          <w:szCs w:val="20"/>
        </w:rPr>
        <w:t>em</w:t>
      </w:r>
      <w:r>
        <w:rPr>
          <w:rFonts w:ascii="Calibri" w:hAnsi="Calibri" w:eastAsia="Calibri" w:cs="Calibri"/>
          <w:spacing w:val="8"/>
          <w:sz w:val="20"/>
          <w:szCs w:val="20"/>
        </w:rPr>
        <w:t>i</w:t>
      </w:r>
      <w:r>
        <w:rPr>
          <w:rFonts w:ascii="Calibri" w:hAnsi="Calibri" w:eastAsia="Calibri" w:cs="Calibri"/>
          <w:spacing w:val="-1"/>
          <w:sz w:val="20"/>
          <w:szCs w:val="20"/>
        </w:rPr>
        <w:t>-</w:t>
      </w:r>
      <w:r>
        <w:rPr>
          <w:rFonts w:ascii="Calibri" w:hAnsi="Calibri" w:eastAsia="Calibri" w:cs="Calibri"/>
          <w:spacing w:val="1"/>
          <w:sz w:val="20"/>
          <w:szCs w:val="20"/>
        </w:rPr>
        <w:t>s</w:t>
      </w:r>
      <w:r>
        <w:rPr>
          <w:rFonts w:ascii="Calibri" w:hAnsi="Calibri" w:eastAsia="Calibri" w:cs="Calibri"/>
          <w:sz w:val="20"/>
          <w:szCs w:val="20"/>
        </w:rPr>
        <w:t>tr</w:t>
      </w:r>
      <w:r>
        <w:rPr>
          <w:rFonts w:ascii="Calibri" w:hAnsi="Calibri" w:eastAsia="Calibri" w:cs="Calibri"/>
          <w:spacing w:val="1"/>
          <w:sz w:val="20"/>
          <w:szCs w:val="20"/>
        </w:rPr>
        <w:t>u</w:t>
      </w:r>
      <w:r>
        <w:rPr>
          <w:rFonts w:ascii="Calibri" w:hAnsi="Calibri" w:eastAsia="Calibri" w:cs="Calibri"/>
          <w:sz w:val="20"/>
          <w:szCs w:val="20"/>
        </w:rPr>
        <w:t>ct</w:t>
      </w:r>
      <w:r>
        <w:rPr>
          <w:rFonts w:ascii="Calibri" w:hAnsi="Calibri" w:eastAsia="Calibri" w:cs="Calibri"/>
          <w:spacing w:val="1"/>
          <w:sz w:val="20"/>
          <w:szCs w:val="20"/>
        </w:rPr>
        <w:t>u</w:t>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z w:val="20"/>
          <w:szCs w:val="20"/>
        </w:rPr>
        <w:t>d</w:t>
      </w:r>
      <w:r>
        <w:rPr>
          <w:rFonts w:ascii="Calibri" w:hAnsi="Calibri" w:eastAsia="Calibri" w:cs="Calibri"/>
          <w:spacing w:val="-1"/>
          <w:sz w:val="20"/>
          <w:szCs w:val="20"/>
        </w:rPr>
        <w:t xml:space="preserve"> </w:t>
      </w:r>
      <w:r>
        <w:rPr>
          <w:rFonts w:ascii="Calibri" w:hAnsi="Calibri" w:eastAsia="Calibri" w:cs="Calibri"/>
          <w:sz w:val="20"/>
          <w:szCs w:val="20"/>
        </w:rPr>
        <w:t>M</w:t>
      </w:r>
      <w:r>
        <w:rPr>
          <w:rFonts w:ascii="Calibri" w:hAnsi="Calibri" w:eastAsia="Calibri" w:cs="Calibri"/>
          <w:spacing w:val="1"/>
          <w:sz w:val="20"/>
          <w:szCs w:val="20"/>
        </w:rPr>
        <w:t>H</w:t>
      </w:r>
      <w:r>
        <w:rPr>
          <w:rFonts w:ascii="Calibri" w:hAnsi="Calibri" w:eastAsia="Calibri" w:cs="Calibri"/>
          <w:sz w:val="20"/>
          <w:szCs w:val="20"/>
        </w:rPr>
        <w:t>PSS</w:t>
      </w:r>
      <w:r>
        <w:rPr>
          <w:rFonts w:ascii="Calibri" w:hAnsi="Calibri" w:eastAsia="Calibri" w:cs="Calibri"/>
          <w:spacing w:val="4"/>
          <w:sz w:val="20"/>
          <w:szCs w:val="20"/>
        </w:rPr>
        <w:t xml:space="preserve"> </w:t>
      </w:r>
      <w:r>
        <w:rPr>
          <w:rFonts w:ascii="Calibri" w:hAnsi="Calibri" w:eastAsia="Calibri" w:cs="Calibri"/>
          <w:spacing w:val="1"/>
          <w:sz w:val="20"/>
          <w:szCs w:val="20"/>
        </w:rPr>
        <w:t>s</w:t>
      </w:r>
      <w:r>
        <w:rPr>
          <w:rFonts w:ascii="Calibri" w:hAnsi="Calibri" w:eastAsia="Calibri" w:cs="Calibri"/>
          <w:spacing w:val="-1"/>
          <w:sz w:val="20"/>
          <w:szCs w:val="20"/>
        </w:rPr>
        <w:t>e</w:t>
      </w:r>
      <w:r>
        <w:rPr>
          <w:rFonts w:ascii="Calibri" w:hAnsi="Calibri" w:eastAsia="Calibri" w:cs="Calibri"/>
          <w:sz w:val="20"/>
          <w:szCs w:val="20"/>
        </w:rPr>
        <w:t>r</w:t>
      </w:r>
      <w:r>
        <w:rPr>
          <w:rFonts w:ascii="Calibri" w:hAnsi="Calibri" w:eastAsia="Calibri" w:cs="Calibri"/>
          <w:spacing w:val="1"/>
          <w:sz w:val="20"/>
          <w:szCs w:val="20"/>
        </w:rPr>
        <w:t>v</w:t>
      </w:r>
      <w:r>
        <w:rPr>
          <w:rFonts w:ascii="Calibri" w:hAnsi="Calibri" w:eastAsia="Calibri" w:cs="Calibri"/>
          <w:sz w:val="20"/>
          <w:szCs w:val="20"/>
        </w:rPr>
        <w:t>ic</w:t>
      </w:r>
      <w:r>
        <w:rPr>
          <w:rFonts w:ascii="Calibri" w:hAnsi="Calibri" w:eastAsia="Calibri" w:cs="Calibri"/>
          <w:spacing w:val="-1"/>
          <w:sz w:val="20"/>
          <w:szCs w:val="20"/>
        </w:rPr>
        <w:t>e</w:t>
      </w:r>
      <w:r>
        <w:rPr>
          <w:rFonts w:ascii="Calibri" w:hAnsi="Calibri" w:eastAsia="Calibri" w:cs="Calibri"/>
          <w:sz w:val="20"/>
          <w:szCs w:val="20"/>
        </w:rPr>
        <w:t>s</w:t>
      </w:r>
      <w:r>
        <w:rPr>
          <w:rFonts w:ascii="Calibri" w:hAnsi="Calibri" w:eastAsia="Calibri" w:cs="Calibri"/>
          <w:spacing w:val="5"/>
          <w:sz w:val="20"/>
          <w:szCs w:val="20"/>
        </w:rPr>
        <w:t xml:space="preserve"> </w:t>
      </w:r>
      <w:r>
        <w:rPr>
          <w:rFonts w:ascii="Calibri" w:hAnsi="Calibri" w:eastAsia="Calibri" w:cs="Calibri"/>
          <w:sz w:val="20"/>
          <w:szCs w:val="20"/>
        </w:rPr>
        <w:t>in</w:t>
      </w:r>
      <w:r>
        <w:rPr>
          <w:rFonts w:ascii="Calibri" w:hAnsi="Calibri" w:eastAsia="Calibri" w:cs="Calibri"/>
          <w:spacing w:val="8"/>
          <w:sz w:val="20"/>
          <w:szCs w:val="20"/>
        </w:rPr>
        <w:t xml:space="preserve"> </w:t>
      </w:r>
      <w:r>
        <w:rPr>
          <w:rFonts w:ascii="Calibri" w:hAnsi="Calibri" w:eastAsia="Calibri" w:cs="Calibri"/>
          <w:sz w:val="20"/>
          <w:szCs w:val="20"/>
        </w:rPr>
        <w:t>Di</w:t>
      </w:r>
      <w:r>
        <w:rPr>
          <w:rFonts w:ascii="Calibri" w:hAnsi="Calibri" w:eastAsia="Calibri" w:cs="Calibri"/>
          <w:spacing w:val="1"/>
          <w:sz w:val="20"/>
          <w:szCs w:val="20"/>
        </w:rPr>
        <w:t>s</w:t>
      </w:r>
      <w:r>
        <w:rPr>
          <w:rFonts w:ascii="Calibri" w:hAnsi="Calibri" w:eastAsia="Calibri" w:cs="Calibri"/>
          <w:sz w:val="20"/>
          <w:szCs w:val="20"/>
        </w:rPr>
        <w:t>trict</w:t>
      </w:r>
      <w:r>
        <w:rPr>
          <w:rFonts w:ascii="Calibri" w:hAnsi="Calibri" w:eastAsia="Calibri" w:cs="Calibri"/>
          <w:spacing w:val="5"/>
          <w:sz w:val="20"/>
          <w:szCs w:val="20"/>
        </w:rPr>
        <w:t xml:space="preserve"> </w:t>
      </w:r>
      <w:r>
        <w:rPr>
          <w:rFonts w:ascii="Calibri" w:hAnsi="Calibri" w:eastAsia="Calibri" w:cs="Calibri"/>
          <w:spacing w:val="2"/>
          <w:sz w:val="20"/>
          <w:szCs w:val="20"/>
        </w:rPr>
        <w:t>A</w:t>
      </w:r>
      <w:r>
        <w:rPr>
          <w:rFonts w:ascii="Calibri" w:hAnsi="Calibri" w:eastAsia="Calibri" w:cs="Calibri"/>
          <w:sz w:val="20"/>
          <w:szCs w:val="20"/>
        </w:rPr>
        <w:t>,</w:t>
      </w:r>
      <w:r>
        <w:rPr>
          <w:rFonts w:ascii="Calibri" w:hAnsi="Calibri" w:eastAsia="Calibri" w:cs="Calibri"/>
          <w:spacing w:val="8"/>
          <w:sz w:val="20"/>
          <w:szCs w:val="20"/>
        </w:rPr>
        <w:t xml:space="preserve"> </w:t>
      </w:r>
      <w:r>
        <w:rPr>
          <w:rFonts w:ascii="Calibri" w:hAnsi="Calibri" w:eastAsia="Calibri" w:cs="Calibri"/>
          <w:spacing w:val="-1"/>
          <w:sz w:val="20"/>
          <w:szCs w:val="20"/>
        </w:rPr>
        <w:t>w</w:t>
      </w:r>
      <w:r>
        <w:rPr>
          <w:rFonts w:ascii="Calibri" w:hAnsi="Calibri" w:eastAsia="Calibri" w:cs="Calibri"/>
          <w:sz w:val="20"/>
          <w:szCs w:val="20"/>
        </w:rPr>
        <w:t>ith</w:t>
      </w:r>
      <w:r>
        <w:rPr>
          <w:rFonts w:ascii="Calibri" w:hAnsi="Calibri" w:eastAsia="Calibri" w:cs="Calibri"/>
          <w:spacing w:val="7"/>
          <w:sz w:val="20"/>
          <w:szCs w:val="20"/>
        </w:rPr>
        <w:t xml:space="preserve"> </w:t>
      </w:r>
      <w:r>
        <w:rPr>
          <w:rFonts w:ascii="Calibri" w:hAnsi="Calibri" w:eastAsia="Calibri" w:cs="Calibri"/>
          <w:sz w:val="20"/>
          <w:szCs w:val="20"/>
        </w:rPr>
        <w:t>200</w:t>
      </w:r>
      <w:r>
        <w:rPr>
          <w:rFonts w:ascii="Calibri" w:hAnsi="Calibri" w:eastAsia="Calibri" w:cs="Calibri"/>
          <w:spacing w:val="6"/>
          <w:sz w:val="20"/>
          <w:szCs w:val="20"/>
        </w:rPr>
        <w:t xml:space="preserve"> </w:t>
      </w:r>
      <w:r>
        <w:rPr>
          <w:rFonts w:ascii="Calibri" w:hAnsi="Calibri" w:eastAsia="Calibri" w:cs="Calibri"/>
          <w:sz w:val="20"/>
          <w:szCs w:val="20"/>
        </w:rPr>
        <w:t>c</w:t>
      </w:r>
      <w:r>
        <w:rPr>
          <w:rFonts w:ascii="Calibri" w:hAnsi="Calibri" w:eastAsia="Calibri" w:cs="Calibri"/>
          <w:spacing w:val="1"/>
          <w:sz w:val="20"/>
          <w:szCs w:val="20"/>
        </w:rPr>
        <w:t>h</w:t>
      </w:r>
      <w:r>
        <w:rPr>
          <w:rFonts w:ascii="Calibri" w:hAnsi="Calibri" w:eastAsia="Calibri" w:cs="Calibri"/>
          <w:sz w:val="20"/>
          <w:szCs w:val="20"/>
        </w:rPr>
        <w:t>i</w:t>
      </w:r>
      <w:r>
        <w:rPr>
          <w:rFonts w:ascii="Calibri" w:hAnsi="Calibri" w:eastAsia="Calibri" w:cs="Calibri"/>
          <w:spacing w:val="-3"/>
          <w:sz w:val="20"/>
          <w:szCs w:val="20"/>
        </w:rPr>
        <w:t>l</w:t>
      </w:r>
      <w:r>
        <w:rPr>
          <w:rFonts w:ascii="Calibri" w:hAnsi="Calibri" w:eastAsia="Calibri" w:cs="Calibri"/>
          <w:spacing w:val="1"/>
          <w:sz w:val="20"/>
          <w:szCs w:val="20"/>
        </w:rPr>
        <w:t>d</w:t>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z w:val="20"/>
          <w:szCs w:val="20"/>
        </w:rPr>
        <w:t>n r</w:t>
      </w:r>
      <w:r>
        <w:rPr>
          <w:rFonts w:ascii="Calibri" w:hAnsi="Calibri" w:eastAsia="Calibri" w:cs="Calibri"/>
          <w:spacing w:val="-1"/>
          <w:sz w:val="20"/>
          <w:szCs w:val="20"/>
        </w:rPr>
        <w:t>e</w:t>
      </w:r>
      <w:r>
        <w:rPr>
          <w:rFonts w:ascii="Calibri" w:hAnsi="Calibri" w:eastAsia="Calibri" w:cs="Calibri"/>
          <w:sz w:val="20"/>
          <w:szCs w:val="20"/>
        </w:rPr>
        <w:t>c</w:t>
      </w:r>
      <w:r>
        <w:rPr>
          <w:rFonts w:ascii="Calibri" w:hAnsi="Calibri" w:eastAsia="Calibri" w:cs="Calibri"/>
          <w:spacing w:val="-1"/>
          <w:sz w:val="20"/>
          <w:szCs w:val="20"/>
        </w:rPr>
        <w:t>e</w:t>
      </w:r>
      <w:r>
        <w:rPr>
          <w:rFonts w:ascii="Calibri" w:hAnsi="Calibri" w:eastAsia="Calibri" w:cs="Calibri"/>
          <w:sz w:val="20"/>
          <w:szCs w:val="20"/>
        </w:rPr>
        <w:t>i</w:t>
      </w:r>
      <w:r>
        <w:rPr>
          <w:rFonts w:ascii="Calibri" w:hAnsi="Calibri" w:eastAsia="Calibri" w:cs="Calibri"/>
          <w:spacing w:val="1"/>
          <w:sz w:val="20"/>
          <w:szCs w:val="20"/>
        </w:rPr>
        <w:t>v</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7"/>
          <w:sz w:val="20"/>
          <w:szCs w:val="20"/>
        </w:rPr>
        <w:t xml:space="preserve"> </w:t>
      </w:r>
      <w:r>
        <w:rPr>
          <w:rFonts w:ascii="Calibri" w:hAnsi="Calibri" w:eastAsia="Calibri" w:cs="Calibri"/>
          <w:spacing w:val="1"/>
          <w:sz w:val="20"/>
          <w:szCs w:val="20"/>
        </w:rPr>
        <w:t>se</w:t>
      </w:r>
      <w:r>
        <w:rPr>
          <w:rFonts w:ascii="Calibri" w:hAnsi="Calibri" w:eastAsia="Calibri" w:cs="Calibri"/>
          <w:spacing w:val="-1"/>
          <w:sz w:val="20"/>
          <w:szCs w:val="20"/>
        </w:rPr>
        <w:t>m</w:t>
      </w:r>
      <w:r>
        <w:rPr>
          <w:rFonts w:ascii="Calibri" w:hAnsi="Calibri" w:eastAsia="Calibri" w:cs="Calibri"/>
          <w:spacing w:val="1"/>
          <w:sz w:val="20"/>
          <w:szCs w:val="20"/>
        </w:rPr>
        <w:t>i</w:t>
      </w:r>
      <w:r>
        <w:rPr>
          <w:rFonts w:ascii="Calibri" w:hAnsi="Calibri" w:eastAsia="Calibri" w:cs="Calibri"/>
          <w:spacing w:val="-1"/>
          <w:sz w:val="20"/>
          <w:szCs w:val="20"/>
        </w:rPr>
        <w:t>-</w:t>
      </w:r>
      <w:r>
        <w:rPr>
          <w:rFonts w:ascii="Calibri" w:hAnsi="Calibri" w:eastAsia="Calibri" w:cs="Calibri"/>
          <w:spacing w:val="1"/>
          <w:sz w:val="20"/>
          <w:szCs w:val="20"/>
        </w:rPr>
        <w:t>s</w:t>
      </w:r>
      <w:r>
        <w:rPr>
          <w:rFonts w:ascii="Calibri" w:hAnsi="Calibri" w:eastAsia="Calibri" w:cs="Calibri"/>
          <w:sz w:val="20"/>
          <w:szCs w:val="20"/>
        </w:rPr>
        <w:t>tr</w:t>
      </w:r>
      <w:r>
        <w:rPr>
          <w:rFonts w:ascii="Calibri" w:hAnsi="Calibri" w:eastAsia="Calibri" w:cs="Calibri"/>
          <w:spacing w:val="1"/>
          <w:sz w:val="20"/>
          <w:szCs w:val="20"/>
        </w:rPr>
        <w:t>u</w:t>
      </w:r>
      <w:r>
        <w:rPr>
          <w:rFonts w:ascii="Calibri" w:hAnsi="Calibri" w:eastAsia="Calibri" w:cs="Calibri"/>
          <w:sz w:val="20"/>
          <w:szCs w:val="20"/>
        </w:rPr>
        <w:t>ct</w:t>
      </w:r>
      <w:r>
        <w:rPr>
          <w:rFonts w:ascii="Calibri" w:hAnsi="Calibri" w:eastAsia="Calibri" w:cs="Calibri"/>
          <w:spacing w:val="1"/>
          <w:sz w:val="20"/>
          <w:szCs w:val="20"/>
        </w:rPr>
        <w:t>u</w:t>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z w:val="20"/>
          <w:szCs w:val="20"/>
        </w:rPr>
        <w:t>d</w:t>
      </w:r>
      <w:r>
        <w:rPr>
          <w:rFonts w:ascii="Calibri" w:hAnsi="Calibri" w:eastAsia="Calibri" w:cs="Calibri"/>
          <w:spacing w:val="-11"/>
          <w:sz w:val="20"/>
          <w:szCs w:val="20"/>
        </w:rPr>
        <w:t xml:space="preserve"> </w:t>
      </w:r>
      <w:r>
        <w:rPr>
          <w:rFonts w:ascii="Calibri" w:hAnsi="Calibri" w:eastAsia="Calibri" w:cs="Calibri"/>
          <w:sz w:val="20"/>
          <w:szCs w:val="20"/>
        </w:rPr>
        <w:t>M</w:t>
      </w:r>
      <w:r>
        <w:rPr>
          <w:rFonts w:ascii="Calibri" w:hAnsi="Calibri" w:eastAsia="Calibri" w:cs="Calibri"/>
          <w:spacing w:val="3"/>
          <w:sz w:val="20"/>
          <w:szCs w:val="20"/>
        </w:rPr>
        <w:t>H</w:t>
      </w:r>
      <w:r>
        <w:rPr>
          <w:rFonts w:ascii="Calibri" w:hAnsi="Calibri" w:eastAsia="Calibri" w:cs="Calibri"/>
          <w:sz w:val="20"/>
          <w:szCs w:val="20"/>
        </w:rPr>
        <w:t>PSS</w:t>
      </w:r>
      <w:r>
        <w:rPr>
          <w:rFonts w:ascii="Calibri" w:hAnsi="Calibri" w:eastAsia="Calibri" w:cs="Calibri"/>
          <w:spacing w:val="-5"/>
          <w:sz w:val="20"/>
          <w:szCs w:val="20"/>
        </w:rPr>
        <w:t xml:space="preserve"> </w:t>
      </w:r>
      <w:r>
        <w:rPr>
          <w:rFonts w:ascii="Calibri" w:hAnsi="Calibri" w:eastAsia="Calibri" w:cs="Calibri"/>
          <w:sz w:val="20"/>
          <w:szCs w:val="20"/>
        </w:rPr>
        <w:t>ac</w:t>
      </w:r>
      <w:r>
        <w:rPr>
          <w:rFonts w:ascii="Calibri" w:hAnsi="Calibri" w:eastAsia="Calibri" w:cs="Calibri"/>
          <w:spacing w:val="1"/>
          <w:sz w:val="20"/>
          <w:szCs w:val="20"/>
        </w:rPr>
        <w:t>t</w:t>
      </w:r>
      <w:r>
        <w:rPr>
          <w:rFonts w:ascii="Calibri" w:hAnsi="Calibri" w:eastAsia="Calibri" w:cs="Calibri"/>
          <w:sz w:val="20"/>
          <w:szCs w:val="20"/>
        </w:rPr>
        <w:t>i</w:t>
      </w:r>
      <w:r>
        <w:rPr>
          <w:rFonts w:ascii="Calibri" w:hAnsi="Calibri" w:eastAsia="Calibri" w:cs="Calibri"/>
          <w:spacing w:val="1"/>
          <w:sz w:val="20"/>
          <w:szCs w:val="20"/>
        </w:rPr>
        <w:t>v</w:t>
      </w:r>
      <w:r>
        <w:rPr>
          <w:rFonts w:ascii="Calibri" w:hAnsi="Calibri" w:eastAsia="Calibri" w:cs="Calibri"/>
          <w:sz w:val="20"/>
          <w:szCs w:val="20"/>
        </w:rPr>
        <w:t>ities</w:t>
      </w:r>
      <w:r>
        <w:rPr>
          <w:rFonts w:ascii="Calibri" w:hAnsi="Calibri" w:eastAsia="Calibri" w:cs="Calibri"/>
          <w:spacing w:val="-6"/>
          <w:sz w:val="20"/>
          <w:szCs w:val="20"/>
        </w:rPr>
        <w:t xml:space="preserve"> </w:t>
      </w:r>
      <w:r>
        <w:rPr>
          <w:rFonts w:ascii="Calibri" w:hAnsi="Calibri" w:eastAsia="Calibri" w:cs="Calibri"/>
          <w:spacing w:val="1"/>
          <w:sz w:val="20"/>
          <w:szCs w:val="20"/>
        </w:rPr>
        <w:t>b</w:t>
      </w:r>
      <w:r>
        <w:rPr>
          <w:rFonts w:ascii="Calibri" w:hAnsi="Calibri" w:eastAsia="Calibri" w:cs="Calibri"/>
          <w:sz w:val="20"/>
          <w:szCs w:val="20"/>
        </w:rPr>
        <w:t>oth</w:t>
      </w:r>
      <w:r>
        <w:rPr>
          <w:rFonts w:ascii="Calibri" w:hAnsi="Calibri" w:eastAsia="Calibri" w:cs="Calibri"/>
          <w:spacing w:val="-3"/>
          <w:sz w:val="20"/>
          <w:szCs w:val="20"/>
        </w:rPr>
        <w:t xml:space="preserve"> </w:t>
      </w:r>
      <w:r>
        <w:rPr>
          <w:rFonts w:ascii="Calibri" w:hAnsi="Calibri" w:eastAsia="Calibri" w:cs="Calibri"/>
          <w:sz w:val="20"/>
          <w:szCs w:val="20"/>
        </w:rPr>
        <w:t>in</w:t>
      </w:r>
      <w:r>
        <w:rPr>
          <w:rFonts w:ascii="Calibri" w:hAnsi="Calibri" w:eastAsia="Calibri" w:cs="Calibri"/>
          <w:spacing w:val="-1"/>
          <w:sz w:val="20"/>
          <w:szCs w:val="20"/>
        </w:rPr>
        <w:t xml:space="preserve"> </w:t>
      </w:r>
      <w:r>
        <w:rPr>
          <w:rFonts w:ascii="Calibri" w:hAnsi="Calibri" w:eastAsia="Calibri" w:cs="Calibri"/>
          <w:spacing w:val="2"/>
          <w:sz w:val="20"/>
          <w:szCs w:val="20"/>
        </w:rPr>
        <w:t>s</w:t>
      </w:r>
      <w:r>
        <w:rPr>
          <w:rFonts w:ascii="Calibri" w:hAnsi="Calibri" w:eastAsia="Calibri" w:cs="Calibri"/>
          <w:sz w:val="20"/>
          <w:szCs w:val="20"/>
        </w:rPr>
        <w:t>c</w:t>
      </w:r>
      <w:r>
        <w:rPr>
          <w:rFonts w:ascii="Calibri" w:hAnsi="Calibri" w:eastAsia="Calibri" w:cs="Calibri"/>
          <w:spacing w:val="1"/>
          <w:sz w:val="20"/>
          <w:szCs w:val="20"/>
        </w:rPr>
        <w:t>h</w:t>
      </w:r>
      <w:r>
        <w:rPr>
          <w:rFonts w:ascii="Calibri" w:hAnsi="Calibri" w:eastAsia="Calibri" w:cs="Calibri"/>
          <w:sz w:val="20"/>
          <w:szCs w:val="20"/>
        </w:rPr>
        <w:t>ool</w:t>
      </w:r>
      <w:r>
        <w:rPr>
          <w:rFonts w:ascii="Calibri" w:hAnsi="Calibri" w:eastAsia="Calibri" w:cs="Calibri"/>
          <w:spacing w:val="-5"/>
          <w:sz w:val="20"/>
          <w:szCs w:val="20"/>
        </w:rPr>
        <w:t xml:space="preserve"> </w:t>
      </w:r>
      <w:r>
        <w:rPr>
          <w:rFonts w:ascii="Calibri" w:hAnsi="Calibri" w:eastAsia="Calibri" w:cs="Calibri"/>
          <w:spacing w:val="-1"/>
          <w:sz w:val="20"/>
          <w:szCs w:val="20"/>
        </w:rPr>
        <w:t>a</w:t>
      </w:r>
      <w:r>
        <w:rPr>
          <w:rFonts w:ascii="Calibri" w:hAnsi="Calibri" w:eastAsia="Calibri" w:cs="Calibri"/>
          <w:spacing w:val="1"/>
          <w:sz w:val="20"/>
          <w:szCs w:val="20"/>
        </w:rPr>
        <w:t>n</w:t>
      </w:r>
      <w:r>
        <w:rPr>
          <w:rFonts w:ascii="Calibri" w:hAnsi="Calibri" w:eastAsia="Calibri" w:cs="Calibri"/>
          <w:sz w:val="20"/>
          <w:szCs w:val="20"/>
        </w:rPr>
        <w:t>d</w:t>
      </w:r>
      <w:r>
        <w:rPr>
          <w:rFonts w:ascii="Calibri" w:hAnsi="Calibri" w:eastAsia="Calibri" w:cs="Calibri"/>
          <w:spacing w:val="-2"/>
          <w:sz w:val="20"/>
          <w:szCs w:val="20"/>
        </w:rPr>
        <w:t xml:space="preserve"> </w:t>
      </w:r>
      <w:r>
        <w:rPr>
          <w:rFonts w:ascii="Calibri" w:hAnsi="Calibri" w:eastAsia="Calibri" w:cs="Calibri"/>
          <w:spacing w:val="1"/>
          <w:sz w:val="20"/>
          <w:szCs w:val="20"/>
        </w:rPr>
        <w:t>a</w:t>
      </w:r>
      <w:r>
        <w:rPr>
          <w:rFonts w:ascii="Calibri" w:hAnsi="Calibri" w:eastAsia="Calibri" w:cs="Calibri"/>
          <w:spacing w:val="-1"/>
          <w:sz w:val="20"/>
          <w:szCs w:val="20"/>
        </w:rPr>
        <w:t>f</w:t>
      </w:r>
      <w:r>
        <w:rPr>
          <w:rFonts w:ascii="Calibri" w:hAnsi="Calibri" w:eastAsia="Calibri" w:cs="Calibri"/>
          <w:sz w:val="20"/>
          <w:szCs w:val="20"/>
        </w:rPr>
        <w:t>ter</w:t>
      </w:r>
      <w:r>
        <w:rPr>
          <w:rFonts w:ascii="Calibri" w:hAnsi="Calibri" w:eastAsia="Calibri" w:cs="Calibri"/>
          <w:spacing w:val="-4"/>
          <w:sz w:val="20"/>
          <w:szCs w:val="20"/>
        </w:rPr>
        <w:t xml:space="preserve"> </w:t>
      </w:r>
      <w:r>
        <w:rPr>
          <w:rFonts w:ascii="Calibri" w:hAnsi="Calibri" w:eastAsia="Calibri" w:cs="Calibri"/>
          <w:spacing w:val="1"/>
          <w:sz w:val="20"/>
          <w:szCs w:val="20"/>
        </w:rPr>
        <w:t>s</w:t>
      </w:r>
      <w:r>
        <w:rPr>
          <w:rFonts w:ascii="Calibri" w:hAnsi="Calibri" w:eastAsia="Calibri" w:cs="Calibri"/>
          <w:sz w:val="20"/>
          <w:szCs w:val="20"/>
        </w:rPr>
        <w:t>c</w:t>
      </w:r>
      <w:r>
        <w:rPr>
          <w:rFonts w:ascii="Calibri" w:hAnsi="Calibri" w:eastAsia="Calibri" w:cs="Calibri"/>
          <w:spacing w:val="1"/>
          <w:sz w:val="20"/>
          <w:szCs w:val="20"/>
        </w:rPr>
        <w:t>h</w:t>
      </w:r>
      <w:r>
        <w:rPr>
          <w:rFonts w:ascii="Calibri" w:hAnsi="Calibri" w:eastAsia="Calibri" w:cs="Calibri"/>
          <w:sz w:val="20"/>
          <w:szCs w:val="20"/>
        </w:rPr>
        <w:t>ool.</w:t>
      </w:r>
    </w:p>
    <w:p w:rsidR="00053E75" w:rsidRDefault="00053E75" w14:paraId="140A9214" w14:textId="77777777">
      <w:pPr>
        <w:spacing w:before="6" w:after="0" w:line="150" w:lineRule="exact"/>
        <w:rPr>
          <w:sz w:val="15"/>
          <w:szCs w:val="15"/>
        </w:rPr>
      </w:pPr>
    </w:p>
    <w:p w:rsidR="00053E75" w:rsidRDefault="00175B0B" w14:paraId="7492D324" w14:textId="77777777">
      <w:pPr>
        <w:spacing w:after="0" w:line="265" w:lineRule="exact"/>
        <w:ind w:left="3377" w:right="-20"/>
        <w:rPr>
          <w:rFonts w:ascii="Calibri" w:hAnsi="Calibri" w:eastAsia="Calibri" w:cs="Calibri"/>
        </w:rPr>
      </w:pPr>
      <w:r>
        <w:rPr>
          <w:noProof/>
        </w:rPr>
        <mc:AlternateContent>
          <mc:Choice Requires="wpg">
            <w:drawing>
              <wp:anchor distT="0" distB="0" distL="114300" distR="114300" simplePos="0" relativeHeight="251658240" behindDoc="1" locked="0" layoutInCell="1" allowOverlap="1" wp14:anchorId="0BD23901" wp14:editId="1AE182C7">
                <wp:simplePos x="0" y="0"/>
                <wp:positionH relativeFrom="page">
                  <wp:posOffset>2517140</wp:posOffset>
                </wp:positionH>
                <wp:positionV relativeFrom="paragraph">
                  <wp:posOffset>194945</wp:posOffset>
                </wp:positionV>
                <wp:extent cx="2604770" cy="1651000"/>
                <wp:effectExtent l="0" t="0" r="0" b="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4770" cy="1651000"/>
                          <a:chOff x="3964" y="307"/>
                          <a:chExt cx="4102" cy="2600"/>
                        </a:xfrm>
                      </wpg:grpSpPr>
                      <wpg:grpSp>
                        <wpg:cNvPr id="14" name="Group 25"/>
                        <wpg:cNvGrpSpPr>
                          <a:grpSpLocks/>
                        </wpg:cNvGrpSpPr>
                        <wpg:grpSpPr bwMode="auto">
                          <a:xfrm>
                            <a:off x="3974" y="317"/>
                            <a:ext cx="2372" cy="2372"/>
                            <a:chOff x="3974" y="317"/>
                            <a:chExt cx="2372" cy="2372"/>
                          </a:xfrm>
                        </wpg:grpSpPr>
                        <wps:wsp>
                          <wps:cNvPr id="15" name="Freeform 26"/>
                          <wps:cNvSpPr>
                            <a:spLocks/>
                          </wps:cNvSpPr>
                          <wps:spPr bwMode="auto">
                            <a:xfrm>
                              <a:off x="3974" y="317"/>
                              <a:ext cx="2372" cy="2372"/>
                            </a:xfrm>
                            <a:custGeom>
                              <a:avLst/>
                              <a:gdLst>
                                <a:gd name="T0" fmla="+- 0 5063 3974"/>
                                <a:gd name="T1" fmla="*/ T0 w 2372"/>
                                <a:gd name="T2" fmla="+- 0 321 317"/>
                                <a:gd name="T3" fmla="*/ 321 h 2372"/>
                                <a:gd name="T4" fmla="+- 0 4875 3974"/>
                                <a:gd name="T5" fmla="*/ T4 w 2372"/>
                                <a:gd name="T6" fmla="+- 0 351 317"/>
                                <a:gd name="T7" fmla="*/ 351 h 2372"/>
                                <a:gd name="T8" fmla="+- 0 4699 3974"/>
                                <a:gd name="T9" fmla="*/ T8 w 2372"/>
                                <a:gd name="T10" fmla="+- 0 410 317"/>
                                <a:gd name="T11" fmla="*/ 410 h 2372"/>
                                <a:gd name="T12" fmla="+- 0 4535 3974"/>
                                <a:gd name="T13" fmla="*/ T12 w 2372"/>
                                <a:gd name="T14" fmla="+- 0 495 317"/>
                                <a:gd name="T15" fmla="*/ 495 h 2372"/>
                                <a:gd name="T16" fmla="+- 0 4388 3974"/>
                                <a:gd name="T17" fmla="*/ T16 w 2372"/>
                                <a:gd name="T18" fmla="+- 0 602 317"/>
                                <a:gd name="T19" fmla="*/ 602 h 2372"/>
                                <a:gd name="T20" fmla="+- 0 4260 3974"/>
                                <a:gd name="T21" fmla="*/ T20 w 2372"/>
                                <a:gd name="T22" fmla="+- 0 731 317"/>
                                <a:gd name="T23" fmla="*/ 731 h 2372"/>
                                <a:gd name="T24" fmla="+- 0 4152 3974"/>
                                <a:gd name="T25" fmla="*/ T24 w 2372"/>
                                <a:gd name="T26" fmla="+- 0 878 317"/>
                                <a:gd name="T27" fmla="*/ 878 h 2372"/>
                                <a:gd name="T28" fmla="+- 0 4067 3974"/>
                                <a:gd name="T29" fmla="*/ T28 w 2372"/>
                                <a:gd name="T30" fmla="+- 0 1041 317"/>
                                <a:gd name="T31" fmla="*/ 1041 h 2372"/>
                                <a:gd name="T32" fmla="+- 0 4009 3974"/>
                                <a:gd name="T33" fmla="*/ T32 w 2372"/>
                                <a:gd name="T34" fmla="+- 0 1218 317"/>
                                <a:gd name="T35" fmla="*/ 1218 h 2372"/>
                                <a:gd name="T36" fmla="+- 0 3978 3974"/>
                                <a:gd name="T37" fmla="*/ T36 w 2372"/>
                                <a:gd name="T38" fmla="+- 0 1406 317"/>
                                <a:gd name="T39" fmla="*/ 1406 h 2372"/>
                                <a:gd name="T40" fmla="+- 0 3978 3974"/>
                                <a:gd name="T41" fmla="*/ T40 w 2372"/>
                                <a:gd name="T42" fmla="+- 0 1600 317"/>
                                <a:gd name="T43" fmla="*/ 1600 h 2372"/>
                                <a:gd name="T44" fmla="+- 0 4009 3974"/>
                                <a:gd name="T45" fmla="*/ T44 w 2372"/>
                                <a:gd name="T46" fmla="+- 0 1788 317"/>
                                <a:gd name="T47" fmla="*/ 1788 h 2372"/>
                                <a:gd name="T48" fmla="+- 0 4067 3974"/>
                                <a:gd name="T49" fmla="*/ T48 w 2372"/>
                                <a:gd name="T50" fmla="+- 0 1965 317"/>
                                <a:gd name="T51" fmla="*/ 1965 h 2372"/>
                                <a:gd name="T52" fmla="+- 0 4152 3974"/>
                                <a:gd name="T53" fmla="*/ T52 w 2372"/>
                                <a:gd name="T54" fmla="+- 0 2128 317"/>
                                <a:gd name="T55" fmla="*/ 2128 h 2372"/>
                                <a:gd name="T56" fmla="+- 0 4260 3974"/>
                                <a:gd name="T57" fmla="*/ T56 w 2372"/>
                                <a:gd name="T58" fmla="+- 0 2275 317"/>
                                <a:gd name="T59" fmla="*/ 2275 h 2372"/>
                                <a:gd name="T60" fmla="+- 0 4388 3974"/>
                                <a:gd name="T61" fmla="*/ T60 w 2372"/>
                                <a:gd name="T62" fmla="+- 0 2403 317"/>
                                <a:gd name="T63" fmla="*/ 2403 h 2372"/>
                                <a:gd name="T64" fmla="+- 0 4535 3974"/>
                                <a:gd name="T65" fmla="*/ T64 w 2372"/>
                                <a:gd name="T66" fmla="+- 0 2511 317"/>
                                <a:gd name="T67" fmla="*/ 2511 h 2372"/>
                                <a:gd name="T68" fmla="+- 0 4699 3974"/>
                                <a:gd name="T69" fmla="*/ T68 w 2372"/>
                                <a:gd name="T70" fmla="+- 0 2596 317"/>
                                <a:gd name="T71" fmla="*/ 2596 h 2372"/>
                                <a:gd name="T72" fmla="+- 0 4875 3974"/>
                                <a:gd name="T73" fmla="*/ T72 w 2372"/>
                                <a:gd name="T74" fmla="+- 0 2654 317"/>
                                <a:gd name="T75" fmla="*/ 2654 h 2372"/>
                                <a:gd name="T76" fmla="+- 0 5063 3974"/>
                                <a:gd name="T77" fmla="*/ T76 w 2372"/>
                                <a:gd name="T78" fmla="+- 0 2685 317"/>
                                <a:gd name="T79" fmla="*/ 2685 h 2372"/>
                                <a:gd name="T80" fmla="+- 0 5257 3974"/>
                                <a:gd name="T81" fmla="*/ T80 w 2372"/>
                                <a:gd name="T82" fmla="+- 0 2685 317"/>
                                <a:gd name="T83" fmla="*/ 2685 h 2372"/>
                                <a:gd name="T84" fmla="+- 0 5445 3974"/>
                                <a:gd name="T85" fmla="*/ T84 w 2372"/>
                                <a:gd name="T86" fmla="+- 0 2654 317"/>
                                <a:gd name="T87" fmla="*/ 2654 h 2372"/>
                                <a:gd name="T88" fmla="+- 0 5622 3974"/>
                                <a:gd name="T89" fmla="*/ T88 w 2372"/>
                                <a:gd name="T90" fmla="+- 0 2596 317"/>
                                <a:gd name="T91" fmla="*/ 2596 h 2372"/>
                                <a:gd name="T92" fmla="+- 0 5785 3974"/>
                                <a:gd name="T93" fmla="*/ T92 w 2372"/>
                                <a:gd name="T94" fmla="+- 0 2511 317"/>
                                <a:gd name="T95" fmla="*/ 2511 h 2372"/>
                                <a:gd name="T96" fmla="+- 0 5932 3974"/>
                                <a:gd name="T97" fmla="*/ T96 w 2372"/>
                                <a:gd name="T98" fmla="+- 0 2403 317"/>
                                <a:gd name="T99" fmla="*/ 2403 h 2372"/>
                                <a:gd name="T100" fmla="+- 0 6061 3974"/>
                                <a:gd name="T101" fmla="*/ T100 w 2372"/>
                                <a:gd name="T102" fmla="+- 0 2275 317"/>
                                <a:gd name="T103" fmla="*/ 2275 h 2372"/>
                                <a:gd name="T104" fmla="+- 0 6169 3974"/>
                                <a:gd name="T105" fmla="*/ T104 w 2372"/>
                                <a:gd name="T106" fmla="+- 0 2128 317"/>
                                <a:gd name="T107" fmla="*/ 2128 h 2372"/>
                                <a:gd name="T108" fmla="+- 0 6253 3974"/>
                                <a:gd name="T109" fmla="*/ T108 w 2372"/>
                                <a:gd name="T110" fmla="+- 0 1965 317"/>
                                <a:gd name="T111" fmla="*/ 1965 h 2372"/>
                                <a:gd name="T112" fmla="+- 0 6312 3974"/>
                                <a:gd name="T113" fmla="*/ T112 w 2372"/>
                                <a:gd name="T114" fmla="+- 0 1788 317"/>
                                <a:gd name="T115" fmla="*/ 1788 h 2372"/>
                                <a:gd name="T116" fmla="+- 0 6342 3974"/>
                                <a:gd name="T117" fmla="*/ T116 w 2372"/>
                                <a:gd name="T118" fmla="+- 0 1600 317"/>
                                <a:gd name="T119" fmla="*/ 1600 h 2372"/>
                                <a:gd name="T120" fmla="+- 0 6342 3974"/>
                                <a:gd name="T121" fmla="*/ T120 w 2372"/>
                                <a:gd name="T122" fmla="+- 0 1406 317"/>
                                <a:gd name="T123" fmla="*/ 1406 h 2372"/>
                                <a:gd name="T124" fmla="+- 0 6312 3974"/>
                                <a:gd name="T125" fmla="*/ T124 w 2372"/>
                                <a:gd name="T126" fmla="+- 0 1218 317"/>
                                <a:gd name="T127" fmla="*/ 1218 h 2372"/>
                                <a:gd name="T128" fmla="+- 0 6253 3974"/>
                                <a:gd name="T129" fmla="*/ T128 w 2372"/>
                                <a:gd name="T130" fmla="+- 0 1041 317"/>
                                <a:gd name="T131" fmla="*/ 1041 h 2372"/>
                                <a:gd name="T132" fmla="+- 0 6169 3974"/>
                                <a:gd name="T133" fmla="*/ T132 w 2372"/>
                                <a:gd name="T134" fmla="+- 0 878 317"/>
                                <a:gd name="T135" fmla="*/ 878 h 2372"/>
                                <a:gd name="T136" fmla="+- 0 6061 3974"/>
                                <a:gd name="T137" fmla="*/ T136 w 2372"/>
                                <a:gd name="T138" fmla="+- 0 731 317"/>
                                <a:gd name="T139" fmla="*/ 731 h 2372"/>
                                <a:gd name="T140" fmla="+- 0 5932 3974"/>
                                <a:gd name="T141" fmla="*/ T140 w 2372"/>
                                <a:gd name="T142" fmla="+- 0 602 317"/>
                                <a:gd name="T143" fmla="*/ 602 h 2372"/>
                                <a:gd name="T144" fmla="+- 0 5785 3974"/>
                                <a:gd name="T145" fmla="*/ T144 w 2372"/>
                                <a:gd name="T146" fmla="+- 0 495 317"/>
                                <a:gd name="T147" fmla="*/ 495 h 2372"/>
                                <a:gd name="T148" fmla="+- 0 5622 3974"/>
                                <a:gd name="T149" fmla="*/ T148 w 2372"/>
                                <a:gd name="T150" fmla="+- 0 410 317"/>
                                <a:gd name="T151" fmla="*/ 410 h 2372"/>
                                <a:gd name="T152" fmla="+- 0 5445 3974"/>
                                <a:gd name="T153" fmla="*/ T152 w 2372"/>
                                <a:gd name="T154" fmla="+- 0 351 317"/>
                                <a:gd name="T155" fmla="*/ 351 h 2372"/>
                                <a:gd name="T156" fmla="+- 0 5257 3974"/>
                                <a:gd name="T157" fmla="*/ T156 w 2372"/>
                                <a:gd name="T158" fmla="+- 0 321 317"/>
                                <a:gd name="T159" fmla="*/ 321 h 23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2372" h="2372">
                                  <a:moveTo>
                                    <a:pt x="1186" y="0"/>
                                  </a:moveTo>
                                  <a:lnTo>
                                    <a:pt x="1089" y="4"/>
                                  </a:lnTo>
                                  <a:lnTo>
                                    <a:pt x="994" y="15"/>
                                  </a:lnTo>
                                  <a:lnTo>
                                    <a:pt x="901" y="34"/>
                                  </a:lnTo>
                                  <a:lnTo>
                                    <a:pt x="811" y="60"/>
                                  </a:lnTo>
                                  <a:lnTo>
                                    <a:pt x="725" y="93"/>
                                  </a:lnTo>
                                  <a:lnTo>
                                    <a:pt x="641" y="132"/>
                                  </a:lnTo>
                                  <a:lnTo>
                                    <a:pt x="561" y="178"/>
                                  </a:lnTo>
                                  <a:lnTo>
                                    <a:pt x="486" y="229"/>
                                  </a:lnTo>
                                  <a:lnTo>
                                    <a:pt x="414" y="285"/>
                                  </a:lnTo>
                                  <a:lnTo>
                                    <a:pt x="348" y="347"/>
                                  </a:lnTo>
                                  <a:lnTo>
                                    <a:pt x="286" y="414"/>
                                  </a:lnTo>
                                  <a:lnTo>
                                    <a:pt x="229" y="485"/>
                                  </a:lnTo>
                                  <a:lnTo>
                                    <a:pt x="178" y="561"/>
                                  </a:lnTo>
                                  <a:lnTo>
                                    <a:pt x="133" y="641"/>
                                  </a:lnTo>
                                  <a:lnTo>
                                    <a:pt x="93" y="724"/>
                                  </a:lnTo>
                                  <a:lnTo>
                                    <a:pt x="61" y="811"/>
                                  </a:lnTo>
                                  <a:lnTo>
                                    <a:pt x="35" y="901"/>
                                  </a:lnTo>
                                  <a:lnTo>
                                    <a:pt x="16" y="993"/>
                                  </a:lnTo>
                                  <a:lnTo>
                                    <a:pt x="4" y="1089"/>
                                  </a:lnTo>
                                  <a:lnTo>
                                    <a:pt x="0" y="1186"/>
                                  </a:lnTo>
                                  <a:lnTo>
                                    <a:pt x="4" y="1283"/>
                                  </a:lnTo>
                                  <a:lnTo>
                                    <a:pt x="16" y="1378"/>
                                  </a:lnTo>
                                  <a:lnTo>
                                    <a:pt x="35" y="1471"/>
                                  </a:lnTo>
                                  <a:lnTo>
                                    <a:pt x="61" y="1561"/>
                                  </a:lnTo>
                                  <a:lnTo>
                                    <a:pt x="93" y="1648"/>
                                  </a:lnTo>
                                  <a:lnTo>
                                    <a:pt x="133" y="1731"/>
                                  </a:lnTo>
                                  <a:lnTo>
                                    <a:pt x="178" y="1811"/>
                                  </a:lnTo>
                                  <a:lnTo>
                                    <a:pt x="229" y="1886"/>
                                  </a:lnTo>
                                  <a:lnTo>
                                    <a:pt x="286" y="1958"/>
                                  </a:lnTo>
                                  <a:lnTo>
                                    <a:pt x="348" y="2024"/>
                                  </a:lnTo>
                                  <a:lnTo>
                                    <a:pt x="414" y="2086"/>
                                  </a:lnTo>
                                  <a:lnTo>
                                    <a:pt x="486" y="2143"/>
                                  </a:lnTo>
                                  <a:lnTo>
                                    <a:pt x="561" y="2194"/>
                                  </a:lnTo>
                                  <a:lnTo>
                                    <a:pt x="641" y="2239"/>
                                  </a:lnTo>
                                  <a:lnTo>
                                    <a:pt x="725" y="2279"/>
                                  </a:lnTo>
                                  <a:lnTo>
                                    <a:pt x="811" y="2311"/>
                                  </a:lnTo>
                                  <a:lnTo>
                                    <a:pt x="901" y="2337"/>
                                  </a:lnTo>
                                  <a:lnTo>
                                    <a:pt x="994" y="2356"/>
                                  </a:lnTo>
                                  <a:lnTo>
                                    <a:pt x="1089" y="2368"/>
                                  </a:lnTo>
                                  <a:lnTo>
                                    <a:pt x="1186" y="2372"/>
                                  </a:lnTo>
                                  <a:lnTo>
                                    <a:pt x="1283" y="2368"/>
                                  </a:lnTo>
                                  <a:lnTo>
                                    <a:pt x="1379" y="2356"/>
                                  </a:lnTo>
                                  <a:lnTo>
                                    <a:pt x="1471" y="2337"/>
                                  </a:lnTo>
                                  <a:lnTo>
                                    <a:pt x="1561" y="2311"/>
                                  </a:lnTo>
                                  <a:lnTo>
                                    <a:pt x="1648" y="2279"/>
                                  </a:lnTo>
                                  <a:lnTo>
                                    <a:pt x="1731" y="2239"/>
                                  </a:lnTo>
                                  <a:lnTo>
                                    <a:pt x="1811" y="2194"/>
                                  </a:lnTo>
                                  <a:lnTo>
                                    <a:pt x="1887" y="2143"/>
                                  </a:lnTo>
                                  <a:lnTo>
                                    <a:pt x="1958" y="2086"/>
                                  </a:lnTo>
                                  <a:lnTo>
                                    <a:pt x="2025" y="2024"/>
                                  </a:lnTo>
                                  <a:lnTo>
                                    <a:pt x="2087" y="1958"/>
                                  </a:lnTo>
                                  <a:lnTo>
                                    <a:pt x="2143" y="1886"/>
                                  </a:lnTo>
                                  <a:lnTo>
                                    <a:pt x="2195" y="1811"/>
                                  </a:lnTo>
                                  <a:lnTo>
                                    <a:pt x="2240" y="1731"/>
                                  </a:lnTo>
                                  <a:lnTo>
                                    <a:pt x="2279" y="1648"/>
                                  </a:lnTo>
                                  <a:lnTo>
                                    <a:pt x="2312" y="1561"/>
                                  </a:lnTo>
                                  <a:lnTo>
                                    <a:pt x="2338" y="1471"/>
                                  </a:lnTo>
                                  <a:lnTo>
                                    <a:pt x="2357" y="1378"/>
                                  </a:lnTo>
                                  <a:lnTo>
                                    <a:pt x="2368" y="1283"/>
                                  </a:lnTo>
                                  <a:lnTo>
                                    <a:pt x="2372" y="1186"/>
                                  </a:lnTo>
                                  <a:lnTo>
                                    <a:pt x="2368" y="1089"/>
                                  </a:lnTo>
                                  <a:lnTo>
                                    <a:pt x="2357" y="993"/>
                                  </a:lnTo>
                                  <a:lnTo>
                                    <a:pt x="2338" y="901"/>
                                  </a:lnTo>
                                  <a:lnTo>
                                    <a:pt x="2312" y="811"/>
                                  </a:lnTo>
                                  <a:lnTo>
                                    <a:pt x="2279" y="724"/>
                                  </a:lnTo>
                                  <a:lnTo>
                                    <a:pt x="2240" y="641"/>
                                  </a:lnTo>
                                  <a:lnTo>
                                    <a:pt x="2195" y="561"/>
                                  </a:lnTo>
                                  <a:lnTo>
                                    <a:pt x="2143" y="485"/>
                                  </a:lnTo>
                                  <a:lnTo>
                                    <a:pt x="2087" y="414"/>
                                  </a:lnTo>
                                  <a:lnTo>
                                    <a:pt x="2025" y="347"/>
                                  </a:lnTo>
                                  <a:lnTo>
                                    <a:pt x="1958" y="285"/>
                                  </a:lnTo>
                                  <a:lnTo>
                                    <a:pt x="1887" y="229"/>
                                  </a:lnTo>
                                  <a:lnTo>
                                    <a:pt x="1811" y="178"/>
                                  </a:lnTo>
                                  <a:lnTo>
                                    <a:pt x="1731" y="132"/>
                                  </a:lnTo>
                                  <a:lnTo>
                                    <a:pt x="1648" y="93"/>
                                  </a:lnTo>
                                  <a:lnTo>
                                    <a:pt x="1561" y="60"/>
                                  </a:lnTo>
                                  <a:lnTo>
                                    <a:pt x="1471" y="34"/>
                                  </a:lnTo>
                                  <a:lnTo>
                                    <a:pt x="1379" y="15"/>
                                  </a:lnTo>
                                  <a:lnTo>
                                    <a:pt x="1283" y="4"/>
                                  </a:lnTo>
                                  <a:lnTo>
                                    <a:pt x="1186" y="0"/>
                                  </a:lnTo>
                                </a:path>
                              </a:pathLst>
                            </a:custGeom>
                            <a:solidFill>
                              <a:srgbClr val="4471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23"/>
                        <wpg:cNvGrpSpPr>
                          <a:grpSpLocks/>
                        </wpg:cNvGrpSpPr>
                        <wpg:grpSpPr bwMode="auto">
                          <a:xfrm>
                            <a:off x="3974" y="317"/>
                            <a:ext cx="2372" cy="2372"/>
                            <a:chOff x="3974" y="317"/>
                            <a:chExt cx="2372" cy="2372"/>
                          </a:xfrm>
                        </wpg:grpSpPr>
                        <wps:wsp>
                          <wps:cNvPr id="17" name="Freeform 24"/>
                          <wps:cNvSpPr>
                            <a:spLocks/>
                          </wps:cNvSpPr>
                          <wps:spPr bwMode="auto">
                            <a:xfrm>
                              <a:off x="3974" y="317"/>
                              <a:ext cx="2372" cy="2372"/>
                            </a:xfrm>
                            <a:custGeom>
                              <a:avLst/>
                              <a:gdLst>
                                <a:gd name="T0" fmla="+- 0 3978 3974"/>
                                <a:gd name="T1" fmla="*/ T0 w 2372"/>
                                <a:gd name="T2" fmla="+- 0 1406 317"/>
                                <a:gd name="T3" fmla="*/ 1406 h 2372"/>
                                <a:gd name="T4" fmla="+- 0 4009 3974"/>
                                <a:gd name="T5" fmla="*/ T4 w 2372"/>
                                <a:gd name="T6" fmla="+- 0 1218 317"/>
                                <a:gd name="T7" fmla="*/ 1218 h 2372"/>
                                <a:gd name="T8" fmla="+- 0 4067 3974"/>
                                <a:gd name="T9" fmla="*/ T8 w 2372"/>
                                <a:gd name="T10" fmla="+- 0 1041 317"/>
                                <a:gd name="T11" fmla="*/ 1041 h 2372"/>
                                <a:gd name="T12" fmla="+- 0 4152 3974"/>
                                <a:gd name="T13" fmla="*/ T12 w 2372"/>
                                <a:gd name="T14" fmla="+- 0 878 317"/>
                                <a:gd name="T15" fmla="*/ 878 h 2372"/>
                                <a:gd name="T16" fmla="+- 0 4260 3974"/>
                                <a:gd name="T17" fmla="*/ T16 w 2372"/>
                                <a:gd name="T18" fmla="+- 0 731 317"/>
                                <a:gd name="T19" fmla="*/ 731 h 2372"/>
                                <a:gd name="T20" fmla="+- 0 4388 3974"/>
                                <a:gd name="T21" fmla="*/ T20 w 2372"/>
                                <a:gd name="T22" fmla="+- 0 602 317"/>
                                <a:gd name="T23" fmla="*/ 602 h 2372"/>
                                <a:gd name="T24" fmla="+- 0 4535 3974"/>
                                <a:gd name="T25" fmla="*/ T24 w 2372"/>
                                <a:gd name="T26" fmla="+- 0 495 317"/>
                                <a:gd name="T27" fmla="*/ 495 h 2372"/>
                                <a:gd name="T28" fmla="+- 0 4699 3974"/>
                                <a:gd name="T29" fmla="*/ T28 w 2372"/>
                                <a:gd name="T30" fmla="+- 0 410 317"/>
                                <a:gd name="T31" fmla="*/ 410 h 2372"/>
                                <a:gd name="T32" fmla="+- 0 4875 3974"/>
                                <a:gd name="T33" fmla="*/ T32 w 2372"/>
                                <a:gd name="T34" fmla="+- 0 351 317"/>
                                <a:gd name="T35" fmla="*/ 351 h 2372"/>
                                <a:gd name="T36" fmla="+- 0 5063 3974"/>
                                <a:gd name="T37" fmla="*/ T36 w 2372"/>
                                <a:gd name="T38" fmla="+- 0 321 317"/>
                                <a:gd name="T39" fmla="*/ 321 h 2372"/>
                                <a:gd name="T40" fmla="+- 0 5257 3974"/>
                                <a:gd name="T41" fmla="*/ T40 w 2372"/>
                                <a:gd name="T42" fmla="+- 0 321 317"/>
                                <a:gd name="T43" fmla="*/ 321 h 2372"/>
                                <a:gd name="T44" fmla="+- 0 5445 3974"/>
                                <a:gd name="T45" fmla="*/ T44 w 2372"/>
                                <a:gd name="T46" fmla="+- 0 351 317"/>
                                <a:gd name="T47" fmla="*/ 351 h 2372"/>
                                <a:gd name="T48" fmla="+- 0 5622 3974"/>
                                <a:gd name="T49" fmla="*/ T48 w 2372"/>
                                <a:gd name="T50" fmla="+- 0 410 317"/>
                                <a:gd name="T51" fmla="*/ 410 h 2372"/>
                                <a:gd name="T52" fmla="+- 0 5785 3974"/>
                                <a:gd name="T53" fmla="*/ T52 w 2372"/>
                                <a:gd name="T54" fmla="+- 0 495 317"/>
                                <a:gd name="T55" fmla="*/ 495 h 2372"/>
                                <a:gd name="T56" fmla="+- 0 5932 3974"/>
                                <a:gd name="T57" fmla="*/ T56 w 2372"/>
                                <a:gd name="T58" fmla="+- 0 602 317"/>
                                <a:gd name="T59" fmla="*/ 602 h 2372"/>
                                <a:gd name="T60" fmla="+- 0 6061 3974"/>
                                <a:gd name="T61" fmla="*/ T60 w 2372"/>
                                <a:gd name="T62" fmla="+- 0 731 317"/>
                                <a:gd name="T63" fmla="*/ 731 h 2372"/>
                                <a:gd name="T64" fmla="+- 0 6169 3974"/>
                                <a:gd name="T65" fmla="*/ T64 w 2372"/>
                                <a:gd name="T66" fmla="+- 0 878 317"/>
                                <a:gd name="T67" fmla="*/ 878 h 2372"/>
                                <a:gd name="T68" fmla="+- 0 6253 3974"/>
                                <a:gd name="T69" fmla="*/ T68 w 2372"/>
                                <a:gd name="T70" fmla="+- 0 1041 317"/>
                                <a:gd name="T71" fmla="*/ 1041 h 2372"/>
                                <a:gd name="T72" fmla="+- 0 6312 3974"/>
                                <a:gd name="T73" fmla="*/ T72 w 2372"/>
                                <a:gd name="T74" fmla="+- 0 1218 317"/>
                                <a:gd name="T75" fmla="*/ 1218 h 2372"/>
                                <a:gd name="T76" fmla="+- 0 6342 3974"/>
                                <a:gd name="T77" fmla="*/ T76 w 2372"/>
                                <a:gd name="T78" fmla="+- 0 1406 317"/>
                                <a:gd name="T79" fmla="*/ 1406 h 2372"/>
                                <a:gd name="T80" fmla="+- 0 6342 3974"/>
                                <a:gd name="T81" fmla="*/ T80 w 2372"/>
                                <a:gd name="T82" fmla="+- 0 1600 317"/>
                                <a:gd name="T83" fmla="*/ 1600 h 2372"/>
                                <a:gd name="T84" fmla="+- 0 6312 3974"/>
                                <a:gd name="T85" fmla="*/ T84 w 2372"/>
                                <a:gd name="T86" fmla="+- 0 1788 317"/>
                                <a:gd name="T87" fmla="*/ 1788 h 2372"/>
                                <a:gd name="T88" fmla="+- 0 6253 3974"/>
                                <a:gd name="T89" fmla="*/ T88 w 2372"/>
                                <a:gd name="T90" fmla="+- 0 1965 317"/>
                                <a:gd name="T91" fmla="*/ 1965 h 2372"/>
                                <a:gd name="T92" fmla="+- 0 6169 3974"/>
                                <a:gd name="T93" fmla="*/ T92 w 2372"/>
                                <a:gd name="T94" fmla="+- 0 2128 317"/>
                                <a:gd name="T95" fmla="*/ 2128 h 2372"/>
                                <a:gd name="T96" fmla="+- 0 6061 3974"/>
                                <a:gd name="T97" fmla="*/ T96 w 2372"/>
                                <a:gd name="T98" fmla="+- 0 2275 317"/>
                                <a:gd name="T99" fmla="*/ 2275 h 2372"/>
                                <a:gd name="T100" fmla="+- 0 5932 3974"/>
                                <a:gd name="T101" fmla="*/ T100 w 2372"/>
                                <a:gd name="T102" fmla="+- 0 2403 317"/>
                                <a:gd name="T103" fmla="*/ 2403 h 2372"/>
                                <a:gd name="T104" fmla="+- 0 5785 3974"/>
                                <a:gd name="T105" fmla="*/ T104 w 2372"/>
                                <a:gd name="T106" fmla="+- 0 2511 317"/>
                                <a:gd name="T107" fmla="*/ 2511 h 2372"/>
                                <a:gd name="T108" fmla="+- 0 5622 3974"/>
                                <a:gd name="T109" fmla="*/ T108 w 2372"/>
                                <a:gd name="T110" fmla="+- 0 2596 317"/>
                                <a:gd name="T111" fmla="*/ 2596 h 2372"/>
                                <a:gd name="T112" fmla="+- 0 5445 3974"/>
                                <a:gd name="T113" fmla="*/ T112 w 2372"/>
                                <a:gd name="T114" fmla="+- 0 2654 317"/>
                                <a:gd name="T115" fmla="*/ 2654 h 2372"/>
                                <a:gd name="T116" fmla="+- 0 5257 3974"/>
                                <a:gd name="T117" fmla="*/ T116 w 2372"/>
                                <a:gd name="T118" fmla="+- 0 2685 317"/>
                                <a:gd name="T119" fmla="*/ 2685 h 2372"/>
                                <a:gd name="T120" fmla="+- 0 5063 3974"/>
                                <a:gd name="T121" fmla="*/ T120 w 2372"/>
                                <a:gd name="T122" fmla="+- 0 2685 317"/>
                                <a:gd name="T123" fmla="*/ 2685 h 2372"/>
                                <a:gd name="T124" fmla="+- 0 4875 3974"/>
                                <a:gd name="T125" fmla="*/ T124 w 2372"/>
                                <a:gd name="T126" fmla="+- 0 2654 317"/>
                                <a:gd name="T127" fmla="*/ 2654 h 2372"/>
                                <a:gd name="T128" fmla="+- 0 4699 3974"/>
                                <a:gd name="T129" fmla="*/ T128 w 2372"/>
                                <a:gd name="T130" fmla="+- 0 2596 317"/>
                                <a:gd name="T131" fmla="*/ 2596 h 2372"/>
                                <a:gd name="T132" fmla="+- 0 4535 3974"/>
                                <a:gd name="T133" fmla="*/ T132 w 2372"/>
                                <a:gd name="T134" fmla="+- 0 2511 317"/>
                                <a:gd name="T135" fmla="*/ 2511 h 2372"/>
                                <a:gd name="T136" fmla="+- 0 4388 3974"/>
                                <a:gd name="T137" fmla="*/ T136 w 2372"/>
                                <a:gd name="T138" fmla="+- 0 2403 317"/>
                                <a:gd name="T139" fmla="*/ 2403 h 2372"/>
                                <a:gd name="T140" fmla="+- 0 4260 3974"/>
                                <a:gd name="T141" fmla="*/ T140 w 2372"/>
                                <a:gd name="T142" fmla="+- 0 2275 317"/>
                                <a:gd name="T143" fmla="*/ 2275 h 2372"/>
                                <a:gd name="T144" fmla="+- 0 4152 3974"/>
                                <a:gd name="T145" fmla="*/ T144 w 2372"/>
                                <a:gd name="T146" fmla="+- 0 2128 317"/>
                                <a:gd name="T147" fmla="*/ 2128 h 2372"/>
                                <a:gd name="T148" fmla="+- 0 4067 3974"/>
                                <a:gd name="T149" fmla="*/ T148 w 2372"/>
                                <a:gd name="T150" fmla="+- 0 1965 317"/>
                                <a:gd name="T151" fmla="*/ 1965 h 2372"/>
                                <a:gd name="T152" fmla="+- 0 4009 3974"/>
                                <a:gd name="T153" fmla="*/ T152 w 2372"/>
                                <a:gd name="T154" fmla="+- 0 1788 317"/>
                                <a:gd name="T155" fmla="*/ 1788 h 2372"/>
                                <a:gd name="T156" fmla="+- 0 3978 3974"/>
                                <a:gd name="T157" fmla="*/ T156 w 2372"/>
                                <a:gd name="T158" fmla="+- 0 1600 317"/>
                                <a:gd name="T159" fmla="*/ 1600 h 23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2372" h="2372">
                                  <a:moveTo>
                                    <a:pt x="0" y="1186"/>
                                  </a:moveTo>
                                  <a:lnTo>
                                    <a:pt x="4" y="1089"/>
                                  </a:lnTo>
                                  <a:lnTo>
                                    <a:pt x="16" y="993"/>
                                  </a:lnTo>
                                  <a:lnTo>
                                    <a:pt x="35" y="901"/>
                                  </a:lnTo>
                                  <a:lnTo>
                                    <a:pt x="61" y="811"/>
                                  </a:lnTo>
                                  <a:lnTo>
                                    <a:pt x="93" y="724"/>
                                  </a:lnTo>
                                  <a:lnTo>
                                    <a:pt x="133" y="641"/>
                                  </a:lnTo>
                                  <a:lnTo>
                                    <a:pt x="178" y="561"/>
                                  </a:lnTo>
                                  <a:lnTo>
                                    <a:pt x="229" y="485"/>
                                  </a:lnTo>
                                  <a:lnTo>
                                    <a:pt x="286" y="414"/>
                                  </a:lnTo>
                                  <a:lnTo>
                                    <a:pt x="348" y="347"/>
                                  </a:lnTo>
                                  <a:lnTo>
                                    <a:pt x="414" y="285"/>
                                  </a:lnTo>
                                  <a:lnTo>
                                    <a:pt x="486" y="229"/>
                                  </a:lnTo>
                                  <a:lnTo>
                                    <a:pt x="561" y="178"/>
                                  </a:lnTo>
                                  <a:lnTo>
                                    <a:pt x="641" y="132"/>
                                  </a:lnTo>
                                  <a:lnTo>
                                    <a:pt x="725" y="93"/>
                                  </a:lnTo>
                                  <a:lnTo>
                                    <a:pt x="811" y="60"/>
                                  </a:lnTo>
                                  <a:lnTo>
                                    <a:pt x="901" y="34"/>
                                  </a:lnTo>
                                  <a:lnTo>
                                    <a:pt x="994" y="15"/>
                                  </a:lnTo>
                                  <a:lnTo>
                                    <a:pt x="1089" y="4"/>
                                  </a:lnTo>
                                  <a:lnTo>
                                    <a:pt x="1186" y="0"/>
                                  </a:lnTo>
                                  <a:lnTo>
                                    <a:pt x="1283" y="4"/>
                                  </a:lnTo>
                                  <a:lnTo>
                                    <a:pt x="1379" y="15"/>
                                  </a:lnTo>
                                  <a:lnTo>
                                    <a:pt x="1471" y="34"/>
                                  </a:lnTo>
                                  <a:lnTo>
                                    <a:pt x="1561" y="60"/>
                                  </a:lnTo>
                                  <a:lnTo>
                                    <a:pt x="1648" y="93"/>
                                  </a:lnTo>
                                  <a:lnTo>
                                    <a:pt x="1731" y="132"/>
                                  </a:lnTo>
                                  <a:lnTo>
                                    <a:pt x="1811" y="178"/>
                                  </a:lnTo>
                                  <a:lnTo>
                                    <a:pt x="1887" y="229"/>
                                  </a:lnTo>
                                  <a:lnTo>
                                    <a:pt x="1958" y="285"/>
                                  </a:lnTo>
                                  <a:lnTo>
                                    <a:pt x="2025" y="347"/>
                                  </a:lnTo>
                                  <a:lnTo>
                                    <a:pt x="2087" y="414"/>
                                  </a:lnTo>
                                  <a:lnTo>
                                    <a:pt x="2143" y="485"/>
                                  </a:lnTo>
                                  <a:lnTo>
                                    <a:pt x="2195" y="561"/>
                                  </a:lnTo>
                                  <a:lnTo>
                                    <a:pt x="2240" y="641"/>
                                  </a:lnTo>
                                  <a:lnTo>
                                    <a:pt x="2279" y="724"/>
                                  </a:lnTo>
                                  <a:lnTo>
                                    <a:pt x="2312" y="811"/>
                                  </a:lnTo>
                                  <a:lnTo>
                                    <a:pt x="2338" y="901"/>
                                  </a:lnTo>
                                  <a:lnTo>
                                    <a:pt x="2357" y="993"/>
                                  </a:lnTo>
                                  <a:lnTo>
                                    <a:pt x="2368" y="1089"/>
                                  </a:lnTo>
                                  <a:lnTo>
                                    <a:pt x="2372" y="1186"/>
                                  </a:lnTo>
                                  <a:lnTo>
                                    <a:pt x="2368" y="1283"/>
                                  </a:lnTo>
                                  <a:lnTo>
                                    <a:pt x="2357" y="1378"/>
                                  </a:lnTo>
                                  <a:lnTo>
                                    <a:pt x="2338" y="1471"/>
                                  </a:lnTo>
                                  <a:lnTo>
                                    <a:pt x="2312" y="1561"/>
                                  </a:lnTo>
                                  <a:lnTo>
                                    <a:pt x="2279" y="1648"/>
                                  </a:lnTo>
                                  <a:lnTo>
                                    <a:pt x="2240" y="1731"/>
                                  </a:lnTo>
                                  <a:lnTo>
                                    <a:pt x="2195" y="1811"/>
                                  </a:lnTo>
                                  <a:lnTo>
                                    <a:pt x="2143" y="1886"/>
                                  </a:lnTo>
                                  <a:lnTo>
                                    <a:pt x="2087" y="1958"/>
                                  </a:lnTo>
                                  <a:lnTo>
                                    <a:pt x="2025" y="2024"/>
                                  </a:lnTo>
                                  <a:lnTo>
                                    <a:pt x="1958" y="2086"/>
                                  </a:lnTo>
                                  <a:lnTo>
                                    <a:pt x="1887" y="2143"/>
                                  </a:lnTo>
                                  <a:lnTo>
                                    <a:pt x="1811" y="2194"/>
                                  </a:lnTo>
                                  <a:lnTo>
                                    <a:pt x="1731" y="2239"/>
                                  </a:lnTo>
                                  <a:lnTo>
                                    <a:pt x="1648" y="2279"/>
                                  </a:lnTo>
                                  <a:lnTo>
                                    <a:pt x="1561" y="2311"/>
                                  </a:lnTo>
                                  <a:lnTo>
                                    <a:pt x="1471" y="2337"/>
                                  </a:lnTo>
                                  <a:lnTo>
                                    <a:pt x="1379" y="2356"/>
                                  </a:lnTo>
                                  <a:lnTo>
                                    <a:pt x="1283" y="2368"/>
                                  </a:lnTo>
                                  <a:lnTo>
                                    <a:pt x="1186" y="2372"/>
                                  </a:lnTo>
                                  <a:lnTo>
                                    <a:pt x="1089" y="2368"/>
                                  </a:lnTo>
                                  <a:lnTo>
                                    <a:pt x="994" y="2356"/>
                                  </a:lnTo>
                                  <a:lnTo>
                                    <a:pt x="901" y="2337"/>
                                  </a:lnTo>
                                  <a:lnTo>
                                    <a:pt x="811" y="2311"/>
                                  </a:lnTo>
                                  <a:lnTo>
                                    <a:pt x="725" y="2279"/>
                                  </a:lnTo>
                                  <a:lnTo>
                                    <a:pt x="641" y="2239"/>
                                  </a:lnTo>
                                  <a:lnTo>
                                    <a:pt x="561" y="2194"/>
                                  </a:lnTo>
                                  <a:lnTo>
                                    <a:pt x="486" y="2143"/>
                                  </a:lnTo>
                                  <a:lnTo>
                                    <a:pt x="414" y="2086"/>
                                  </a:lnTo>
                                  <a:lnTo>
                                    <a:pt x="348" y="2024"/>
                                  </a:lnTo>
                                  <a:lnTo>
                                    <a:pt x="286" y="1958"/>
                                  </a:lnTo>
                                  <a:lnTo>
                                    <a:pt x="229" y="1886"/>
                                  </a:lnTo>
                                  <a:lnTo>
                                    <a:pt x="178" y="1811"/>
                                  </a:lnTo>
                                  <a:lnTo>
                                    <a:pt x="133" y="1731"/>
                                  </a:lnTo>
                                  <a:lnTo>
                                    <a:pt x="93" y="1648"/>
                                  </a:lnTo>
                                  <a:lnTo>
                                    <a:pt x="61" y="1561"/>
                                  </a:lnTo>
                                  <a:lnTo>
                                    <a:pt x="35" y="1471"/>
                                  </a:lnTo>
                                  <a:lnTo>
                                    <a:pt x="16" y="1378"/>
                                  </a:lnTo>
                                  <a:lnTo>
                                    <a:pt x="4" y="1283"/>
                                  </a:lnTo>
                                  <a:lnTo>
                                    <a:pt x="0" y="1186"/>
                                  </a:lnTo>
                                  <a:close/>
                                </a:path>
                              </a:pathLst>
                            </a:custGeom>
                            <a:noFill/>
                            <a:ln w="127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21"/>
                        <wpg:cNvGrpSpPr>
                          <a:grpSpLocks/>
                        </wpg:cNvGrpSpPr>
                        <wpg:grpSpPr bwMode="auto">
                          <a:xfrm>
                            <a:off x="5684" y="317"/>
                            <a:ext cx="2372" cy="2372"/>
                            <a:chOff x="5684" y="317"/>
                            <a:chExt cx="2372" cy="2372"/>
                          </a:xfrm>
                        </wpg:grpSpPr>
                        <wps:wsp>
                          <wps:cNvPr id="19" name="Freeform 22"/>
                          <wps:cNvSpPr>
                            <a:spLocks/>
                          </wps:cNvSpPr>
                          <wps:spPr bwMode="auto">
                            <a:xfrm>
                              <a:off x="5684" y="317"/>
                              <a:ext cx="2372" cy="2372"/>
                            </a:xfrm>
                            <a:custGeom>
                              <a:avLst/>
                              <a:gdLst>
                                <a:gd name="T0" fmla="+- 0 6773 5684"/>
                                <a:gd name="T1" fmla="*/ T0 w 2372"/>
                                <a:gd name="T2" fmla="+- 0 321 317"/>
                                <a:gd name="T3" fmla="*/ 321 h 2372"/>
                                <a:gd name="T4" fmla="+- 0 6585 5684"/>
                                <a:gd name="T5" fmla="*/ T4 w 2372"/>
                                <a:gd name="T6" fmla="+- 0 351 317"/>
                                <a:gd name="T7" fmla="*/ 351 h 2372"/>
                                <a:gd name="T8" fmla="+- 0 6408 5684"/>
                                <a:gd name="T9" fmla="*/ T8 w 2372"/>
                                <a:gd name="T10" fmla="+- 0 410 317"/>
                                <a:gd name="T11" fmla="*/ 410 h 2372"/>
                                <a:gd name="T12" fmla="+- 0 6245 5684"/>
                                <a:gd name="T13" fmla="*/ T12 w 2372"/>
                                <a:gd name="T14" fmla="+- 0 495 317"/>
                                <a:gd name="T15" fmla="*/ 495 h 2372"/>
                                <a:gd name="T16" fmla="+- 0 6098 5684"/>
                                <a:gd name="T17" fmla="*/ T16 w 2372"/>
                                <a:gd name="T18" fmla="+- 0 602 317"/>
                                <a:gd name="T19" fmla="*/ 602 h 2372"/>
                                <a:gd name="T20" fmla="+- 0 5969 5684"/>
                                <a:gd name="T21" fmla="*/ T20 w 2372"/>
                                <a:gd name="T22" fmla="+- 0 731 317"/>
                                <a:gd name="T23" fmla="*/ 731 h 2372"/>
                                <a:gd name="T24" fmla="+- 0 5861 5684"/>
                                <a:gd name="T25" fmla="*/ T24 w 2372"/>
                                <a:gd name="T26" fmla="+- 0 878 317"/>
                                <a:gd name="T27" fmla="*/ 878 h 2372"/>
                                <a:gd name="T28" fmla="+- 0 5777 5684"/>
                                <a:gd name="T29" fmla="*/ T28 w 2372"/>
                                <a:gd name="T30" fmla="+- 0 1041 317"/>
                                <a:gd name="T31" fmla="*/ 1041 h 2372"/>
                                <a:gd name="T32" fmla="+- 0 5718 5684"/>
                                <a:gd name="T33" fmla="*/ T32 w 2372"/>
                                <a:gd name="T34" fmla="+- 0 1218 317"/>
                                <a:gd name="T35" fmla="*/ 1218 h 2372"/>
                                <a:gd name="T36" fmla="+- 0 5688 5684"/>
                                <a:gd name="T37" fmla="*/ T36 w 2372"/>
                                <a:gd name="T38" fmla="+- 0 1406 317"/>
                                <a:gd name="T39" fmla="*/ 1406 h 2372"/>
                                <a:gd name="T40" fmla="+- 0 5688 5684"/>
                                <a:gd name="T41" fmla="*/ T40 w 2372"/>
                                <a:gd name="T42" fmla="+- 0 1600 317"/>
                                <a:gd name="T43" fmla="*/ 1600 h 2372"/>
                                <a:gd name="T44" fmla="+- 0 5718 5684"/>
                                <a:gd name="T45" fmla="*/ T44 w 2372"/>
                                <a:gd name="T46" fmla="+- 0 1788 317"/>
                                <a:gd name="T47" fmla="*/ 1788 h 2372"/>
                                <a:gd name="T48" fmla="+- 0 5777 5684"/>
                                <a:gd name="T49" fmla="*/ T48 w 2372"/>
                                <a:gd name="T50" fmla="+- 0 1965 317"/>
                                <a:gd name="T51" fmla="*/ 1965 h 2372"/>
                                <a:gd name="T52" fmla="+- 0 5861 5684"/>
                                <a:gd name="T53" fmla="*/ T52 w 2372"/>
                                <a:gd name="T54" fmla="+- 0 2128 317"/>
                                <a:gd name="T55" fmla="*/ 2128 h 2372"/>
                                <a:gd name="T56" fmla="+- 0 5969 5684"/>
                                <a:gd name="T57" fmla="*/ T56 w 2372"/>
                                <a:gd name="T58" fmla="+- 0 2275 317"/>
                                <a:gd name="T59" fmla="*/ 2275 h 2372"/>
                                <a:gd name="T60" fmla="+- 0 6098 5684"/>
                                <a:gd name="T61" fmla="*/ T60 w 2372"/>
                                <a:gd name="T62" fmla="+- 0 2403 317"/>
                                <a:gd name="T63" fmla="*/ 2403 h 2372"/>
                                <a:gd name="T64" fmla="+- 0 6245 5684"/>
                                <a:gd name="T65" fmla="*/ T64 w 2372"/>
                                <a:gd name="T66" fmla="+- 0 2511 317"/>
                                <a:gd name="T67" fmla="*/ 2511 h 2372"/>
                                <a:gd name="T68" fmla="+- 0 6408 5684"/>
                                <a:gd name="T69" fmla="*/ T68 w 2372"/>
                                <a:gd name="T70" fmla="+- 0 2596 317"/>
                                <a:gd name="T71" fmla="*/ 2596 h 2372"/>
                                <a:gd name="T72" fmla="+- 0 6585 5684"/>
                                <a:gd name="T73" fmla="*/ T72 w 2372"/>
                                <a:gd name="T74" fmla="+- 0 2654 317"/>
                                <a:gd name="T75" fmla="*/ 2654 h 2372"/>
                                <a:gd name="T76" fmla="+- 0 6773 5684"/>
                                <a:gd name="T77" fmla="*/ T76 w 2372"/>
                                <a:gd name="T78" fmla="+- 0 2685 317"/>
                                <a:gd name="T79" fmla="*/ 2685 h 2372"/>
                                <a:gd name="T80" fmla="+- 0 6967 5684"/>
                                <a:gd name="T81" fmla="*/ T80 w 2372"/>
                                <a:gd name="T82" fmla="+- 0 2685 317"/>
                                <a:gd name="T83" fmla="*/ 2685 h 2372"/>
                                <a:gd name="T84" fmla="+- 0 7155 5684"/>
                                <a:gd name="T85" fmla="*/ T84 w 2372"/>
                                <a:gd name="T86" fmla="+- 0 2654 317"/>
                                <a:gd name="T87" fmla="*/ 2654 h 2372"/>
                                <a:gd name="T88" fmla="+- 0 7331 5684"/>
                                <a:gd name="T89" fmla="*/ T88 w 2372"/>
                                <a:gd name="T90" fmla="+- 0 2596 317"/>
                                <a:gd name="T91" fmla="*/ 2596 h 2372"/>
                                <a:gd name="T92" fmla="+- 0 7495 5684"/>
                                <a:gd name="T93" fmla="*/ T92 w 2372"/>
                                <a:gd name="T94" fmla="+- 0 2511 317"/>
                                <a:gd name="T95" fmla="*/ 2511 h 2372"/>
                                <a:gd name="T96" fmla="+- 0 7642 5684"/>
                                <a:gd name="T97" fmla="*/ T96 w 2372"/>
                                <a:gd name="T98" fmla="+- 0 2403 317"/>
                                <a:gd name="T99" fmla="*/ 2403 h 2372"/>
                                <a:gd name="T100" fmla="+- 0 7770 5684"/>
                                <a:gd name="T101" fmla="*/ T100 w 2372"/>
                                <a:gd name="T102" fmla="+- 0 2275 317"/>
                                <a:gd name="T103" fmla="*/ 2275 h 2372"/>
                                <a:gd name="T104" fmla="+- 0 7878 5684"/>
                                <a:gd name="T105" fmla="*/ T104 w 2372"/>
                                <a:gd name="T106" fmla="+- 0 2128 317"/>
                                <a:gd name="T107" fmla="*/ 2128 h 2372"/>
                                <a:gd name="T108" fmla="+- 0 7963 5684"/>
                                <a:gd name="T109" fmla="*/ T108 w 2372"/>
                                <a:gd name="T110" fmla="+- 0 1965 317"/>
                                <a:gd name="T111" fmla="*/ 1965 h 2372"/>
                                <a:gd name="T112" fmla="+- 0 8021 5684"/>
                                <a:gd name="T113" fmla="*/ T112 w 2372"/>
                                <a:gd name="T114" fmla="+- 0 1788 317"/>
                                <a:gd name="T115" fmla="*/ 1788 h 2372"/>
                                <a:gd name="T116" fmla="+- 0 8052 5684"/>
                                <a:gd name="T117" fmla="*/ T116 w 2372"/>
                                <a:gd name="T118" fmla="+- 0 1600 317"/>
                                <a:gd name="T119" fmla="*/ 1600 h 2372"/>
                                <a:gd name="T120" fmla="+- 0 8052 5684"/>
                                <a:gd name="T121" fmla="*/ T120 w 2372"/>
                                <a:gd name="T122" fmla="+- 0 1406 317"/>
                                <a:gd name="T123" fmla="*/ 1406 h 2372"/>
                                <a:gd name="T124" fmla="+- 0 8021 5684"/>
                                <a:gd name="T125" fmla="*/ T124 w 2372"/>
                                <a:gd name="T126" fmla="+- 0 1218 317"/>
                                <a:gd name="T127" fmla="*/ 1218 h 2372"/>
                                <a:gd name="T128" fmla="+- 0 7963 5684"/>
                                <a:gd name="T129" fmla="*/ T128 w 2372"/>
                                <a:gd name="T130" fmla="+- 0 1041 317"/>
                                <a:gd name="T131" fmla="*/ 1041 h 2372"/>
                                <a:gd name="T132" fmla="+- 0 7878 5684"/>
                                <a:gd name="T133" fmla="*/ T132 w 2372"/>
                                <a:gd name="T134" fmla="+- 0 878 317"/>
                                <a:gd name="T135" fmla="*/ 878 h 2372"/>
                                <a:gd name="T136" fmla="+- 0 7770 5684"/>
                                <a:gd name="T137" fmla="*/ T136 w 2372"/>
                                <a:gd name="T138" fmla="+- 0 731 317"/>
                                <a:gd name="T139" fmla="*/ 731 h 2372"/>
                                <a:gd name="T140" fmla="+- 0 7642 5684"/>
                                <a:gd name="T141" fmla="*/ T140 w 2372"/>
                                <a:gd name="T142" fmla="+- 0 602 317"/>
                                <a:gd name="T143" fmla="*/ 602 h 2372"/>
                                <a:gd name="T144" fmla="+- 0 7495 5684"/>
                                <a:gd name="T145" fmla="*/ T144 w 2372"/>
                                <a:gd name="T146" fmla="+- 0 495 317"/>
                                <a:gd name="T147" fmla="*/ 495 h 2372"/>
                                <a:gd name="T148" fmla="+- 0 7331 5684"/>
                                <a:gd name="T149" fmla="*/ T148 w 2372"/>
                                <a:gd name="T150" fmla="+- 0 410 317"/>
                                <a:gd name="T151" fmla="*/ 410 h 2372"/>
                                <a:gd name="T152" fmla="+- 0 7155 5684"/>
                                <a:gd name="T153" fmla="*/ T152 w 2372"/>
                                <a:gd name="T154" fmla="+- 0 351 317"/>
                                <a:gd name="T155" fmla="*/ 351 h 2372"/>
                                <a:gd name="T156" fmla="+- 0 6967 5684"/>
                                <a:gd name="T157" fmla="*/ T156 w 2372"/>
                                <a:gd name="T158" fmla="+- 0 321 317"/>
                                <a:gd name="T159" fmla="*/ 321 h 23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2372" h="2372">
                                  <a:moveTo>
                                    <a:pt x="1186" y="0"/>
                                  </a:moveTo>
                                  <a:lnTo>
                                    <a:pt x="1089" y="4"/>
                                  </a:lnTo>
                                  <a:lnTo>
                                    <a:pt x="993" y="15"/>
                                  </a:lnTo>
                                  <a:lnTo>
                                    <a:pt x="901" y="34"/>
                                  </a:lnTo>
                                  <a:lnTo>
                                    <a:pt x="811" y="60"/>
                                  </a:lnTo>
                                  <a:lnTo>
                                    <a:pt x="724" y="93"/>
                                  </a:lnTo>
                                  <a:lnTo>
                                    <a:pt x="641" y="132"/>
                                  </a:lnTo>
                                  <a:lnTo>
                                    <a:pt x="561" y="178"/>
                                  </a:lnTo>
                                  <a:lnTo>
                                    <a:pt x="485" y="229"/>
                                  </a:lnTo>
                                  <a:lnTo>
                                    <a:pt x="414" y="285"/>
                                  </a:lnTo>
                                  <a:lnTo>
                                    <a:pt x="347" y="347"/>
                                  </a:lnTo>
                                  <a:lnTo>
                                    <a:pt x="285" y="414"/>
                                  </a:lnTo>
                                  <a:lnTo>
                                    <a:pt x="229" y="485"/>
                                  </a:lnTo>
                                  <a:lnTo>
                                    <a:pt x="177" y="561"/>
                                  </a:lnTo>
                                  <a:lnTo>
                                    <a:pt x="132" y="641"/>
                                  </a:lnTo>
                                  <a:lnTo>
                                    <a:pt x="93" y="724"/>
                                  </a:lnTo>
                                  <a:lnTo>
                                    <a:pt x="60" y="811"/>
                                  </a:lnTo>
                                  <a:lnTo>
                                    <a:pt x="34" y="901"/>
                                  </a:lnTo>
                                  <a:lnTo>
                                    <a:pt x="15" y="993"/>
                                  </a:lnTo>
                                  <a:lnTo>
                                    <a:pt x="4" y="1089"/>
                                  </a:lnTo>
                                  <a:lnTo>
                                    <a:pt x="0" y="1186"/>
                                  </a:lnTo>
                                  <a:lnTo>
                                    <a:pt x="4" y="1283"/>
                                  </a:lnTo>
                                  <a:lnTo>
                                    <a:pt x="15" y="1378"/>
                                  </a:lnTo>
                                  <a:lnTo>
                                    <a:pt x="34" y="1471"/>
                                  </a:lnTo>
                                  <a:lnTo>
                                    <a:pt x="60" y="1561"/>
                                  </a:lnTo>
                                  <a:lnTo>
                                    <a:pt x="93" y="1648"/>
                                  </a:lnTo>
                                  <a:lnTo>
                                    <a:pt x="132" y="1731"/>
                                  </a:lnTo>
                                  <a:lnTo>
                                    <a:pt x="177" y="1811"/>
                                  </a:lnTo>
                                  <a:lnTo>
                                    <a:pt x="229" y="1886"/>
                                  </a:lnTo>
                                  <a:lnTo>
                                    <a:pt x="285" y="1958"/>
                                  </a:lnTo>
                                  <a:lnTo>
                                    <a:pt x="347" y="2024"/>
                                  </a:lnTo>
                                  <a:lnTo>
                                    <a:pt x="414" y="2086"/>
                                  </a:lnTo>
                                  <a:lnTo>
                                    <a:pt x="485" y="2143"/>
                                  </a:lnTo>
                                  <a:lnTo>
                                    <a:pt x="561" y="2194"/>
                                  </a:lnTo>
                                  <a:lnTo>
                                    <a:pt x="641" y="2239"/>
                                  </a:lnTo>
                                  <a:lnTo>
                                    <a:pt x="724" y="2279"/>
                                  </a:lnTo>
                                  <a:lnTo>
                                    <a:pt x="811" y="2311"/>
                                  </a:lnTo>
                                  <a:lnTo>
                                    <a:pt x="901" y="2337"/>
                                  </a:lnTo>
                                  <a:lnTo>
                                    <a:pt x="993" y="2356"/>
                                  </a:lnTo>
                                  <a:lnTo>
                                    <a:pt x="1089" y="2368"/>
                                  </a:lnTo>
                                  <a:lnTo>
                                    <a:pt x="1186" y="2372"/>
                                  </a:lnTo>
                                  <a:lnTo>
                                    <a:pt x="1283" y="2368"/>
                                  </a:lnTo>
                                  <a:lnTo>
                                    <a:pt x="1378" y="2356"/>
                                  </a:lnTo>
                                  <a:lnTo>
                                    <a:pt x="1471" y="2337"/>
                                  </a:lnTo>
                                  <a:lnTo>
                                    <a:pt x="1561" y="2311"/>
                                  </a:lnTo>
                                  <a:lnTo>
                                    <a:pt x="1647" y="2279"/>
                                  </a:lnTo>
                                  <a:lnTo>
                                    <a:pt x="1731" y="2239"/>
                                  </a:lnTo>
                                  <a:lnTo>
                                    <a:pt x="1811" y="2194"/>
                                  </a:lnTo>
                                  <a:lnTo>
                                    <a:pt x="1886" y="2143"/>
                                  </a:lnTo>
                                  <a:lnTo>
                                    <a:pt x="1958" y="2086"/>
                                  </a:lnTo>
                                  <a:lnTo>
                                    <a:pt x="2024" y="2024"/>
                                  </a:lnTo>
                                  <a:lnTo>
                                    <a:pt x="2086" y="1958"/>
                                  </a:lnTo>
                                  <a:lnTo>
                                    <a:pt x="2143" y="1886"/>
                                  </a:lnTo>
                                  <a:lnTo>
                                    <a:pt x="2194" y="1811"/>
                                  </a:lnTo>
                                  <a:lnTo>
                                    <a:pt x="2239" y="1731"/>
                                  </a:lnTo>
                                  <a:lnTo>
                                    <a:pt x="2279" y="1648"/>
                                  </a:lnTo>
                                  <a:lnTo>
                                    <a:pt x="2311" y="1561"/>
                                  </a:lnTo>
                                  <a:lnTo>
                                    <a:pt x="2337" y="1471"/>
                                  </a:lnTo>
                                  <a:lnTo>
                                    <a:pt x="2356" y="1378"/>
                                  </a:lnTo>
                                  <a:lnTo>
                                    <a:pt x="2368" y="1283"/>
                                  </a:lnTo>
                                  <a:lnTo>
                                    <a:pt x="2372" y="1186"/>
                                  </a:lnTo>
                                  <a:lnTo>
                                    <a:pt x="2368" y="1089"/>
                                  </a:lnTo>
                                  <a:lnTo>
                                    <a:pt x="2356" y="993"/>
                                  </a:lnTo>
                                  <a:lnTo>
                                    <a:pt x="2337" y="901"/>
                                  </a:lnTo>
                                  <a:lnTo>
                                    <a:pt x="2311" y="811"/>
                                  </a:lnTo>
                                  <a:lnTo>
                                    <a:pt x="2279" y="724"/>
                                  </a:lnTo>
                                  <a:lnTo>
                                    <a:pt x="2239" y="641"/>
                                  </a:lnTo>
                                  <a:lnTo>
                                    <a:pt x="2194" y="561"/>
                                  </a:lnTo>
                                  <a:lnTo>
                                    <a:pt x="2143" y="485"/>
                                  </a:lnTo>
                                  <a:lnTo>
                                    <a:pt x="2086" y="414"/>
                                  </a:lnTo>
                                  <a:lnTo>
                                    <a:pt x="2024" y="347"/>
                                  </a:lnTo>
                                  <a:lnTo>
                                    <a:pt x="1958" y="285"/>
                                  </a:lnTo>
                                  <a:lnTo>
                                    <a:pt x="1886" y="229"/>
                                  </a:lnTo>
                                  <a:lnTo>
                                    <a:pt x="1811" y="178"/>
                                  </a:lnTo>
                                  <a:lnTo>
                                    <a:pt x="1731" y="132"/>
                                  </a:lnTo>
                                  <a:lnTo>
                                    <a:pt x="1647" y="93"/>
                                  </a:lnTo>
                                  <a:lnTo>
                                    <a:pt x="1561" y="60"/>
                                  </a:lnTo>
                                  <a:lnTo>
                                    <a:pt x="1471" y="34"/>
                                  </a:lnTo>
                                  <a:lnTo>
                                    <a:pt x="1378" y="15"/>
                                  </a:lnTo>
                                  <a:lnTo>
                                    <a:pt x="1283" y="4"/>
                                  </a:lnTo>
                                  <a:lnTo>
                                    <a:pt x="1186" y="0"/>
                                  </a:lnTo>
                                </a:path>
                              </a:pathLst>
                            </a:custGeom>
                            <a:solidFill>
                              <a:srgbClr val="4471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19"/>
                        <wpg:cNvGrpSpPr>
                          <a:grpSpLocks/>
                        </wpg:cNvGrpSpPr>
                        <wpg:grpSpPr bwMode="auto">
                          <a:xfrm>
                            <a:off x="5684" y="317"/>
                            <a:ext cx="2372" cy="2372"/>
                            <a:chOff x="5684" y="317"/>
                            <a:chExt cx="2372" cy="2372"/>
                          </a:xfrm>
                        </wpg:grpSpPr>
                        <wps:wsp>
                          <wps:cNvPr id="21" name="Freeform 20"/>
                          <wps:cNvSpPr>
                            <a:spLocks/>
                          </wps:cNvSpPr>
                          <wps:spPr bwMode="auto">
                            <a:xfrm>
                              <a:off x="5684" y="317"/>
                              <a:ext cx="2372" cy="2372"/>
                            </a:xfrm>
                            <a:custGeom>
                              <a:avLst/>
                              <a:gdLst>
                                <a:gd name="T0" fmla="+- 0 5688 5684"/>
                                <a:gd name="T1" fmla="*/ T0 w 2372"/>
                                <a:gd name="T2" fmla="+- 0 1406 317"/>
                                <a:gd name="T3" fmla="*/ 1406 h 2372"/>
                                <a:gd name="T4" fmla="+- 0 5718 5684"/>
                                <a:gd name="T5" fmla="*/ T4 w 2372"/>
                                <a:gd name="T6" fmla="+- 0 1218 317"/>
                                <a:gd name="T7" fmla="*/ 1218 h 2372"/>
                                <a:gd name="T8" fmla="+- 0 5777 5684"/>
                                <a:gd name="T9" fmla="*/ T8 w 2372"/>
                                <a:gd name="T10" fmla="+- 0 1041 317"/>
                                <a:gd name="T11" fmla="*/ 1041 h 2372"/>
                                <a:gd name="T12" fmla="+- 0 5861 5684"/>
                                <a:gd name="T13" fmla="*/ T12 w 2372"/>
                                <a:gd name="T14" fmla="+- 0 878 317"/>
                                <a:gd name="T15" fmla="*/ 878 h 2372"/>
                                <a:gd name="T16" fmla="+- 0 5969 5684"/>
                                <a:gd name="T17" fmla="*/ T16 w 2372"/>
                                <a:gd name="T18" fmla="+- 0 731 317"/>
                                <a:gd name="T19" fmla="*/ 731 h 2372"/>
                                <a:gd name="T20" fmla="+- 0 6098 5684"/>
                                <a:gd name="T21" fmla="*/ T20 w 2372"/>
                                <a:gd name="T22" fmla="+- 0 602 317"/>
                                <a:gd name="T23" fmla="*/ 602 h 2372"/>
                                <a:gd name="T24" fmla="+- 0 6245 5684"/>
                                <a:gd name="T25" fmla="*/ T24 w 2372"/>
                                <a:gd name="T26" fmla="+- 0 495 317"/>
                                <a:gd name="T27" fmla="*/ 495 h 2372"/>
                                <a:gd name="T28" fmla="+- 0 6408 5684"/>
                                <a:gd name="T29" fmla="*/ T28 w 2372"/>
                                <a:gd name="T30" fmla="+- 0 410 317"/>
                                <a:gd name="T31" fmla="*/ 410 h 2372"/>
                                <a:gd name="T32" fmla="+- 0 6585 5684"/>
                                <a:gd name="T33" fmla="*/ T32 w 2372"/>
                                <a:gd name="T34" fmla="+- 0 351 317"/>
                                <a:gd name="T35" fmla="*/ 351 h 2372"/>
                                <a:gd name="T36" fmla="+- 0 6773 5684"/>
                                <a:gd name="T37" fmla="*/ T36 w 2372"/>
                                <a:gd name="T38" fmla="+- 0 321 317"/>
                                <a:gd name="T39" fmla="*/ 321 h 2372"/>
                                <a:gd name="T40" fmla="+- 0 6967 5684"/>
                                <a:gd name="T41" fmla="*/ T40 w 2372"/>
                                <a:gd name="T42" fmla="+- 0 321 317"/>
                                <a:gd name="T43" fmla="*/ 321 h 2372"/>
                                <a:gd name="T44" fmla="+- 0 7155 5684"/>
                                <a:gd name="T45" fmla="*/ T44 w 2372"/>
                                <a:gd name="T46" fmla="+- 0 351 317"/>
                                <a:gd name="T47" fmla="*/ 351 h 2372"/>
                                <a:gd name="T48" fmla="+- 0 7331 5684"/>
                                <a:gd name="T49" fmla="*/ T48 w 2372"/>
                                <a:gd name="T50" fmla="+- 0 410 317"/>
                                <a:gd name="T51" fmla="*/ 410 h 2372"/>
                                <a:gd name="T52" fmla="+- 0 7495 5684"/>
                                <a:gd name="T53" fmla="*/ T52 w 2372"/>
                                <a:gd name="T54" fmla="+- 0 495 317"/>
                                <a:gd name="T55" fmla="*/ 495 h 2372"/>
                                <a:gd name="T56" fmla="+- 0 7642 5684"/>
                                <a:gd name="T57" fmla="*/ T56 w 2372"/>
                                <a:gd name="T58" fmla="+- 0 602 317"/>
                                <a:gd name="T59" fmla="*/ 602 h 2372"/>
                                <a:gd name="T60" fmla="+- 0 7770 5684"/>
                                <a:gd name="T61" fmla="*/ T60 w 2372"/>
                                <a:gd name="T62" fmla="+- 0 731 317"/>
                                <a:gd name="T63" fmla="*/ 731 h 2372"/>
                                <a:gd name="T64" fmla="+- 0 7878 5684"/>
                                <a:gd name="T65" fmla="*/ T64 w 2372"/>
                                <a:gd name="T66" fmla="+- 0 878 317"/>
                                <a:gd name="T67" fmla="*/ 878 h 2372"/>
                                <a:gd name="T68" fmla="+- 0 7963 5684"/>
                                <a:gd name="T69" fmla="*/ T68 w 2372"/>
                                <a:gd name="T70" fmla="+- 0 1041 317"/>
                                <a:gd name="T71" fmla="*/ 1041 h 2372"/>
                                <a:gd name="T72" fmla="+- 0 8021 5684"/>
                                <a:gd name="T73" fmla="*/ T72 w 2372"/>
                                <a:gd name="T74" fmla="+- 0 1218 317"/>
                                <a:gd name="T75" fmla="*/ 1218 h 2372"/>
                                <a:gd name="T76" fmla="+- 0 8052 5684"/>
                                <a:gd name="T77" fmla="*/ T76 w 2372"/>
                                <a:gd name="T78" fmla="+- 0 1406 317"/>
                                <a:gd name="T79" fmla="*/ 1406 h 2372"/>
                                <a:gd name="T80" fmla="+- 0 8052 5684"/>
                                <a:gd name="T81" fmla="*/ T80 w 2372"/>
                                <a:gd name="T82" fmla="+- 0 1600 317"/>
                                <a:gd name="T83" fmla="*/ 1600 h 2372"/>
                                <a:gd name="T84" fmla="+- 0 8021 5684"/>
                                <a:gd name="T85" fmla="*/ T84 w 2372"/>
                                <a:gd name="T86" fmla="+- 0 1788 317"/>
                                <a:gd name="T87" fmla="*/ 1788 h 2372"/>
                                <a:gd name="T88" fmla="+- 0 7963 5684"/>
                                <a:gd name="T89" fmla="*/ T88 w 2372"/>
                                <a:gd name="T90" fmla="+- 0 1965 317"/>
                                <a:gd name="T91" fmla="*/ 1965 h 2372"/>
                                <a:gd name="T92" fmla="+- 0 7878 5684"/>
                                <a:gd name="T93" fmla="*/ T92 w 2372"/>
                                <a:gd name="T94" fmla="+- 0 2128 317"/>
                                <a:gd name="T95" fmla="*/ 2128 h 2372"/>
                                <a:gd name="T96" fmla="+- 0 7770 5684"/>
                                <a:gd name="T97" fmla="*/ T96 w 2372"/>
                                <a:gd name="T98" fmla="+- 0 2275 317"/>
                                <a:gd name="T99" fmla="*/ 2275 h 2372"/>
                                <a:gd name="T100" fmla="+- 0 7642 5684"/>
                                <a:gd name="T101" fmla="*/ T100 w 2372"/>
                                <a:gd name="T102" fmla="+- 0 2403 317"/>
                                <a:gd name="T103" fmla="*/ 2403 h 2372"/>
                                <a:gd name="T104" fmla="+- 0 7495 5684"/>
                                <a:gd name="T105" fmla="*/ T104 w 2372"/>
                                <a:gd name="T106" fmla="+- 0 2511 317"/>
                                <a:gd name="T107" fmla="*/ 2511 h 2372"/>
                                <a:gd name="T108" fmla="+- 0 7331 5684"/>
                                <a:gd name="T109" fmla="*/ T108 w 2372"/>
                                <a:gd name="T110" fmla="+- 0 2596 317"/>
                                <a:gd name="T111" fmla="*/ 2596 h 2372"/>
                                <a:gd name="T112" fmla="+- 0 7155 5684"/>
                                <a:gd name="T113" fmla="*/ T112 w 2372"/>
                                <a:gd name="T114" fmla="+- 0 2654 317"/>
                                <a:gd name="T115" fmla="*/ 2654 h 2372"/>
                                <a:gd name="T116" fmla="+- 0 6967 5684"/>
                                <a:gd name="T117" fmla="*/ T116 w 2372"/>
                                <a:gd name="T118" fmla="+- 0 2685 317"/>
                                <a:gd name="T119" fmla="*/ 2685 h 2372"/>
                                <a:gd name="T120" fmla="+- 0 6773 5684"/>
                                <a:gd name="T121" fmla="*/ T120 w 2372"/>
                                <a:gd name="T122" fmla="+- 0 2685 317"/>
                                <a:gd name="T123" fmla="*/ 2685 h 2372"/>
                                <a:gd name="T124" fmla="+- 0 6585 5684"/>
                                <a:gd name="T125" fmla="*/ T124 w 2372"/>
                                <a:gd name="T126" fmla="+- 0 2654 317"/>
                                <a:gd name="T127" fmla="*/ 2654 h 2372"/>
                                <a:gd name="T128" fmla="+- 0 6408 5684"/>
                                <a:gd name="T129" fmla="*/ T128 w 2372"/>
                                <a:gd name="T130" fmla="+- 0 2596 317"/>
                                <a:gd name="T131" fmla="*/ 2596 h 2372"/>
                                <a:gd name="T132" fmla="+- 0 6245 5684"/>
                                <a:gd name="T133" fmla="*/ T132 w 2372"/>
                                <a:gd name="T134" fmla="+- 0 2511 317"/>
                                <a:gd name="T135" fmla="*/ 2511 h 2372"/>
                                <a:gd name="T136" fmla="+- 0 6098 5684"/>
                                <a:gd name="T137" fmla="*/ T136 w 2372"/>
                                <a:gd name="T138" fmla="+- 0 2403 317"/>
                                <a:gd name="T139" fmla="*/ 2403 h 2372"/>
                                <a:gd name="T140" fmla="+- 0 5969 5684"/>
                                <a:gd name="T141" fmla="*/ T140 w 2372"/>
                                <a:gd name="T142" fmla="+- 0 2275 317"/>
                                <a:gd name="T143" fmla="*/ 2275 h 2372"/>
                                <a:gd name="T144" fmla="+- 0 5861 5684"/>
                                <a:gd name="T145" fmla="*/ T144 w 2372"/>
                                <a:gd name="T146" fmla="+- 0 2128 317"/>
                                <a:gd name="T147" fmla="*/ 2128 h 2372"/>
                                <a:gd name="T148" fmla="+- 0 5777 5684"/>
                                <a:gd name="T149" fmla="*/ T148 w 2372"/>
                                <a:gd name="T150" fmla="+- 0 1965 317"/>
                                <a:gd name="T151" fmla="*/ 1965 h 2372"/>
                                <a:gd name="T152" fmla="+- 0 5718 5684"/>
                                <a:gd name="T153" fmla="*/ T152 w 2372"/>
                                <a:gd name="T154" fmla="+- 0 1788 317"/>
                                <a:gd name="T155" fmla="*/ 1788 h 2372"/>
                                <a:gd name="T156" fmla="+- 0 5688 5684"/>
                                <a:gd name="T157" fmla="*/ T156 w 2372"/>
                                <a:gd name="T158" fmla="+- 0 1600 317"/>
                                <a:gd name="T159" fmla="*/ 1600 h 23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2372" h="2372">
                                  <a:moveTo>
                                    <a:pt x="0" y="1186"/>
                                  </a:moveTo>
                                  <a:lnTo>
                                    <a:pt x="4" y="1089"/>
                                  </a:lnTo>
                                  <a:lnTo>
                                    <a:pt x="15" y="993"/>
                                  </a:lnTo>
                                  <a:lnTo>
                                    <a:pt x="34" y="901"/>
                                  </a:lnTo>
                                  <a:lnTo>
                                    <a:pt x="60" y="811"/>
                                  </a:lnTo>
                                  <a:lnTo>
                                    <a:pt x="93" y="724"/>
                                  </a:lnTo>
                                  <a:lnTo>
                                    <a:pt x="132" y="641"/>
                                  </a:lnTo>
                                  <a:lnTo>
                                    <a:pt x="177" y="561"/>
                                  </a:lnTo>
                                  <a:lnTo>
                                    <a:pt x="229" y="485"/>
                                  </a:lnTo>
                                  <a:lnTo>
                                    <a:pt x="285" y="414"/>
                                  </a:lnTo>
                                  <a:lnTo>
                                    <a:pt x="347" y="347"/>
                                  </a:lnTo>
                                  <a:lnTo>
                                    <a:pt x="414" y="285"/>
                                  </a:lnTo>
                                  <a:lnTo>
                                    <a:pt x="485" y="229"/>
                                  </a:lnTo>
                                  <a:lnTo>
                                    <a:pt x="561" y="178"/>
                                  </a:lnTo>
                                  <a:lnTo>
                                    <a:pt x="641" y="132"/>
                                  </a:lnTo>
                                  <a:lnTo>
                                    <a:pt x="724" y="93"/>
                                  </a:lnTo>
                                  <a:lnTo>
                                    <a:pt x="811" y="60"/>
                                  </a:lnTo>
                                  <a:lnTo>
                                    <a:pt x="901" y="34"/>
                                  </a:lnTo>
                                  <a:lnTo>
                                    <a:pt x="993" y="15"/>
                                  </a:lnTo>
                                  <a:lnTo>
                                    <a:pt x="1089" y="4"/>
                                  </a:lnTo>
                                  <a:lnTo>
                                    <a:pt x="1186" y="0"/>
                                  </a:lnTo>
                                  <a:lnTo>
                                    <a:pt x="1283" y="4"/>
                                  </a:lnTo>
                                  <a:lnTo>
                                    <a:pt x="1378" y="15"/>
                                  </a:lnTo>
                                  <a:lnTo>
                                    <a:pt x="1471" y="34"/>
                                  </a:lnTo>
                                  <a:lnTo>
                                    <a:pt x="1561" y="60"/>
                                  </a:lnTo>
                                  <a:lnTo>
                                    <a:pt x="1647" y="93"/>
                                  </a:lnTo>
                                  <a:lnTo>
                                    <a:pt x="1731" y="132"/>
                                  </a:lnTo>
                                  <a:lnTo>
                                    <a:pt x="1811" y="178"/>
                                  </a:lnTo>
                                  <a:lnTo>
                                    <a:pt x="1886" y="229"/>
                                  </a:lnTo>
                                  <a:lnTo>
                                    <a:pt x="1958" y="285"/>
                                  </a:lnTo>
                                  <a:lnTo>
                                    <a:pt x="2024" y="347"/>
                                  </a:lnTo>
                                  <a:lnTo>
                                    <a:pt x="2086" y="414"/>
                                  </a:lnTo>
                                  <a:lnTo>
                                    <a:pt x="2143" y="485"/>
                                  </a:lnTo>
                                  <a:lnTo>
                                    <a:pt x="2194" y="561"/>
                                  </a:lnTo>
                                  <a:lnTo>
                                    <a:pt x="2239" y="641"/>
                                  </a:lnTo>
                                  <a:lnTo>
                                    <a:pt x="2279" y="724"/>
                                  </a:lnTo>
                                  <a:lnTo>
                                    <a:pt x="2311" y="811"/>
                                  </a:lnTo>
                                  <a:lnTo>
                                    <a:pt x="2337" y="901"/>
                                  </a:lnTo>
                                  <a:lnTo>
                                    <a:pt x="2356" y="993"/>
                                  </a:lnTo>
                                  <a:lnTo>
                                    <a:pt x="2368" y="1089"/>
                                  </a:lnTo>
                                  <a:lnTo>
                                    <a:pt x="2372" y="1186"/>
                                  </a:lnTo>
                                  <a:lnTo>
                                    <a:pt x="2368" y="1283"/>
                                  </a:lnTo>
                                  <a:lnTo>
                                    <a:pt x="2356" y="1378"/>
                                  </a:lnTo>
                                  <a:lnTo>
                                    <a:pt x="2337" y="1471"/>
                                  </a:lnTo>
                                  <a:lnTo>
                                    <a:pt x="2311" y="1561"/>
                                  </a:lnTo>
                                  <a:lnTo>
                                    <a:pt x="2279" y="1648"/>
                                  </a:lnTo>
                                  <a:lnTo>
                                    <a:pt x="2239" y="1731"/>
                                  </a:lnTo>
                                  <a:lnTo>
                                    <a:pt x="2194" y="1811"/>
                                  </a:lnTo>
                                  <a:lnTo>
                                    <a:pt x="2143" y="1886"/>
                                  </a:lnTo>
                                  <a:lnTo>
                                    <a:pt x="2086" y="1958"/>
                                  </a:lnTo>
                                  <a:lnTo>
                                    <a:pt x="2024" y="2024"/>
                                  </a:lnTo>
                                  <a:lnTo>
                                    <a:pt x="1958" y="2086"/>
                                  </a:lnTo>
                                  <a:lnTo>
                                    <a:pt x="1886" y="2143"/>
                                  </a:lnTo>
                                  <a:lnTo>
                                    <a:pt x="1811" y="2194"/>
                                  </a:lnTo>
                                  <a:lnTo>
                                    <a:pt x="1731" y="2239"/>
                                  </a:lnTo>
                                  <a:lnTo>
                                    <a:pt x="1647" y="2279"/>
                                  </a:lnTo>
                                  <a:lnTo>
                                    <a:pt x="1561" y="2311"/>
                                  </a:lnTo>
                                  <a:lnTo>
                                    <a:pt x="1471" y="2337"/>
                                  </a:lnTo>
                                  <a:lnTo>
                                    <a:pt x="1378" y="2356"/>
                                  </a:lnTo>
                                  <a:lnTo>
                                    <a:pt x="1283" y="2368"/>
                                  </a:lnTo>
                                  <a:lnTo>
                                    <a:pt x="1186" y="2372"/>
                                  </a:lnTo>
                                  <a:lnTo>
                                    <a:pt x="1089" y="2368"/>
                                  </a:lnTo>
                                  <a:lnTo>
                                    <a:pt x="993" y="2356"/>
                                  </a:lnTo>
                                  <a:lnTo>
                                    <a:pt x="901" y="2337"/>
                                  </a:lnTo>
                                  <a:lnTo>
                                    <a:pt x="811" y="2311"/>
                                  </a:lnTo>
                                  <a:lnTo>
                                    <a:pt x="724" y="2279"/>
                                  </a:lnTo>
                                  <a:lnTo>
                                    <a:pt x="641" y="2239"/>
                                  </a:lnTo>
                                  <a:lnTo>
                                    <a:pt x="561" y="2194"/>
                                  </a:lnTo>
                                  <a:lnTo>
                                    <a:pt x="485" y="2143"/>
                                  </a:lnTo>
                                  <a:lnTo>
                                    <a:pt x="414" y="2086"/>
                                  </a:lnTo>
                                  <a:lnTo>
                                    <a:pt x="347" y="2024"/>
                                  </a:lnTo>
                                  <a:lnTo>
                                    <a:pt x="285" y="1958"/>
                                  </a:lnTo>
                                  <a:lnTo>
                                    <a:pt x="229" y="1886"/>
                                  </a:lnTo>
                                  <a:lnTo>
                                    <a:pt x="177" y="1811"/>
                                  </a:lnTo>
                                  <a:lnTo>
                                    <a:pt x="132" y="1731"/>
                                  </a:lnTo>
                                  <a:lnTo>
                                    <a:pt x="93" y="1648"/>
                                  </a:lnTo>
                                  <a:lnTo>
                                    <a:pt x="60" y="1561"/>
                                  </a:lnTo>
                                  <a:lnTo>
                                    <a:pt x="34" y="1471"/>
                                  </a:lnTo>
                                  <a:lnTo>
                                    <a:pt x="15" y="1378"/>
                                  </a:lnTo>
                                  <a:lnTo>
                                    <a:pt x="4" y="1283"/>
                                  </a:lnTo>
                                  <a:lnTo>
                                    <a:pt x="0" y="1186"/>
                                  </a:lnTo>
                                  <a:close/>
                                </a:path>
                              </a:pathLst>
                            </a:custGeom>
                            <a:noFill/>
                            <a:ln w="127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 name="Group 14"/>
                        <wpg:cNvGrpSpPr>
                          <a:grpSpLocks/>
                        </wpg:cNvGrpSpPr>
                        <wpg:grpSpPr bwMode="auto">
                          <a:xfrm>
                            <a:off x="5949" y="1831"/>
                            <a:ext cx="120" cy="1065"/>
                            <a:chOff x="5949" y="1831"/>
                            <a:chExt cx="120" cy="1065"/>
                          </a:xfrm>
                        </wpg:grpSpPr>
                        <wps:wsp>
                          <wps:cNvPr id="23" name="Freeform 18"/>
                          <wps:cNvSpPr>
                            <a:spLocks/>
                          </wps:cNvSpPr>
                          <wps:spPr bwMode="auto">
                            <a:xfrm>
                              <a:off x="5949" y="1831"/>
                              <a:ext cx="120" cy="1065"/>
                            </a:xfrm>
                            <a:custGeom>
                              <a:avLst/>
                              <a:gdLst>
                                <a:gd name="T0" fmla="+- 0 6014 5949"/>
                                <a:gd name="T1" fmla="*/ T0 w 120"/>
                                <a:gd name="T2" fmla="+- 0 1951 1831"/>
                                <a:gd name="T3" fmla="*/ 1951 h 1065"/>
                                <a:gd name="T4" fmla="+- 0 6004 5949"/>
                                <a:gd name="T5" fmla="*/ T4 w 120"/>
                                <a:gd name="T6" fmla="+- 0 1951 1831"/>
                                <a:gd name="T7" fmla="*/ 1951 h 1065"/>
                                <a:gd name="T8" fmla="+- 0 6044 5949"/>
                                <a:gd name="T9" fmla="*/ T8 w 120"/>
                                <a:gd name="T10" fmla="+- 0 2896 1831"/>
                                <a:gd name="T11" fmla="*/ 2896 h 1065"/>
                                <a:gd name="T12" fmla="+- 0 6054 5949"/>
                                <a:gd name="T13" fmla="*/ T12 w 120"/>
                                <a:gd name="T14" fmla="+- 0 2896 1831"/>
                                <a:gd name="T15" fmla="*/ 2896 h 1065"/>
                                <a:gd name="T16" fmla="+- 0 6014 5949"/>
                                <a:gd name="T17" fmla="*/ T16 w 120"/>
                                <a:gd name="T18" fmla="+- 0 1951 1831"/>
                                <a:gd name="T19" fmla="*/ 1951 h 1065"/>
                              </a:gdLst>
                              <a:ahLst/>
                              <a:cxnLst>
                                <a:cxn ang="0">
                                  <a:pos x="T1" y="T3"/>
                                </a:cxn>
                                <a:cxn ang="0">
                                  <a:pos x="T5" y="T7"/>
                                </a:cxn>
                                <a:cxn ang="0">
                                  <a:pos x="T9" y="T11"/>
                                </a:cxn>
                                <a:cxn ang="0">
                                  <a:pos x="T13" y="T15"/>
                                </a:cxn>
                                <a:cxn ang="0">
                                  <a:pos x="T17" y="T19"/>
                                </a:cxn>
                              </a:cxnLst>
                              <a:rect l="0" t="0" r="r" b="b"/>
                              <a:pathLst>
                                <a:path w="120" h="1065">
                                  <a:moveTo>
                                    <a:pt x="65" y="120"/>
                                  </a:moveTo>
                                  <a:lnTo>
                                    <a:pt x="55" y="120"/>
                                  </a:lnTo>
                                  <a:lnTo>
                                    <a:pt x="95" y="1065"/>
                                  </a:lnTo>
                                  <a:lnTo>
                                    <a:pt x="105" y="1065"/>
                                  </a:lnTo>
                                  <a:lnTo>
                                    <a:pt x="65" y="120"/>
                                  </a:lnTo>
                                </a:path>
                              </a:pathLst>
                            </a:cu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7"/>
                          <wps:cNvSpPr>
                            <a:spLocks/>
                          </wps:cNvSpPr>
                          <wps:spPr bwMode="auto">
                            <a:xfrm>
                              <a:off x="5949" y="1831"/>
                              <a:ext cx="120" cy="1065"/>
                            </a:xfrm>
                            <a:custGeom>
                              <a:avLst/>
                              <a:gdLst>
                                <a:gd name="T0" fmla="+- 0 6004 5949"/>
                                <a:gd name="T1" fmla="*/ T0 w 120"/>
                                <a:gd name="T2" fmla="+- 0 1831 1831"/>
                                <a:gd name="T3" fmla="*/ 1831 h 1065"/>
                                <a:gd name="T4" fmla="+- 0 5949 5949"/>
                                <a:gd name="T5" fmla="*/ T4 w 120"/>
                                <a:gd name="T6" fmla="+- 0 1954 1831"/>
                                <a:gd name="T7" fmla="*/ 1954 h 1065"/>
                                <a:gd name="T8" fmla="+- 0 6004 5949"/>
                                <a:gd name="T9" fmla="*/ T8 w 120"/>
                                <a:gd name="T10" fmla="+- 0 1951 1831"/>
                                <a:gd name="T11" fmla="*/ 1951 h 1065"/>
                                <a:gd name="T12" fmla="+- 0 6003 5949"/>
                                <a:gd name="T13" fmla="*/ T12 w 120"/>
                                <a:gd name="T14" fmla="+- 0 1931 1831"/>
                                <a:gd name="T15" fmla="*/ 1931 h 1065"/>
                                <a:gd name="T16" fmla="+- 0 6013 5949"/>
                                <a:gd name="T17" fmla="*/ T16 w 120"/>
                                <a:gd name="T18" fmla="+- 0 1931 1831"/>
                                <a:gd name="T19" fmla="*/ 1931 h 1065"/>
                                <a:gd name="T20" fmla="+- 0 6059 5949"/>
                                <a:gd name="T21" fmla="*/ T20 w 120"/>
                                <a:gd name="T22" fmla="+- 0 1931 1831"/>
                                <a:gd name="T23" fmla="*/ 1931 h 1065"/>
                                <a:gd name="T24" fmla="+- 0 6004 5949"/>
                                <a:gd name="T25" fmla="*/ T24 w 120"/>
                                <a:gd name="T26" fmla="+- 0 1831 1831"/>
                                <a:gd name="T27" fmla="*/ 1831 h 1065"/>
                              </a:gdLst>
                              <a:ahLst/>
                              <a:cxnLst>
                                <a:cxn ang="0">
                                  <a:pos x="T1" y="T3"/>
                                </a:cxn>
                                <a:cxn ang="0">
                                  <a:pos x="T5" y="T7"/>
                                </a:cxn>
                                <a:cxn ang="0">
                                  <a:pos x="T9" y="T11"/>
                                </a:cxn>
                                <a:cxn ang="0">
                                  <a:pos x="T13" y="T15"/>
                                </a:cxn>
                                <a:cxn ang="0">
                                  <a:pos x="T17" y="T19"/>
                                </a:cxn>
                                <a:cxn ang="0">
                                  <a:pos x="T21" y="T23"/>
                                </a:cxn>
                                <a:cxn ang="0">
                                  <a:pos x="T25" y="T27"/>
                                </a:cxn>
                              </a:cxnLst>
                              <a:rect l="0" t="0" r="r" b="b"/>
                              <a:pathLst>
                                <a:path w="120" h="1065">
                                  <a:moveTo>
                                    <a:pt x="55" y="0"/>
                                  </a:moveTo>
                                  <a:lnTo>
                                    <a:pt x="0" y="123"/>
                                  </a:lnTo>
                                  <a:lnTo>
                                    <a:pt x="55" y="120"/>
                                  </a:lnTo>
                                  <a:lnTo>
                                    <a:pt x="54" y="100"/>
                                  </a:lnTo>
                                  <a:lnTo>
                                    <a:pt x="64" y="100"/>
                                  </a:lnTo>
                                  <a:lnTo>
                                    <a:pt x="110" y="100"/>
                                  </a:lnTo>
                                  <a:lnTo>
                                    <a:pt x="55" y="0"/>
                                  </a:lnTo>
                                </a:path>
                              </a:pathLst>
                            </a:cu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6"/>
                          <wps:cNvSpPr>
                            <a:spLocks/>
                          </wps:cNvSpPr>
                          <wps:spPr bwMode="auto">
                            <a:xfrm>
                              <a:off x="5949" y="1831"/>
                              <a:ext cx="120" cy="1065"/>
                            </a:xfrm>
                            <a:custGeom>
                              <a:avLst/>
                              <a:gdLst>
                                <a:gd name="T0" fmla="+- 0 6013 5949"/>
                                <a:gd name="T1" fmla="*/ T0 w 120"/>
                                <a:gd name="T2" fmla="+- 0 1931 1831"/>
                                <a:gd name="T3" fmla="*/ 1931 h 1065"/>
                                <a:gd name="T4" fmla="+- 0 6003 5949"/>
                                <a:gd name="T5" fmla="*/ T4 w 120"/>
                                <a:gd name="T6" fmla="+- 0 1931 1831"/>
                                <a:gd name="T7" fmla="*/ 1931 h 1065"/>
                                <a:gd name="T8" fmla="+- 0 6004 5949"/>
                                <a:gd name="T9" fmla="*/ T8 w 120"/>
                                <a:gd name="T10" fmla="+- 0 1951 1831"/>
                                <a:gd name="T11" fmla="*/ 1951 h 1065"/>
                                <a:gd name="T12" fmla="+- 0 6014 5949"/>
                                <a:gd name="T13" fmla="*/ T12 w 120"/>
                                <a:gd name="T14" fmla="+- 0 1951 1831"/>
                                <a:gd name="T15" fmla="*/ 1951 h 1065"/>
                                <a:gd name="T16" fmla="+- 0 6013 5949"/>
                                <a:gd name="T17" fmla="*/ T16 w 120"/>
                                <a:gd name="T18" fmla="+- 0 1931 1831"/>
                                <a:gd name="T19" fmla="*/ 1931 h 1065"/>
                              </a:gdLst>
                              <a:ahLst/>
                              <a:cxnLst>
                                <a:cxn ang="0">
                                  <a:pos x="T1" y="T3"/>
                                </a:cxn>
                                <a:cxn ang="0">
                                  <a:pos x="T5" y="T7"/>
                                </a:cxn>
                                <a:cxn ang="0">
                                  <a:pos x="T9" y="T11"/>
                                </a:cxn>
                                <a:cxn ang="0">
                                  <a:pos x="T13" y="T15"/>
                                </a:cxn>
                                <a:cxn ang="0">
                                  <a:pos x="T17" y="T19"/>
                                </a:cxn>
                              </a:cxnLst>
                              <a:rect l="0" t="0" r="r" b="b"/>
                              <a:pathLst>
                                <a:path w="120" h="1065">
                                  <a:moveTo>
                                    <a:pt x="64" y="100"/>
                                  </a:moveTo>
                                  <a:lnTo>
                                    <a:pt x="54" y="100"/>
                                  </a:lnTo>
                                  <a:lnTo>
                                    <a:pt x="55" y="120"/>
                                  </a:lnTo>
                                  <a:lnTo>
                                    <a:pt x="65" y="120"/>
                                  </a:lnTo>
                                  <a:lnTo>
                                    <a:pt x="64" y="100"/>
                                  </a:lnTo>
                                </a:path>
                              </a:pathLst>
                            </a:cu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5"/>
                          <wps:cNvSpPr>
                            <a:spLocks/>
                          </wps:cNvSpPr>
                          <wps:spPr bwMode="auto">
                            <a:xfrm>
                              <a:off x="5949" y="1831"/>
                              <a:ext cx="120" cy="1065"/>
                            </a:xfrm>
                            <a:custGeom>
                              <a:avLst/>
                              <a:gdLst>
                                <a:gd name="T0" fmla="+- 0 6059 5949"/>
                                <a:gd name="T1" fmla="*/ T0 w 120"/>
                                <a:gd name="T2" fmla="+- 0 1931 1831"/>
                                <a:gd name="T3" fmla="*/ 1931 h 1065"/>
                                <a:gd name="T4" fmla="+- 0 6013 5949"/>
                                <a:gd name="T5" fmla="*/ T4 w 120"/>
                                <a:gd name="T6" fmla="+- 0 1931 1831"/>
                                <a:gd name="T7" fmla="*/ 1931 h 1065"/>
                                <a:gd name="T8" fmla="+- 0 6014 5949"/>
                                <a:gd name="T9" fmla="*/ T8 w 120"/>
                                <a:gd name="T10" fmla="+- 0 1951 1831"/>
                                <a:gd name="T11" fmla="*/ 1951 h 1065"/>
                                <a:gd name="T12" fmla="+- 0 6069 5949"/>
                                <a:gd name="T13" fmla="*/ T12 w 120"/>
                                <a:gd name="T14" fmla="+- 0 1949 1831"/>
                                <a:gd name="T15" fmla="*/ 1949 h 1065"/>
                                <a:gd name="T16" fmla="+- 0 6059 5949"/>
                                <a:gd name="T17" fmla="*/ T16 w 120"/>
                                <a:gd name="T18" fmla="+- 0 1931 1831"/>
                                <a:gd name="T19" fmla="*/ 1931 h 1065"/>
                              </a:gdLst>
                              <a:ahLst/>
                              <a:cxnLst>
                                <a:cxn ang="0">
                                  <a:pos x="T1" y="T3"/>
                                </a:cxn>
                                <a:cxn ang="0">
                                  <a:pos x="T5" y="T7"/>
                                </a:cxn>
                                <a:cxn ang="0">
                                  <a:pos x="T9" y="T11"/>
                                </a:cxn>
                                <a:cxn ang="0">
                                  <a:pos x="T13" y="T15"/>
                                </a:cxn>
                                <a:cxn ang="0">
                                  <a:pos x="T17" y="T19"/>
                                </a:cxn>
                              </a:cxnLst>
                              <a:rect l="0" t="0" r="r" b="b"/>
                              <a:pathLst>
                                <a:path w="120" h="1065">
                                  <a:moveTo>
                                    <a:pt x="110" y="100"/>
                                  </a:moveTo>
                                  <a:lnTo>
                                    <a:pt x="64" y="100"/>
                                  </a:lnTo>
                                  <a:lnTo>
                                    <a:pt x="65" y="120"/>
                                  </a:lnTo>
                                  <a:lnTo>
                                    <a:pt x="120" y="118"/>
                                  </a:lnTo>
                                  <a:lnTo>
                                    <a:pt x="110" y="100"/>
                                  </a:lnTo>
                                </a:path>
                              </a:pathLst>
                            </a:cu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w14:anchorId="1E942707">
              <v:group id="Group 13" style="position:absolute;margin-left:198.2pt;margin-top:15.35pt;width:205.1pt;height:130pt;z-index:-251658240;mso-position-horizontal-relative:page" coordsize="4102,2600" coordorigin="3964,307" o:spid="_x0000_s1026" w14:anchorId="4B6B82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">
                <v:group id="Group 25" style="position:absolute;left:3974;top:317;width:2372;height:2372" coordsize="2372,2372" coordorigin="3974,317"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">
                  <v:shape id="Freeform 26" style="position:absolute;left:3974;top:317;width:2372;height:2372;visibility:visible;mso-wrap-style:square;v-text-anchor:top" coordsize="2372,2372" o:spid="_x0000_s1028" fillcolor="#4471c4" stroked="f" path="m1186,r-97,4l994,15,901,34,811,60,725,93r-84,39l561,178r-75,51l414,285r-66,62l286,414r-57,71l178,561r-45,80l93,724,61,811,35,901,16,993,4,1089,,1186r4,97l16,1378r19,93l61,1561r32,87l133,1731r45,80l229,1886r57,72l348,2024r66,62l486,2143r75,51l641,2239r84,40l811,2311r90,26l994,2356r95,12l1186,2372r97,-4l1379,2356r92,-19l1561,2311r87,-32l1731,2239r80,-45l1887,2143r71,-57l2025,2024r62,-66l2143,1886r52,-75l2240,1731r39,-83l2312,1561r26,-90l2357,1378r11,-95l2372,1186r-4,-97l2357,993r-19,-92l2312,811r-33,-87l2240,641r-45,-80l2143,485r-56,-71l2025,347r-67,-62l1887,229r-76,-51l1731,132,1648,93,1561,60,1471,34,1379,15,1283,4,118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">
                    <v:path arrowok="t" o:connecttype="custom" o:connectlocs="1089,321;901,351;725,410;561,495;414,602;286,731;178,878;93,1041;35,1218;4,1406;4,1600;35,1788;93,1965;178,2128;286,2275;414,2403;561,2511;725,2596;901,2654;1089,2685;1283,2685;1471,2654;1648,2596;1811,2511;1958,2403;2087,2275;2195,2128;2279,1965;2338,1788;2368,1600;2368,1406;2338,1218;2279,1041;2195,878;2087,731;1958,602;1811,495;1648,410;1471,351;1283,321" o:connectangles="0,0,0,0,0,0,0,0,0,0,0,0,0,0,0,0,0,0,0,0,0,0,0,0,0,0,0,0,0,0,0,0,0,0,0,0,0,0,0,0"/>
                  </v:shape>
                </v:group>
                <v:group id="Group 23" style="position:absolute;left:3974;top:317;width:2372;height:2372" coordsize="2372,2372" coordorigin="3974,317"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">
                  <v:shape id="Freeform 24" style="position:absolute;left:3974;top:317;width:2372;height:2372;visibility:visible;mso-wrap-style:square;v-text-anchor:top" coordsize="2372,2372" o:spid="_x0000_s1030" filled="f" strokecolor="white" strokeweight="1pt" path="m,1186r4,-97l16,993,35,901,61,811,93,724r40,-83l178,561r51,-76l286,414r62,-67l414,285r72,-56l561,178r80,-46l725,93,811,60,901,34,994,15,1089,4,1186,r97,4l1379,15r92,19l1561,60r87,33l1731,132r80,46l1887,229r71,56l2025,347r62,67l2143,485r52,76l2240,641r39,83l2312,811r26,90l2357,993r11,96l2372,1186r-4,97l2357,1378r-19,93l2312,1561r-33,87l2240,1731r-45,80l2143,1886r-56,72l2025,2024r-67,62l1887,2143r-76,51l1731,2239r-83,40l1561,2311r-90,26l1379,2356r-96,12l1186,2372r-97,-4l994,2356r-93,-19l811,2311r-86,-32l641,2239r-80,-45l486,2143r-72,-57l348,2024r-62,-66l229,1886r-51,-75l133,1731,93,1648,61,1561,35,1471,16,1378,4,1283,,118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">
                    <v:path arrowok="t" o:connecttype="custom" o:connectlocs="4,1406;35,1218;93,1041;178,878;286,731;414,602;561,495;725,410;901,351;1089,321;1283,321;1471,351;1648,410;1811,495;1958,602;2087,731;2195,878;2279,1041;2338,1218;2368,1406;2368,1600;2338,1788;2279,1965;2195,2128;2087,2275;1958,2403;1811,2511;1648,2596;1471,2654;1283,2685;1089,2685;901,2654;725,2596;561,2511;414,2403;286,2275;178,2128;93,1965;35,1788;4,1600" o:connectangles="0,0,0,0,0,0,0,0,0,0,0,0,0,0,0,0,0,0,0,0,0,0,0,0,0,0,0,0,0,0,0,0,0,0,0,0,0,0,0,0"/>
                  </v:shape>
                </v:group>
                <v:group id="Group 21" style="position:absolute;left:5684;top:317;width:2372;height:2372" coordsize="2372,2372" coordorigin="5684,317" o:spid="_x0000_s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">
                  <v:shape id="Freeform 22" style="position:absolute;left:5684;top:317;width:2372;height:2372;visibility:visible;mso-wrap-style:square;v-text-anchor:top" coordsize="2372,2372" o:spid="_x0000_s1032" fillcolor="#4471c4" stroked="f" path="m1186,r-97,4l993,15,901,34,811,60,724,93r-83,39l561,178r-76,51l414,285r-67,62l285,414r-56,71l177,561r-45,80l93,724,60,811,34,901,15,993,4,1089,,1186r4,97l15,1378r19,93l60,1561r33,87l132,1731r45,80l229,1886r56,72l347,2024r67,62l485,2143r76,51l641,2239r83,40l811,2311r90,26l993,2356r96,12l1186,2372r97,-4l1378,2356r93,-19l1561,2311r86,-32l1731,2239r80,-45l1886,2143r72,-57l2024,2024r62,-66l2143,1886r51,-75l2239,1731r40,-83l2311,1561r26,-90l2356,1378r12,-95l2372,1186r-4,-97l2356,993r-19,-92l2311,811r-32,-87l2239,641r-45,-80l2143,485r-57,-71l2024,347r-66,-62l1886,229r-75,-51l1731,132,1647,93,1561,60,1471,34,1378,15,1283,4,118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">
                    <v:path arrowok="t" o:connecttype="custom" o:connectlocs="1089,321;901,351;724,410;561,495;414,602;285,731;177,878;93,1041;34,1218;4,1406;4,1600;34,1788;93,1965;177,2128;285,2275;414,2403;561,2511;724,2596;901,2654;1089,2685;1283,2685;1471,2654;1647,2596;1811,2511;1958,2403;2086,2275;2194,2128;2279,1965;2337,1788;2368,1600;2368,1406;2337,1218;2279,1041;2194,878;2086,731;1958,602;1811,495;1647,410;1471,351;1283,321" o:connectangles="0,0,0,0,0,0,0,0,0,0,0,0,0,0,0,0,0,0,0,0,0,0,0,0,0,0,0,0,0,0,0,0,0,0,0,0,0,0,0,0"/>
                  </v:shape>
                </v:group>
                <v:group id="Group 19" style="position:absolute;left:5684;top:317;width:2372;height:2372" coordsize="2372,2372" coordorigin="5684,317" o:spid="_x0000_s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">
                  <v:shape id="Freeform 20" style="position:absolute;left:5684;top:317;width:2372;height:2372;visibility:visible;mso-wrap-style:square;v-text-anchor:top" coordsize="2372,2372" o:spid="_x0000_s1034" filled="f" strokecolor="white" strokeweight="1pt" path="m,1186r4,-97l15,993,34,901,60,811,93,724r39,-83l177,561r52,-76l285,414r62,-67l414,285r71,-56l561,178r80,-46l724,93,811,60,901,34,993,15,1089,4,1186,r97,4l1378,15r93,19l1561,60r86,33l1731,132r80,46l1886,229r72,56l2024,347r62,67l2143,485r51,76l2239,641r40,83l2311,811r26,90l2356,993r12,96l2372,1186r-4,97l2356,1378r-19,93l2311,1561r-32,87l2239,1731r-45,80l2143,1886r-57,72l2024,2024r-66,62l1886,2143r-75,51l1731,2239r-84,40l1561,2311r-90,26l1378,2356r-95,12l1186,2372r-97,-4l993,2356r-92,-19l811,2311r-87,-32l641,2239r-80,-45l485,2143r-71,-57l347,2024r-62,-66l229,1886r-52,-75l132,1731,93,1648,60,1561,34,1471,15,1378,4,1283,,118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">
                    <v:path arrowok="t" o:connecttype="custom" o:connectlocs="4,1406;34,1218;93,1041;177,878;285,731;414,602;561,495;724,410;901,351;1089,321;1283,321;1471,351;1647,410;1811,495;1958,602;2086,731;2194,878;2279,1041;2337,1218;2368,1406;2368,1600;2337,1788;2279,1965;2194,2128;2086,2275;1958,2403;1811,2511;1647,2596;1471,2654;1283,2685;1089,2685;901,2654;724,2596;561,2511;414,2403;285,2275;177,2128;93,1965;34,1788;4,1600" o:connectangles="0,0,0,0,0,0,0,0,0,0,0,0,0,0,0,0,0,0,0,0,0,0,0,0,0,0,0,0,0,0,0,0,0,0,0,0,0,0,0,0"/>
                  </v:shape>
                </v:group>
                <v:group id="Group 14" style="position:absolute;left:5949;top:1831;width:120;height:1065" coordsize="120,1065" coordorigin="5949,1831" o:spid="_x0000_s1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">
                  <v:shape id="Freeform 18" style="position:absolute;left:5949;top:1831;width:120;height:1065;visibility:visible;mso-wrap-style:square;v-text-anchor:top" coordsize="120,1065" o:spid="_x0000_s1036" fillcolor="#c00000" stroked="f" path="m65,120r-10,l95,1065r10,l65,1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">
                    <v:path arrowok="t" o:connecttype="custom" o:connectlocs="65,1951;55,1951;95,2896;105,2896;65,1951" o:connectangles="0,0,0,0,0"/>
                  </v:shape>
                  <v:shape id="Freeform 17" style="position:absolute;left:5949;top:1831;width:120;height:1065;visibility:visible;mso-wrap-style:square;v-text-anchor:top" coordsize="120,1065" o:spid="_x0000_s1037" fillcolor="#c00000" stroked="f" path="m55,l,123r55,-3l54,100r10,l110,100,5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">
                    <v:path arrowok="t" o:connecttype="custom" o:connectlocs="55,1831;0,1954;55,1951;54,1931;64,1931;110,1931;55,1831" o:connectangles="0,0,0,0,0,0,0"/>
                  </v:shape>
                  <v:shape id="Freeform 16" style="position:absolute;left:5949;top:1831;width:120;height:1065;visibility:visible;mso-wrap-style:square;v-text-anchor:top" coordsize="120,1065" o:spid="_x0000_s1038" fillcolor="#c00000" stroked="f" path="m64,100r-10,l55,120r10,l64,1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">
                    <v:path arrowok="t" o:connecttype="custom" o:connectlocs="64,1931;54,1931;55,1951;65,1951;64,1931" o:connectangles="0,0,0,0,0"/>
                  </v:shape>
                  <v:shape id="Freeform 15" style="position:absolute;left:5949;top:1831;width:120;height:1065;visibility:visible;mso-wrap-style:square;v-text-anchor:top" coordsize="120,1065" o:spid="_x0000_s1039" fillcolor="#c00000" stroked="f" path="m110,100r-46,l65,120r55,-2l110,1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">
                    <v:path arrowok="t" o:connecttype="custom" o:connectlocs="110,1931;64,1931;65,1951;120,1949;110,1931" o:connectangles="0,0,0,0,0"/>
                  </v:shape>
                </v:group>
                <w10:wrap anchorx="page"/>
              </v:group>
            </w:pict>
          </mc:Fallback>
        </mc:AlternateContent>
      </w:r>
      <w:r>
        <w:rPr>
          <w:rFonts w:ascii="Calibri" w:hAnsi="Calibri" w:eastAsia="Calibri" w:cs="Calibri"/>
          <w:b/>
          <w:bCs/>
        </w:rPr>
        <w:t>D</w:t>
      </w:r>
      <w:r>
        <w:rPr>
          <w:rFonts w:ascii="Calibri" w:hAnsi="Calibri" w:eastAsia="Calibri" w:cs="Calibri"/>
          <w:b/>
          <w:bCs/>
          <w:spacing w:val="1"/>
        </w:rPr>
        <w:t>i</w:t>
      </w:r>
      <w:r>
        <w:rPr>
          <w:rFonts w:ascii="Calibri" w:hAnsi="Calibri" w:eastAsia="Calibri" w:cs="Calibri"/>
          <w:b/>
          <w:bCs/>
        </w:rPr>
        <w:t>s</w:t>
      </w:r>
      <w:r>
        <w:rPr>
          <w:rFonts w:ascii="Calibri" w:hAnsi="Calibri" w:eastAsia="Calibri" w:cs="Calibri"/>
          <w:b/>
          <w:bCs/>
          <w:spacing w:val="-2"/>
        </w:rPr>
        <w:t>t</w:t>
      </w:r>
      <w:r>
        <w:rPr>
          <w:rFonts w:ascii="Calibri" w:hAnsi="Calibri" w:eastAsia="Calibri" w:cs="Calibri"/>
          <w:b/>
          <w:bCs/>
          <w:spacing w:val="1"/>
        </w:rPr>
        <w:t>r</w:t>
      </w:r>
      <w:r>
        <w:rPr>
          <w:rFonts w:ascii="Calibri" w:hAnsi="Calibri" w:eastAsia="Calibri" w:cs="Calibri"/>
          <w:b/>
          <w:bCs/>
          <w:spacing w:val="-1"/>
        </w:rPr>
        <w:t>i</w:t>
      </w:r>
      <w:r>
        <w:rPr>
          <w:rFonts w:ascii="Calibri" w:hAnsi="Calibri" w:eastAsia="Calibri" w:cs="Calibri"/>
          <w:b/>
          <w:bCs/>
          <w:spacing w:val="1"/>
        </w:rPr>
        <w:t>c</w:t>
      </w:r>
      <w:r>
        <w:rPr>
          <w:rFonts w:ascii="Calibri" w:hAnsi="Calibri" w:eastAsia="Calibri" w:cs="Calibri"/>
          <w:b/>
          <w:bCs/>
        </w:rPr>
        <w:t>t</w:t>
      </w:r>
      <w:r>
        <w:rPr>
          <w:rFonts w:ascii="Calibri" w:hAnsi="Calibri" w:eastAsia="Calibri" w:cs="Calibri"/>
          <w:b/>
          <w:bCs/>
          <w:spacing w:val="-2"/>
        </w:rPr>
        <w:t xml:space="preserve"> </w:t>
      </w:r>
      <w:r>
        <w:rPr>
          <w:rFonts w:ascii="Calibri" w:hAnsi="Calibri" w:eastAsia="Calibri" w:cs="Calibri"/>
          <w:b/>
          <w:bCs/>
        </w:rPr>
        <w:t>A,</w:t>
      </w:r>
      <w:r>
        <w:rPr>
          <w:rFonts w:ascii="Calibri" w:hAnsi="Calibri" w:eastAsia="Calibri" w:cs="Calibri"/>
          <w:b/>
          <w:bCs/>
          <w:spacing w:val="1"/>
        </w:rPr>
        <w:t xml:space="preserve"> </w:t>
      </w:r>
      <w:r>
        <w:rPr>
          <w:rFonts w:ascii="Calibri" w:hAnsi="Calibri" w:eastAsia="Calibri" w:cs="Calibri"/>
        </w:rPr>
        <w:t>with</w:t>
      </w:r>
      <w:r>
        <w:rPr>
          <w:rFonts w:ascii="Calibri" w:hAnsi="Calibri" w:eastAsia="Calibri" w:cs="Calibri"/>
          <w:spacing w:val="-2"/>
        </w:rPr>
        <w:t xml:space="preserve"> </w:t>
      </w:r>
      <w:r>
        <w:rPr>
          <w:rFonts w:ascii="Calibri" w:hAnsi="Calibri" w:eastAsia="Calibri" w:cs="Calibri"/>
        </w:rPr>
        <w:t>t</w:t>
      </w:r>
      <w:r>
        <w:rPr>
          <w:rFonts w:ascii="Calibri" w:hAnsi="Calibri" w:eastAsia="Calibri" w:cs="Calibri"/>
          <w:spacing w:val="-1"/>
        </w:rPr>
        <w:t>o</w:t>
      </w:r>
      <w:r>
        <w:rPr>
          <w:rFonts w:ascii="Calibri" w:hAnsi="Calibri" w:eastAsia="Calibri" w:cs="Calibri"/>
        </w:rPr>
        <w:t>tal p</w:t>
      </w:r>
      <w:r>
        <w:rPr>
          <w:rFonts w:ascii="Calibri" w:hAnsi="Calibri" w:eastAsia="Calibri" w:cs="Calibri"/>
          <w:spacing w:val="1"/>
        </w:rPr>
        <w:t>o</w:t>
      </w:r>
      <w:r>
        <w:rPr>
          <w:rFonts w:ascii="Calibri" w:hAnsi="Calibri" w:eastAsia="Calibri" w:cs="Calibri"/>
          <w:spacing w:val="-1"/>
        </w:rPr>
        <w:t>pu</w:t>
      </w:r>
      <w:r>
        <w:rPr>
          <w:rFonts w:ascii="Calibri" w:hAnsi="Calibri" w:eastAsia="Calibri" w:cs="Calibri"/>
          <w:spacing w:val="-3"/>
        </w:rPr>
        <w:t>l</w:t>
      </w:r>
      <w:r>
        <w:rPr>
          <w:rFonts w:ascii="Calibri" w:hAnsi="Calibri" w:eastAsia="Calibri" w:cs="Calibri"/>
        </w:rPr>
        <w:t>ati</w:t>
      </w:r>
      <w:r>
        <w:rPr>
          <w:rFonts w:ascii="Calibri" w:hAnsi="Calibri" w:eastAsia="Calibri" w:cs="Calibri"/>
          <w:spacing w:val="1"/>
        </w:rPr>
        <w:t>o</w:t>
      </w:r>
      <w:r>
        <w:rPr>
          <w:rFonts w:ascii="Calibri" w:hAnsi="Calibri" w:eastAsia="Calibri" w:cs="Calibri"/>
        </w:rPr>
        <w:t>n</w:t>
      </w:r>
      <w:r>
        <w:rPr>
          <w:rFonts w:ascii="Calibri" w:hAnsi="Calibri" w:eastAsia="Calibri" w:cs="Calibri"/>
          <w:spacing w:val="-3"/>
        </w:rPr>
        <w:t xml:space="preserve"> </w:t>
      </w:r>
      <w:r>
        <w:rPr>
          <w:rFonts w:ascii="Calibri" w:hAnsi="Calibri" w:eastAsia="Calibri" w:cs="Calibri"/>
          <w:spacing w:val="1"/>
        </w:rPr>
        <w:t>o</w:t>
      </w:r>
      <w:r>
        <w:rPr>
          <w:rFonts w:ascii="Calibri" w:hAnsi="Calibri" w:eastAsia="Calibri" w:cs="Calibri"/>
        </w:rPr>
        <w:t>f</w:t>
      </w:r>
      <w:r>
        <w:rPr>
          <w:rFonts w:ascii="Calibri" w:hAnsi="Calibri" w:eastAsia="Calibri" w:cs="Calibri"/>
          <w:spacing w:val="-1"/>
        </w:rPr>
        <w:t xml:space="preserve"> </w:t>
      </w:r>
      <w:r>
        <w:rPr>
          <w:rFonts w:ascii="Calibri" w:hAnsi="Calibri" w:eastAsia="Calibri" w:cs="Calibri"/>
          <w:b/>
          <w:bCs/>
          <w:spacing w:val="1"/>
        </w:rPr>
        <w:t>8</w:t>
      </w:r>
      <w:r>
        <w:rPr>
          <w:rFonts w:ascii="Calibri" w:hAnsi="Calibri" w:eastAsia="Calibri" w:cs="Calibri"/>
          <w:b/>
          <w:bCs/>
          <w:spacing w:val="-2"/>
        </w:rPr>
        <w:t>0</w:t>
      </w:r>
      <w:r>
        <w:rPr>
          <w:rFonts w:ascii="Calibri" w:hAnsi="Calibri" w:eastAsia="Calibri" w:cs="Calibri"/>
          <w:b/>
          <w:bCs/>
        </w:rPr>
        <w:t>0</w:t>
      </w:r>
      <w:r>
        <w:rPr>
          <w:rFonts w:ascii="Calibri" w:hAnsi="Calibri" w:eastAsia="Calibri" w:cs="Calibri"/>
          <w:b/>
          <w:bCs/>
          <w:spacing w:val="-1"/>
        </w:rPr>
        <w:t xml:space="preserve"> </w:t>
      </w:r>
      <w:r>
        <w:rPr>
          <w:rFonts w:ascii="Calibri" w:hAnsi="Calibri" w:eastAsia="Calibri" w:cs="Calibri"/>
          <w:b/>
          <w:bCs/>
          <w:spacing w:val="1"/>
        </w:rPr>
        <w:t>c</w:t>
      </w:r>
      <w:r>
        <w:rPr>
          <w:rFonts w:ascii="Calibri" w:hAnsi="Calibri" w:eastAsia="Calibri" w:cs="Calibri"/>
          <w:b/>
          <w:bCs/>
          <w:spacing w:val="-1"/>
        </w:rPr>
        <w:t>h</w:t>
      </w:r>
      <w:r>
        <w:rPr>
          <w:rFonts w:ascii="Calibri" w:hAnsi="Calibri" w:eastAsia="Calibri" w:cs="Calibri"/>
          <w:b/>
          <w:bCs/>
          <w:spacing w:val="1"/>
        </w:rPr>
        <w:t>il</w:t>
      </w:r>
      <w:r>
        <w:rPr>
          <w:rFonts w:ascii="Calibri" w:hAnsi="Calibri" w:eastAsia="Calibri" w:cs="Calibri"/>
          <w:b/>
          <w:bCs/>
          <w:spacing w:val="-3"/>
        </w:rPr>
        <w:t>d</w:t>
      </w:r>
      <w:r>
        <w:rPr>
          <w:rFonts w:ascii="Calibri" w:hAnsi="Calibri" w:eastAsia="Calibri" w:cs="Calibri"/>
          <w:b/>
          <w:bCs/>
          <w:spacing w:val="1"/>
        </w:rPr>
        <w:t>r</w:t>
      </w:r>
      <w:r>
        <w:rPr>
          <w:rFonts w:ascii="Calibri" w:hAnsi="Calibri" w:eastAsia="Calibri" w:cs="Calibri"/>
          <w:b/>
          <w:bCs/>
          <w:spacing w:val="-1"/>
        </w:rPr>
        <w:t>e</w:t>
      </w:r>
      <w:r>
        <w:rPr>
          <w:rFonts w:ascii="Calibri" w:hAnsi="Calibri" w:eastAsia="Calibri" w:cs="Calibri"/>
          <w:b/>
          <w:bCs/>
        </w:rPr>
        <w:t>n</w:t>
      </w:r>
    </w:p>
    <w:p w:rsidR="00053E75" w:rsidRDefault="00053E75" w14:paraId="3FBB1007" w14:textId="77777777">
      <w:pPr>
        <w:spacing w:after="0" w:line="200" w:lineRule="exact"/>
        <w:rPr>
          <w:sz w:val="20"/>
          <w:szCs w:val="20"/>
        </w:rPr>
      </w:pPr>
    </w:p>
    <w:p w:rsidR="00053E75" w:rsidRDefault="00053E75" w14:paraId="0662B171" w14:textId="77777777">
      <w:pPr>
        <w:spacing w:before="15" w:after="0" w:line="220" w:lineRule="exact"/>
      </w:pPr>
    </w:p>
    <w:p w:rsidR="00053E75" w:rsidRDefault="00053E75" w14:paraId="133DE7D0" w14:textId="77777777">
      <w:pPr>
        <w:spacing w:after="0"/>
        <w:sectPr w:rsidR="00053E75">
          <w:pgSz w:w="12240" w:h="15840" w:orient="portrait"/>
          <w:pgMar w:top="820" w:right="60" w:bottom="280" w:left="620" w:header="90" w:footer="0" w:gutter="0"/>
          <w:cols w:space="720"/>
        </w:sectPr>
      </w:pPr>
    </w:p>
    <w:p w:rsidR="00053E75" w:rsidRDefault="00BF1E13" w14:paraId="48F2CD09" w14:textId="77777777">
      <w:pPr>
        <w:spacing w:after="0" w:line="385" w:lineRule="exact"/>
        <w:ind w:right="339"/>
        <w:jc w:val="right"/>
        <w:rPr>
          <w:rFonts w:ascii="Calibri" w:hAnsi="Calibri" w:eastAsia="Calibri" w:cs="Calibri"/>
          <w:sz w:val="32"/>
          <w:szCs w:val="32"/>
        </w:rPr>
      </w:pPr>
      <w:r>
        <w:rPr>
          <w:rFonts w:ascii="Calibri" w:hAnsi="Calibri" w:eastAsia="Calibri" w:cs="Calibri"/>
          <w:b/>
          <w:bCs/>
          <w:spacing w:val="-1"/>
          <w:w w:val="99"/>
          <w:position w:val="1"/>
          <w:sz w:val="32"/>
          <w:szCs w:val="32"/>
        </w:rPr>
        <w:t>CP</w:t>
      </w:r>
    </w:p>
    <w:p w:rsidR="00053E75" w:rsidRDefault="00BF1E13" w14:paraId="25B0AE22" w14:textId="77777777">
      <w:pPr>
        <w:spacing w:before="96" w:after="0" w:line="240" w:lineRule="auto"/>
        <w:ind w:right="56"/>
        <w:jc w:val="right"/>
        <w:rPr>
          <w:rFonts w:ascii="Calibri" w:hAnsi="Calibri" w:eastAsia="Calibri" w:cs="Calibri"/>
          <w:sz w:val="32"/>
          <w:szCs w:val="32"/>
        </w:rPr>
      </w:pPr>
      <w:r>
        <w:rPr>
          <w:rFonts w:ascii="Calibri" w:hAnsi="Calibri" w:eastAsia="Calibri" w:cs="Calibri"/>
          <w:spacing w:val="-3"/>
          <w:w w:val="99"/>
          <w:sz w:val="32"/>
          <w:szCs w:val="32"/>
        </w:rPr>
        <w:t>t</w:t>
      </w:r>
      <w:r>
        <w:rPr>
          <w:rFonts w:ascii="Calibri" w:hAnsi="Calibri" w:eastAsia="Calibri" w:cs="Calibri"/>
          <w:spacing w:val="1"/>
          <w:w w:val="99"/>
          <w:sz w:val="32"/>
          <w:szCs w:val="32"/>
        </w:rPr>
        <w:t>a</w:t>
      </w:r>
      <w:r>
        <w:rPr>
          <w:rFonts w:ascii="Calibri" w:hAnsi="Calibri" w:eastAsia="Calibri" w:cs="Calibri"/>
          <w:spacing w:val="-5"/>
          <w:w w:val="99"/>
          <w:sz w:val="32"/>
          <w:szCs w:val="32"/>
        </w:rPr>
        <w:t>r</w:t>
      </w:r>
      <w:r>
        <w:rPr>
          <w:rFonts w:ascii="Calibri" w:hAnsi="Calibri" w:eastAsia="Calibri" w:cs="Calibri"/>
          <w:spacing w:val="-1"/>
          <w:w w:val="99"/>
          <w:sz w:val="32"/>
          <w:szCs w:val="32"/>
        </w:rPr>
        <w:t>g</w:t>
      </w:r>
      <w:r>
        <w:rPr>
          <w:rFonts w:ascii="Calibri" w:hAnsi="Calibri" w:eastAsia="Calibri" w:cs="Calibri"/>
          <w:spacing w:val="-2"/>
          <w:w w:val="99"/>
          <w:sz w:val="32"/>
          <w:szCs w:val="32"/>
        </w:rPr>
        <w:t>e</w:t>
      </w:r>
      <w:r>
        <w:rPr>
          <w:rFonts w:ascii="Calibri" w:hAnsi="Calibri" w:eastAsia="Calibri" w:cs="Calibri"/>
          <w:spacing w:val="1"/>
          <w:w w:val="99"/>
          <w:sz w:val="32"/>
          <w:szCs w:val="32"/>
        </w:rPr>
        <w:t>t</w:t>
      </w:r>
      <w:r>
        <w:rPr>
          <w:rFonts w:ascii="Calibri" w:hAnsi="Calibri" w:eastAsia="Calibri" w:cs="Calibri"/>
          <w:w w:val="99"/>
          <w:sz w:val="32"/>
          <w:szCs w:val="32"/>
        </w:rPr>
        <w:t>s</w:t>
      </w:r>
    </w:p>
    <w:p w:rsidR="00053E75" w:rsidRDefault="00BF1E13" w14:paraId="06151C5B" w14:textId="77777777">
      <w:pPr>
        <w:spacing w:after="0" w:line="353" w:lineRule="exact"/>
        <w:ind w:right="266"/>
        <w:jc w:val="right"/>
        <w:rPr>
          <w:rFonts w:ascii="Calibri" w:hAnsi="Calibri" w:eastAsia="Calibri" w:cs="Calibri"/>
          <w:sz w:val="32"/>
          <w:szCs w:val="32"/>
        </w:rPr>
      </w:pPr>
      <w:r>
        <w:rPr>
          <w:rFonts w:ascii="Calibri" w:hAnsi="Calibri" w:eastAsia="Calibri" w:cs="Calibri"/>
          <w:spacing w:val="-1"/>
          <w:w w:val="99"/>
          <w:position w:val="2"/>
          <w:sz w:val="32"/>
          <w:szCs w:val="32"/>
        </w:rPr>
        <w:t>500</w:t>
      </w:r>
    </w:p>
    <w:p w:rsidR="00053E75" w:rsidRDefault="00BF1E13" w14:paraId="72ED85E7" w14:textId="77777777">
      <w:pPr>
        <w:spacing w:after="0" w:line="344" w:lineRule="exact"/>
        <w:ind w:right="-20"/>
        <w:jc w:val="right"/>
        <w:rPr>
          <w:rFonts w:ascii="Calibri" w:hAnsi="Calibri" w:eastAsia="Calibri" w:cs="Calibri"/>
          <w:sz w:val="32"/>
          <w:szCs w:val="32"/>
        </w:rPr>
      </w:pPr>
      <w:r>
        <w:rPr>
          <w:rFonts w:ascii="Calibri" w:hAnsi="Calibri" w:eastAsia="Calibri" w:cs="Calibri"/>
          <w:w w:val="99"/>
          <w:position w:val="1"/>
          <w:sz w:val="32"/>
          <w:szCs w:val="32"/>
        </w:rPr>
        <w:t>ch</w:t>
      </w:r>
      <w:r>
        <w:rPr>
          <w:rFonts w:ascii="Calibri" w:hAnsi="Calibri" w:eastAsia="Calibri" w:cs="Calibri"/>
          <w:spacing w:val="1"/>
          <w:w w:val="99"/>
          <w:position w:val="1"/>
          <w:sz w:val="32"/>
          <w:szCs w:val="32"/>
        </w:rPr>
        <w:t>il</w:t>
      </w:r>
      <w:r>
        <w:rPr>
          <w:rFonts w:ascii="Calibri" w:hAnsi="Calibri" w:eastAsia="Calibri" w:cs="Calibri"/>
          <w:w w:val="99"/>
          <w:position w:val="1"/>
          <w:sz w:val="32"/>
          <w:szCs w:val="32"/>
        </w:rPr>
        <w:t>d</w:t>
      </w:r>
      <w:r>
        <w:rPr>
          <w:rFonts w:ascii="Calibri" w:hAnsi="Calibri" w:eastAsia="Calibri" w:cs="Calibri"/>
          <w:spacing w:val="-4"/>
          <w:w w:val="99"/>
          <w:position w:val="1"/>
          <w:sz w:val="32"/>
          <w:szCs w:val="32"/>
        </w:rPr>
        <w:t>r</w:t>
      </w:r>
      <w:r>
        <w:rPr>
          <w:rFonts w:ascii="Calibri" w:hAnsi="Calibri" w:eastAsia="Calibri" w:cs="Calibri"/>
          <w:w w:val="99"/>
          <w:position w:val="1"/>
          <w:sz w:val="32"/>
          <w:szCs w:val="32"/>
        </w:rPr>
        <w:t>en</w:t>
      </w:r>
    </w:p>
    <w:p w:rsidR="00053E75" w:rsidRDefault="00BF1E13" w14:paraId="1D36EDA0" w14:textId="77777777">
      <w:pPr>
        <w:spacing w:after="0" w:line="200" w:lineRule="exact"/>
        <w:rPr>
          <w:sz w:val="20"/>
          <w:szCs w:val="20"/>
        </w:rPr>
      </w:pPr>
      <w:r>
        <w:br w:type="column"/>
      </w:r>
    </w:p>
    <w:p w:rsidR="00053E75" w:rsidRDefault="00053E75" w14:paraId="5F46CC98" w14:textId="77777777">
      <w:pPr>
        <w:spacing w:after="0" w:line="200" w:lineRule="exact"/>
        <w:rPr>
          <w:sz w:val="20"/>
          <w:szCs w:val="20"/>
        </w:rPr>
      </w:pPr>
    </w:p>
    <w:p w:rsidR="00053E75" w:rsidRDefault="00053E75" w14:paraId="3A23C946" w14:textId="77777777">
      <w:pPr>
        <w:spacing w:after="0" w:line="200" w:lineRule="exact"/>
        <w:rPr>
          <w:sz w:val="20"/>
          <w:szCs w:val="20"/>
        </w:rPr>
      </w:pPr>
    </w:p>
    <w:p w:rsidR="00053E75" w:rsidRDefault="00053E75" w14:paraId="09ED450B" w14:textId="77777777">
      <w:pPr>
        <w:spacing w:before="3" w:after="0" w:line="280" w:lineRule="exact"/>
        <w:rPr>
          <w:sz w:val="28"/>
          <w:szCs w:val="28"/>
        </w:rPr>
      </w:pPr>
    </w:p>
    <w:p w:rsidR="00053E75" w:rsidRDefault="00BF1E13" w14:paraId="6E7E7CD4" w14:textId="77777777">
      <w:pPr>
        <w:spacing w:after="0" w:line="240" w:lineRule="auto"/>
        <w:ind w:right="-73"/>
        <w:rPr>
          <w:rFonts w:ascii="Calibri" w:hAnsi="Calibri" w:eastAsia="Calibri" w:cs="Calibri"/>
        </w:rPr>
      </w:pPr>
      <w:r>
        <w:rPr>
          <w:rFonts w:ascii="Calibri" w:hAnsi="Calibri" w:eastAsia="Calibri" w:cs="Calibri"/>
          <w:color w:val="C00000"/>
          <w:spacing w:val="1"/>
        </w:rPr>
        <w:t>2</w:t>
      </w:r>
      <w:r>
        <w:rPr>
          <w:rFonts w:ascii="Calibri" w:hAnsi="Calibri" w:eastAsia="Calibri" w:cs="Calibri"/>
          <w:color w:val="C00000"/>
          <w:spacing w:val="-2"/>
        </w:rPr>
        <w:t>0</w:t>
      </w:r>
      <w:r>
        <w:rPr>
          <w:rFonts w:ascii="Calibri" w:hAnsi="Calibri" w:eastAsia="Calibri" w:cs="Calibri"/>
          <w:color w:val="C00000"/>
        </w:rPr>
        <w:t>0</w:t>
      </w:r>
    </w:p>
    <w:p w:rsidR="00053E75" w:rsidRDefault="00BF1E13" w14:paraId="0587B5F3" w14:textId="77777777">
      <w:pPr>
        <w:spacing w:after="0" w:line="385" w:lineRule="exact"/>
        <w:ind w:left="-44" w:right="4418"/>
        <w:jc w:val="center"/>
        <w:rPr>
          <w:rFonts w:ascii="Calibri" w:hAnsi="Calibri" w:eastAsia="Calibri" w:cs="Calibri"/>
          <w:sz w:val="32"/>
          <w:szCs w:val="32"/>
        </w:rPr>
      </w:pPr>
      <w:r>
        <w:br w:type="column"/>
      </w:r>
      <w:r>
        <w:rPr>
          <w:rFonts w:ascii="Calibri" w:hAnsi="Calibri" w:eastAsia="Calibri" w:cs="Calibri"/>
          <w:b/>
          <w:bCs/>
          <w:spacing w:val="-4"/>
          <w:w w:val="99"/>
          <w:position w:val="1"/>
          <w:sz w:val="32"/>
          <w:szCs w:val="32"/>
        </w:rPr>
        <w:t>E</w:t>
      </w:r>
      <w:r>
        <w:rPr>
          <w:rFonts w:ascii="Calibri" w:hAnsi="Calibri" w:eastAsia="Calibri" w:cs="Calibri"/>
          <w:b/>
          <w:bCs/>
          <w:spacing w:val="-1"/>
          <w:w w:val="99"/>
          <w:position w:val="1"/>
          <w:sz w:val="32"/>
          <w:szCs w:val="32"/>
        </w:rPr>
        <w:t>duca</w:t>
      </w:r>
      <w:r>
        <w:rPr>
          <w:rFonts w:ascii="Calibri" w:hAnsi="Calibri" w:eastAsia="Calibri" w:cs="Calibri"/>
          <w:b/>
          <w:bCs/>
          <w:w w:val="99"/>
          <w:position w:val="1"/>
          <w:sz w:val="32"/>
          <w:szCs w:val="32"/>
        </w:rPr>
        <w:t>ti</w:t>
      </w:r>
      <w:r>
        <w:rPr>
          <w:rFonts w:ascii="Calibri" w:hAnsi="Calibri" w:eastAsia="Calibri" w:cs="Calibri"/>
          <w:b/>
          <w:bCs/>
          <w:spacing w:val="1"/>
          <w:w w:val="99"/>
          <w:position w:val="1"/>
          <w:sz w:val="32"/>
          <w:szCs w:val="32"/>
        </w:rPr>
        <w:t>o</w:t>
      </w:r>
      <w:r>
        <w:rPr>
          <w:rFonts w:ascii="Calibri" w:hAnsi="Calibri" w:eastAsia="Calibri" w:cs="Calibri"/>
          <w:b/>
          <w:bCs/>
          <w:w w:val="99"/>
          <w:position w:val="1"/>
          <w:sz w:val="32"/>
          <w:szCs w:val="32"/>
        </w:rPr>
        <w:t>n</w:t>
      </w:r>
    </w:p>
    <w:p w:rsidR="00053E75" w:rsidRDefault="00BF1E13" w14:paraId="425BD22A" w14:textId="77777777">
      <w:pPr>
        <w:spacing w:before="96" w:after="0" w:line="240" w:lineRule="auto"/>
        <w:ind w:left="198" w:right="4590"/>
        <w:jc w:val="center"/>
        <w:rPr>
          <w:rFonts w:ascii="Calibri" w:hAnsi="Calibri" w:eastAsia="Calibri" w:cs="Calibri"/>
          <w:sz w:val="32"/>
          <w:szCs w:val="32"/>
        </w:rPr>
      </w:pPr>
      <w:r>
        <w:rPr>
          <w:rFonts w:ascii="Calibri" w:hAnsi="Calibri" w:eastAsia="Calibri" w:cs="Calibri"/>
          <w:spacing w:val="-4"/>
          <w:w w:val="99"/>
          <w:sz w:val="32"/>
          <w:szCs w:val="32"/>
        </w:rPr>
        <w:t>t</w:t>
      </w:r>
      <w:r>
        <w:rPr>
          <w:rFonts w:ascii="Calibri" w:hAnsi="Calibri" w:eastAsia="Calibri" w:cs="Calibri"/>
          <w:w w:val="99"/>
          <w:sz w:val="32"/>
          <w:szCs w:val="32"/>
        </w:rPr>
        <w:t>a</w:t>
      </w:r>
      <w:r>
        <w:rPr>
          <w:rFonts w:ascii="Calibri" w:hAnsi="Calibri" w:eastAsia="Calibri" w:cs="Calibri"/>
          <w:spacing w:val="-5"/>
          <w:w w:val="99"/>
          <w:sz w:val="32"/>
          <w:szCs w:val="32"/>
        </w:rPr>
        <w:t>r</w:t>
      </w:r>
      <w:r>
        <w:rPr>
          <w:rFonts w:ascii="Calibri" w:hAnsi="Calibri" w:eastAsia="Calibri" w:cs="Calibri"/>
          <w:spacing w:val="-2"/>
          <w:w w:val="99"/>
          <w:sz w:val="32"/>
          <w:szCs w:val="32"/>
        </w:rPr>
        <w:t>g</w:t>
      </w:r>
      <w:r>
        <w:rPr>
          <w:rFonts w:ascii="Calibri" w:hAnsi="Calibri" w:eastAsia="Calibri" w:cs="Calibri"/>
          <w:spacing w:val="-3"/>
          <w:w w:val="99"/>
          <w:sz w:val="32"/>
          <w:szCs w:val="32"/>
        </w:rPr>
        <w:t>e</w:t>
      </w:r>
      <w:r>
        <w:rPr>
          <w:rFonts w:ascii="Calibri" w:hAnsi="Calibri" w:eastAsia="Calibri" w:cs="Calibri"/>
          <w:spacing w:val="1"/>
          <w:w w:val="99"/>
          <w:sz w:val="32"/>
          <w:szCs w:val="32"/>
        </w:rPr>
        <w:t>t</w:t>
      </w:r>
      <w:r>
        <w:rPr>
          <w:rFonts w:ascii="Calibri" w:hAnsi="Calibri" w:eastAsia="Calibri" w:cs="Calibri"/>
          <w:w w:val="99"/>
          <w:sz w:val="32"/>
          <w:szCs w:val="32"/>
        </w:rPr>
        <w:t>s</w:t>
      </w:r>
    </w:p>
    <w:p w:rsidR="00053E75" w:rsidRDefault="00BF1E13" w14:paraId="579A7983" w14:textId="77777777">
      <w:pPr>
        <w:spacing w:after="0" w:line="353" w:lineRule="exact"/>
        <w:ind w:left="371" w:right="4834"/>
        <w:jc w:val="center"/>
        <w:rPr>
          <w:rFonts w:ascii="Calibri" w:hAnsi="Calibri" w:eastAsia="Calibri" w:cs="Calibri"/>
          <w:sz w:val="32"/>
          <w:szCs w:val="32"/>
        </w:rPr>
      </w:pPr>
      <w:r>
        <w:rPr>
          <w:rFonts w:ascii="Calibri" w:hAnsi="Calibri" w:eastAsia="Calibri" w:cs="Calibri"/>
          <w:spacing w:val="-1"/>
          <w:w w:val="99"/>
          <w:position w:val="2"/>
          <w:sz w:val="32"/>
          <w:szCs w:val="32"/>
        </w:rPr>
        <w:t>500</w:t>
      </w:r>
    </w:p>
    <w:p w:rsidR="00053E75" w:rsidRDefault="00BF1E13" w14:paraId="5C3471C7" w14:textId="77777777">
      <w:pPr>
        <w:spacing w:after="0" w:line="344" w:lineRule="exact"/>
        <w:ind w:left="88" w:right="4549"/>
        <w:jc w:val="center"/>
        <w:rPr>
          <w:rFonts w:ascii="Calibri" w:hAnsi="Calibri" w:eastAsia="Calibri" w:cs="Calibri"/>
          <w:sz w:val="32"/>
          <w:szCs w:val="32"/>
        </w:rPr>
      </w:pPr>
      <w:r>
        <w:rPr>
          <w:rFonts w:ascii="Calibri" w:hAnsi="Calibri" w:eastAsia="Calibri" w:cs="Calibri"/>
          <w:w w:val="99"/>
          <w:position w:val="1"/>
          <w:sz w:val="32"/>
          <w:szCs w:val="32"/>
        </w:rPr>
        <w:t>chi</w:t>
      </w:r>
      <w:r>
        <w:rPr>
          <w:rFonts w:ascii="Calibri" w:hAnsi="Calibri" w:eastAsia="Calibri" w:cs="Calibri"/>
          <w:spacing w:val="2"/>
          <w:w w:val="99"/>
          <w:position w:val="1"/>
          <w:sz w:val="32"/>
          <w:szCs w:val="32"/>
        </w:rPr>
        <w:t>l</w:t>
      </w:r>
      <w:r>
        <w:rPr>
          <w:rFonts w:ascii="Calibri" w:hAnsi="Calibri" w:eastAsia="Calibri" w:cs="Calibri"/>
          <w:w w:val="99"/>
          <w:position w:val="1"/>
          <w:sz w:val="32"/>
          <w:szCs w:val="32"/>
        </w:rPr>
        <w:t>d</w:t>
      </w:r>
      <w:r>
        <w:rPr>
          <w:rFonts w:ascii="Calibri" w:hAnsi="Calibri" w:eastAsia="Calibri" w:cs="Calibri"/>
          <w:spacing w:val="-5"/>
          <w:w w:val="99"/>
          <w:position w:val="1"/>
          <w:sz w:val="32"/>
          <w:szCs w:val="32"/>
        </w:rPr>
        <w:t>r</w:t>
      </w:r>
      <w:r>
        <w:rPr>
          <w:rFonts w:ascii="Calibri" w:hAnsi="Calibri" w:eastAsia="Calibri" w:cs="Calibri"/>
          <w:w w:val="99"/>
          <w:position w:val="1"/>
          <w:sz w:val="32"/>
          <w:szCs w:val="32"/>
        </w:rPr>
        <w:t>en</w:t>
      </w:r>
    </w:p>
    <w:p w:rsidR="00053E75" w:rsidRDefault="00053E75" w14:paraId="62FDBB4E" w14:textId="77777777">
      <w:pPr>
        <w:spacing w:after="0"/>
        <w:jc w:val="center"/>
        <w:sectPr w:rsidR="00053E75">
          <w:type w:val="continuous"/>
          <w:pgSz w:w="12240" w:h="15840" w:orient="portrait"/>
          <w:pgMar w:top="820" w:right="60" w:bottom="280" w:left="620" w:header="720" w:footer="720" w:gutter="0"/>
          <w:cols w:equalWidth="0" w:space="720" w:num="3">
            <w:col w:w="4897" w:space="349"/>
            <w:col w:w="335" w:space="182"/>
            <w:col w:w="5797"/>
          </w:cols>
        </w:sectPr>
      </w:pPr>
    </w:p>
    <w:p w:rsidR="00053E75" w:rsidRDefault="00053E75" w14:paraId="3B077B46" w14:textId="77777777">
      <w:pPr>
        <w:spacing w:after="0" w:line="200" w:lineRule="exact"/>
        <w:rPr>
          <w:sz w:val="20"/>
          <w:szCs w:val="20"/>
        </w:rPr>
      </w:pPr>
    </w:p>
    <w:p w:rsidR="00053E75" w:rsidRDefault="00053E75" w14:paraId="29110166" w14:textId="77777777">
      <w:pPr>
        <w:spacing w:after="0" w:line="200" w:lineRule="exact"/>
        <w:rPr>
          <w:sz w:val="20"/>
          <w:szCs w:val="20"/>
        </w:rPr>
      </w:pPr>
    </w:p>
    <w:p w:rsidR="00053E75" w:rsidRDefault="00053E75" w14:paraId="0C6F7F26" w14:textId="77777777">
      <w:pPr>
        <w:spacing w:before="8" w:after="0" w:line="200" w:lineRule="exact"/>
        <w:rPr>
          <w:sz w:val="20"/>
          <w:szCs w:val="20"/>
        </w:rPr>
      </w:pPr>
    </w:p>
    <w:p w:rsidR="00053E75" w:rsidRDefault="00BF1E13" w14:paraId="2C6D8728" w14:textId="77777777">
      <w:pPr>
        <w:spacing w:before="16" w:after="0" w:line="240" w:lineRule="auto"/>
        <w:ind w:left="4308" w:right="4845"/>
        <w:jc w:val="center"/>
        <w:rPr>
          <w:rFonts w:ascii="Calibri" w:hAnsi="Calibri" w:eastAsia="Calibri" w:cs="Calibri"/>
        </w:rPr>
      </w:pPr>
      <w:r>
        <w:rPr>
          <w:rFonts w:ascii="Calibri" w:hAnsi="Calibri" w:eastAsia="Calibri" w:cs="Calibri"/>
          <w:b/>
          <w:bCs/>
          <w:color w:val="C00000"/>
          <w:spacing w:val="1"/>
        </w:rPr>
        <w:t>C</w:t>
      </w:r>
      <w:r>
        <w:rPr>
          <w:rFonts w:ascii="Calibri" w:hAnsi="Calibri" w:eastAsia="Calibri" w:cs="Calibri"/>
          <w:b/>
          <w:bCs/>
          <w:color w:val="C00000"/>
        </w:rPr>
        <w:t>P-E</w:t>
      </w:r>
      <w:r>
        <w:rPr>
          <w:rFonts w:ascii="Calibri" w:hAnsi="Calibri" w:eastAsia="Calibri" w:cs="Calibri"/>
          <w:b/>
          <w:bCs/>
          <w:color w:val="C00000"/>
          <w:spacing w:val="-1"/>
        </w:rPr>
        <w:t>du</w:t>
      </w:r>
      <w:r>
        <w:rPr>
          <w:rFonts w:ascii="Calibri" w:hAnsi="Calibri" w:eastAsia="Calibri" w:cs="Calibri"/>
          <w:b/>
          <w:bCs/>
          <w:color w:val="C00000"/>
          <w:spacing w:val="1"/>
        </w:rPr>
        <w:t>c</w:t>
      </w:r>
      <w:r>
        <w:rPr>
          <w:rFonts w:ascii="Calibri" w:hAnsi="Calibri" w:eastAsia="Calibri" w:cs="Calibri"/>
          <w:b/>
          <w:bCs/>
          <w:color w:val="C00000"/>
          <w:spacing w:val="-1"/>
        </w:rPr>
        <w:t>a</w:t>
      </w:r>
      <w:r>
        <w:rPr>
          <w:rFonts w:ascii="Calibri" w:hAnsi="Calibri" w:eastAsia="Calibri" w:cs="Calibri"/>
          <w:b/>
          <w:bCs/>
          <w:color w:val="C00000"/>
          <w:spacing w:val="-2"/>
        </w:rPr>
        <w:t>t</w:t>
      </w:r>
      <w:r>
        <w:rPr>
          <w:rFonts w:ascii="Calibri" w:hAnsi="Calibri" w:eastAsia="Calibri" w:cs="Calibri"/>
          <w:b/>
          <w:bCs/>
          <w:color w:val="C00000"/>
          <w:spacing w:val="1"/>
        </w:rPr>
        <w:t>i</w:t>
      </w:r>
      <w:r>
        <w:rPr>
          <w:rFonts w:ascii="Calibri" w:hAnsi="Calibri" w:eastAsia="Calibri" w:cs="Calibri"/>
          <w:b/>
          <w:bCs/>
          <w:color w:val="C00000"/>
          <w:spacing w:val="-1"/>
        </w:rPr>
        <w:t>o</w:t>
      </w:r>
      <w:r>
        <w:rPr>
          <w:rFonts w:ascii="Calibri" w:hAnsi="Calibri" w:eastAsia="Calibri" w:cs="Calibri"/>
          <w:b/>
          <w:bCs/>
          <w:color w:val="C00000"/>
        </w:rPr>
        <w:t>n</w:t>
      </w:r>
      <w:r>
        <w:rPr>
          <w:rFonts w:ascii="Calibri" w:hAnsi="Calibri" w:eastAsia="Calibri" w:cs="Calibri"/>
          <w:b/>
          <w:bCs/>
          <w:color w:val="C00000"/>
          <w:spacing w:val="-1"/>
        </w:rPr>
        <w:t xml:space="preserve"> </w:t>
      </w:r>
      <w:r>
        <w:rPr>
          <w:rFonts w:ascii="Calibri" w:hAnsi="Calibri" w:eastAsia="Calibri" w:cs="Calibri"/>
          <w:b/>
          <w:bCs/>
          <w:color w:val="C00000"/>
        </w:rPr>
        <w:t>Du</w:t>
      </w:r>
      <w:r>
        <w:rPr>
          <w:rFonts w:ascii="Calibri" w:hAnsi="Calibri" w:eastAsia="Calibri" w:cs="Calibri"/>
          <w:b/>
          <w:bCs/>
          <w:color w:val="C00000"/>
          <w:spacing w:val="-1"/>
        </w:rPr>
        <w:t>p</w:t>
      </w:r>
      <w:r>
        <w:rPr>
          <w:rFonts w:ascii="Calibri" w:hAnsi="Calibri" w:eastAsia="Calibri" w:cs="Calibri"/>
          <w:b/>
          <w:bCs/>
          <w:color w:val="C00000"/>
          <w:spacing w:val="1"/>
        </w:rPr>
        <w:t>l</w:t>
      </w:r>
      <w:r>
        <w:rPr>
          <w:rFonts w:ascii="Calibri" w:hAnsi="Calibri" w:eastAsia="Calibri" w:cs="Calibri"/>
          <w:b/>
          <w:bCs/>
          <w:color w:val="C00000"/>
          <w:spacing w:val="-1"/>
        </w:rPr>
        <w:t>i</w:t>
      </w:r>
      <w:r>
        <w:rPr>
          <w:rFonts w:ascii="Calibri" w:hAnsi="Calibri" w:eastAsia="Calibri" w:cs="Calibri"/>
          <w:b/>
          <w:bCs/>
          <w:color w:val="C00000"/>
          <w:spacing w:val="1"/>
        </w:rPr>
        <w:t>c</w:t>
      </w:r>
      <w:r>
        <w:rPr>
          <w:rFonts w:ascii="Calibri" w:hAnsi="Calibri" w:eastAsia="Calibri" w:cs="Calibri"/>
          <w:b/>
          <w:bCs/>
          <w:color w:val="C00000"/>
          <w:spacing w:val="-1"/>
        </w:rPr>
        <w:t>a</w:t>
      </w:r>
      <w:r>
        <w:rPr>
          <w:rFonts w:ascii="Calibri" w:hAnsi="Calibri" w:eastAsia="Calibri" w:cs="Calibri"/>
          <w:b/>
          <w:bCs/>
          <w:color w:val="C00000"/>
        </w:rPr>
        <w:t>t</w:t>
      </w:r>
      <w:r>
        <w:rPr>
          <w:rFonts w:ascii="Calibri" w:hAnsi="Calibri" w:eastAsia="Calibri" w:cs="Calibri"/>
          <w:b/>
          <w:bCs/>
          <w:color w:val="C00000"/>
          <w:spacing w:val="1"/>
        </w:rPr>
        <w:t>i</w:t>
      </w:r>
      <w:r>
        <w:rPr>
          <w:rFonts w:ascii="Calibri" w:hAnsi="Calibri" w:eastAsia="Calibri" w:cs="Calibri"/>
          <w:b/>
          <w:bCs/>
          <w:color w:val="C00000"/>
          <w:spacing w:val="-1"/>
        </w:rPr>
        <w:t>o</w:t>
      </w:r>
      <w:r>
        <w:rPr>
          <w:rFonts w:ascii="Calibri" w:hAnsi="Calibri" w:eastAsia="Calibri" w:cs="Calibri"/>
          <w:b/>
          <w:bCs/>
          <w:color w:val="C00000"/>
        </w:rPr>
        <w:t>n</w:t>
      </w:r>
    </w:p>
    <w:p w:rsidR="00053E75" w:rsidRDefault="00BF1E13" w14:paraId="00E6E5C6" w14:textId="77777777">
      <w:pPr>
        <w:spacing w:before="38" w:after="0" w:line="240" w:lineRule="auto"/>
        <w:ind w:left="2896" w:right="3438"/>
        <w:jc w:val="center"/>
        <w:rPr>
          <w:rFonts w:ascii="Calibri" w:hAnsi="Calibri" w:eastAsia="Calibri" w:cs="Calibri"/>
        </w:rPr>
      </w:pPr>
      <w:r>
        <w:rPr>
          <w:rFonts w:ascii="Calibri" w:hAnsi="Calibri" w:eastAsia="Calibri" w:cs="Calibri"/>
          <w:spacing w:val="1"/>
        </w:rPr>
        <w:t>2</w:t>
      </w:r>
      <w:r>
        <w:rPr>
          <w:rFonts w:ascii="Calibri" w:hAnsi="Calibri" w:eastAsia="Calibri" w:cs="Calibri"/>
          <w:spacing w:val="-2"/>
        </w:rPr>
        <w:t>0</w:t>
      </w:r>
      <w:r>
        <w:rPr>
          <w:rFonts w:ascii="Calibri" w:hAnsi="Calibri" w:eastAsia="Calibri" w:cs="Calibri"/>
        </w:rPr>
        <w:t>0</w:t>
      </w:r>
      <w:r>
        <w:rPr>
          <w:rFonts w:ascii="Calibri" w:hAnsi="Calibri" w:eastAsia="Calibri" w:cs="Calibri"/>
          <w:spacing w:val="1"/>
        </w:rPr>
        <w:t xml:space="preserve"> </w:t>
      </w:r>
      <w:r>
        <w:rPr>
          <w:rFonts w:ascii="Calibri" w:hAnsi="Calibri" w:eastAsia="Calibri" w:cs="Calibri"/>
        </w:rPr>
        <w:t>c</w:t>
      </w:r>
      <w:r>
        <w:rPr>
          <w:rFonts w:ascii="Calibri" w:hAnsi="Calibri" w:eastAsia="Calibri" w:cs="Calibri"/>
          <w:spacing w:val="-1"/>
        </w:rPr>
        <w:t>h</w:t>
      </w:r>
      <w:r>
        <w:rPr>
          <w:rFonts w:ascii="Calibri" w:hAnsi="Calibri" w:eastAsia="Calibri" w:cs="Calibri"/>
        </w:rPr>
        <w:t>il</w:t>
      </w:r>
      <w:r>
        <w:rPr>
          <w:rFonts w:ascii="Calibri" w:hAnsi="Calibri" w:eastAsia="Calibri" w:cs="Calibri"/>
          <w:spacing w:val="-1"/>
        </w:rPr>
        <w:t>d</w:t>
      </w:r>
      <w:r>
        <w:rPr>
          <w:rFonts w:ascii="Calibri" w:hAnsi="Calibri" w:eastAsia="Calibri" w:cs="Calibri"/>
        </w:rPr>
        <w:t xml:space="preserve">ren </w:t>
      </w:r>
      <w:r>
        <w:rPr>
          <w:rFonts w:ascii="Calibri" w:hAnsi="Calibri" w:eastAsia="Calibri" w:cs="Calibri"/>
          <w:spacing w:val="-3"/>
        </w:rPr>
        <w:t>r</w:t>
      </w:r>
      <w:r>
        <w:rPr>
          <w:rFonts w:ascii="Calibri" w:hAnsi="Calibri" w:eastAsia="Calibri" w:cs="Calibri"/>
        </w:rPr>
        <w:t>ec</w:t>
      </w:r>
      <w:r>
        <w:rPr>
          <w:rFonts w:ascii="Calibri" w:hAnsi="Calibri" w:eastAsia="Calibri" w:cs="Calibri"/>
          <w:spacing w:val="1"/>
        </w:rPr>
        <w:t>e</w:t>
      </w:r>
      <w:r>
        <w:rPr>
          <w:rFonts w:ascii="Calibri" w:hAnsi="Calibri" w:eastAsia="Calibri" w:cs="Calibri"/>
          <w:spacing w:val="-3"/>
        </w:rPr>
        <w:t>i</w:t>
      </w:r>
      <w:r>
        <w:rPr>
          <w:rFonts w:ascii="Calibri" w:hAnsi="Calibri" w:eastAsia="Calibri" w:cs="Calibri"/>
          <w:spacing w:val="1"/>
        </w:rPr>
        <w:t>v</w:t>
      </w:r>
      <w:r>
        <w:rPr>
          <w:rFonts w:ascii="Calibri" w:hAnsi="Calibri" w:eastAsia="Calibri" w:cs="Calibri"/>
        </w:rPr>
        <w:t>e</w:t>
      </w:r>
      <w:r>
        <w:rPr>
          <w:rFonts w:ascii="Calibri" w:hAnsi="Calibri" w:eastAsia="Calibri" w:cs="Calibri"/>
          <w:spacing w:val="-2"/>
        </w:rPr>
        <w:t xml:space="preserve"> </w:t>
      </w:r>
      <w:r>
        <w:rPr>
          <w:rFonts w:ascii="Calibri" w:hAnsi="Calibri" w:eastAsia="Calibri" w:cs="Calibri"/>
        </w:rPr>
        <w:t>s</w:t>
      </w:r>
      <w:r>
        <w:rPr>
          <w:rFonts w:ascii="Calibri" w:hAnsi="Calibri" w:eastAsia="Calibri" w:cs="Calibri"/>
          <w:spacing w:val="1"/>
        </w:rPr>
        <w:t>e</w:t>
      </w:r>
      <w:r>
        <w:rPr>
          <w:rFonts w:ascii="Calibri" w:hAnsi="Calibri" w:eastAsia="Calibri" w:cs="Calibri"/>
          <w:spacing w:val="-3"/>
        </w:rPr>
        <w:t>r</w:t>
      </w:r>
      <w:r>
        <w:rPr>
          <w:rFonts w:ascii="Calibri" w:hAnsi="Calibri" w:eastAsia="Calibri" w:cs="Calibri"/>
          <w:spacing w:val="1"/>
        </w:rPr>
        <w:t>v</w:t>
      </w:r>
      <w:r>
        <w:rPr>
          <w:rFonts w:ascii="Calibri" w:hAnsi="Calibri" w:eastAsia="Calibri" w:cs="Calibri"/>
        </w:rPr>
        <w:t>i</w:t>
      </w:r>
      <w:r>
        <w:rPr>
          <w:rFonts w:ascii="Calibri" w:hAnsi="Calibri" w:eastAsia="Calibri" w:cs="Calibri"/>
          <w:spacing w:val="-3"/>
        </w:rPr>
        <w:t>c</w:t>
      </w:r>
      <w:r>
        <w:rPr>
          <w:rFonts w:ascii="Calibri" w:hAnsi="Calibri" w:eastAsia="Calibri" w:cs="Calibri"/>
        </w:rPr>
        <w:t>es</w:t>
      </w:r>
      <w:r>
        <w:rPr>
          <w:rFonts w:ascii="Calibri" w:hAnsi="Calibri" w:eastAsia="Calibri" w:cs="Calibri"/>
          <w:spacing w:val="1"/>
        </w:rPr>
        <w:t xml:space="preserve"> </w:t>
      </w:r>
      <w:r>
        <w:rPr>
          <w:rFonts w:ascii="Calibri" w:hAnsi="Calibri" w:eastAsia="Calibri" w:cs="Calibri"/>
        </w:rPr>
        <w:t>f</w:t>
      </w:r>
      <w:r>
        <w:rPr>
          <w:rFonts w:ascii="Calibri" w:hAnsi="Calibri" w:eastAsia="Calibri" w:cs="Calibri"/>
          <w:spacing w:val="-3"/>
        </w:rPr>
        <w:t>r</w:t>
      </w:r>
      <w:r>
        <w:rPr>
          <w:rFonts w:ascii="Calibri" w:hAnsi="Calibri" w:eastAsia="Calibri" w:cs="Calibri"/>
          <w:spacing w:val="1"/>
        </w:rPr>
        <w:t>o</w:t>
      </w:r>
      <w:r>
        <w:rPr>
          <w:rFonts w:ascii="Calibri" w:hAnsi="Calibri" w:eastAsia="Calibri" w:cs="Calibri"/>
        </w:rPr>
        <w:t>m</w:t>
      </w:r>
      <w:r>
        <w:rPr>
          <w:rFonts w:ascii="Calibri" w:hAnsi="Calibri" w:eastAsia="Calibri" w:cs="Calibri"/>
          <w:spacing w:val="-1"/>
        </w:rPr>
        <w:t xml:space="preserve"> </w:t>
      </w:r>
      <w:r>
        <w:rPr>
          <w:rFonts w:ascii="Calibri" w:hAnsi="Calibri" w:eastAsia="Calibri" w:cs="Calibri"/>
        </w:rPr>
        <w:t>b</w:t>
      </w:r>
      <w:r>
        <w:rPr>
          <w:rFonts w:ascii="Calibri" w:hAnsi="Calibri" w:eastAsia="Calibri" w:cs="Calibri"/>
          <w:spacing w:val="1"/>
        </w:rPr>
        <w:t>o</w:t>
      </w:r>
      <w:r>
        <w:rPr>
          <w:rFonts w:ascii="Calibri" w:hAnsi="Calibri" w:eastAsia="Calibri" w:cs="Calibri"/>
        </w:rPr>
        <w:t>th</w:t>
      </w:r>
      <w:r>
        <w:rPr>
          <w:rFonts w:ascii="Calibri" w:hAnsi="Calibri" w:eastAsia="Calibri" w:cs="Calibri"/>
          <w:spacing w:val="-2"/>
        </w:rPr>
        <w:t xml:space="preserve"> </w:t>
      </w:r>
      <w:r>
        <w:rPr>
          <w:rFonts w:ascii="Calibri" w:hAnsi="Calibri" w:eastAsia="Calibri" w:cs="Calibri"/>
        </w:rPr>
        <w:t>Ed</w:t>
      </w:r>
      <w:r>
        <w:rPr>
          <w:rFonts w:ascii="Calibri" w:hAnsi="Calibri" w:eastAsia="Calibri" w:cs="Calibri"/>
          <w:spacing w:val="-1"/>
        </w:rPr>
        <w:t>u</w:t>
      </w:r>
      <w:r>
        <w:rPr>
          <w:rFonts w:ascii="Calibri" w:hAnsi="Calibri" w:eastAsia="Calibri" w:cs="Calibri"/>
        </w:rPr>
        <w:t>cat</w:t>
      </w:r>
      <w:r>
        <w:rPr>
          <w:rFonts w:ascii="Calibri" w:hAnsi="Calibri" w:eastAsia="Calibri" w:cs="Calibri"/>
          <w:spacing w:val="-2"/>
        </w:rPr>
        <w:t>i</w:t>
      </w:r>
      <w:r>
        <w:rPr>
          <w:rFonts w:ascii="Calibri" w:hAnsi="Calibri" w:eastAsia="Calibri" w:cs="Calibri"/>
          <w:spacing w:val="1"/>
        </w:rPr>
        <w:t>o</w:t>
      </w:r>
      <w:r>
        <w:rPr>
          <w:rFonts w:ascii="Calibri" w:hAnsi="Calibri" w:eastAsia="Calibri" w:cs="Calibri"/>
        </w:rPr>
        <w:t>n</w:t>
      </w:r>
      <w:r>
        <w:rPr>
          <w:rFonts w:ascii="Calibri" w:hAnsi="Calibri" w:eastAsia="Calibri" w:cs="Calibri"/>
          <w:spacing w:val="-1"/>
        </w:rPr>
        <w:t xml:space="preserve"> </w:t>
      </w:r>
      <w:r>
        <w:rPr>
          <w:rFonts w:ascii="Calibri" w:hAnsi="Calibri" w:eastAsia="Calibri" w:cs="Calibri"/>
        </w:rPr>
        <w:t>a</w:t>
      </w:r>
      <w:r>
        <w:rPr>
          <w:rFonts w:ascii="Calibri" w:hAnsi="Calibri" w:eastAsia="Calibri" w:cs="Calibri"/>
          <w:spacing w:val="-3"/>
        </w:rPr>
        <w:t>n</w:t>
      </w:r>
      <w:r>
        <w:rPr>
          <w:rFonts w:ascii="Calibri" w:hAnsi="Calibri" w:eastAsia="Calibri" w:cs="Calibri"/>
        </w:rPr>
        <w:t>d</w:t>
      </w:r>
      <w:r>
        <w:rPr>
          <w:rFonts w:ascii="Calibri" w:hAnsi="Calibri" w:eastAsia="Calibri" w:cs="Calibri"/>
          <w:spacing w:val="-1"/>
        </w:rPr>
        <w:t xml:space="preserve"> </w:t>
      </w:r>
      <w:r>
        <w:rPr>
          <w:rFonts w:ascii="Calibri" w:hAnsi="Calibri" w:eastAsia="Calibri" w:cs="Calibri"/>
        </w:rPr>
        <w:t>CP</w:t>
      </w:r>
    </w:p>
    <w:p w:rsidR="00053E75" w:rsidRDefault="00053E75" w14:paraId="3509810C" w14:textId="77777777">
      <w:pPr>
        <w:spacing w:after="0" w:line="200" w:lineRule="exact"/>
        <w:rPr>
          <w:sz w:val="20"/>
          <w:szCs w:val="20"/>
        </w:rPr>
      </w:pPr>
    </w:p>
    <w:p w:rsidR="00053E75" w:rsidRDefault="00053E75" w14:paraId="48A871F7" w14:textId="77777777">
      <w:pPr>
        <w:spacing w:before="11" w:after="0" w:line="260" w:lineRule="exact"/>
        <w:rPr>
          <w:sz w:val="26"/>
          <w:szCs w:val="26"/>
        </w:rPr>
      </w:pPr>
    </w:p>
    <w:p w:rsidR="00053E75" w:rsidRDefault="00BF1E13" w14:paraId="0128F673" w14:textId="77777777">
      <w:pPr>
        <w:spacing w:after="0" w:line="240" w:lineRule="auto"/>
        <w:ind w:left="100" w:right="-20"/>
        <w:rPr>
          <w:rFonts w:ascii="Calibri" w:hAnsi="Calibri" w:eastAsia="Calibri" w:cs="Calibri"/>
        </w:rPr>
      </w:pPr>
      <w:r>
        <w:rPr>
          <w:rFonts w:ascii="Calibri" w:hAnsi="Calibri" w:eastAsia="Calibri" w:cs="Calibri"/>
          <w:color w:val="009FDC"/>
        </w:rPr>
        <w:t>C</w:t>
      </w:r>
      <w:r>
        <w:rPr>
          <w:rFonts w:ascii="Calibri" w:hAnsi="Calibri" w:eastAsia="Calibri" w:cs="Calibri"/>
          <w:color w:val="009FDC"/>
          <w:spacing w:val="1"/>
        </w:rPr>
        <w:t>o</w:t>
      </w:r>
      <w:r>
        <w:rPr>
          <w:rFonts w:ascii="Calibri" w:hAnsi="Calibri" w:eastAsia="Calibri" w:cs="Calibri"/>
          <w:color w:val="009FDC"/>
          <w:spacing w:val="-1"/>
        </w:rPr>
        <w:t>n</w:t>
      </w:r>
      <w:r>
        <w:rPr>
          <w:rFonts w:ascii="Calibri" w:hAnsi="Calibri" w:eastAsia="Calibri" w:cs="Calibri"/>
          <w:color w:val="009FDC"/>
        </w:rPr>
        <w:t>si</w:t>
      </w:r>
      <w:r>
        <w:rPr>
          <w:rFonts w:ascii="Calibri" w:hAnsi="Calibri" w:eastAsia="Calibri" w:cs="Calibri"/>
          <w:color w:val="009FDC"/>
          <w:spacing w:val="-1"/>
        </w:rPr>
        <w:t>d</w:t>
      </w:r>
      <w:r>
        <w:rPr>
          <w:rFonts w:ascii="Calibri" w:hAnsi="Calibri" w:eastAsia="Calibri" w:cs="Calibri"/>
          <w:color w:val="009FDC"/>
        </w:rPr>
        <w:t>erat</w:t>
      </w:r>
      <w:r>
        <w:rPr>
          <w:rFonts w:ascii="Calibri" w:hAnsi="Calibri" w:eastAsia="Calibri" w:cs="Calibri"/>
          <w:color w:val="009FDC"/>
          <w:spacing w:val="-2"/>
        </w:rPr>
        <w:t>i</w:t>
      </w:r>
      <w:r>
        <w:rPr>
          <w:rFonts w:ascii="Calibri" w:hAnsi="Calibri" w:eastAsia="Calibri" w:cs="Calibri"/>
          <w:color w:val="009FDC"/>
          <w:spacing w:val="1"/>
        </w:rPr>
        <w:t>o</w:t>
      </w:r>
      <w:r>
        <w:rPr>
          <w:rFonts w:ascii="Calibri" w:hAnsi="Calibri" w:eastAsia="Calibri" w:cs="Calibri"/>
          <w:color w:val="009FDC"/>
          <w:spacing w:val="-1"/>
        </w:rPr>
        <w:t>n</w:t>
      </w:r>
      <w:r>
        <w:rPr>
          <w:rFonts w:ascii="Calibri" w:hAnsi="Calibri" w:eastAsia="Calibri" w:cs="Calibri"/>
          <w:color w:val="009FDC"/>
        </w:rPr>
        <w:t>s</w:t>
      </w:r>
      <w:r>
        <w:rPr>
          <w:rFonts w:ascii="Calibri" w:hAnsi="Calibri" w:eastAsia="Calibri" w:cs="Calibri"/>
          <w:color w:val="009FDC"/>
          <w:spacing w:val="2"/>
        </w:rPr>
        <w:t xml:space="preserve"> </w:t>
      </w:r>
      <w:r>
        <w:rPr>
          <w:rFonts w:ascii="Calibri" w:hAnsi="Calibri" w:eastAsia="Calibri" w:cs="Calibri"/>
          <w:color w:val="009FDC"/>
          <w:spacing w:val="-1"/>
        </w:rPr>
        <w:t>du</w:t>
      </w:r>
      <w:r>
        <w:rPr>
          <w:rFonts w:ascii="Calibri" w:hAnsi="Calibri" w:eastAsia="Calibri" w:cs="Calibri"/>
          <w:color w:val="009FDC"/>
        </w:rPr>
        <w:t>ri</w:t>
      </w:r>
      <w:r>
        <w:rPr>
          <w:rFonts w:ascii="Calibri" w:hAnsi="Calibri" w:eastAsia="Calibri" w:cs="Calibri"/>
          <w:color w:val="009FDC"/>
          <w:spacing w:val="-1"/>
        </w:rPr>
        <w:t>n</w:t>
      </w:r>
      <w:r>
        <w:rPr>
          <w:rFonts w:ascii="Calibri" w:hAnsi="Calibri" w:eastAsia="Calibri" w:cs="Calibri"/>
          <w:color w:val="009FDC"/>
        </w:rPr>
        <w:t>g</w:t>
      </w:r>
      <w:r>
        <w:rPr>
          <w:rFonts w:ascii="Calibri" w:hAnsi="Calibri" w:eastAsia="Calibri" w:cs="Calibri"/>
          <w:color w:val="009FDC"/>
          <w:spacing w:val="-1"/>
        </w:rPr>
        <w:t xml:space="preserve"> </w:t>
      </w:r>
      <w:r>
        <w:rPr>
          <w:rFonts w:ascii="Calibri" w:hAnsi="Calibri" w:eastAsia="Calibri" w:cs="Calibri"/>
          <w:color w:val="009FDC"/>
          <w:spacing w:val="1"/>
        </w:rPr>
        <w:t>t</w:t>
      </w:r>
      <w:r>
        <w:rPr>
          <w:rFonts w:ascii="Calibri" w:hAnsi="Calibri" w:eastAsia="Calibri" w:cs="Calibri"/>
          <w:color w:val="009FDC"/>
        </w:rPr>
        <w:t>ar</w:t>
      </w:r>
      <w:r>
        <w:rPr>
          <w:rFonts w:ascii="Calibri" w:hAnsi="Calibri" w:eastAsia="Calibri" w:cs="Calibri"/>
          <w:color w:val="009FDC"/>
          <w:spacing w:val="-3"/>
        </w:rPr>
        <w:t>g</w:t>
      </w:r>
      <w:r>
        <w:rPr>
          <w:rFonts w:ascii="Calibri" w:hAnsi="Calibri" w:eastAsia="Calibri" w:cs="Calibri"/>
          <w:color w:val="009FDC"/>
        </w:rPr>
        <w:t>e</w:t>
      </w:r>
      <w:r>
        <w:rPr>
          <w:rFonts w:ascii="Calibri" w:hAnsi="Calibri" w:eastAsia="Calibri" w:cs="Calibri"/>
          <w:color w:val="009FDC"/>
          <w:spacing w:val="1"/>
        </w:rPr>
        <w:t>t</w:t>
      </w:r>
      <w:r>
        <w:rPr>
          <w:rFonts w:ascii="Calibri" w:hAnsi="Calibri" w:eastAsia="Calibri" w:cs="Calibri"/>
          <w:color w:val="009FDC"/>
        </w:rPr>
        <w:t>i</w:t>
      </w:r>
      <w:r>
        <w:rPr>
          <w:rFonts w:ascii="Calibri" w:hAnsi="Calibri" w:eastAsia="Calibri" w:cs="Calibri"/>
          <w:color w:val="009FDC"/>
          <w:spacing w:val="-1"/>
        </w:rPr>
        <w:t>n</w:t>
      </w:r>
      <w:r>
        <w:rPr>
          <w:rFonts w:ascii="Calibri" w:hAnsi="Calibri" w:eastAsia="Calibri" w:cs="Calibri"/>
          <w:color w:val="009FDC"/>
        </w:rPr>
        <w:t>g</w:t>
      </w:r>
      <w:r>
        <w:rPr>
          <w:rFonts w:ascii="Calibri" w:hAnsi="Calibri" w:eastAsia="Calibri" w:cs="Calibri"/>
          <w:color w:val="009FDC"/>
          <w:spacing w:val="-1"/>
        </w:rPr>
        <w:t xml:space="preserve"> </w:t>
      </w:r>
      <w:r>
        <w:rPr>
          <w:rFonts w:ascii="Calibri" w:hAnsi="Calibri" w:eastAsia="Calibri" w:cs="Calibri"/>
          <w:color w:val="009FDC"/>
          <w:spacing w:val="1"/>
        </w:rPr>
        <w:t>e</w:t>
      </w:r>
      <w:r>
        <w:rPr>
          <w:rFonts w:ascii="Calibri" w:hAnsi="Calibri" w:eastAsia="Calibri" w:cs="Calibri"/>
          <w:color w:val="009FDC"/>
          <w:spacing w:val="-2"/>
        </w:rPr>
        <w:t>x</w:t>
      </w:r>
      <w:r>
        <w:rPr>
          <w:rFonts w:ascii="Calibri" w:hAnsi="Calibri" w:eastAsia="Calibri" w:cs="Calibri"/>
          <w:color w:val="009FDC"/>
        </w:rPr>
        <w:t>ercis</w:t>
      </w:r>
      <w:r>
        <w:rPr>
          <w:rFonts w:ascii="Calibri" w:hAnsi="Calibri" w:eastAsia="Calibri" w:cs="Calibri"/>
          <w:color w:val="009FDC"/>
          <w:spacing w:val="-2"/>
        </w:rPr>
        <w:t>e</w:t>
      </w:r>
      <w:r>
        <w:rPr>
          <w:rFonts w:ascii="Calibri" w:hAnsi="Calibri" w:eastAsia="Calibri" w:cs="Calibri"/>
          <w:color w:val="009FDC"/>
        </w:rPr>
        <w:t>:</w:t>
      </w:r>
    </w:p>
    <w:p w:rsidR="00053E75" w:rsidRDefault="00053E75" w14:paraId="1B83502E" w14:textId="77777777">
      <w:pPr>
        <w:spacing w:before="9" w:after="0" w:line="150" w:lineRule="exact"/>
        <w:rPr>
          <w:sz w:val="15"/>
          <w:szCs w:val="15"/>
        </w:rPr>
      </w:pPr>
    </w:p>
    <w:p w:rsidR="00053E75" w:rsidRDefault="00BF1E13" w14:paraId="17A7A33F" w14:textId="77777777">
      <w:pPr>
        <w:spacing w:after="0" w:line="240" w:lineRule="auto"/>
        <w:ind w:left="100" w:right="-20"/>
        <w:rPr>
          <w:rFonts w:ascii="Calibri" w:hAnsi="Calibri" w:eastAsia="Calibri" w:cs="Calibri"/>
        </w:rPr>
      </w:pPr>
      <w:r>
        <w:rPr>
          <w:rFonts w:ascii="Calibri" w:hAnsi="Calibri" w:eastAsia="Calibri" w:cs="Calibri"/>
          <w:u w:val="single" w:color="000000"/>
        </w:rPr>
        <w:t>A</w:t>
      </w:r>
      <w:r>
        <w:rPr>
          <w:rFonts w:ascii="Calibri" w:hAnsi="Calibri" w:eastAsia="Calibri" w:cs="Calibri"/>
          <w:spacing w:val="-1"/>
          <w:u w:val="single" w:color="000000"/>
        </w:rPr>
        <w:t>pp</w:t>
      </w:r>
      <w:r>
        <w:rPr>
          <w:rFonts w:ascii="Calibri" w:hAnsi="Calibri" w:eastAsia="Calibri" w:cs="Calibri"/>
          <w:u w:val="single" w:color="000000"/>
        </w:rPr>
        <w:t>r</w:t>
      </w:r>
      <w:r>
        <w:rPr>
          <w:rFonts w:ascii="Calibri" w:hAnsi="Calibri" w:eastAsia="Calibri" w:cs="Calibri"/>
          <w:spacing w:val="1"/>
          <w:u w:val="single" w:color="000000"/>
        </w:rPr>
        <w:t>o</w:t>
      </w:r>
      <w:r>
        <w:rPr>
          <w:rFonts w:ascii="Calibri" w:hAnsi="Calibri" w:eastAsia="Calibri" w:cs="Calibri"/>
          <w:u w:val="single" w:color="000000"/>
        </w:rPr>
        <w:t>ach</w:t>
      </w:r>
      <w:r>
        <w:rPr>
          <w:rFonts w:ascii="Calibri" w:hAnsi="Calibri" w:eastAsia="Calibri" w:cs="Calibri"/>
          <w:spacing w:val="-1"/>
          <w:u w:val="single" w:color="000000"/>
        </w:rPr>
        <w:t xml:space="preserve"> </w:t>
      </w:r>
      <w:r>
        <w:rPr>
          <w:rFonts w:ascii="Calibri" w:hAnsi="Calibri" w:eastAsia="Calibri" w:cs="Calibri"/>
          <w:u w:val="single" w:color="000000"/>
        </w:rPr>
        <w:t>1</w:t>
      </w:r>
      <w:r>
        <w:rPr>
          <w:rFonts w:ascii="Calibri" w:hAnsi="Calibri" w:eastAsia="Calibri" w:cs="Calibri"/>
        </w:rPr>
        <w:t>:</w:t>
      </w:r>
      <w:r>
        <w:rPr>
          <w:rFonts w:ascii="Calibri" w:hAnsi="Calibri" w:eastAsia="Calibri" w:cs="Calibri"/>
          <w:spacing w:val="-1"/>
        </w:rPr>
        <w:t xml:space="preserve"> </w:t>
      </w:r>
      <w:r>
        <w:rPr>
          <w:rFonts w:ascii="Calibri" w:hAnsi="Calibri" w:eastAsia="Calibri" w:cs="Calibri"/>
          <w:spacing w:val="1"/>
        </w:rPr>
        <w:t>“</w:t>
      </w:r>
      <w:r>
        <w:rPr>
          <w:rFonts w:ascii="Calibri" w:hAnsi="Calibri" w:eastAsia="Calibri" w:cs="Calibri"/>
        </w:rPr>
        <w:t>B</w:t>
      </w:r>
      <w:r>
        <w:rPr>
          <w:rFonts w:ascii="Calibri" w:hAnsi="Calibri" w:eastAsia="Calibri" w:cs="Calibri"/>
          <w:spacing w:val="-1"/>
        </w:rPr>
        <w:t>o</w:t>
      </w:r>
      <w:r>
        <w:rPr>
          <w:rFonts w:ascii="Calibri" w:hAnsi="Calibri" w:eastAsia="Calibri" w:cs="Calibri"/>
        </w:rPr>
        <w:t>t</w:t>
      </w:r>
      <w:r>
        <w:rPr>
          <w:rFonts w:ascii="Calibri" w:hAnsi="Calibri" w:eastAsia="Calibri" w:cs="Calibri"/>
          <w:spacing w:val="-2"/>
        </w:rPr>
        <w:t>t</w:t>
      </w:r>
      <w:r>
        <w:rPr>
          <w:rFonts w:ascii="Calibri" w:hAnsi="Calibri" w:eastAsia="Calibri" w:cs="Calibri"/>
          <w:spacing w:val="1"/>
        </w:rPr>
        <w:t>o</w:t>
      </w:r>
      <w:r>
        <w:rPr>
          <w:rFonts w:ascii="Calibri" w:hAnsi="Calibri" w:eastAsia="Calibri" w:cs="Calibri"/>
        </w:rPr>
        <w:t>m</w:t>
      </w:r>
      <w:r>
        <w:rPr>
          <w:rFonts w:ascii="Calibri" w:hAnsi="Calibri" w:eastAsia="Calibri" w:cs="Calibri"/>
          <w:spacing w:val="-1"/>
        </w:rPr>
        <w:t xml:space="preserve"> </w:t>
      </w:r>
      <w:r>
        <w:rPr>
          <w:rFonts w:ascii="Calibri" w:hAnsi="Calibri" w:eastAsia="Calibri" w:cs="Calibri"/>
        </w:rPr>
        <w:t>up</w:t>
      </w:r>
      <w:r>
        <w:rPr>
          <w:rFonts w:ascii="Calibri" w:hAnsi="Calibri" w:eastAsia="Calibri" w:cs="Calibri"/>
          <w:spacing w:val="-1"/>
        </w:rPr>
        <w:t xml:space="preserve"> </w:t>
      </w:r>
      <w:r>
        <w:rPr>
          <w:rFonts w:ascii="Calibri" w:hAnsi="Calibri" w:eastAsia="Calibri" w:cs="Calibri"/>
        </w:rPr>
        <w:t>a</w:t>
      </w:r>
      <w:r>
        <w:rPr>
          <w:rFonts w:ascii="Calibri" w:hAnsi="Calibri" w:eastAsia="Calibri" w:cs="Calibri"/>
          <w:spacing w:val="-3"/>
        </w:rPr>
        <w:t>p</w:t>
      </w:r>
      <w:r>
        <w:rPr>
          <w:rFonts w:ascii="Calibri" w:hAnsi="Calibri" w:eastAsia="Calibri" w:cs="Calibri"/>
          <w:spacing w:val="-1"/>
        </w:rPr>
        <w:t>p</w:t>
      </w:r>
      <w:r>
        <w:rPr>
          <w:rFonts w:ascii="Calibri" w:hAnsi="Calibri" w:eastAsia="Calibri" w:cs="Calibri"/>
        </w:rPr>
        <w:t>r</w:t>
      </w:r>
      <w:r>
        <w:rPr>
          <w:rFonts w:ascii="Calibri" w:hAnsi="Calibri" w:eastAsia="Calibri" w:cs="Calibri"/>
          <w:spacing w:val="1"/>
        </w:rPr>
        <w:t>o</w:t>
      </w:r>
      <w:r>
        <w:rPr>
          <w:rFonts w:ascii="Calibri" w:hAnsi="Calibri" w:eastAsia="Calibri" w:cs="Calibri"/>
        </w:rPr>
        <w:t>ac</w:t>
      </w:r>
      <w:r>
        <w:rPr>
          <w:rFonts w:ascii="Calibri" w:hAnsi="Calibri" w:eastAsia="Calibri" w:cs="Calibri"/>
          <w:spacing w:val="-1"/>
        </w:rPr>
        <w:t>h</w:t>
      </w:r>
      <w:r>
        <w:rPr>
          <w:rFonts w:ascii="Calibri" w:hAnsi="Calibri" w:eastAsia="Calibri" w:cs="Calibri"/>
        </w:rPr>
        <w:t>”</w:t>
      </w:r>
      <w:r>
        <w:rPr>
          <w:rFonts w:ascii="Calibri" w:hAnsi="Calibri" w:eastAsia="Calibri" w:cs="Calibri"/>
          <w:spacing w:val="1"/>
        </w:rPr>
        <w:t xml:space="preserve"> </w:t>
      </w:r>
      <w:r>
        <w:rPr>
          <w:rFonts w:ascii="Calibri" w:hAnsi="Calibri" w:eastAsia="Calibri" w:cs="Calibri"/>
        </w:rPr>
        <w:t>- Se</w:t>
      </w:r>
      <w:r>
        <w:rPr>
          <w:rFonts w:ascii="Calibri" w:hAnsi="Calibri" w:eastAsia="Calibri" w:cs="Calibri"/>
          <w:spacing w:val="-2"/>
        </w:rPr>
        <w:t>c</w:t>
      </w:r>
      <w:r>
        <w:rPr>
          <w:rFonts w:ascii="Calibri" w:hAnsi="Calibri" w:eastAsia="Calibri" w:cs="Calibri"/>
        </w:rPr>
        <w:t>t</w:t>
      </w:r>
      <w:r>
        <w:rPr>
          <w:rFonts w:ascii="Calibri" w:hAnsi="Calibri" w:eastAsia="Calibri" w:cs="Calibri"/>
          <w:spacing w:val="1"/>
        </w:rPr>
        <w:t>o</w:t>
      </w:r>
      <w:r>
        <w:rPr>
          <w:rFonts w:ascii="Calibri" w:hAnsi="Calibri" w:eastAsia="Calibri" w:cs="Calibri"/>
        </w:rPr>
        <w:t>rs</w:t>
      </w:r>
      <w:r>
        <w:rPr>
          <w:rFonts w:ascii="Calibri" w:hAnsi="Calibri" w:eastAsia="Calibri" w:cs="Calibri"/>
          <w:spacing w:val="-2"/>
        </w:rPr>
        <w:t xml:space="preserve"> </w:t>
      </w:r>
      <w:r>
        <w:rPr>
          <w:rFonts w:ascii="Calibri" w:hAnsi="Calibri" w:eastAsia="Calibri" w:cs="Calibri"/>
        </w:rPr>
        <w:t>d</w:t>
      </w:r>
      <w:r>
        <w:rPr>
          <w:rFonts w:ascii="Calibri" w:hAnsi="Calibri" w:eastAsia="Calibri" w:cs="Calibri"/>
          <w:spacing w:val="-2"/>
        </w:rPr>
        <w:t>e</w:t>
      </w:r>
      <w:r>
        <w:rPr>
          <w:rFonts w:ascii="Calibri" w:hAnsi="Calibri" w:eastAsia="Calibri" w:cs="Calibri"/>
          <w:spacing w:val="1"/>
        </w:rPr>
        <w:t>v</w:t>
      </w:r>
      <w:r>
        <w:rPr>
          <w:rFonts w:ascii="Calibri" w:hAnsi="Calibri" w:eastAsia="Calibri" w:cs="Calibri"/>
        </w:rPr>
        <w:t>e</w:t>
      </w:r>
      <w:r>
        <w:rPr>
          <w:rFonts w:ascii="Calibri" w:hAnsi="Calibri" w:eastAsia="Calibri" w:cs="Calibri"/>
          <w:spacing w:val="-2"/>
        </w:rPr>
        <w:t>l</w:t>
      </w:r>
      <w:r>
        <w:rPr>
          <w:rFonts w:ascii="Calibri" w:hAnsi="Calibri" w:eastAsia="Calibri" w:cs="Calibri"/>
          <w:spacing w:val="1"/>
        </w:rPr>
        <w:t>o</w:t>
      </w:r>
      <w:r>
        <w:rPr>
          <w:rFonts w:ascii="Calibri" w:hAnsi="Calibri" w:eastAsia="Calibri" w:cs="Calibri"/>
        </w:rPr>
        <w:t>p</w:t>
      </w:r>
      <w:r>
        <w:rPr>
          <w:rFonts w:ascii="Calibri" w:hAnsi="Calibri" w:eastAsia="Calibri" w:cs="Calibri"/>
          <w:spacing w:val="-1"/>
        </w:rPr>
        <w:t xml:space="preserve"> </w:t>
      </w:r>
      <w:r>
        <w:rPr>
          <w:rFonts w:ascii="Calibri" w:hAnsi="Calibri" w:eastAsia="Calibri" w:cs="Calibri"/>
          <w:spacing w:val="-2"/>
        </w:rPr>
        <w:t>t</w:t>
      </w:r>
      <w:r>
        <w:rPr>
          <w:rFonts w:ascii="Calibri" w:hAnsi="Calibri" w:eastAsia="Calibri" w:cs="Calibri"/>
          <w:spacing w:val="-1"/>
        </w:rPr>
        <w:t>h</w:t>
      </w:r>
      <w:r>
        <w:rPr>
          <w:rFonts w:ascii="Calibri" w:hAnsi="Calibri" w:eastAsia="Calibri" w:cs="Calibri"/>
        </w:rPr>
        <w:t>eir act</w:t>
      </w:r>
      <w:r>
        <w:rPr>
          <w:rFonts w:ascii="Calibri" w:hAnsi="Calibri" w:eastAsia="Calibri" w:cs="Calibri"/>
          <w:spacing w:val="-3"/>
        </w:rPr>
        <w:t>i</w:t>
      </w:r>
      <w:r>
        <w:rPr>
          <w:rFonts w:ascii="Calibri" w:hAnsi="Calibri" w:eastAsia="Calibri" w:cs="Calibri"/>
          <w:spacing w:val="1"/>
        </w:rPr>
        <w:t>v</w:t>
      </w:r>
      <w:r>
        <w:rPr>
          <w:rFonts w:ascii="Calibri" w:hAnsi="Calibri" w:eastAsia="Calibri" w:cs="Calibri"/>
        </w:rPr>
        <w:t>ity</w:t>
      </w:r>
      <w:r>
        <w:rPr>
          <w:rFonts w:ascii="Calibri" w:hAnsi="Calibri" w:eastAsia="Calibri" w:cs="Calibri"/>
          <w:spacing w:val="-1"/>
        </w:rPr>
        <w:t xml:space="preserve"> </w:t>
      </w:r>
      <w:r>
        <w:rPr>
          <w:rFonts w:ascii="Calibri" w:hAnsi="Calibri" w:eastAsia="Calibri" w:cs="Calibri"/>
          <w:spacing w:val="1"/>
        </w:rPr>
        <w:t>t</w:t>
      </w:r>
      <w:r>
        <w:rPr>
          <w:rFonts w:ascii="Calibri" w:hAnsi="Calibri" w:eastAsia="Calibri" w:cs="Calibri"/>
        </w:rPr>
        <w:t>ar</w:t>
      </w:r>
      <w:r>
        <w:rPr>
          <w:rFonts w:ascii="Calibri" w:hAnsi="Calibri" w:eastAsia="Calibri" w:cs="Calibri"/>
          <w:spacing w:val="-1"/>
        </w:rPr>
        <w:t>g</w:t>
      </w:r>
      <w:r>
        <w:rPr>
          <w:rFonts w:ascii="Calibri" w:hAnsi="Calibri" w:eastAsia="Calibri" w:cs="Calibri"/>
          <w:spacing w:val="-2"/>
        </w:rPr>
        <w:t>e</w:t>
      </w:r>
      <w:r>
        <w:rPr>
          <w:rFonts w:ascii="Calibri" w:hAnsi="Calibri" w:eastAsia="Calibri" w:cs="Calibri"/>
        </w:rPr>
        <w:t>ts</w:t>
      </w:r>
      <w:r>
        <w:rPr>
          <w:rFonts w:ascii="Calibri" w:hAnsi="Calibri" w:eastAsia="Calibri" w:cs="Calibri"/>
          <w:spacing w:val="-1"/>
        </w:rPr>
        <w:t xml:space="preserve"> </w:t>
      </w:r>
      <w:r>
        <w:rPr>
          <w:rFonts w:ascii="Calibri" w:hAnsi="Calibri" w:eastAsia="Calibri" w:cs="Calibri"/>
          <w:spacing w:val="1"/>
        </w:rPr>
        <w:t>o</w:t>
      </w:r>
      <w:r>
        <w:rPr>
          <w:rFonts w:ascii="Calibri" w:hAnsi="Calibri" w:eastAsia="Calibri" w:cs="Calibri"/>
        </w:rPr>
        <w:t>n</w:t>
      </w:r>
      <w:r>
        <w:rPr>
          <w:rFonts w:ascii="Calibri" w:hAnsi="Calibri" w:eastAsia="Calibri" w:cs="Calibri"/>
          <w:spacing w:val="-1"/>
        </w:rPr>
        <w:t xml:space="preserve"> </w:t>
      </w:r>
      <w:r>
        <w:rPr>
          <w:rFonts w:ascii="Calibri" w:hAnsi="Calibri" w:eastAsia="Calibri" w:cs="Calibri"/>
          <w:spacing w:val="1"/>
        </w:rPr>
        <w:t>t</w:t>
      </w:r>
      <w:r>
        <w:rPr>
          <w:rFonts w:ascii="Calibri" w:hAnsi="Calibri" w:eastAsia="Calibri" w:cs="Calibri"/>
          <w:spacing w:val="-1"/>
        </w:rPr>
        <w:t>h</w:t>
      </w:r>
      <w:r>
        <w:rPr>
          <w:rFonts w:ascii="Calibri" w:hAnsi="Calibri" w:eastAsia="Calibri" w:cs="Calibri"/>
        </w:rPr>
        <w:t>e</w:t>
      </w:r>
      <w:r>
        <w:rPr>
          <w:rFonts w:ascii="Calibri" w:hAnsi="Calibri" w:eastAsia="Calibri" w:cs="Calibri"/>
          <w:spacing w:val="-4"/>
        </w:rPr>
        <w:t xml:space="preserve"> </w:t>
      </w:r>
      <w:r>
        <w:rPr>
          <w:rFonts w:ascii="Calibri" w:hAnsi="Calibri" w:eastAsia="Calibri" w:cs="Calibri"/>
          <w:spacing w:val="-1"/>
        </w:rPr>
        <w:t>b</w:t>
      </w:r>
      <w:r>
        <w:rPr>
          <w:rFonts w:ascii="Calibri" w:hAnsi="Calibri" w:eastAsia="Calibri" w:cs="Calibri"/>
        </w:rPr>
        <w:t xml:space="preserve">asis </w:t>
      </w:r>
      <w:r>
        <w:rPr>
          <w:rFonts w:ascii="Calibri" w:hAnsi="Calibri" w:eastAsia="Calibri" w:cs="Calibri"/>
          <w:spacing w:val="1"/>
        </w:rPr>
        <w:t>o</w:t>
      </w:r>
      <w:r>
        <w:rPr>
          <w:rFonts w:ascii="Calibri" w:hAnsi="Calibri" w:eastAsia="Calibri" w:cs="Calibri"/>
        </w:rPr>
        <w:t>f pa</w:t>
      </w:r>
      <w:r>
        <w:rPr>
          <w:rFonts w:ascii="Calibri" w:hAnsi="Calibri" w:eastAsia="Calibri" w:cs="Calibri"/>
          <w:spacing w:val="-3"/>
        </w:rPr>
        <w:t>r</w:t>
      </w:r>
      <w:r>
        <w:rPr>
          <w:rFonts w:ascii="Calibri" w:hAnsi="Calibri" w:eastAsia="Calibri" w:cs="Calibri"/>
        </w:rPr>
        <w:t>tner p</w:t>
      </w:r>
      <w:r>
        <w:rPr>
          <w:rFonts w:ascii="Calibri" w:hAnsi="Calibri" w:eastAsia="Calibri" w:cs="Calibri"/>
          <w:spacing w:val="-3"/>
        </w:rPr>
        <w:t>r</w:t>
      </w:r>
      <w:r>
        <w:rPr>
          <w:rFonts w:ascii="Calibri" w:hAnsi="Calibri" w:eastAsia="Calibri" w:cs="Calibri"/>
          <w:spacing w:val="1"/>
        </w:rPr>
        <w:t>o</w:t>
      </w:r>
      <w:r>
        <w:rPr>
          <w:rFonts w:ascii="Calibri" w:hAnsi="Calibri" w:eastAsia="Calibri" w:cs="Calibri"/>
        </w:rPr>
        <w:t>je</w:t>
      </w:r>
      <w:r>
        <w:rPr>
          <w:rFonts w:ascii="Calibri" w:hAnsi="Calibri" w:eastAsia="Calibri" w:cs="Calibri"/>
          <w:spacing w:val="-2"/>
        </w:rPr>
        <w:t>c</w:t>
      </w:r>
      <w:r>
        <w:rPr>
          <w:rFonts w:ascii="Calibri" w:hAnsi="Calibri" w:eastAsia="Calibri" w:cs="Calibri"/>
        </w:rPr>
        <w:t>t</w:t>
      </w:r>
      <w:r>
        <w:rPr>
          <w:rFonts w:ascii="Calibri" w:hAnsi="Calibri" w:eastAsia="Calibri" w:cs="Calibri"/>
          <w:spacing w:val="1"/>
        </w:rPr>
        <w:t xml:space="preserve"> </w:t>
      </w:r>
      <w:r>
        <w:rPr>
          <w:rFonts w:ascii="Calibri" w:hAnsi="Calibri" w:eastAsia="Calibri" w:cs="Calibri"/>
        </w:rPr>
        <w:t>su</w:t>
      </w:r>
      <w:r>
        <w:rPr>
          <w:rFonts w:ascii="Calibri" w:hAnsi="Calibri" w:eastAsia="Calibri" w:cs="Calibri"/>
          <w:spacing w:val="-4"/>
        </w:rPr>
        <w:t>b</w:t>
      </w:r>
      <w:r>
        <w:rPr>
          <w:rFonts w:ascii="Calibri" w:hAnsi="Calibri" w:eastAsia="Calibri" w:cs="Calibri"/>
          <w:spacing w:val="1"/>
        </w:rPr>
        <w:t>m</w:t>
      </w:r>
      <w:r>
        <w:rPr>
          <w:rFonts w:ascii="Calibri" w:hAnsi="Calibri" w:eastAsia="Calibri" w:cs="Calibri"/>
        </w:rPr>
        <w:t>iss</w:t>
      </w:r>
      <w:r>
        <w:rPr>
          <w:rFonts w:ascii="Calibri" w:hAnsi="Calibri" w:eastAsia="Calibri" w:cs="Calibri"/>
          <w:spacing w:val="-3"/>
        </w:rPr>
        <w:t>i</w:t>
      </w:r>
      <w:r>
        <w:rPr>
          <w:rFonts w:ascii="Calibri" w:hAnsi="Calibri" w:eastAsia="Calibri" w:cs="Calibri"/>
          <w:spacing w:val="1"/>
        </w:rPr>
        <w:t>o</w:t>
      </w:r>
      <w:r>
        <w:rPr>
          <w:rFonts w:ascii="Calibri" w:hAnsi="Calibri" w:eastAsia="Calibri" w:cs="Calibri"/>
          <w:spacing w:val="-1"/>
        </w:rPr>
        <w:t>n</w:t>
      </w:r>
      <w:r>
        <w:rPr>
          <w:rFonts w:ascii="Calibri" w:hAnsi="Calibri" w:eastAsia="Calibri" w:cs="Calibri"/>
        </w:rPr>
        <w:t>s</w:t>
      </w:r>
    </w:p>
    <w:p w:rsidR="00053E75" w:rsidRDefault="00BF1E13" w14:paraId="152E5F26" w14:textId="77777777">
      <w:pPr>
        <w:spacing w:after="0" w:line="240" w:lineRule="auto"/>
        <w:ind w:left="100" w:right="-20"/>
        <w:rPr>
          <w:rFonts w:ascii="Calibri" w:hAnsi="Calibri" w:eastAsia="Calibri" w:cs="Calibri"/>
        </w:rPr>
      </w:pPr>
      <w:r>
        <w:rPr>
          <w:rFonts w:ascii="Calibri" w:hAnsi="Calibri" w:eastAsia="Calibri" w:cs="Calibri"/>
        </w:rPr>
        <w:t>a</w:t>
      </w:r>
      <w:r>
        <w:rPr>
          <w:rFonts w:ascii="Calibri" w:hAnsi="Calibri" w:eastAsia="Calibri" w:cs="Calibri"/>
          <w:spacing w:val="-1"/>
        </w:rPr>
        <w:t>n</w:t>
      </w:r>
      <w:r>
        <w:rPr>
          <w:rFonts w:ascii="Calibri" w:hAnsi="Calibri" w:eastAsia="Calibri" w:cs="Calibri"/>
        </w:rPr>
        <w:t>d sum</w:t>
      </w:r>
      <w:r>
        <w:rPr>
          <w:rFonts w:ascii="Calibri" w:hAnsi="Calibri" w:eastAsia="Calibri" w:cs="Calibri"/>
          <w:spacing w:val="1"/>
        </w:rPr>
        <w:t xml:space="preserve"> </w:t>
      </w:r>
      <w:r>
        <w:rPr>
          <w:rFonts w:ascii="Calibri" w:hAnsi="Calibri" w:eastAsia="Calibri" w:cs="Calibri"/>
        </w:rPr>
        <w:t>up</w:t>
      </w:r>
      <w:r>
        <w:rPr>
          <w:rFonts w:ascii="Calibri" w:hAnsi="Calibri" w:eastAsia="Calibri" w:cs="Calibri"/>
          <w:spacing w:val="-1"/>
        </w:rPr>
        <w:t xml:space="preserve"> </w:t>
      </w:r>
      <w:r>
        <w:rPr>
          <w:rFonts w:ascii="Calibri" w:hAnsi="Calibri" w:eastAsia="Calibri" w:cs="Calibri"/>
        </w:rPr>
        <w:t>p</w:t>
      </w:r>
      <w:r>
        <w:rPr>
          <w:rFonts w:ascii="Calibri" w:hAnsi="Calibri" w:eastAsia="Calibri" w:cs="Calibri"/>
          <w:spacing w:val="-3"/>
        </w:rPr>
        <w:t>r</w:t>
      </w:r>
      <w:r>
        <w:rPr>
          <w:rFonts w:ascii="Calibri" w:hAnsi="Calibri" w:eastAsia="Calibri" w:cs="Calibri"/>
          <w:spacing w:val="1"/>
        </w:rPr>
        <w:t>o</w:t>
      </w:r>
      <w:r>
        <w:rPr>
          <w:rFonts w:ascii="Calibri" w:hAnsi="Calibri" w:eastAsia="Calibri" w:cs="Calibri"/>
        </w:rPr>
        <w:t>je</w:t>
      </w:r>
      <w:r>
        <w:rPr>
          <w:rFonts w:ascii="Calibri" w:hAnsi="Calibri" w:eastAsia="Calibri" w:cs="Calibri"/>
          <w:spacing w:val="-2"/>
        </w:rPr>
        <w:t>c</w:t>
      </w:r>
      <w:r>
        <w:rPr>
          <w:rFonts w:ascii="Calibri" w:hAnsi="Calibri" w:eastAsia="Calibri" w:cs="Calibri"/>
        </w:rPr>
        <w:t>t’s</w:t>
      </w:r>
      <w:r>
        <w:rPr>
          <w:rFonts w:ascii="Calibri" w:hAnsi="Calibri" w:eastAsia="Calibri" w:cs="Calibri"/>
          <w:spacing w:val="1"/>
        </w:rPr>
        <w:t xml:space="preserve"> </w:t>
      </w:r>
      <w:r>
        <w:rPr>
          <w:rFonts w:ascii="Calibri" w:hAnsi="Calibri" w:eastAsia="Calibri" w:cs="Calibri"/>
        </w:rPr>
        <w:t>tar</w:t>
      </w:r>
      <w:r>
        <w:rPr>
          <w:rFonts w:ascii="Calibri" w:hAnsi="Calibri" w:eastAsia="Calibri" w:cs="Calibri"/>
          <w:spacing w:val="-3"/>
        </w:rPr>
        <w:t>g</w:t>
      </w:r>
      <w:r>
        <w:rPr>
          <w:rFonts w:ascii="Calibri" w:hAnsi="Calibri" w:eastAsia="Calibri" w:cs="Calibri"/>
          <w:spacing w:val="-2"/>
        </w:rPr>
        <w:t>e</w:t>
      </w:r>
      <w:r>
        <w:rPr>
          <w:rFonts w:ascii="Calibri" w:hAnsi="Calibri" w:eastAsia="Calibri" w:cs="Calibri"/>
        </w:rPr>
        <w:t>ts</w:t>
      </w:r>
      <w:r>
        <w:rPr>
          <w:rFonts w:ascii="Calibri" w:hAnsi="Calibri" w:eastAsia="Calibri" w:cs="Calibri"/>
          <w:spacing w:val="1"/>
        </w:rPr>
        <w:t xml:space="preserve"> </w:t>
      </w:r>
      <w:r>
        <w:rPr>
          <w:rFonts w:ascii="Calibri" w:hAnsi="Calibri" w:eastAsia="Calibri" w:cs="Calibri"/>
        </w:rPr>
        <w:t>as</w:t>
      </w:r>
      <w:r>
        <w:rPr>
          <w:rFonts w:ascii="Calibri" w:hAnsi="Calibri" w:eastAsia="Calibri" w:cs="Calibri"/>
          <w:spacing w:val="-2"/>
        </w:rPr>
        <w:t xml:space="preserve"> </w:t>
      </w:r>
      <w:r>
        <w:rPr>
          <w:rFonts w:ascii="Calibri" w:hAnsi="Calibri" w:eastAsia="Calibri" w:cs="Calibri"/>
        </w:rPr>
        <w:t xml:space="preserve">their </w:t>
      </w:r>
      <w:r>
        <w:rPr>
          <w:rFonts w:ascii="Calibri" w:hAnsi="Calibri" w:eastAsia="Calibri" w:cs="Calibri"/>
          <w:spacing w:val="-2"/>
        </w:rPr>
        <w:t>s</w:t>
      </w:r>
      <w:r>
        <w:rPr>
          <w:rFonts w:ascii="Calibri" w:hAnsi="Calibri" w:eastAsia="Calibri" w:cs="Calibri"/>
        </w:rPr>
        <w:t>ec</w:t>
      </w:r>
      <w:r>
        <w:rPr>
          <w:rFonts w:ascii="Calibri" w:hAnsi="Calibri" w:eastAsia="Calibri" w:cs="Calibri"/>
          <w:spacing w:val="-1"/>
        </w:rPr>
        <w:t>t</w:t>
      </w:r>
      <w:r>
        <w:rPr>
          <w:rFonts w:ascii="Calibri" w:hAnsi="Calibri" w:eastAsia="Calibri" w:cs="Calibri"/>
          <w:spacing w:val="1"/>
        </w:rPr>
        <w:t>o</w:t>
      </w:r>
      <w:r>
        <w:rPr>
          <w:rFonts w:ascii="Calibri" w:hAnsi="Calibri" w:eastAsia="Calibri" w:cs="Calibri"/>
        </w:rPr>
        <w:t xml:space="preserve">r’s </w:t>
      </w:r>
      <w:r>
        <w:rPr>
          <w:rFonts w:ascii="Calibri" w:hAnsi="Calibri" w:eastAsia="Calibri" w:cs="Calibri"/>
          <w:spacing w:val="-2"/>
        </w:rPr>
        <w:t>a</w:t>
      </w:r>
      <w:r>
        <w:rPr>
          <w:rFonts w:ascii="Calibri" w:hAnsi="Calibri" w:eastAsia="Calibri" w:cs="Calibri"/>
        </w:rPr>
        <w:t>cti</w:t>
      </w:r>
      <w:r>
        <w:rPr>
          <w:rFonts w:ascii="Calibri" w:hAnsi="Calibri" w:eastAsia="Calibri" w:cs="Calibri"/>
          <w:spacing w:val="1"/>
        </w:rPr>
        <w:t>v</w:t>
      </w:r>
      <w:r>
        <w:rPr>
          <w:rFonts w:ascii="Calibri" w:hAnsi="Calibri" w:eastAsia="Calibri" w:cs="Calibri"/>
          <w:spacing w:val="-3"/>
        </w:rPr>
        <w:t>i</w:t>
      </w:r>
      <w:r>
        <w:rPr>
          <w:rFonts w:ascii="Calibri" w:hAnsi="Calibri" w:eastAsia="Calibri" w:cs="Calibri"/>
        </w:rPr>
        <w:t>ti</w:t>
      </w:r>
      <w:r>
        <w:rPr>
          <w:rFonts w:ascii="Calibri" w:hAnsi="Calibri" w:eastAsia="Calibri" w:cs="Calibri"/>
          <w:spacing w:val="-2"/>
        </w:rPr>
        <w:t>e</w:t>
      </w:r>
      <w:r>
        <w:rPr>
          <w:rFonts w:ascii="Calibri" w:hAnsi="Calibri" w:eastAsia="Calibri" w:cs="Calibri"/>
        </w:rPr>
        <w:t>s and</w:t>
      </w:r>
      <w:r>
        <w:rPr>
          <w:rFonts w:ascii="Calibri" w:hAnsi="Calibri" w:eastAsia="Calibri" w:cs="Calibri"/>
          <w:spacing w:val="-1"/>
        </w:rPr>
        <w:t xml:space="preserve"> o</w:t>
      </w:r>
      <w:r>
        <w:rPr>
          <w:rFonts w:ascii="Calibri" w:hAnsi="Calibri" w:eastAsia="Calibri" w:cs="Calibri"/>
          <w:spacing w:val="1"/>
        </w:rPr>
        <w:t>v</w:t>
      </w:r>
      <w:r>
        <w:rPr>
          <w:rFonts w:ascii="Calibri" w:hAnsi="Calibri" w:eastAsia="Calibri" w:cs="Calibri"/>
        </w:rPr>
        <w:t>erall</w:t>
      </w:r>
      <w:r>
        <w:rPr>
          <w:rFonts w:ascii="Calibri" w:hAnsi="Calibri" w:eastAsia="Calibri" w:cs="Calibri"/>
          <w:spacing w:val="-2"/>
        </w:rPr>
        <w:t xml:space="preserve"> </w:t>
      </w:r>
      <w:r>
        <w:rPr>
          <w:rFonts w:ascii="Calibri" w:hAnsi="Calibri" w:eastAsia="Calibri" w:cs="Calibri"/>
        </w:rPr>
        <w:t>tar</w:t>
      </w:r>
      <w:r>
        <w:rPr>
          <w:rFonts w:ascii="Calibri" w:hAnsi="Calibri" w:eastAsia="Calibri" w:cs="Calibri"/>
          <w:spacing w:val="-1"/>
        </w:rPr>
        <w:t>g</w:t>
      </w:r>
      <w:r>
        <w:rPr>
          <w:rFonts w:ascii="Calibri" w:hAnsi="Calibri" w:eastAsia="Calibri" w:cs="Calibri"/>
        </w:rPr>
        <w:t>e</w:t>
      </w:r>
      <w:r>
        <w:rPr>
          <w:rFonts w:ascii="Calibri" w:hAnsi="Calibri" w:eastAsia="Calibri" w:cs="Calibri"/>
          <w:spacing w:val="-2"/>
        </w:rPr>
        <w:t>t</w:t>
      </w:r>
      <w:r>
        <w:rPr>
          <w:rFonts w:ascii="Calibri" w:hAnsi="Calibri" w:eastAsia="Calibri" w:cs="Calibri"/>
        </w:rPr>
        <w:t>s.</w:t>
      </w:r>
    </w:p>
    <w:p w:rsidR="00053E75" w:rsidRDefault="00BF1E13" w14:paraId="2F04F9ED" w14:textId="77777777">
      <w:pPr>
        <w:tabs>
          <w:tab w:val="left" w:pos="820"/>
        </w:tabs>
        <w:spacing w:after="0" w:line="240" w:lineRule="auto"/>
        <w:ind w:left="460" w:right="-20"/>
        <w:rPr>
          <w:rFonts w:ascii="Calibri" w:hAnsi="Calibri" w:eastAsia="Calibri" w:cs="Calibri"/>
        </w:rPr>
      </w:pPr>
      <w:r>
        <w:rPr>
          <w:rFonts w:ascii="Symbol" w:hAnsi="Symbol" w:eastAsia="Symbol" w:cs="Symbol"/>
          <w:w w:val="76"/>
        </w:rPr>
        <w:t>•</w:t>
      </w:r>
      <w:r>
        <w:rPr>
          <w:rFonts w:ascii="Times New Roman" w:hAnsi="Times New Roman" w:eastAsia="Times New Roman" w:cs="Times New Roman"/>
        </w:rPr>
        <w:tab/>
      </w:r>
      <w:r>
        <w:rPr>
          <w:rFonts w:ascii="Calibri" w:hAnsi="Calibri" w:eastAsia="Calibri" w:cs="Calibri"/>
        </w:rPr>
        <w:t>B</w:t>
      </w:r>
      <w:r>
        <w:rPr>
          <w:rFonts w:ascii="Calibri" w:hAnsi="Calibri" w:eastAsia="Calibri" w:cs="Calibri"/>
          <w:spacing w:val="1"/>
        </w:rPr>
        <w:t>o</w:t>
      </w:r>
      <w:r>
        <w:rPr>
          <w:rFonts w:ascii="Calibri" w:hAnsi="Calibri" w:eastAsia="Calibri" w:cs="Calibri"/>
        </w:rPr>
        <w:t xml:space="preserve">th </w:t>
      </w:r>
      <w:r>
        <w:rPr>
          <w:rFonts w:ascii="Calibri" w:hAnsi="Calibri" w:eastAsia="Calibri" w:cs="Calibri"/>
          <w:spacing w:val="-2"/>
        </w:rPr>
        <w:t>s</w:t>
      </w:r>
      <w:r>
        <w:rPr>
          <w:rFonts w:ascii="Calibri" w:hAnsi="Calibri" w:eastAsia="Calibri" w:cs="Calibri"/>
        </w:rPr>
        <w:t>ec</w:t>
      </w:r>
      <w:r>
        <w:rPr>
          <w:rFonts w:ascii="Calibri" w:hAnsi="Calibri" w:eastAsia="Calibri" w:cs="Calibri"/>
          <w:spacing w:val="-1"/>
        </w:rPr>
        <w:t>t</w:t>
      </w:r>
      <w:r>
        <w:rPr>
          <w:rFonts w:ascii="Calibri" w:hAnsi="Calibri" w:eastAsia="Calibri" w:cs="Calibri"/>
          <w:spacing w:val="1"/>
        </w:rPr>
        <w:t>o</w:t>
      </w:r>
      <w:r>
        <w:rPr>
          <w:rFonts w:ascii="Calibri" w:hAnsi="Calibri" w:eastAsia="Calibri" w:cs="Calibri"/>
        </w:rPr>
        <w:t>rs i</w:t>
      </w:r>
      <w:r>
        <w:rPr>
          <w:rFonts w:ascii="Calibri" w:hAnsi="Calibri" w:eastAsia="Calibri" w:cs="Calibri"/>
          <w:spacing w:val="-3"/>
        </w:rPr>
        <w:t>d</w:t>
      </w:r>
      <w:r>
        <w:rPr>
          <w:rFonts w:ascii="Calibri" w:hAnsi="Calibri" w:eastAsia="Calibri" w:cs="Calibri"/>
        </w:rPr>
        <w:t>entify</w:t>
      </w:r>
      <w:r>
        <w:rPr>
          <w:rFonts w:ascii="Calibri" w:hAnsi="Calibri" w:eastAsia="Calibri" w:cs="Calibri"/>
          <w:spacing w:val="-1"/>
        </w:rPr>
        <w:t xml:space="preserve"> “</w:t>
      </w:r>
      <w:r>
        <w:rPr>
          <w:rFonts w:ascii="Calibri" w:hAnsi="Calibri" w:eastAsia="Calibri" w:cs="Calibri"/>
          <w:spacing w:val="1"/>
        </w:rPr>
        <w:t>o</w:t>
      </w:r>
      <w:r>
        <w:rPr>
          <w:rFonts w:ascii="Calibri" w:hAnsi="Calibri" w:eastAsia="Calibri" w:cs="Calibri"/>
          <w:spacing w:val="-1"/>
        </w:rPr>
        <w:t>v</w:t>
      </w:r>
      <w:r>
        <w:rPr>
          <w:rFonts w:ascii="Calibri" w:hAnsi="Calibri" w:eastAsia="Calibri" w:cs="Calibri"/>
        </w:rPr>
        <w:t>er</w:t>
      </w:r>
      <w:r>
        <w:rPr>
          <w:rFonts w:ascii="Calibri" w:hAnsi="Calibri" w:eastAsia="Calibri" w:cs="Calibri"/>
          <w:spacing w:val="-3"/>
        </w:rPr>
        <w:t>l</w:t>
      </w:r>
      <w:r>
        <w:rPr>
          <w:rFonts w:ascii="Calibri" w:hAnsi="Calibri" w:eastAsia="Calibri" w:cs="Calibri"/>
        </w:rPr>
        <w:t>a</w:t>
      </w:r>
      <w:r>
        <w:rPr>
          <w:rFonts w:ascii="Calibri" w:hAnsi="Calibri" w:eastAsia="Calibri" w:cs="Calibri"/>
          <w:spacing w:val="-1"/>
        </w:rPr>
        <w:t>p</w:t>
      </w:r>
      <w:r>
        <w:rPr>
          <w:rFonts w:ascii="Calibri" w:hAnsi="Calibri" w:eastAsia="Calibri" w:cs="Calibri"/>
        </w:rPr>
        <w:t>pi</w:t>
      </w:r>
      <w:r>
        <w:rPr>
          <w:rFonts w:ascii="Calibri" w:hAnsi="Calibri" w:eastAsia="Calibri" w:cs="Calibri"/>
          <w:spacing w:val="-1"/>
        </w:rPr>
        <w:t>ng</w:t>
      </w:r>
      <w:r>
        <w:rPr>
          <w:rFonts w:ascii="Calibri" w:hAnsi="Calibri" w:eastAsia="Calibri" w:cs="Calibri"/>
        </w:rPr>
        <w:t>”</w:t>
      </w:r>
      <w:r>
        <w:rPr>
          <w:rFonts w:ascii="Calibri" w:hAnsi="Calibri" w:eastAsia="Calibri" w:cs="Calibri"/>
          <w:spacing w:val="1"/>
        </w:rPr>
        <w:t xml:space="preserve"> </w:t>
      </w:r>
      <w:r>
        <w:rPr>
          <w:rFonts w:ascii="Calibri" w:hAnsi="Calibri" w:eastAsia="Calibri" w:cs="Calibri"/>
        </w:rPr>
        <w:t>ac</w:t>
      </w:r>
      <w:r>
        <w:rPr>
          <w:rFonts w:ascii="Calibri" w:hAnsi="Calibri" w:eastAsia="Calibri" w:cs="Calibri"/>
          <w:spacing w:val="1"/>
        </w:rPr>
        <w:t>t</w:t>
      </w:r>
      <w:r>
        <w:rPr>
          <w:rFonts w:ascii="Calibri" w:hAnsi="Calibri" w:eastAsia="Calibri" w:cs="Calibri"/>
        </w:rPr>
        <w:t>iv</w:t>
      </w:r>
      <w:r>
        <w:rPr>
          <w:rFonts w:ascii="Calibri" w:hAnsi="Calibri" w:eastAsia="Calibri" w:cs="Calibri"/>
          <w:spacing w:val="-2"/>
        </w:rPr>
        <w:t>i</w:t>
      </w:r>
      <w:r>
        <w:rPr>
          <w:rFonts w:ascii="Calibri" w:hAnsi="Calibri" w:eastAsia="Calibri" w:cs="Calibri"/>
        </w:rPr>
        <w:t>ties</w:t>
      </w:r>
    </w:p>
    <w:p w:rsidR="00053E75" w:rsidRDefault="00BF1E13" w14:paraId="6CF4D55F" w14:textId="77777777">
      <w:pPr>
        <w:tabs>
          <w:tab w:val="left" w:pos="820"/>
        </w:tabs>
        <w:spacing w:before="1" w:after="0" w:line="239" w:lineRule="auto"/>
        <w:ind w:left="820" w:right="745" w:hanging="360"/>
        <w:rPr>
          <w:rFonts w:ascii="Calibri" w:hAnsi="Calibri" w:eastAsia="Calibri" w:cs="Calibri"/>
        </w:rPr>
      </w:pPr>
      <w:r>
        <w:rPr>
          <w:rFonts w:ascii="Symbol" w:hAnsi="Symbol" w:eastAsia="Symbol" w:cs="Symbol"/>
          <w:w w:val="76"/>
        </w:rPr>
        <w:t>•</w:t>
      </w:r>
      <w:r>
        <w:rPr>
          <w:rFonts w:ascii="Times New Roman" w:hAnsi="Times New Roman" w:eastAsia="Times New Roman" w:cs="Times New Roman"/>
        </w:rPr>
        <w:tab/>
      </w:r>
      <w:r>
        <w:rPr>
          <w:rFonts w:ascii="Calibri" w:hAnsi="Calibri" w:eastAsia="Calibri" w:cs="Calibri"/>
          <w:spacing w:val="1"/>
        </w:rPr>
        <w:t>D</w:t>
      </w:r>
      <w:r>
        <w:rPr>
          <w:rFonts w:ascii="Calibri" w:hAnsi="Calibri" w:eastAsia="Calibri" w:cs="Calibri"/>
        </w:rPr>
        <w:t>ecide</w:t>
      </w:r>
      <w:r>
        <w:rPr>
          <w:rFonts w:ascii="Calibri" w:hAnsi="Calibri" w:eastAsia="Calibri" w:cs="Calibri"/>
          <w:spacing w:val="-2"/>
        </w:rPr>
        <w:t xml:space="preserve"> </w:t>
      </w:r>
      <w:r>
        <w:rPr>
          <w:rFonts w:ascii="Calibri" w:hAnsi="Calibri" w:eastAsia="Calibri" w:cs="Calibri"/>
          <w:spacing w:val="1"/>
        </w:rPr>
        <w:t>t</w:t>
      </w:r>
      <w:r>
        <w:rPr>
          <w:rFonts w:ascii="Calibri" w:hAnsi="Calibri" w:eastAsia="Calibri" w:cs="Calibri"/>
        </w:rPr>
        <w:t>ar</w:t>
      </w:r>
      <w:r>
        <w:rPr>
          <w:rFonts w:ascii="Calibri" w:hAnsi="Calibri" w:eastAsia="Calibri" w:cs="Calibri"/>
          <w:spacing w:val="-1"/>
        </w:rPr>
        <w:t>g</w:t>
      </w:r>
      <w:r>
        <w:rPr>
          <w:rFonts w:ascii="Calibri" w:hAnsi="Calibri" w:eastAsia="Calibri" w:cs="Calibri"/>
          <w:spacing w:val="-2"/>
        </w:rPr>
        <w:t>e</w:t>
      </w:r>
      <w:r>
        <w:rPr>
          <w:rFonts w:ascii="Calibri" w:hAnsi="Calibri" w:eastAsia="Calibri" w:cs="Calibri"/>
        </w:rPr>
        <w:t>ti</w:t>
      </w:r>
      <w:r>
        <w:rPr>
          <w:rFonts w:ascii="Calibri" w:hAnsi="Calibri" w:eastAsia="Calibri" w:cs="Calibri"/>
          <w:spacing w:val="-1"/>
        </w:rPr>
        <w:t>n</w:t>
      </w:r>
      <w:r>
        <w:rPr>
          <w:rFonts w:ascii="Calibri" w:hAnsi="Calibri" w:eastAsia="Calibri" w:cs="Calibri"/>
        </w:rPr>
        <w:t>g</w:t>
      </w:r>
      <w:r>
        <w:rPr>
          <w:rFonts w:ascii="Calibri" w:hAnsi="Calibri" w:eastAsia="Calibri" w:cs="Calibri"/>
          <w:spacing w:val="-1"/>
        </w:rPr>
        <w:t xml:space="preserve"> </w:t>
      </w:r>
      <w:r>
        <w:rPr>
          <w:rFonts w:ascii="Calibri" w:hAnsi="Calibri" w:eastAsia="Calibri" w:cs="Calibri"/>
        </w:rPr>
        <w:t>s</w:t>
      </w:r>
      <w:r>
        <w:rPr>
          <w:rFonts w:ascii="Calibri" w:hAnsi="Calibri" w:eastAsia="Calibri" w:cs="Calibri"/>
          <w:spacing w:val="1"/>
        </w:rPr>
        <w:t>t</w:t>
      </w:r>
      <w:r>
        <w:rPr>
          <w:rFonts w:ascii="Calibri" w:hAnsi="Calibri" w:eastAsia="Calibri" w:cs="Calibri"/>
        </w:rPr>
        <w:t>ra</w:t>
      </w:r>
      <w:r>
        <w:rPr>
          <w:rFonts w:ascii="Calibri" w:hAnsi="Calibri" w:eastAsia="Calibri" w:cs="Calibri"/>
          <w:spacing w:val="-2"/>
        </w:rPr>
        <w:t>t</w:t>
      </w:r>
      <w:r>
        <w:rPr>
          <w:rFonts w:ascii="Calibri" w:hAnsi="Calibri" w:eastAsia="Calibri" w:cs="Calibri"/>
        </w:rPr>
        <w:t>egy</w:t>
      </w:r>
      <w:r>
        <w:rPr>
          <w:rFonts w:ascii="Calibri" w:hAnsi="Calibri" w:eastAsia="Calibri" w:cs="Calibri"/>
          <w:spacing w:val="-1"/>
        </w:rPr>
        <w:t xml:space="preserve"> </w:t>
      </w:r>
      <w:r>
        <w:rPr>
          <w:rFonts w:ascii="Calibri" w:hAnsi="Calibri" w:eastAsia="Calibri" w:cs="Calibri"/>
          <w:spacing w:val="-2"/>
        </w:rPr>
        <w:t>t</w:t>
      </w:r>
      <w:r>
        <w:rPr>
          <w:rFonts w:ascii="Calibri" w:hAnsi="Calibri" w:eastAsia="Calibri" w:cs="Calibri"/>
        </w:rPr>
        <w:t>o</w:t>
      </w:r>
      <w:r>
        <w:rPr>
          <w:rFonts w:ascii="Calibri" w:hAnsi="Calibri" w:eastAsia="Calibri" w:cs="Calibri"/>
          <w:spacing w:val="1"/>
        </w:rPr>
        <w:t xml:space="preserve"> </w:t>
      </w:r>
      <w:r>
        <w:rPr>
          <w:rFonts w:ascii="Calibri" w:hAnsi="Calibri" w:eastAsia="Calibri" w:cs="Calibri"/>
          <w:spacing w:val="-2"/>
        </w:rPr>
        <w:t>a</w:t>
      </w:r>
      <w:r>
        <w:rPr>
          <w:rFonts w:ascii="Calibri" w:hAnsi="Calibri" w:eastAsia="Calibri" w:cs="Calibri"/>
          <w:spacing w:val="1"/>
        </w:rPr>
        <w:t>vo</w:t>
      </w:r>
      <w:r>
        <w:rPr>
          <w:rFonts w:ascii="Calibri" w:hAnsi="Calibri" w:eastAsia="Calibri" w:cs="Calibri"/>
        </w:rPr>
        <w:t>id</w:t>
      </w:r>
      <w:r>
        <w:rPr>
          <w:rFonts w:ascii="Calibri" w:hAnsi="Calibri" w:eastAsia="Calibri" w:cs="Calibri"/>
          <w:spacing w:val="-1"/>
        </w:rPr>
        <w:t xml:space="preserve"> </w:t>
      </w:r>
      <w:r>
        <w:rPr>
          <w:rFonts w:ascii="Calibri" w:hAnsi="Calibri" w:eastAsia="Calibri" w:cs="Calibri"/>
          <w:spacing w:val="-2"/>
        </w:rPr>
        <w:t>C</w:t>
      </w:r>
      <w:r>
        <w:rPr>
          <w:rFonts w:ascii="Calibri" w:hAnsi="Calibri" w:eastAsia="Calibri" w:cs="Calibri"/>
          <w:spacing w:val="-1"/>
        </w:rPr>
        <w:t>P</w:t>
      </w:r>
      <w:r>
        <w:rPr>
          <w:rFonts w:ascii="Calibri" w:hAnsi="Calibri" w:eastAsia="Calibri" w:cs="Calibri"/>
          <w:spacing w:val="1"/>
        </w:rPr>
        <w:t>/</w:t>
      </w:r>
      <w:r>
        <w:rPr>
          <w:rFonts w:ascii="Calibri" w:hAnsi="Calibri" w:eastAsia="Calibri" w:cs="Calibri"/>
        </w:rPr>
        <w:t>Ed</w:t>
      </w:r>
      <w:r>
        <w:rPr>
          <w:rFonts w:ascii="Calibri" w:hAnsi="Calibri" w:eastAsia="Calibri" w:cs="Calibri"/>
          <w:spacing w:val="-1"/>
        </w:rPr>
        <w:t>u</w:t>
      </w:r>
      <w:r>
        <w:rPr>
          <w:rFonts w:ascii="Calibri" w:hAnsi="Calibri" w:eastAsia="Calibri" w:cs="Calibri"/>
        </w:rPr>
        <w:t>cat</w:t>
      </w:r>
      <w:r>
        <w:rPr>
          <w:rFonts w:ascii="Calibri" w:hAnsi="Calibri" w:eastAsia="Calibri" w:cs="Calibri"/>
          <w:spacing w:val="-2"/>
        </w:rPr>
        <w:t>i</w:t>
      </w:r>
      <w:r>
        <w:rPr>
          <w:rFonts w:ascii="Calibri" w:hAnsi="Calibri" w:eastAsia="Calibri" w:cs="Calibri"/>
          <w:spacing w:val="1"/>
        </w:rPr>
        <w:t>o</w:t>
      </w:r>
      <w:r>
        <w:rPr>
          <w:rFonts w:ascii="Calibri" w:hAnsi="Calibri" w:eastAsia="Calibri" w:cs="Calibri"/>
        </w:rPr>
        <w:t>n</w:t>
      </w:r>
      <w:r>
        <w:rPr>
          <w:rFonts w:ascii="Calibri" w:hAnsi="Calibri" w:eastAsia="Calibri" w:cs="Calibri"/>
          <w:spacing w:val="-1"/>
        </w:rPr>
        <w:t xml:space="preserve"> </w:t>
      </w:r>
      <w:r>
        <w:rPr>
          <w:rFonts w:ascii="Calibri" w:hAnsi="Calibri" w:eastAsia="Calibri" w:cs="Calibri"/>
          <w:spacing w:val="1"/>
        </w:rPr>
        <w:t>t</w:t>
      </w:r>
      <w:r>
        <w:rPr>
          <w:rFonts w:ascii="Calibri" w:hAnsi="Calibri" w:eastAsia="Calibri" w:cs="Calibri"/>
        </w:rPr>
        <w:t>ar</w:t>
      </w:r>
      <w:r>
        <w:rPr>
          <w:rFonts w:ascii="Calibri" w:hAnsi="Calibri" w:eastAsia="Calibri" w:cs="Calibri"/>
          <w:spacing w:val="-3"/>
        </w:rPr>
        <w:t>g</w:t>
      </w:r>
      <w:r>
        <w:rPr>
          <w:rFonts w:ascii="Calibri" w:hAnsi="Calibri" w:eastAsia="Calibri" w:cs="Calibri"/>
          <w:spacing w:val="-2"/>
        </w:rPr>
        <w:t>e</w:t>
      </w:r>
      <w:r>
        <w:rPr>
          <w:rFonts w:ascii="Calibri" w:hAnsi="Calibri" w:eastAsia="Calibri" w:cs="Calibri"/>
        </w:rPr>
        <w:t>ti</w:t>
      </w:r>
      <w:r>
        <w:rPr>
          <w:rFonts w:ascii="Calibri" w:hAnsi="Calibri" w:eastAsia="Calibri" w:cs="Calibri"/>
          <w:spacing w:val="-1"/>
        </w:rPr>
        <w:t>n</w:t>
      </w:r>
      <w:r>
        <w:rPr>
          <w:rFonts w:ascii="Calibri" w:hAnsi="Calibri" w:eastAsia="Calibri" w:cs="Calibri"/>
        </w:rPr>
        <w:t>g</w:t>
      </w:r>
      <w:r>
        <w:rPr>
          <w:rFonts w:ascii="Calibri" w:hAnsi="Calibri" w:eastAsia="Calibri" w:cs="Calibri"/>
          <w:spacing w:val="-1"/>
        </w:rPr>
        <w:t xml:space="preserve"> </w:t>
      </w:r>
      <w:r>
        <w:rPr>
          <w:rFonts w:ascii="Calibri" w:hAnsi="Calibri" w:eastAsia="Calibri" w:cs="Calibri"/>
          <w:spacing w:val="1"/>
        </w:rPr>
        <w:t>t</w:t>
      </w:r>
      <w:r>
        <w:rPr>
          <w:rFonts w:ascii="Calibri" w:hAnsi="Calibri" w:eastAsia="Calibri" w:cs="Calibri"/>
          <w:spacing w:val="-1"/>
        </w:rPr>
        <w:t>h</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rPr>
        <w:t>s</w:t>
      </w:r>
      <w:r>
        <w:rPr>
          <w:rFonts w:ascii="Calibri" w:hAnsi="Calibri" w:eastAsia="Calibri" w:cs="Calibri"/>
          <w:spacing w:val="-2"/>
        </w:rPr>
        <w:t>a</w:t>
      </w:r>
      <w:r>
        <w:rPr>
          <w:rFonts w:ascii="Calibri" w:hAnsi="Calibri" w:eastAsia="Calibri" w:cs="Calibri"/>
          <w:spacing w:val="1"/>
        </w:rPr>
        <w:t>m</w:t>
      </w:r>
      <w:r>
        <w:rPr>
          <w:rFonts w:ascii="Calibri" w:hAnsi="Calibri" w:eastAsia="Calibri" w:cs="Calibri"/>
        </w:rPr>
        <w:t>e</w:t>
      </w:r>
      <w:r>
        <w:rPr>
          <w:rFonts w:ascii="Calibri" w:hAnsi="Calibri" w:eastAsia="Calibri" w:cs="Calibri"/>
          <w:spacing w:val="-2"/>
        </w:rPr>
        <w:t xml:space="preserve"> </w:t>
      </w:r>
      <w:r>
        <w:rPr>
          <w:rFonts w:ascii="Calibri" w:hAnsi="Calibri" w:eastAsia="Calibri" w:cs="Calibri"/>
        </w:rPr>
        <w:t>in</w:t>
      </w:r>
      <w:r>
        <w:rPr>
          <w:rFonts w:ascii="Calibri" w:hAnsi="Calibri" w:eastAsia="Calibri" w:cs="Calibri"/>
          <w:spacing w:val="-1"/>
        </w:rPr>
        <w:t>d</w:t>
      </w:r>
      <w:r>
        <w:rPr>
          <w:rFonts w:ascii="Calibri" w:hAnsi="Calibri" w:eastAsia="Calibri" w:cs="Calibri"/>
        </w:rPr>
        <w:t>ivid</w:t>
      </w:r>
      <w:r>
        <w:rPr>
          <w:rFonts w:ascii="Calibri" w:hAnsi="Calibri" w:eastAsia="Calibri" w:cs="Calibri"/>
          <w:spacing w:val="-1"/>
        </w:rPr>
        <w:t>u</w:t>
      </w:r>
      <w:r>
        <w:rPr>
          <w:rFonts w:ascii="Calibri" w:hAnsi="Calibri" w:eastAsia="Calibri" w:cs="Calibri"/>
        </w:rPr>
        <w:t xml:space="preserve">als </w:t>
      </w:r>
      <w:r>
        <w:rPr>
          <w:rFonts w:ascii="Calibri" w:hAnsi="Calibri" w:eastAsia="Calibri" w:cs="Calibri"/>
          <w:spacing w:val="-2"/>
        </w:rPr>
        <w:t>w</w:t>
      </w:r>
      <w:r>
        <w:rPr>
          <w:rFonts w:ascii="Calibri" w:hAnsi="Calibri" w:eastAsia="Calibri" w:cs="Calibri"/>
        </w:rPr>
        <w:t xml:space="preserve">ith </w:t>
      </w:r>
      <w:r>
        <w:rPr>
          <w:rFonts w:ascii="Calibri" w:hAnsi="Calibri" w:eastAsia="Calibri" w:cs="Calibri"/>
          <w:spacing w:val="1"/>
        </w:rPr>
        <w:t>t</w:t>
      </w:r>
      <w:r>
        <w:rPr>
          <w:rFonts w:ascii="Calibri" w:hAnsi="Calibri" w:eastAsia="Calibri" w:cs="Calibri"/>
          <w:spacing w:val="-1"/>
        </w:rPr>
        <w:t>h</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rPr>
        <w:t>s</w:t>
      </w:r>
      <w:r>
        <w:rPr>
          <w:rFonts w:ascii="Calibri" w:hAnsi="Calibri" w:eastAsia="Calibri" w:cs="Calibri"/>
          <w:spacing w:val="-2"/>
        </w:rPr>
        <w:t>a</w:t>
      </w:r>
      <w:r>
        <w:rPr>
          <w:rFonts w:ascii="Calibri" w:hAnsi="Calibri" w:eastAsia="Calibri" w:cs="Calibri"/>
          <w:spacing w:val="-1"/>
        </w:rPr>
        <w:t>m</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rPr>
        <w:t>act</w:t>
      </w:r>
      <w:r>
        <w:rPr>
          <w:rFonts w:ascii="Calibri" w:hAnsi="Calibri" w:eastAsia="Calibri" w:cs="Calibri"/>
          <w:spacing w:val="-2"/>
        </w:rPr>
        <w:t>i</w:t>
      </w:r>
      <w:r>
        <w:rPr>
          <w:rFonts w:ascii="Calibri" w:hAnsi="Calibri" w:eastAsia="Calibri" w:cs="Calibri"/>
          <w:spacing w:val="1"/>
        </w:rPr>
        <w:t>v</w:t>
      </w:r>
      <w:r>
        <w:rPr>
          <w:rFonts w:ascii="Calibri" w:hAnsi="Calibri" w:eastAsia="Calibri" w:cs="Calibri"/>
        </w:rPr>
        <w:t>it</w:t>
      </w:r>
      <w:r>
        <w:rPr>
          <w:rFonts w:ascii="Calibri" w:hAnsi="Calibri" w:eastAsia="Calibri" w:cs="Calibri"/>
          <w:spacing w:val="-2"/>
        </w:rPr>
        <w:t>i</w:t>
      </w:r>
      <w:r>
        <w:rPr>
          <w:rFonts w:ascii="Calibri" w:hAnsi="Calibri" w:eastAsia="Calibri" w:cs="Calibri"/>
        </w:rPr>
        <w:t>es</w:t>
      </w:r>
      <w:r>
        <w:rPr>
          <w:rFonts w:ascii="Calibri" w:hAnsi="Calibri" w:eastAsia="Calibri" w:cs="Calibri"/>
          <w:spacing w:val="1"/>
        </w:rPr>
        <w:t xml:space="preserve"> </w:t>
      </w:r>
      <w:r>
        <w:rPr>
          <w:rFonts w:ascii="Calibri" w:hAnsi="Calibri" w:eastAsia="Calibri" w:cs="Calibri"/>
        </w:rPr>
        <w:t>in</w:t>
      </w:r>
      <w:r>
        <w:rPr>
          <w:rFonts w:ascii="Calibri" w:hAnsi="Calibri" w:eastAsia="Calibri" w:cs="Calibri"/>
          <w:spacing w:val="-1"/>
        </w:rPr>
        <w:t xml:space="preserve"> </w:t>
      </w:r>
      <w:r>
        <w:rPr>
          <w:rFonts w:ascii="Calibri" w:hAnsi="Calibri" w:eastAsia="Calibri" w:cs="Calibri"/>
        </w:rPr>
        <w:t>s</w:t>
      </w:r>
      <w:r>
        <w:rPr>
          <w:rFonts w:ascii="Calibri" w:hAnsi="Calibri" w:eastAsia="Calibri" w:cs="Calibri"/>
          <w:spacing w:val="-2"/>
        </w:rPr>
        <w:t>a</w:t>
      </w:r>
      <w:r>
        <w:rPr>
          <w:rFonts w:ascii="Calibri" w:hAnsi="Calibri" w:eastAsia="Calibri" w:cs="Calibri"/>
          <w:spacing w:val="1"/>
        </w:rPr>
        <w:t>m</w:t>
      </w:r>
      <w:r>
        <w:rPr>
          <w:rFonts w:ascii="Calibri" w:hAnsi="Calibri" w:eastAsia="Calibri" w:cs="Calibri"/>
        </w:rPr>
        <w:t>e l</w:t>
      </w:r>
      <w:r>
        <w:rPr>
          <w:rFonts w:ascii="Calibri" w:hAnsi="Calibri" w:eastAsia="Calibri" w:cs="Calibri"/>
          <w:spacing w:val="1"/>
        </w:rPr>
        <w:t>o</w:t>
      </w:r>
      <w:r>
        <w:rPr>
          <w:rFonts w:ascii="Calibri" w:hAnsi="Calibri" w:eastAsia="Calibri" w:cs="Calibri"/>
        </w:rPr>
        <w:t>cat</w:t>
      </w:r>
      <w:r>
        <w:rPr>
          <w:rFonts w:ascii="Calibri" w:hAnsi="Calibri" w:eastAsia="Calibri" w:cs="Calibri"/>
          <w:spacing w:val="-2"/>
        </w:rPr>
        <w:t>i</w:t>
      </w:r>
      <w:r>
        <w:rPr>
          <w:rFonts w:ascii="Calibri" w:hAnsi="Calibri" w:eastAsia="Calibri" w:cs="Calibri"/>
          <w:spacing w:val="1"/>
        </w:rPr>
        <w:t>o</w:t>
      </w:r>
      <w:r>
        <w:rPr>
          <w:rFonts w:ascii="Calibri" w:hAnsi="Calibri" w:eastAsia="Calibri" w:cs="Calibri"/>
          <w:spacing w:val="-1"/>
        </w:rPr>
        <w:t>n</w:t>
      </w:r>
      <w:r>
        <w:rPr>
          <w:rFonts w:ascii="Calibri" w:hAnsi="Calibri" w:eastAsia="Calibri" w:cs="Calibri"/>
        </w:rPr>
        <w:t>s,</w:t>
      </w:r>
      <w:r>
        <w:rPr>
          <w:rFonts w:ascii="Calibri" w:hAnsi="Calibri" w:eastAsia="Calibri" w:cs="Calibri"/>
          <w:spacing w:val="-2"/>
        </w:rPr>
        <w:t xml:space="preserve"> </w:t>
      </w:r>
      <w:r>
        <w:rPr>
          <w:rFonts w:ascii="Calibri" w:hAnsi="Calibri" w:eastAsia="Calibri" w:cs="Calibri"/>
        </w:rPr>
        <w:t>where</w:t>
      </w:r>
      <w:r>
        <w:rPr>
          <w:rFonts w:ascii="Calibri" w:hAnsi="Calibri" w:eastAsia="Calibri" w:cs="Calibri"/>
          <w:spacing w:val="-2"/>
        </w:rPr>
        <w:t xml:space="preserve"> </w:t>
      </w:r>
      <w:r>
        <w:rPr>
          <w:rFonts w:ascii="Calibri" w:hAnsi="Calibri" w:eastAsia="Calibri" w:cs="Calibri"/>
        </w:rPr>
        <w:t>p</w:t>
      </w:r>
      <w:r>
        <w:rPr>
          <w:rFonts w:ascii="Calibri" w:hAnsi="Calibri" w:eastAsia="Calibri" w:cs="Calibri"/>
          <w:spacing w:val="1"/>
        </w:rPr>
        <w:t>o</w:t>
      </w:r>
      <w:r>
        <w:rPr>
          <w:rFonts w:ascii="Calibri" w:hAnsi="Calibri" w:eastAsia="Calibri" w:cs="Calibri"/>
        </w:rPr>
        <w:t>ssi</w:t>
      </w:r>
      <w:r>
        <w:rPr>
          <w:rFonts w:ascii="Calibri" w:hAnsi="Calibri" w:eastAsia="Calibri" w:cs="Calibri"/>
          <w:spacing w:val="-1"/>
        </w:rPr>
        <w:t>b</w:t>
      </w:r>
      <w:r>
        <w:rPr>
          <w:rFonts w:ascii="Calibri" w:hAnsi="Calibri" w:eastAsia="Calibri" w:cs="Calibri"/>
          <w:spacing w:val="-3"/>
        </w:rPr>
        <w:t>l</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rPr>
        <w:t>c</w:t>
      </w:r>
      <w:r>
        <w:rPr>
          <w:rFonts w:ascii="Calibri" w:hAnsi="Calibri" w:eastAsia="Calibri" w:cs="Calibri"/>
          <w:spacing w:val="1"/>
        </w:rPr>
        <w:t>o</w:t>
      </w:r>
      <w:r>
        <w:rPr>
          <w:rFonts w:ascii="Calibri" w:hAnsi="Calibri" w:eastAsia="Calibri" w:cs="Calibri"/>
          <w:spacing w:val="-1"/>
        </w:rPr>
        <w:t>n</w:t>
      </w:r>
      <w:r>
        <w:rPr>
          <w:rFonts w:ascii="Calibri" w:hAnsi="Calibri" w:eastAsia="Calibri" w:cs="Calibri"/>
        </w:rPr>
        <w:t>su</w:t>
      </w:r>
      <w:r>
        <w:rPr>
          <w:rFonts w:ascii="Calibri" w:hAnsi="Calibri" w:eastAsia="Calibri" w:cs="Calibri"/>
          <w:spacing w:val="-1"/>
        </w:rPr>
        <w:t>l</w:t>
      </w:r>
      <w:r>
        <w:rPr>
          <w:rFonts w:ascii="Calibri" w:hAnsi="Calibri" w:eastAsia="Calibri" w:cs="Calibri"/>
        </w:rPr>
        <w:t>tat</w:t>
      </w:r>
      <w:r>
        <w:rPr>
          <w:rFonts w:ascii="Calibri" w:hAnsi="Calibri" w:eastAsia="Calibri" w:cs="Calibri"/>
          <w:spacing w:val="-3"/>
        </w:rPr>
        <w:t>i</w:t>
      </w:r>
      <w:r>
        <w:rPr>
          <w:rFonts w:ascii="Calibri" w:hAnsi="Calibri" w:eastAsia="Calibri" w:cs="Calibri"/>
          <w:spacing w:val="1"/>
        </w:rPr>
        <w:t>v</w:t>
      </w:r>
      <w:r>
        <w:rPr>
          <w:rFonts w:ascii="Calibri" w:hAnsi="Calibri" w:eastAsia="Calibri" w:cs="Calibri"/>
        </w:rPr>
        <w:t>e</w:t>
      </w:r>
      <w:r>
        <w:rPr>
          <w:rFonts w:ascii="Calibri" w:hAnsi="Calibri" w:eastAsia="Calibri" w:cs="Calibri"/>
          <w:spacing w:val="-2"/>
        </w:rPr>
        <w:t>l</w:t>
      </w:r>
      <w:r>
        <w:rPr>
          <w:rFonts w:ascii="Calibri" w:hAnsi="Calibri" w:eastAsia="Calibri" w:cs="Calibri"/>
        </w:rPr>
        <w:t>y</w:t>
      </w:r>
      <w:r>
        <w:rPr>
          <w:rFonts w:ascii="Calibri" w:hAnsi="Calibri" w:eastAsia="Calibri" w:cs="Calibri"/>
          <w:spacing w:val="1"/>
        </w:rPr>
        <w:t xml:space="preserve"> w</w:t>
      </w:r>
      <w:r>
        <w:rPr>
          <w:rFonts w:ascii="Calibri" w:hAnsi="Calibri" w:eastAsia="Calibri" w:cs="Calibri"/>
          <w:spacing w:val="-3"/>
        </w:rPr>
        <w:t>i</w:t>
      </w:r>
      <w:r>
        <w:rPr>
          <w:rFonts w:ascii="Calibri" w:hAnsi="Calibri" w:eastAsia="Calibri" w:cs="Calibri"/>
        </w:rPr>
        <w:t>th p</w:t>
      </w:r>
      <w:r>
        <w:rPr>
          <w:rFonts w:ascii="Calibri" w:hAnsi="Calibri" w:eastAsia="Calibri" w:cs="Calibri"/>
          <w:spacing w:val="-1"/>
        </w:rPr>
        <w:t>a</w:t>
      </w:r>
      <w:r>
        <w:rPr>
          <w:rFonts w:ascii="Calibri" w:hAnsi="Calibri" w:eastAsia="Calibri" w:cs="Calibri"/>
        </w:rPr>
        <w:t>rtne</w:t>
      </w:r>
      <w:r>
        <w:rPr>
          <w:rFonts w:ascii="Calibri" w:hAnsi="Calibri" w:eastAsia="Calibri" w:cs="Calibri"/>
          <w:spacing w:val="-3"/>
        </w:rPr>
        <w:t>r</w:t>
      </w:r>
      <w:r>
        <w:rPr>
          <w:rFonts w:ascii="Calibri" w:hAnsi="Calibri" w:eastAsia="Calibri" w:cs="Calibri"/>
        </w:rPr>
        <w:t>s;</w:t>
      </w:r>
      <w:r>
        <w:rPr>
          <w:rFonts w:ascii="Calibri" w:hAnsi="Calibri" w:eastAsia="Calibri" w:cs="Calibri"/>
          <w:spacing w:val="1"/>
        </w:rPr>
        <w:t xml:space="preserve"> </w:t>
      </w:r>
      <w:r>
        <w:rPr>
          <w:rFonts w:ascii="Calibri" w:hAnsi="Calibri" w:eastAsia="Calibri" w:cs="Calibri"/>
          <w:spacing w:val="-2"/>
        </w:rPr>
        <w:t>c</w:t>
      </w:r>
      <w:r>
        <w:rPr>
          <w:rFonts w:ascii="Calibri" w:hAnsi="Calibri" w:eastAsia="Calibri" w:cs="Calibri"/>
          <w:spacing w:val="-1"/>
        </w:rPr>
        <w:t>o</w:t>
      </w:r>
      <w:r>
        <w:rPr>
          <w:rFonts w:ascii="Calibri" w:hAnsi="Calibri" w:eastAsia="Calibri" w:cs="Calibri"/>
          <w:spacing w:val="1"/>
        </w:rPr>
        <w:t>mm</w:t>
      </w:r>
      <w:r>
        <w:rPr>
          <w:rFonts w:ascii="Calibri" w:hAnsi="Calibri" w:eastAsia="Calibri" w:cs="Calibri"/>
          <w:spacing w:val="-1"/>
        </w:rPr>
        <w:t>un</w:t>
      </w:r>
      <w:r>
        <w:rPr>
          <w:rFonts w:ascii="Calibri" w:hAnsi="Calibri" w:eastAsia="Calibri" w:cs="Calibri"/>
        </w:rPr>
        <w:t>ic</w:t>
      </w:r>
      <w:r>
        <w:rPr>
          <w:rFonts w:ascii="Calibri" w:hAnsi="Calibri" w:eastAsia="Calibri" w:cs="Calibri"/>
          <w:spacing w:val="-3"/>
        </w:rPr>
        <w:t>a</w:t>
      </w:r>
      <w:r>
        <w:rPr>
          <w:rFonts w:ascii="Calibri" w:hAnsi="Calibri" w:eastAsia="Calibri" w:cs="Calibri"/>
        </w:rPr>
        <w:t>te</w:t>
      </w:r>
      <w:r>
        <w:rPr>
          <w:rFonts w:ascii="Calibri" w:hAnsi="Calibri" w:eastAsia="Calibri" w:cs="Calibri"/>
          <w:spacing w:val="-1"/>
        </w:rPr>
        <w:t xml:space="preserve"> </w:t>
      </w:r>
      <w:r>
        <w:rPr>
          <w:rFonts w:ascii="Calibri" w:hAnsi="Calibri" w:eastAsia="Calibri" w:cs="Calibri"/>
        </w:rPr>
        <w:t>the ap</w:t>
      </w:r>
      <w:r>
        <w:rPr>
          <w:rFonts w:ascii="Calibri" w:hAnsi="Calibri" w:eastAsia="Calibri" w:cs="Calibri"/>
          <w:spacing w:val="-1"/>
        </w:rPr>
        <w:t>p</w:t>
      </w:r>
      <w:r>
        <w:rPr>
          <w:rFonts w:ascii="Calibri" w:hAnsi="Calibri" w:eastAsia="Calibri" w:cs="Calibri"/>
        </w:rPr>
        <w:t>r</w:t>
      </w:r>
      <w:r>
        <w:rPr>
          <w:rFonts w:ascii="Calibri" w:hAnsi="Calibri" w:eastAsia="Calibri" w:cs="Calibri"/>
          <w:spacing w:val="-1"/>
        </w:rPr>
        <w:t>o</w:t>
      </w:r>
      <w:r>
        <w:rPr>
          <w:rFonts w:ascii="Calibri" w:hAnsi="Calibri" w:eastAsia="Calibri" w:cs="Calibri"/>
          <w:spacing w:val="-3"/>
        </w:rPr>
        <w:t>a</w:t>
      </w:r>
      <w:r>
        <w:rPr>
          <w:rFonts w:ascii="Calibri" w:hAnsi="Calibri" w:eastAsia="Calibri" w:cs="Calibri"/>
        </w:rPr>
        <w:t>ch to</w:t>
      </w:r>
      <w:r>
        <w:rPr>
          <w:rFonts w:ascii="Calibri" w:hAnsi="Calibri" w:eastAsia="Calibri" w:cs="Calibri"/>
          <w:spacing w:val="-1"/>
        </w:rPr>
        <w:t xml:space="preserve"> </w:t>
      </w:r>
      <w:r>
        <w:rPr>
          <w:rFonts w:ascii="Calibri" w:hAnsi="Calibri" w:eastAsia="Calibri" w:cs="Calibri"/>
        </w:rPr>
        <w:t>part</w:t>
      </w:r>
      <w:r>
        <w:rPr>
          <w:rFonts w:ascii="Calibri" w:hAnsi="Calibri" w:eastAsia="Calibri" w:cs="Calibri"/>
          <w:spacing w:val="-1"/>
        </w:rPr>
        <w:t>n</w:t>
      </w:r>
      <w:r>
        <w:rPr>
          <w:rFonts w:ascii="Calibri" w:hAnsi="Calibri" w:eastAsia="Calibri" w:cs="Calibri"/>
        </w:rPr>
        <w:t>ers</w:t>
      </w:r>
      <w:r>
        <w:rPr>
          <w:rFonts w:ascii="Calibri" w:hAnsi="Calibri" w:eastAsia="Calibri" w:cs="Calibri"/>
          <w:spacing w:val="-2"/>
        </w:rPr>
        <w:t xml:space="preserve"> </w:t>
      </w:r>
      <w:r>
        <w:rPr>
          <w:rFonts w:ascii="Calibri" w:hAnsi="Calibri" w:eastAsia="Calibri" w:cs="Calibri"/>
        </w:rPr>
        <w:t>bef</w:t>
      </w:r>
      <w:r>
        <w:rPr>
          <w:rFonts w:ascii="Calibri" w:hAnsi="Calibri" w:eastAsia="Calibri" w:cs="Calibri"/>
          <w:spacing w:val="1"/>
        </w:rPr>
        <w:t>o</w:t>
      </w:r>
      <w:r>
        <w:rPr>
          <w:rFonts w:ascii="Calibri" w:hAnsi="Calibri" w:eastAsia="Calibri" w:cs="Calibri"/>
          <w:spacing w:val="-3"/>
        </w:rPr>
        <w:t>r</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rPr>
        <w:t>t</w:t>
      </w:r>
      <w:r>
        <w:rPr>
          <w:rFonts w:ascii="Calibri" w:hAnsi="Calibri" w:eastAsia="Calibri" w:cs="Calibri"/>
          <w:spacing w:val="-3"/>
        </w:rPr>
        <w:t>h</w:t>
      </w:r>
      <w:r>
        <w:rPr>
          <w:rFonts w:ascii="Calibri" w:hAnsi="Calibri" w:eastAsia="Calibri" w:cs="Calibri"/>
        </w:rPr>
        <w:t xml:space="preserve">ey </w:t>
      </w:r>
      <w:r>
        <w:rPr>
          <w:rFonts w:ascii="Calibri" w:hAnsi="Calibri" w:eastAsia="Calibri" w:cs="Calibri"/>
          <w:spacing w:val="-1"/>
        </w:rPr>
        <w:t>d</w:t>
      </w:r>
      <w:r>
        <w:rPr>
          <w:rFonts w:ascii="Calibri" w:hAnsi="Calibri" w:eastAsia="Calibri" w:cs="Calibri"/>
        </w:rPr>
        <w:t>e</w:t>
      </w:r>
      <w:r>
        <w:rPr>
          <w:rFonts w:ascii="Calibri" w:hAnsi="Calibri" w:eastAsia="Calibri" w:cs="Calibri"/>
          <w:spacing w:val="1"/>
        </w:rPr>
        <w:t>v</w:t>
      </w:r>
      <w:r>
        <w:rPr>
          <w:rFonts w:ascii="Calibri" w:hAnsi="Calibri" w:eastAsia="Calibri" w:cs="Calibri"/>
        </w:rPr>
        <w:t>e</w:t>
      </w:r>
      <w:r>
        <w:rPr>
          <w:rFonts w:ascii="Calibri" w:hAnsi="Calibri" w:eastAsia="Calibri" w:cs="Calibri"/>
          <w:spacing w:val="-2"/>
        </w:rPr>
        <w:t>l</w:t>
      </w:r>
      <w:r>
        <w:rPr>
          <w:rFonts w:ascii="Calibri" w:hAnsi="Calibri" w:eastAsia="Calibri" w:cs="Calibri"/>
          <w:spacing w:val="1"/>
        </w:rPr>
        <w:t>o</w:t>
      </w:r>
      <w:r>
        <w:rPr>
          <w:rFonts w:ascii="Calibri" w:hAnsi="Calibri" w:eastAsia="Calibri" w:cs="Calibri"/>
        </w:rPr>
        <w:t>p</w:t>
      </w:r>
      <w:r>
        <w:rPr>
          <w:rFonts w:ascii="Calibri" w:hAnsi="Calibri" w:eastAsia="Calibri" w:cs="Calibri"/>
          <w:spacing w:val="-1"/>
        </w:rPr>
        <w:t xml:space="preserve"> </w:t>
      </w:r>
      <w:r>
        <w:rPr>
          <w:rFonts w:ascii="Calibri" w:hAnsi="Calibri" w:eastAsia="Calibri" w:cs="Calibri"/>
          <w:spacing w:val="1"/>
        </w:rPr>
        <w:t>t</w:t>
      </w:r>
      <w:r>
        <w:rPr>
          <w:rFonts w:ascii="Calibri" w:hAnsi="Calibri" w:eastAsia="Calibri" w:cs="Calibri"/>
          <w:spacing w:val="-1"/>
        </w:rPr>
        <w:t>h</w:t>
      </w:r>
      <w:r>
        <w:rPr>
          <w:rFonts w:ascii="Calibri" w:hAnsi="Calibri" w:eastAsia="Calibri" w:cs="Calibri"/>
        </w:rPr>
        <w:t>eir</w:t>
      </w:r>
      <w:r>
        <w:rPr>
          <w:rFonts w:ascii="Calibri" w:hAnsi="Calibri" w:eastAsia="Calibri" w:cs="Calibri"/>
          <w:spacing w:val="-2"/>
        </w:rPr>
        <w:t xml:space="preserve"> </w:t>
      </w:r>
      <w:r>
        <w:rPr>
          <w:rFonts w:ascii="Calibri" w:hAnsi="Calibri" w:eastAsia="Calibri" w:cs="Calibri"/>
        </w:rPr>
        <w:t>pro</w:t>
      </w:r>
      <w:r>
        <w:rPr>
          <w:rFonts w:ascii="Calibri" w:hAnsi="Calibri" w:eastAsia="Calibri" w:cs="Calibri"/>
          <w:spacing w:val="-2"/>
        </w:rPr>
        <w:t>j</w:t>
      </w:r>
      <w:r>
        <w:rPr>
          <w:rFonts w:ascii="Calibri" w:hAnsi="Calibri" w:eastAsia="Calibri" w:cs="Calibri"/>
        </w:rPr>
        <w:t>ect she</w:t>
      </w:r>
      <w:r>
        <w:rPr>
          <w:rFonts w:ascii="Calibri" w:hAnsi="Calibri" w:eastAsia="Calibri" w:cs="Calibri"/>
          <w:spacing w:val="-2"/>
        </w:rPr>
        <w:t>et</w:t>
      </w:r>
      <w:r>
        <w:rPr>
          <w:rFonts w:ascii="Calibri" w:hAnsi="Calibri" w:eastAsia="Calibri" w:cs="Calibri"/>
        </w:rPr>
        <w:t>s</w:t>
      </w:r>
    </w:p>
    <w:p w:rsidR="00053E75" w:rsidRDefault="00BF1E13" w14:paraId="07AA7EA9" w14:textId="77777777">
      <w:pPr>
        <w:tabs>
          <w:tab w:val="left" w:pos="820"/>
        </w:tabs>
        <w:spacing w:after="0" w:line="240" w:lineRule="auto"/>
        <w:ind w:left="460" w:right="-20"/>
        <w:rPr>
          <w:rFonts w:ascii="Calibri" w:hAnsi="Calibri" w:eastAsia="Calibri" w:cs="Calibri"/>
        </w:rPr>
      </w:pPr>
      <w:r>
        <w:rPr>
          <w:rFonts w:ascii="Symbol" w:hAnsi="Symbol" w:eastAsia="Symbol" w:cs="Symbol"/>
          <w:w w:val="76"/>
        </w:rPr>
        <w:t>•</w:t>
      </w:r>
      <w:r>
        <w:rPr>
          <w:rFonts w:ascii="Times New Roman" w:hAnsi="Times New Roman" w:eastAsia="Times New Roman" w:cs="Times New Roman"/>
        </w:rPr>
        <w:tab/>
      </w:r>
      <w:r>
        <w:rPr>
          <w:rFonts w:ascii="Calibri" w:hAnsi="Calibri" w:eastAsia="Calibri" w:cs="Calibri"/>
        </w:rPr>
        <w:t>C</w:t>
      </w:r>
      <w:r>
        <w:rPr>
          <w:rFonts w:ascii="Calibri" w:hAnsi="Calibri" w:eastAsia="Calibri" w:cs="Calibri"/>
          <w:spacing w:val="1"/>
        </w:rPr>
        <w:t>o</w:t>
      </w:r>
      <w:r>
        <w:rPr>
          <w:rFonts w:ascii="Calibri" w:hAnsi="Calibri" w:eastAsia="Calibri" w:cs="Calibri"/>
          <w:spacing w:val="-1"/>
        </w:rPr>
        <w:t>ndu</w:t>
      </w:r>
      <w:r>
        <w:rPr>
          <w:rFonts w:ascii="Calibri" w:hAnsi="Calibri" w:eastAsia="Calibri" w:cs="Calibri"/>
        </w:rPr>
        <w:t>ct</w:t>
      </w:r>
      <w:r>
        <w:rPr>
          <w:rFonts w:ascii="Calibri" w:hAnsi="Calibri" w:eastAsia="Calibri" w:cs="Calibri"/>
          <w:spacing w:val="1"/>
        </w:rPr>
        <w:t xml:space="preserve"> </w:t>
      </w:r>
      <w:r>
        <w:rPr>
          <w:rFonts w:ascii="Calibri" w:hAnsi="Calibri" w:eastAsia="Calibri" w:cs="Calibri"/>
          <w:spacing w:val="-2"/>
        </w:rPr>
        <w:t>j</w:t>
      </w:r>
      <w:r>
        <w:rPr>
          <w:rFonts w:ascii="Calibri" w:hAnsi="Calibri" w:eastAsia="Calibri" w:cs="Calibri"/>
          <w:spacing w:val="1"/>
        </w:rPr>
        <w:t>o</w:t>
      </w:r>
      <w:r>
        <w:rPr>
          <w:rFonts w:ascii="Calibri" w:hAnsi="Calibri" w:eastAsia="Calibri" w:cs="Calibri"/>
        </w:rPr>
        <w:t>i</w:t>
      </w:r>
      <w:r>
        <w:rPr>
          <w:rFonts w:ascii="Calibri" w:hAnsi="Calibri" w:eastAsia="Calibri" w:cs="Calibri"/>
          <w:spacing w:val="-1"/>
        </w:rPr>
        <w:t>n</w:t>
      </w:r>
      <w:r>
        <w:rPr>
          <w:rFonts w:ascii="Calibri" w:hAnsi="Calibri" w:eastAsia="Calibri" w:cs="Calibri"/>
        </w:rPr>
        <w:t>t</w:t>
      </w:r>
      <w:r>
        <w:rPr>
          <w:rFonts w:ascii="Calibri" w:hAnsi="Calibri" w:eastAsia="Calibri" w:cs="Calibri"/>
          <w:spacing w:val="1"/>
        </w:rPr>
        <w:t xml:space="preserve"> </w:t>
      </w:r>
      <w:r>
        <w:rPr>
          <w:rFonts w:ascii="Calibri" w:hAnsi="Calibri" w:eastAsia="Calibri" w:cs="Calibri"/>
          <w:spacing w:val="-1"/>
        </w:rPr>
        <w:t>p</w:t>
      </w:r>
      <w:r>
        <w:rPr>
          <w:rFonts w:ascii="Calibri" w:hAnsi="Calibri" w:eastAsia="Calibri" w:cs="Calibri"/>
          <w:spacing w:val="-3"/>
        </w:rPr>
        <w:t>r</w:t>
      </w:r>
      <w:r>
        <w:rPr>
          <w:rFonts w:ascii="Calibri" w:hAnsi="Calibri" w:eastAsia="Calibri" w:cs="Calibri"/>
          <w:spacing w:val="1"/>
        </w:rPr>
        <w:t>o</w:t>
      </w:r>
      <w:r>
        <w:rPr>
          <w:rFonts w:ascii="Calibri" w:hAnsi="Calibri" w:eastAsia="Calibri" w:cs="Calibri"/>
        </w:rPr>
        <w:t>je</w:t>
      </w:r>
      <w:r>
        <w:rPr>
          <w:rFonts w:ascii="Calibri" w:hAnsi="Calibri" w:eastAsia="Calibri" w:cs="Calibri"/>
          <w:spacing w:val="-2"/>
        </w:rPr>
        <w:t>c</w:t>
      </w:r>
      <w:r>
        <w:rPr>
          <w:rFonts w:ascii="Calibri" w:hAnsi="Calibri" w:eastAsia="Calibri" w:cs="Calibri"/>
          <w:spacing w:val="1"/>
        </w:rPr>
        <w:t>t</w:t>
      </w:r>
      <w:r>
        <w:rPr>
          <w:rFonts w:ascii="Calibri" w:hAnsi="Calibri" w:eastAsia="Calibri" w:cs="Calibri"/>
        </w:rPr>
        <w:t>-she</w:t>
      </w:r>
      <w:r>
        <w:rPr>
          <w:rFonts w:ascii="Calibri" w:hAnsi="Calibri" w:eastAsia="Calibri" w:cs="Calibri"/>
          <w:spacing w:val="-2"/>
        </w:rPr>
        <w:t>e</w:t>
      </w:r>
      <w:r>
        <w:rPr>
          <w:rFonts w:ascii="Calibri" w:hAnsi="Calibri" w:eastAsia="Calibri" w:cs="Calibri"/>
        </w:rPr>
        <w:t>t</w:t>
      </w:r>
      <w:r>
        <w:rPr>
          <w:rFonts w:ascii="Calibri" w:hAnsi="Calibri" w:eastAsia="Calibri" w:cs="Calibri"/>
          <w:spacing w:val="-2"/>
        </w:rPr>
        <w:t xml:space="preserve"> </w:t>
      </w:r>
      <w:r>
        <w:rPr>
          <w:rFonts w:ascii="Calibri" w:hAnsi="Calibri" w:eastAsia="Calibri" w:cs="Calibri"/>
          <w:spacing w:val="1"/>
        </w:rPr>
        <w:t>v</w:t>
      </w:r>
      <w:r>
        <w:rPr>
          <w:rFonts w:ascii="Calibri" w:hAnsi="Calibri" w:eastAsia="Calibri" w:cs="Calibri"/>
          <w:spacing w:val="-2"/>
        </w:rPr>
        <w:t>e</w:t>
      </w:r>
      <w:r>
        <w:rPr>
          <w:rFonts w:ascii="Calibri" w:hAnsi="Calibri" w:eastAsia="Calibri" w:cs="Calibri"/>
        </w:rPr>
        <w:t>t</w:t>
      </w:r>
      <w:r>
        <w:rPr>
          <w:rFonts w:ascii="Calibri" w:hAnsi="Calibri" w:eastAsia="Calibri" w:cs="Calibri"/>
          <w:spacing w:val="1"/>
        </w:rPr>
        <w:t>t</w:t>
      </w:r>
      <w:r>
        <w:rPr>
          <w:rFonts w:ascii="Calibri" w:hAnsi="Calibri" w:eastAsia="Calibri" w:cs="Calibri"/>
        </w:rPr>
        <w:t>i</w:t>
      </w:r>
      <w:r>
        <w:rPr>
          <w:rFonts w:ascii="Calibri" w:hAnsi="Calibri" w:eastAsia="Calibri" w:cs="Calibri"/>
          <w:spacing w:val="-1"/>
        </w:rPr>
        <w:t>n</w:t>
      </w:r>
      <w:r>
        <w:rPr>
          <w:rFonts w:ascii="Calibri" w:hAnsi="Calibri" w:eastAsia="Calibri" w:cs="Calibri"/>
        </w:rPr>
        <w:t>g</w:t>
      </w:r>
      <w:r>
        <w:rPr>
          <w:rFonts w:ascii="Calibri" w:hAnsi="Calibri" w:eastAsia="Calibri" w:cs="Calibri"/>
          <w:spacing w:val="-1"/>
        </w:rPr>
        <w:t xml:space="preserve"> </w:t>
      </w:r>
      <w:r>
        <w:rPr>
          <w:rFonts w:ascii="Calibri" w:hAnsi="Calibri" w:eastAsia="Calibri" w:cs="Calibri"/>
          <w:spacing w:val="-2"/>
        </w:rPr>
        <w:t>t</w:t>
      </w:r>
      <w:r>
        <w:rPr>
          <w:rFonts w:ascii="Calibri" w:hAnsi="Calibri" w:eastAsia="Calibri" w:cs="Calibri"/>
        </w:rPr>
        <w:t>o</w:t>
      </w:r>
      <w:r>
        <w:rPr>
          <w:rFonts w:ascii="Calibri" w:hAnsi="Calibri" w:eastAsia="Calibri" w:cs="Calibri"/>
          <w:spacing w:val="1"/>
        </w:rPr>
        <w:t xml:space="preserve"> </w:t>
      </w:r>
      <w:r>
        <w:rPr>
          <w:rFonts w:ascii="Calibri" w:hAnsi="Calibri" w:eastAsia="Calibri" w:cs="Calibri"/>
        </w:rPr>
        <w:t>d</w:t>
      </w:r>
      <w:r>
        <w:rPr>
          <w:rFonts w:ascii="Calibri" w:hAnsi="Calibri" w:eastAsia="Calibri" w:cs="Calibri"/>
          <w:spacing w:val="1"/>
        </w:rPr>
        <w:t>o</w:t>
      </w:r>
      <w:r>
        <w:rPr>
          <w:rFonts w:ascii="Calibri" w:hAnsi="Calibri" w:eastAsia="Calibri" w:cs="Calibri"/>
          <w:spacing w:val="-1"/>
        </w:rPr>
        <w:t>ub</w:t>
      </w:r>
      <w:r>
        <w:rPr>
          <w:rFonts w:ascii="Calibri" w:hAnsi="Calibri" w:eastAsia="Calibri" w:cs="Calibri"/>
        </w:rPr>
        <w:t>l</w:t>
      </w:r>
      <w:r>
        <w:rPr>
          <w:rFonts w:ascii="Calibri" w:hAnsi="Calibri" w:eastAsia="Calibri" w:cs="Calibri"/>
          <w:spacing w:val="2"/>
        </w:rPr>
        <w:t>e</w:t>
      </w:r>
      <w:r>
        <w:rPr>
          <w:rFonts w:ascii="Calibri" w:hAnsi="Calibri" w:eastAsia="Calibri" w:cs="Calibri"/>
          <w:spacing w:val="-3"/>
        </w:rPr>
        <w:t>-</w:t>
      </w:r>
      <w:r>
        <w:rPr>
          <w:rFonts w:ascii="Calibri" w:hAnsi="Calibri" w:eastAsia="Calibri" w:cs="Calibri"/>
        </w:rPr>
        <w:t>check</w:t>
      </w:r>
      <w:r>
        <w:rPr>
          <w:rFonts w:ascii="Calibri" w:hAnsi="Calibri" w:eastAsia="Calibri" w:cs="Calibri"/>
          <w:spacing w:val="-2"/>
        </w:rPr>
        <w:t xml:space="preserve"> </w:t>
      </w:r>
      <w:r>
        <w:rPr>
          <w:rFonts w:ascii="Calibri" w:hAnsi="Calibri" w:eastAsia="Calibri" w:cs="Calibri"/>
        </w:rPr>
        <w:t>f</w:t>
      </w:r>
      <w:r>
        <w:rPr>
          <w:rFonts w:ascii="Calibri" w:hAnsi="Calibri" w:eastAsia="Calibri" w:cs="Calibri"/>
          <w:spacing w:val="-1"/>
        </w:rPr>
        <w:t>o</w:t>
      </w:r>
      <w:r>
        <w:rPr>
          <w:rFonts w:ascii="Calibri" w:hAnsi="Calibri" w:eastAsia="Calibri" w:cs="Calibri"/>
        </w:rPr>
        <w:t>r d</w:t>
      </w:r>
      <w:r>
        <w:rPr>
          <w:rFonts w:ascii="Calibri" w:hAnsi="Calibri" w:eastAsia="Calibri" w:cs="Calibri"/>
          <w:spacing w:val="-1"/>
        </w:rPr>
        <w:t>up</w:t>
      </w:r>
      <w:r>
        <w:rPr>
          <w:rFonts w:ascii="Calibri" w:hAnsi="Calibri" w:eastAsia="Calibri" w:cs="Calibri"/>
        </w:rPr>
        <w:t>licati</w:t>
      </w:r>
      <w:r>
        <w:rPr>
          <w:rFonts w:ascii="Calibri" w:hAnsi="Calibri" w:eastAsia="Calibri" w:cs="Calibri"/>
          <w:spacing w:val="1"/>
        </w:rPr>
        <w:t>o</w:t>
      </w:r>
      <w:r>
        <w:rPr>
          <w:rFonts w:ascii="Calibri" w:hAnsi="Calibri" w:eastAsia="Calibri" w:cs="Calibri"/>
        </w:rPr>
        <w:t>n</w:t>
      </w:r>
      <w:r>
        <w:rPr>
          <w:rFonts w:ascii="Calibri" w:hAnsi="Calibri" w:eastAsia="Calibri" w:cs="Calibri"/>
          <w:spacing w:val="-3"/>
        </w:rPr>
        <w:t xml:space="preserve"> </w:t>
      </w:r>
      <w:r>
        <w:rPr>
          <w:rFonts w:ascii="Calibri" w:hAnsi="Calibri" w:eastAsia="Calibri" w:cs="Calibri"/>
          <w:spacing w:val="1"/>
        </w:rPr>
        <w:t>o</w:t>
      </w:r>
      <w:r>
        <w:rPr>
          <w:rFonts w:ascii="Calibri" w:hAnsi="Calibri" w:eastAsia="Calibri" w:cs="Calibri"/>
        </w:rPr>
        <w:t>f a</w:t>
      </w:r>
      <w:r>
        <w:rPr>
          <w:rFonts w:ascii="Calibri" w:hAnsi="Calibri" w:eastAsia="Calibri" w:cs="Calibri"/>
          <w:spacing w:val="-2"/>
        </w:rPr>
        <w:t>c</w:t>
      </w:r>
      <w:r>
        <w:rPr>
          <w:rFonts w:ascii="Calibri" w:hAnsi="Calibri" w:eastAsia="Calibri" w:cs="Calibri"/>
        </w:rPr>
        <w:t>ti</w:t>
      </w:r>
      <w:r>
        <w:rPr>
          <w:rFonts w:ascii="Calibri" w:hAnsi="Calibri" w:eastAsia="Calibri" w:cs="Calibri"/>
          <w:spacing w:val="1"/>
        </w:rPr>
        <w:t>v</w:t>
      </w:r>
      <w:r>
        <w:rPr>
          <w:rFonts w:ascii="Calibri" w:hAnsi="Calibri" w:eastAsia="Calibri" w:cs="Calibri"/>
        </w:rPr>
        <w:t>it</w:t>
      </w:r>
      <w:r>
        <w:rPr>
          <w:rFonts w:ascii="Calibri" w:hAnsi="Calibri" w:eastAsia="Calibri" w:cs="Calibri"/>
          <w:spacing w:val="-2"/>
        </w:rPr>
        <w:t>i</w:t>
      </w:r>
      <w:r>
        <w:rPr>
          <w:rFonts w:ascii="Calibri" w:hAnsi="Calibri" w:eastAsia="Calibri" w:cs="Calibri"/>
        </w:rPr>
        <w:t>e</w:t>
      </w:r>
      <w:r>
        <w:rPr>
          <w:rFonts w:ascii="Calibri" w:hAnsi="Calibri" w:eastAsia="Calibri" w:cs="Calibri"/>
          <w:spacing w:val="-2"/>
        </w:rPr>
        <w:t>s</w:t>
      </w:r>
      <w:r>
        <w:rPr>
          <w:rFonts w:ascii="Calibri" w:hAnsi="Calibri" w:eastAsia="Calibri" w:cs="Calibri"/>
          <w:spacing w:val="1"/>
        </w:rPr>
        <w:t>/</w:t>
      </w:r>
      <w:r>
        <w:rPr>
          <w:rFonts w:ascii="Calibri" w:hAnsi="Calibri" w:eastAsia="Calibri" w:cs="Calibri"/>
        </w:rPr>
        <w:t>l</w:t>
      </w:r>
      <w:r>
        <w:rPr>
          <w:rFonts w:ascii="Calibri" w:hAnsi="Calibri" w:eastAsia="Calibri" w:cs="Calibri"/>
          <w:spacing w:val="-2"/>
        </w:rPr>
        <w:t>o</w:t>
      </w:r>
      <w:r>
        <w:rPr>
          <w:rFonts w:ascii="Calibri" w:hAnsi="Calibri" w:eastAsia="Calibri" w:cs="Calibri"/>
        </w:rPr>
        <w:t>cati</w:t>
      </w:r>
      <w:r>
        <w:rPr>
          <w:rFonts w:ascii="Calibri" w:hAnsi="Calibri" w:eastAsia="Calibri" w:cs="Calibri"/>
          <w:spacing w:val="1"/>
        </w:rPr>
        <w:t>o</w:t>
      </w:r>
      <w:r>
        <w:rPr>
          <w:rFonts w:ascii="Calibri" w:hAnsi="Calibri" w:eastAsia="Calibri" w:cs="Calibri"/>
          <w:spacing w:val="-1"/>
        </w:rPr>
        <w:t>n</w:t>
      </w:r>
      <w:r>
        <w:rPr>
          <w:rFonts w:ascii="Calibri" w:hAnsi="Calibri" w:eastAsia="Calibri" w:cs="Calibri"/>
        </w:rPr>
        <w:t>s</w:t>
      </w:r>
    </w:p>
    <w:p w:rsidR="00053E75" w:rsidRDefault="00BF1E13" w14:paraId="32C9CCDF" w14:textId="77777777">
      <w:pPr>
        <w:tabs>
          <w:tab w:val="left" w:pos="820"/>
        </w:tabs>
        <w:spacing w:after="0" w:line="240" w:lineRule="auto"/>
        <w:ind w:left="820" w:right="1243" w:hanging="360"/>
        <w:rPr>
          <w:rFonts w:ascii="Calibri" w:hAnsi="Calibri" w:eastAsia="Calibri" w:cs="Calibri"/>
        </w:rPr>
      </w:pPr>
      <w:r>
        <w:rPr>
          <w:rFonts w:ascii="Symbol" w:hAnsi="Symbol" w:eastAsia="Symbol" w:cs="Symbol"/>
          <w:w w:val="76"/>
        </w:rPr>
        <w:t>•</w:t>
      </w:r>
      <w:r>
        <w:rPr>
          <w:rFonts w:ascii="Times New Roman" w:hAnsi="Times New Roman" w:eastAsia="Times New Roman" w:cs="Times New Roman"/>
        </w:rPr>
        <w:tab/>
      </w:r>
      <w:r>
        <w:rPr>
          <w:rFonts w:ascii="Calibri" w:hAnsi="Calibri" w:eastAsia="Calibri" w:cs="Calibri"/>
        </w:rPr>
        <w:t xml:space="preserve">If </w:t>
      </w:r>
      <w:r>
        <w:rPr>
          <w:rFonts w:ascii="Calibri" w:hAnsi="Calibri" w:eastAsia="Calibri" w:cs="Calibri"/>
          <w:spacing w:val="-1"/>
        </w:rPr>
        <w:t>dup</w:t>
      </w:r>
      <w:r>
        <w:rPr>
          <w:rFonts w:ascii="Calibri" w:hAnsi="Calibri" w:eastAsia="Calibri" w:cs="Calibri"/>
        </w:rPr>
        <w:t>licati</w:t>
      </w:r>
      <w:r>
        <w:rPr>
          <w:rFonts w:ascii="Calibri" w:hAnsi="Calibri" w:eastAsia="Calibri" w:cs="Calibri"/>
          <w:spacing w:val="1"/>
        </w:rPr>
        <w:t>o</w:t>
      </w:r>
      <w:r>
        <w:rPr>
          <w:rFonts w:ascii="Calibri" w:hAnsi="Calibri" w:eastAsia="Calibri" w:cs="Calibri"/>
        </w:rPr>
        <w:t>n</w:t>
      </w:r>
      <w:r>
        <w:rPr>
          <w:rFonts w:ascii="Calibri" w:hAnsi="Calibri" w:eastAsia="Calibri" w:cs="Calibri"/>
          <w:spacing w:val="-3"/>
        </w:rPr>
        <w:t xml:space="preserve"> </w:t>
      </w:r>
      <w:r>
        <w:rPr>
          <w:rFonts w:ascii="Calibri" w:hAnsi="Calibri" w:eastAsia="Calibri" w:cs="Calibri"/>
          <w:spacing w:val="1"/>
        </w:rPr>
        <w:t>o</w:t>
      </w:r>
      <w:r>
        <w:rPr>
          <w:rFonts w:ascii="Calibri" w:hAnsi="Calibri" w:eastAsia="Calibri" w:cs="Calibri"/>
        </w:rPr>
        <w:t>f a</w:t>
      </w:r>
      <w:r>
        <w:rPr>
          <w:rFonts w:ascii="Calibri" w:hAnsi="Calibri" w:eastAsia="Calibri" w:cs="Calibri"/>
          <w:spacing w:val="-2"/>
        </w:rPr>
        <w:t>c</w:t>
      </w:r>
      <w:r>
        <w:rPr>
          <w:rFonts w:ascii="Calibri" w:hAnsi="Calibri" w:eastAsia="Calibri" w:cs="Calibri"/>
        </w:rPr>
        <w:t>ti</w:t>
      </w:r>
      <w:r>
        <w:rPr>
          <w:rFonts w:ascii="Calibri" w:hAnsi="Calibri" w:eastAsia="Calibri" w:cs="Calibri"/>
          <w:spacing w:val="1"/>
        </w:rPr>
        <w:t>v</w:t>
      </w:r>
      <w:r>
        <w:rPr>
          <w:rFonts w:ascii="Calibri" w:hAnsi="Calibri" w:eastAsia="Calibri" w:cs="Calibri"/>
        </w:rPr>
        <w:t>it</w:t>
      </w:r>
      <w:r>
        <w:rPr>
          <w:rFonts w:ascii="Calibri" w:hAnsi="Calibri" w:eastAsia="Calibri" w:cs="Calibri"/>
          <w:spacing w:val="-2"/>
        </w:rPr>
        <w:t>i</w:t>
      </w:r>
      <w:r>
        <w:rPr>
          <w:rFonts w:ascii="Calibri" w:hAnsi="Calibri" w:eastAsia="Calibri" w:cs="Calibri"/>
        </w:rPr>
        <w:t>es</w:t>
      </w:r>
      <w:r>
        <w:rPr>
          <w:rFonts w:ascii="Calibri" w:hAnsi="Calibri" w:eastAsia="Calibri" w:cs="Calibri"/>
          <w:spacing w:val="2"/>
        </w:rPr>
        <w:t>/</w:t>
      </w:r>
      <w:r>
        <w:rPr>
          <w:rFonts w:ascii="Calibri" w:hAnsi="Calibri" w:eastAsia="Calibri" w:cs="Calibri"/>
          <w:spacing w:val="-3"/>
        </w:rPr>
        <w:t>l</w:t>
      </w:r>
      <w:r>
        <w:rPr>
          <w:rFonts w:ascii="Calibri" w:hAnsi="Calibri" w:eastAsia="Calibri" w:cs="Calibri"/>
          <w:spacing w:val="1"/>
        </w:rPr>
        <w:t>o</w:t>
      </w:r>
      <w:r>
        <w:rPr>
          <w:rFonts w:ascii="Calibri" w:hAnsi="Calibri" w:eastAsia="Calibri" w:cs="Calibri"/>
        </w:rPr>
        <w:t>cat</w:t>
      </w:r>
      <w:r>
        <w:rPr>
          <w:rFonts w:ascii="Calibri" w:hAnsi="Calibri" w:eastAsia="Calibri" w:cs="Calibri"/>
          <w:spacing w:val="-2"/>
        </w:rPr>
        <w:t>i</w:t>
      </w:r>
      <w:r>
        <w:rPr>
          <w:rFonts w:ascii="Calibri" w:hAnsi="Calibri" w:eastAsia="Calibri" w:cs="Calibri"/>
          <w:spacing w:val="1"/>
        </w:rPr>
        <w:t>o</w:t>
      </w:r>
      <w:r>
        <w:rPr>
          <w:rFonts w:ascii="Calibri" w:hAnsi="Calibri" w:eastAsia="Calibri" w:cs="Calibri"/>
          <w:spacing w:val="-1"/>
        </w:rPr>
        <w:t>n</w:t>
      </w:r>
      <w:r>
        <w:rPr>
          <w:rFonts w:ascii="Calibri" w:hAnsi="Calibri" w:eastAsia="Calibri" w:cs="Calibri"/>
        </w:rPr>
        <w:t>s is</w:t>
      </w:r>
      <w:r>
        <w:rPr>
          <w:rFonts w:ascii="Calibri" w:hAnsi="Calibri" w:eastAsia="Calibri" w:cs="Calibri"/>
          <w:spacing w:val="-2"/>
        </w:rPr>
        <w:t xml:space="preserve"> </w:t>
      </w:r>
      <w:r>
        <w:rPr>
          <w:rFonts w:ascii="Calibri" w:hAnsi="Calibri" w:eastAsia="Calibri" w:cs="Calibri"/>
        </w:rPr>
        <w:t>ide</w:t>
      </w:r>
      <w:r>
        <w:rPr>
          <w:rFonts w:ascii="Calibri" w:hAnsi="Calibri" w:eastAsia="Calibri" w:cs="Calibri"/>
          <w:spacing w:val="-1"/>
        </w:rPr>
        <w:t>n</w:t>
      </w:r>
      <w:r>
        <w:rPr>
          <w:rFonts w:ascii="Calibri" w:hAnsi="Calibri" w:eastAsia="Calibri" w:cs="Calibri"/>
        </w:rPr>
        <w:t xml:space="preserve">tified, </w:t>
      </w:r>
      <w:r>
        <w:rPr>
          <w:rFonts w:ascii="Calibri" w:hAnsi="Calibri" w:eastAsia="Calibri" w:cs="Calibri"/>
          <w:spacing w:val="-3"/>
        </w:rPr>
        <w:t>d</w:t>
      </w:r>
      <w:r>
        <w:rPr>
          <w:rFonts w:ascii="Calibri" w:hAnsi="Calibri" w:eastAsia="Calibri" w:cs="Calibri"/>
        </w:rPr>
        <w:t>eci</w:t>
      </w:r>
      <w:r>
        <w:rPr>
          <w:rFonts w:ascii="Calibri" w:hAnsi="Calibri" w:eastAsia="Calibri" w:cs="Calibri"/>
          <w:spacing w:val="-3"/>
        </w:rPr>
        <w:t>d</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spacing w:val="-1"/>
        </w:rPr>
        <w:t>b</w:t>
      </w:r>
      <w:r>
        <w:rPr>
          <w:rFonts w:ascii="Calibri" w:hAnsi="Calibri" w:eastAsia="Calibri" w:cs="Calibri"/>
        </w:rPr>
        <w:t>est</w:t>
      </w:r>
      <w:r>
        <w:rPr>
          <w:rFonts w:ascii="Calibri" w:hAnsi="Calibri" w:eastAsia="Calibri" w:cs="Calibri"/>
          <w:spacing w:val="-1"/>
        </w:rPr>
        <w:t xml:space="preserve"> </w:t>
      </w:r>
      <w:r>
        <w:rPr>
          <w:rFonts w:ascii="Calibri" w:hAnsi="Calibri" w:eastAsia="Calibri" w:cs="Calibri"/>
        </w:rPr>
        <w:t>ap</w:t>
      </w:r>
      <w:r>
        <w:rPr>
          <w:rFonts w:ascii="Calibri" w:hAnsi="Calibri" w:eastAsia="Calibri" w:cs="Calibri"/>
          <w:spacing w:val="-1"/>
        </w:rPr>
        <w:t>p</w:t>
      </w:r>
      <w:r>
        <w:rPr>
          <w:rFonts w:ascii="Calibri" w:hAnsi="Calibri" w:eastAsia="Calibri" w:cs="Calibri"/>
        </w:rPr>
        <w:t>r</w:t>
      </w:r>
      <w:r>
        <w:rPr>
          <w:rFonts w:ascii="Calibri" w:hAnsi="Calibri" w:eastAsia="Calibri" w:cs="Calibri"/>
          <w:spacing w:val="1"/>
        </w:rPr>
        <w:t>o</w:t>
      </w:r>
      <w:r>
        <w:rPr>
          <w:rFonts w:ascii="Calibri" w:hAnsi="Calibri" w:eastAsia="Calibri" w:cs="Calibri"/>
        </w:rPr>
        <w:t>ach</w:t>
      </w:r>
      <w:r>
        <w:rPr>
          <w:rFonts w:ascii="Calibri" w:hAnsi="Calibri" w:eastAsia="Calibri" w:cs="Calibri"/>
          <w:spacing w:val="-3"/>
        </w:rPr>
        <w:t xml:space="preserve"> </w:t>
      </w:r>
      <w:r>
        <w:rPr>
          <w:rFonts w:ascii="Calibri" w:hAnsi="Calibri" w:eastAsia="Calibri" w:cs="Calibri"/>
        </w:rPr>
        <w:t>to</w:t>
      </w:r>
      <w:r>
        <w:rPr>
          <w:rFonts w:ascii="Calibri" w:hAnsi="Calibri" w:eastAsia="Calibri" w:cs="Calibri"/>
          <w:spacing w:val="-1"/>
        </w:rPr>
        <w:t xml:space="preserve"> </w:t>
      </w:r>
      <w:r>
        <w:rPr>
          <w:rFonts w:ascii="Calibri" w:hAnsi="Calibri" w:eastAsia="Calibri" w:cs="Calibri"/>
        </w:rPr>
        <w:t>r</w:t>
      </w:r>
      <w:r>
        <w:rPr>
          <w:rFonts w:ascii="Calibri" w:hAnsi="Calibri" w:eastAsia="Calibri" w:cs="Calibri"/>
          <w:spacing w:val="3"/>
        </w:rPr>
        <w:t>e</w:t>
      </w:r>
      <w:r>
        <w:rPr>
          <w:rFonts w:ascii="Calibri" w:hAnsi="Calibri" w:eastAsia="Calibri" w:cs="Calibri"/>
        </w:rPr>
        <w:t>-al</w:t>
      </w:r>
      <w:r>
        <w:rPr>
          <w:rFonts w:ascii="Calibri" w:hAnsi="Calibri" w:eastAsia="Calibri" w:cs="Calibri"/>
          <w:spacing w:val="-3"/>
        </w:rPr>
        <w:t>l</w:t>
      </w:r>
      <w:r>
        <w:rPr>
          <w:rFonts w:ascii="Calibri" w:hAnsi="Calibri" w:eastAsia="Calibri" w:cs="Calibri"/>
          <w:spacing w:val="1"/>
        </w:rPr>
        <w:t>o</w:t>
      </w:r>
      <w:r>
        <w:rPr>
          <w:rFonts w:ascii="Calibri" w:hAnsi="Calibri" w:eastAsia="Calibri" w:cs="Calibri"/>
          <w:spacing w:val="-2"/>
        </w:rPr>
        <w:t>c</w:t>
      </w:r>
      <w:r>
        <w:rPr>
          <w:rFonts w:ascii="Calibri" w:hAnsi="Calibri" w:eastAsia="Calibri" w:cs="Calibri"/>
        </w:rPr>
        <w:t>ati</w:t>
      </w:r>
      <w:r>
        <w:rPr>
          <w:rFonts w:ascii="Calibri" w:hAnsi="Calibri" w:eastAsia="Calibri" w:cs="Calibri"/>
          <w:spacing w:val="-1"/>
        </w:rPr>
        <w:t>n</w:t>
      </w:r>
      <w:r>
        <w:rPr>
          <w:rFonts w:ascii="Calibri" w:hAnsi="Calibri" w:eastAsia="Calibri" w:cs="Calibri"/>
        </w:rPr>
        <w:t>g</w:t>
      </w:r>
      <w:r>
        <w:rPr>
          <w:rFonts w:ascii="Calibri" w:hAnsi="Calibri" w:eastAsia="Calibri" w:cs="Calibri"/>
          <w:spacing w:val="-1"/>
        </w:rPr>
        <w:t xml:space="preserve"> </w:t>
      </w:r>
      <w:r>
        <w:rPr>
          <w:rFonts w:ascii="Calibri" w:hAnsi="Calibri" w:eastAsia="Calibri" w:cs="Calibri"/>
        </w:rPr>
        <w:t>ac</w:t>
      </w:r>
      <w:r>
        <w:rPr>
          <w:rFonts w:ascii="Calibri" w:hAnsi="Calibri" w:eastAsia="Calibri" w:cs="Calibri"/>
          <w:spacing w:val="1"/>
        </w:rPr>
        <w:t>t</w:t>
      </w:r>
      <w:r>
        <w:rPr>
          <w:rFonts w:ascii="Calibri" w:hAnsi="Calibri" w:eastAsia="Calibri" w:cs="Calibri"/>
        </w:rPr>
        <w:t>iv</w:t>
      </w:r>
      <w:r>
        <w:rPr>
          <w:rFonts w:ascii="Calibri" w:hAnsi="Calibri" w:eastAsia="Calibri" w:cs="Calibri"/>
          <w:spacing w:val="-2"/>
        </w:rPr>
        <w:t>i</w:t>
      </w:r>
      <w:r>
        <w:rPr>
          <w:rFonts w:ascii="Calibri" w:hAnsi="Calibri" w:eastAsia="Calibri" w:cs="Calibri"/>
        </w:rPr>
        <w:t>ties</w:t>
      </w:r>
      <w:r>
        <w:rPr>
          <w:rFonts w:ascii="Calibri" w:hAnsi="Calibri" w:eastAsia="Calibri" w:cs="Calibri"/>
          <w:spacing w:val="-1"/>
        </w:rPr>
        <w:t xml:space="preserve"> </w:t>
      </w:r>
      <w:r>
        <w:rPr>
          <w:rFonts w:ascii="Calibri" w:hAnsi="Calibri" w:eastAsia="Calibri" w:cs="Calibri"/>
        </w:rPr>
        <w:t>a</w:t>
      </w:r>
      <w:r>
        <w:rPr>
          <w:rFonts w:ascii="Calibri" w:hAnsi="Calibri" w:eastAsia="Calibri" w:cs="Calibri"/>
          <w:spacing w:val="-1"/>
        </w:rPr>
        <w:t>n</w:t>
      </w:r>
      <w:r>
        <w:rPr>
          <w:rFonts w:ascii="Calibri" w:hAnsi="Calibri" w:eastAsia="Calibri" w:cs="Calibri"/>
        </w:rPr>
        <w:t>d</w:t>
      </w:r>
      <w:r>
        <w:rPr>
          <w:rFonts w:ascii="Calibri" w:hAnsi="Calibri" w:eastAsia="Calibri" w:cs="Calibri"/>
          <w:spacing w:val="-1"/>
        </w:rPr>
        <w:t xml:space="preserve"> </w:t>
      </w:r>
      <w:r>
        <w:rPr>
          <w:rFonts w:ascii="Calibri" w:hAnsi="Calibri" w:eastAsia="Calibri" w:cs="Calibri"/>
        </w:rPr>
        <w:t>ask su</w:t>
      </w:r>
      <w:r>
        <w:rPr>
          <w:rFonts w:ascii="Calibri" w:hAnsi="Calibri" w:eastAsia="Calibri" w:cs="Calibri"/>
          <w:spacing w:val="-2"/>
        </w:rPr>
        <w:t>b</w:t>
      </w:r>
      <w:r>
        <w:rPr>
          <w:rFonts w:ascii="Calibri" w:hAnsi="Calibri" w:eastAsia="Calibri" w:cs="Calibri"/>
          <w:spacing w:val="1"/>
        </w:rPr>
        <w:t>m</w:t>
      </w:r>
      <w:r>
        <w:rPr>
          <w:rFonts w:ascii="Calibri" w:hAnsi="Calibri" w:eastAsia="Calibri" w:cs="Calibri"/>
        </w:rPr>
        <w:t>itting</w:t>
      </w:r>
      <w:r>
        <w:rPr>
          <w:rFonts w:ascii="Calibri" w:hAnsi="Calibri" w:eastAsia="Calibri" w:cs="Calibri"/>
          <w:spacing w:val="-1"/>
        </w:rPr>
        <w:t xml:space="preserve"> </w:t>
      </w:r>
      <w:r>
        <w:rPr>
          <w:rFonts w:ascii="Calibri" w:hAnsi="Calibri" w:eastAsia="Calibri" w:cs="Calibri"/>
        </w:rPr>
        <w:t>part</w:t>
      </w:r>
      <w:r>
        <w:rPr>
          <w:rFonts w:ascii="Calibri" w:hAnsi="Calibri" w:eastAsia="Calibri" w:cs="Calibri"/>
          <w:spacing w:val="-3"/>
        </w:rPr>
        <w:t>n</w:t>
      </w:r>
      <w:r>
        <w:rPr>
          <w:rFonts w:ascii="Calibri" w:hAnsi="Calibri" w:eastAsia="Calibri" w:cs="Calibri"/>
        </w:rPr>
        <w:t>er(s)</w:t>
      </w:r>
      <w:r>
        <w:rPr>
          <w:rFonts w:ascii="Calibri" w:hAnsi="Calibri" w:eastAsia="Calibri" w:cs="Calibri"/>
          <w:spacing w:val="-1"/>
        </w:rPr>
        <w:t xml:space="preserve"> </w:t>
      </w:r>
      <w:r>
        <w:rPr>
          <w:rFonts w:ascii="Calibri" w:hAnsi="Calibri" w:eastAsia="Calibri" w:cs="Calibri"/>
        </w:rPr>
        <w:t>to</w:t>
      </w:r>
      <w:r>
        <w:rPr>
          <w:rFonts w:ascii="Calibri" w:hAnsi="Calibri" w:eastAsia="Calibri" w:cs="Calibri"/>
          <w:spacing w:val="-1"/>
        </w:rPr>
        <w:t xml:space="preserve"> </w:t>
      </w:r>
      <w:r>
        <w:rPr>
          <w:rFonts w:ascii="Calibri" w:hAnsi="Calibri" w:eastAsia="Calibri" w:cs="Calibri"/>
        </w:rPr>
        <w:t>r</w:t>
      </w:r>
      <w:r>
        <w:rPr>
          <w:rFonts w:ascii="Calibri" w:hAnsi="Calibri" w:eastAsia="Calibri" w:cs="Calibri"/>
          <w:spacing w:val="-2"/>
        </w:rPr>
        <w:t>e</w:t>
      </w:r>
      <w:r>
        <w:rPr>
          <w:rFonts w:ascii="Calibri" w:hAnsi="Calibri" w:eastAsia="Calibri" w:cs="Calibri"/>
          <w:spacing w:val="1"/>
        </w:rPr>
        <w:t>v</w:t>
      </w:r>
      <w:r>
        <w:rPr>
          <w:rFonts w:ascii="Calibri" w:hAnsi="Calibri" w:eastAsia="Calibri" w:cs="Calibri"/>
        </w:rPr>
        <w:t>ise p</w:t>
      </w:r>
      <w:r>
        <w:rPr>
          <w:rFonts w:ascii="Calibri" w:hAnsi="Calibri" w:eastAsia="Calibri" w:cs="Calibri"/>
          <w:spacing w:val="-3"/>
        </w:rPr>
        <w:t>r</w:t>
      </w:r>
      <w:r>
        <w:rPr>
          <w:rFonts w:ascii="Calibri" w:hAnsi="Calibri" w:eastAsia="Calibri" w:cs="Calibri"/>
          <w:spacing w:val="1"/>
        </w:rPr>
        <w:t>o</w:t>
      </w:r>
      <w:r>
        <w:rPr>
          <w:rFonts w:ascii="Calibri" w:hAnsi="Calibri" w:eastAsia="Calibri" w:cs="Calibri"/>
        </w:rPr>
        <w:t>j</w:t>
      </w:r>
      <w:r>
        <w:rPr>
          <w:rFonts w:ascii="Calibri" w:hAnsi="Calibri" w:eastAsia="Calibri" w:cs="Calibri"/>
          <w:spacing w:val="-2"/>
        </w:rPr>
        <w:t>e</w:t>
      </w:r>
      <w:r>
        <w:rPr>
          <w:rFonts w:ascii="Calibri" w:hAnsi="Calibri" w:eastAsia="Calibri" w:cs="Calibri"/>
        </w:rPr>
        <w:t>ct</w:t>
      </w:r>
      <w:r>
        <w:rPr>
          <w:rFonts w:ascii="Calibri" w:hAnsi="Calibri" w:eastAsia="Calibri" w:cs="Calibri"/>
          <w:spacing w:val="1"/>
        </w:rPr>
        <w:t xml:space="preserve"> </w:t>
      </w:r>
      <w:r>
        <w:rPr>
          <w:rFonts w:ascii="Calibri" w:hAnsi="Calibri" w:eastAsia="Calibri" w:cs="Calibri"/>
        </w:rPr>
        <w:t>s</w:t>
      </w:r>
      <w:r>
        <w:rPr>
          <w:rFonts w:ascii="Calibri" w:hAnsi="Calibri" w:eastAsia="Calibri" w:cs="Calibri"/>
          <w:spacing w:val="-3"/>
        </w:rPr>
        <w:t>h</w:t>
      </w:r>
      <w:r>
        <w:rPr>
          <w:rFonts w:ascii="Calibri" w:hAnsi="Calibri" w:eastAsia="Calibri" w:cs="Calibri"/>
        </w:rPr>
        <w:t>e</w:t>
      </w:r>
      <w:r>
        <w:rPr>
          <w:rFonts w:ascii="Calibri" w:hAnsi="Calibri" w:eastAsia="Calibri" w:cs="Calibri"/>
          <w:spacing w:val="1"/>
        </w:rPr>
        <w:t>e</w:t>
      </w:r>
      <w:r>
        <w:rPr>
          <w:rFonts w:ascii="Calibri" w:hAnsi="Calibri" w:eastAsia="Calibri" w:cs="Calibri"/>
          <w:spacing w:val="2"/>
        </w:rPr>
        <w:t>t</w:t>
      </w:r>
      <w:r>
        <w:rPr>
          <w:rFonts w:ascii="Calibri" w:hAnsi="Calibri" w:eastAsia="Calibri" w:cs="Calibri"/>
        </w:rPr>
        <w:t>s</w:t>
      </w:r>
      <w:r>
        <w:rPr>
          <w:rFonts w:ascii="Calibri" w:hAnsi="Calibri" w:eastAsia="Calibri" w:cs="Calibri"/>
          <w:spacing w:val="-2"/>
        </w:rPr>
        <w:t xml:space="preserve"> </w:t>
      </w:r>
      <w:r>
        <w:rPr>
          <w:rFonts w:ascii="Calibri" w:hAnsi="Calibri" w:eastAsia="Calibri" w:cs="Calibri"/>
          <w:spacing w:val="1"/>
        </w:rPr>
        <w:t>(</w:t>
      </w:r>
      <w:r>
        <w:rPr>
          <w:rFonts w:ascii="Calibri" w:hAnsi="Calibri" w:eastAsia="Calibri" w:cs="Calibri"/>
          <w:spacing w:val="-2"/>
        </w:rPr>
        <w:t>c</w:t>
      </w:r>
      <w:r>
        <w:rPr>
          <w:rFonts w:ascii="Calibri" w:hAnsi="Calibri" w:eastAsia="Calibri" w:cs="Calibri"/>
          <w:spacing w:val="1"/>
        </w:rPr>
        <w:t>o</w:t>
      </w:r>
      <w:r>
        <w:rPr>
          <w:rFonts w:ascii="Calibri" w:hAnsi="Calibri" w:eastAsia="Calibri" w:cs="Calibri"/>
          <w:spacing w:val="-1"/>
        </w:rPr>
        <w:t>n</w:t>
      </w:r>
      <w:r>
        <w:rPr>
          <w:rFonts w:ascii="Calibri" w:hAnsi="Calibri" w:eastAsia="Calibri" w:cs="Calibri"/>
        </w:rPr>
        <w:t>si</w:t>
      </w:r>
      <w:r>
        <w:rPr>
          <w:rFonts w:ascii="Calibri" w:hAnsi="Calibri" w:eastAsia="Calibri" w:cs="Calibri"/>
          <w:spacing w:val="-1"/>
        </w:rPr>
        <w:t>d</w:t>
      </w:r>
      <w:r>
        <w:rPr>
          <w:rFonts w:ascii="Calibri" w:hAnsi="Calibri" w:eastAsia="Calibri" w:cs="Calibri"/>
        </w:rPr>
        <w:t>erati</w:t>
      </w:r>
      <w:r>
        <w:rPr>
          <w:rFonts w:ascii="Calibri" w:hAnsi="Calibri" w:eastAsia="Calibri" w:cs="Calibri"/>
          <w:spacing w:val="1"/>
        </w:rPr>
        <w:t>o</w:t>
      </w:r>
      <w:r>
        <w:rPr>
          <w:rFonts w:ascii="Calibri" w:hAnsi="Calibri" w:eastAsia="Calibri" w:cs="Calibri"/>
          <w:spacing w:val="-1"/>
        </w:rPr>
        <w:t>n</w:t>
      </w:r>
      <w:r>
        <w:rPr>
          <w:rFonts w:ascii="Calibri" w:hAnsi="Calibri" w:eastAsia="Calibri" w:cs="Calibri"/>
        </w:rPr>
        <w:t>s</w:t>
      </w:r>
      <w:r>
        <w:rPr>
          <w:rFonts w:ascii="Calibri" w:hAnsi="Calibri" w:eastAsia="Calibri" w:cs="Calibri"/>
          <w:spacing w:val="-2"/>
        </w:rPr>
        <w:t xml:space="preserve"> </w:t>
      </w:r>
      <w:r>
        <w:rPr>
          <w:rFonts w:ascii="Calibri" w:hAnsi="Calibri" w:eastAsia="Calibri" w:cs="Calibri"/>
          <w:spacing w:val="-1"/>
        </w:rPr>
        <w:t>m</w:t>
      </w:r>
      <w:r>
        <w:rPr>
          <w:rFonts w:ascii="Calibri" w:hAnsi="Calibri" w:eastAsia="Calibri" w:cs="Calibri"/>
        </w:rPr>
        <w:t>ay</w:t>
      </w:r>
      <w:r>
        <w:rPr>
          <w:rFonts w:ascii="Calibri" w:hAnsi="Calibri" w:eastAsia="Calibri" w:cs="Calibri"/>
          <w:spacing w:val="1"/>
        </w:rPr>
        <w:t xml:space="preserve"> </w:t>
      </w:r>
      <w:r>
        <w:rPr>
          <w:rFonts w:ascii="Calibri" w:hAnsi="Calibri" w:eastAsia="Calibri" w:cs="Calibri"/>
        </w:rPr>
        <w:t>i</w:t>
      </w:r>
      <w:r>
        <w:rPr>
          <w:rFonts w:ascii="Calibri" w:hAnsi="Calibri" w:eastAsia="Calibri" w:cs="Calibri"/>
          <w:spacing w:val="-1"/>
        </w:rPr>
        <w:t>n</w:t>
      </w:r>
      <w:r>
        <w:rPr>
          <w:rFonts w:ascii="Calibri" w:hAnsi="Calibri" w:eastAsia="Calibri" w:cs="Calibri"/>
        </w:rPr>
        <w:t>cl</w:t>
      </w:r>
      <w:r>
        <w:rPr>
          <w:rFonts w:ascii="Calibri" w:hAnsi="Calibri" w:eastAsia="Calibri" w:cs="Calibri"/>
          <w:spacing w:val="-1"/>
        </w:rPr>
        <w:t>ud</w:t>
      </w:r>
      <w:r>
        <w:rPr>
          <w:rFonts w:ascii="Calibri" w:hAnsi="Calibri" w:eastAsia="Calibri" w:cs="Calibri"/>
        </w:rPr>
        <w:t>e</w:t>
      </w:r>
      <w:r>
        <w:rPr>
          <w:rFonts w:ascii="Calibri" w:hAnsi="Calibri" w:eastAsia="Calibri" w:cs="Calibri"/>
          <w:spacing w:val="-2"/>
        </w:rPr>
        <w:t xml:space="preserve"> </w:t>
      </w:r>
      <w:r>
        <w:rPr>
          <w:rFonts w:ascii="Calibri" w:hAnsi="Calibri" w:eastAsia="Calibri" w:cs="Calibri"/>
        </w:rPr>
        <w:t>pro</w:t>
      </w:r>
      <w:r>
        <w:rPr>
          <w:rFonts w:ascii="Calibri" w:hAnsi="Calibri" w:eastAsia="Calibri" w:cs="Calibri"/>
          <w:spacing w:val="-2"/>
        </w:rPr>
        <w:t>je</w:t>
      </w:r>
      <w:r>
        <w:rPr>
          <w:rFonts w:ascii="Calibri" w:hAnsi="Calibri" w:eastAsia="Calibri" w:cs="Calibri"/>
        </w:rPr>
        <w:t>cts</w:t>
      </w:r>
      <w:r>
        <w:rPr>
          <w:rFonts w:ascii="Calibri" w:hAnsi="Calibri" w:eastAsia="Calibri" w:cs="Calibri"/>
          <w:spacing w:val="1"/>
        </w:rPr>
        <w:t xml:space="preserve"> t</w:t>
      </w:r>
      <w:r>
        <w:rPr>
          <w:rFonts w:ascii="Calibri" w:hAnsi="Calibri" w:eastAsia="Calibri" w:cs="Calibri"/>
          <w:spacing w:val="-1"/>
        </w:rPr>
        <w:t>h</w:t>
      </w:r>
      <w:r>
        <w:rPr>
          <w:rFonts w:ascii="Calibri" w:hAnsi="Calibri" w:eastAsia="Calibri" w:cs="Calibri"/>
        </w:rPr>
        <w:t>at</w:t>
      </w:r>
      <w:r>
        <w:rPr>
          <w:rFonts w:ascii="Calibri" w:hAnsi="Calibri" w:eastAsia="Calibri" w:cs="Calibri"/>
          <w:spacing w:val="-2"/>
        </w:rPr>
        <w:t xml:space="preserve"> </w:t>
      </w:r>
      <w:r>
        <w:rPr>
          <w:rFonts w:ascii="Calibri" w:hAnsi="Calibri" w:eastAsia="Calibri" w:cs="Calibri"/>
        </w:rPr>
        <w:t>deli</w:t>
      </w:r>
      <w:r>
        <w:rPr>
          <w:rFonts w:ascii="Calibri" w:hAnsi="Calibri" w:eastAsia="Calibri" w:cs="Calibri"/>
          <w:spacing w:val="-2"/>
        </w:rPr>
        <w:t>v</w:t>
      </w:r>
      <w:r>
        <w:rPr>
          <w:rFonts w:ascii="Calibri" w:hAnsi="Calibri" w:eastAsia="Calibri" w:cs="Calibri"/>
        </w:rPr>
        <w:t>er</w:t>
      </w:r>
      <w:r>
        <w:rPr>
          <w:rFonts w:ascii="Calibri" w:hAnsi="Calibri" w:eastAsia="Calibri" w:cs="Calibri"/>
          <w:spacing w:val="1"/>
        </w:rPr>
        <w:t xml:space="preserve"> </w:t>
      </w:r>
      <w:r>
        <w:rPr>
          <w:rFonts w:ascii="Calibri" w:hAnsi="Calibri" w:eastAsia="Calibri" w:cs="Calibri"/>
        </w:rPr>
        <w:t>i</w:t>
      </w:r>
      <w:r>
        <w:rPr>
          <w:rFonts w:ascii="Calibri" w:hAnsi="Calibri" w:eastAsia="Calibri" w:cs="Calibri"/>
          <w:spacing w:val="-1"/>
        </w:rPr>
        <w:t>n</w:t>
      </w:r>
      <w:r>
        <w:rPr>
          <w:rFonts w:ascii="Calibri" w:hAnsi="Calibri" w:eastAsia="Calibri" w:cs="Calibri"/>
          <w:spacing w:val="-2"/>
        </w:rPr>
        <w:t>t</w:t>
      </w:r>
      <w:r>
        <w:rPr>
          <w:rFonts w:ascii="Calibri" w:hAnsi="Calibri" w:eastAsia="Calibri" w:cs="Calibri"/>
        </w:rPr>
        <w:t>egr</w:t>
      </w:r>
      <w:r>
        <w:rPr>
          <w:rFonts w:ascii="Calibri" w:hAnsi="Calibri" w:eastAsia="Calibri" w:cs="Calibri"/>
          <w:spacing w:val="-1"/>
        </w:rPr>
        <w:t>a</w:t>
      </w:r>
      <w:r>
        <w:rPr>
          <w:rFonts w:ascii="Calibri" w:hAnsi="Calibri" w:eastAsia="Calibri" w:cs="Calibri"/>
        </w:rPr>
        <w:t>t</w:t>
      </w:r>
      <w:r>
        <w:rPr>
          <w:rFonts w:ascii="Calibri" w:hAnsi="Calibri" w:eastAsia="Calibri" w:cs="Calibri"/>
          <w:spacing w:val="1"/>
        </w:rPr>
        <w:t>e</w:t>
      </w:r>
      <w:r>
        <w:rPr>
          <w:rFonts w:ascii="Calibri" w:hAnsi="Calibri" w:eastAsia="Calibri" w:cs="Calibri"/>
        </w:rPr>
        <w:t>d acti</w:t>
      </w:r>
      <w:r>
        <w:rPr>
          <w:rFonts w:ascii="Calibri" w:hAnsi="Calibri" w:eastAsia="Calibri" w:cs="Calibri"/>
          <w:spacing w:val="1"/>
        </w:rPr>
        <w:t>v</w:t>
      </w:r>
      <w:r>
        <w:rPr>
          <w:rFonts w:ascii="Calibri" w:hAnsi="Calibri" w:eastAsia="Calibri" w:cs="Calibri"/>
        </w:rPr>
        <w:t>it</w:t>
      </w:r>
      <w:r>
        <w:rPr>
          <w:rFonts w:ascii="Calibri" w:hAnsi="Calibri" w:eastAsia="Calibri" w:cs="Calibri"/>
          <w:spacing w:val="-2"/>
        </w:rPr>
        <w:t>i</w:t>
      </w:r>
      <w:r>
        <w:rPr>
          <w:rFonts w:ascii="Calibri" w:hAnsi="Calibri" w:eastAsia="Calibri" w:cs="Calibri"/>
        </w:rPr>
        <w:t>es</w:t>
      </w:r>
      <w:r>
        <w:rPr>
          <w:rFonts w:ascii="Calibri" w:hAnsi="Calibri" w:eastAsia="Calibri" w:cs="Calibri"/>
          <w:spacing w:val="-1"/>
        </w:rPr>
        <w:t xml:space="preserve"> </w:t>
      </w:r>
      <w:r>
        <w:rPr>
          <w:rFonts w:ascii="Calibri" w:hAnsi="Calibri" w:eastAsia="Calibri" w:cs="Calibri"/>
          <w:spacing w:val="1"/>
        </w:rPr>
        <w:t>v</w:t>
      </w:r>
      <w:r>
        <w:rPr>
          <w:rFonts w:ascii="Calibri" w:hAnsi="Calibri" w:eastAsia="Calibri" w:cs="Calibri"/>
        </w:rPr>
        <w:t xml:space="preserve">s. </w:t>
      </w:r>
      <w:r>
        <w:rPr>
          <w:rFonts w:ascii="Calibri" w:hAnsi="Calibri" w:eastAsia="Calibri" w:cs="Calibri"/>
          <w:spacing w:val="-2"/>
        </w:rPr>
        <w:t>s</w:t>
      </w:r>
      <w:r>
        <w:rPr>
          <w:rFonts w:ascii="Calibri" w:hAnsi="Calibri" w:eastAsia="Calibri" w:cs="Calibri"/>
        </w:rPr>
        <w:t>tan</w:t>
      </w:r>
      <w:r>
        <w:rPr>
          <w:rFonts w:ascii="Calibri" w:hAnsi="Calibri" w:eastAsia="Calibri" w:cs="Calibri"/>
          <w:spacing w:val="-1"/>
        </w:rPr>
        <w:t>d</w:t>
      </w:r>
      <w:r>
        <w:rPr>
          <w:rFonts w:ascii="Calibri" w:hAnsi="Calibri" w:eastAsia="Calibri" w:cs="Calibri"/>
        </w:rPr>
        <w:t>-alo</w:t>
      </w:r>
      <w:r>
        <w:rPr>
          <w:rFonts w:ascii="Calibri" w:hAnsi="Calibri" w:eastAsia="Calibri" w:cs="Calibri"/>
          <w:spacing w:val="-1"/>
        </w:rPr>
        <w:t>n</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spacing w:val="-3"/>
        </w:rPr>
        <w:t>a</w:t>
      </w:r>
      <w:r>
        <w:rPr>
          <w:rFonts w:ascii="Calibri" w:hAnsi="Calibri" w:eastAsia="Calibri" w:cs="Calibri"/>
          <w:spacing w:val="-2"/>
        </w:rPr>
        <w:t>c</w:t>
      </w:r>
      <w:r>
        <w:rPr>
          <w:rFonts w:ascii="Calibri" w:hAnsi="Calibri" w:eastAsia="Calibri" w:cs="Calibri"/>
        </w:rPr>
        <w:t>ti</w:t>
      </w:r>
      <w:r>
        <w:rPr>
          <w:rFonts w:ascii="Calibri" w:hAnsi="Calibri" w:eastAsia="Calibri" w:cs="Calibri"/>
          <w:spacing w:val="1"/>
        </w:rPr>
        <w:t>v</w:t>
      </w:r>
      <w:r>
        <w:rPr>
          <w:rFonts w:ascii="Calibri" w:hAnsi="Calibri" w:eastAsia="Calibri" w:cs="Calibri"/>
        </w:rPr>
        <w:t>iti</w:t>
      </w:r>
      <w:r>
        <w:rPr>
          <w:rFonts w:ascii="Calibri" w:hAnsi="Calibri" w:eastAsia="Calibri" w:cs="Calibri"/>
          <w:spacing w:val="-2"/>
        </w:rPr>
        <w:t>e</w:t>
      </w:r>
      <w:r>
        <w:rPr>
          <w:rFonts w:ascii="Calibri" w:hAnsi="Calibri" w:eastAsia="Calibri" w:cs="Calibri"/>
        </w:rPr>
        <w:t xml:space="preserve">s </w:t>
      </w:r>
      <w:r>
        <w:rPr>
          <w:rFonts w:ascii="Calibri" w:hAnsi="Calibri" w:eastAsia="Calibri" w:cs="Calibri"/>
          <w:spacing w:val="1"/>
        </w:rPr>
        <w:t>w</w:t>
      </w:r>
      <w:r>
        <w:rPr>
          <w:rFonts w:ascii="Calibri" w:hAnsi="Calibri" w:eastAsia="Calibri" w:cs="Calibri"/>
          <w:spacing w:val="-1"/>
        </w:rPr>
        <w:t>h</w:t>
      </w:r>
      <w:r>
        <w:rPr>
          <w:rFonts w:ascii="Calibri" w:hAnsi="Calibri" w:eastAsia="Calibri" w:cs="Calibri"/>
        </w:rPr>
        <w:t>ich</w:t>
      </w:r>
      <w:r>
        <w:rPr>
          <w:rFonts w:ascii="Calibri" w:hAnsi="Calibri" w:eastAsia="Calibri" w:cs="Calibri"/>
          <w:spacing w:val="-3"/>
        </w:rPr>
        <w:t xml:space="preserve"> </w:t>
      </w:r>
      <w:r>
        <w:rPr>
          <w:rFonts w:ascii="Calibri" w:hAnsi="Calibri" w:eastAsia="Calibri" w:cs="Calibri"/>
          <w:spacing w:val="1"/>
        </w:rPr>
        <w:t>m</w:t>
      </w:r>
      <w:r>
        <w:rPr>
          <w:rFonts w:ascii="Calibri" w:hAnsi="Calibri" w:eastAsia="Calibri" w:cs="Calibri"/>
          <w:spacing w:val="-3"/>
        </w:rPr>
        <w:t>a</w:t>
      </w:r>
      <w:r>
        <w:rPr>
          <w:rFonts w:ascii="Calibri" w:hAnsi="Calibri" w:eastAsia="Calibri" w:cs="Calibri"/>
        </w:rPr>
        <w:t>y</w:t>
      </w:r>
      <w:r>
        <w:rPr>
          <w:rFonts w:ascii="Calibri" w:hAnsi="Calibri" w:eastAsia="Calibri" w:cs="Calibri"/>
          <w:spacing w:val="1"/>
        </w:rPr>
        <w:t xml:space="preserve"> </w:t>
      </w:r>
      <w:r>
        <w:rPr>
          <w:rFonts w:ascii="Calibri" w:hAnsi="Calibri" w:eastAsia="Calibri" w:cs="Calibri"/>
        </w:rPr>
        <w:t>be</w:t>
      </w:r>
      <w:r>
        <w:rPr>
          <w:rFonts w:ascii="Calibri" w:hAnsi="Calibri" w:eastAsia="Calibri" w:cs="Calibri"/>
          <w:spacing w:val="-2"/>
        </w:rPr>
        <w:t xml:space="preserve"> </w:t>
      </w:r>
      <w:r>
        <w:rPr>
          <w:rFonts w:ascii="Calibri" w:hAnsi="Calibri" w:eastAsia="Calibri" w:cs="Calibri"/>
          <w:spacing w:val="1"/>
        </w:rPr>
        <w:t>e</w:t>
      </w:r>
      <w:r>
        <w:rPr>
          <w:rFonts w:ascii="Calibri" w:hAnsi="Calibri" w:eastAsia="Calibri" w:cs="Calibri"/>
        </w:rPr>
        <w:t>as</w:t>
      </w:r>
      <w:r>
        <w:rPr>
          <w:rFonts w:ascii="Calibri" w:hAnsi="Calibri" w:eastAsia="Calibri" w:cs="Calibri"/>
          <w:spacing w:val="-3"/>
        </w:rPr>
        <w:t>i</w:t>
      </w:r>
      <w:r>
        <w:rPr>
          <w:rFonts w:ascii="Calibri" w:hAnsi="Calibri" w:eastAsia="Calibri" w:cs="Calibri"/>
          <w:spacing w:val="-2"/>
        </w:rPr>
        <w:t>e</w:t>
      </w:r>
      <w:r>
        <w:rPr>
          <w:rFonts w:ascii="Calibri" w:hAnsi="Calibri" w:eastAsia="Calibri" w:cs="Calibri"/>
        </w:rPr>
        <w:t>r to</w:t>
      </w:r>
      <w:r>
        <w:rPr>
          <w:rFonts w:ascii="Calibri" w:hAnsi="Calibri" w:eastAsia="Calibri" w:cs="Calibri"/>
          <w:spacing w:val="-1"/>
        </w:rPr>
        <w:t xml:space="preserve"> mo</w:t>
      </w:r>
      <w:r>
        <w:rPr>
          <w:rFonts w:ascii="Calibri" w:hAnsi="Calibri" w:eastAsia="Calibri" w:cs="Calibri"/>
          <w:spacing w:val="1"/>
        </w:rPr>
        <w:t>v</w:t>
      </w:r>
      <w:r>
        <w:rPr>
          <w:rFonts w:ascii="Calibri" w:hAnsi="Calibri" w:eastAsia="Calibri" w:cs="Calibri"/>
        </w:rPr>
        <w:t>e)</w:t>
      </w:r>
    </w:p>
    <w:p w:rsidR="00053E75" w:rsidRDefault="00BF1E13" w14:paraId="02C558B0" w14:textId="77777777">
      <w:pPr>
        <w:tabs>
          <w:tab w:val="left" w:pos="820"/>
        </w:tabs>
        <w:spacing w:before="4" w:after="0" w:line="268" w:lineRule="exact"/>
        <w:ind w:left="820" w:right="1253" w:hanging="360"/>
        <w:rPr>
          <w:rFonts w:ascii="Calibri" w:hAnsi="Calibri" w:eastAsia="Calibri" w:cs="Calibri"/>
        </w:rPr>
      </w:pPr>
      <w:r>
        <w:rPr>
          <w:rFonts w:ascii="Symbol" w:hAnsi="Symbol" w:eastAsia="Symbol" w:cs="Symbol"/>
          <w:w w:val="76"/>
        </w:rPr>
        <w:t>•</w:t>
      </w:r>
      <w:r>
        <w:rPr>
          <w:rFonts w:ascii="Times New Roman" w:hAnsi="Times New Roman" w:eastAsia="Times New Roman" w:cs="Times New Roman"/>
        </w:rPr>
        <w:tab/>
      </w:r>
      <w:r>
        <w:rPr>
          <w:rFonts w:ascii="Calibri" w:hAnsi="Calibri" w:eastAsia="Calibri" w:cs="Calibri"/>
        </w:rPr>
        <w:t>C</w:t>
      </w:r>
      <w:r>
        <w:rPr>
          <w:rFonts w:ascii="Calibri" w:hAnsi="Calibri" w:eastAsia="Calibri" w:cs="Calibri"/>
          <w:spacing w:val="-1"/>
        </w:rPr>
        <w:t>h</w:t>
      </w:r>
      <w:r>
        <w:rPr>
          <w:rFonts w:ascii="Calibri" w:hAnsi="Calibri" w:eastAsia="Calibri" w:cs="Calibri"/>
        </w:rPr>
        <w:t>eck</w:t>
      </w:r>
      <w:r>
        <w:rPr>
          <w:rFonts w:ascii="Calibri" w:hAnsi="Calibri" w:eastAsia="Calibri" w:cs="Calibri"/>
          <w:spacing w:val="-1"/>
        </w:rPr>
        <w:t xml:space="preserve"> </w:t>
      </w:r>
      <w:r>
        <w:rPr>
          <w:rFonts w:ascii="Calibri" w:hAnsi="Calibri" w:eastAsia="Calibri" w:cs="Calibri"/>
          <w:spacing w:val="1"/>
        </w:rPr>
        <w:t>o</w:t>
      </w:r>
      <w:r>
        <w:rPr>
          <w:rFonts w:ascii="Calibri" w:hAnsi="Calibri" w:eastAsia="Calibri" w:cs="Calibri"/>
          <w:spacing w:val="-1"/>
        </w:rPr>
        <w:t>v</w:t>
      </w:r>
      <w:r>
        <w:rPr>
          <w:rFonts w:ascii="Calibri" w:hAnsi="Calibri" w:eastAsia="Calibri" w:cs="Calibri"/>
        </w:rPr>
        <w:t xml:space="preserve">erall </w:t>
      </w:r>
      <w:r>
        <w:rPr>
          <w:rFonts w:ascii="Calibri" w:hAnsi="Calibri" w:eastAsia="Calibri" w:cs="Calibri"/>
          <w:spacing w:val="-2"/>
        </w:rPr>
        <w:t>t</w:t>
      </w:r>
      <w:r>
        <w:rPr>
          <w:rFonts w:ascii="Calibri" w:hAnsi="Calibri" w:eastAsia="Calibri" w:cs="Calibri"/>
        </w:rPr>
        <w:t>ar</w:t>
      </w:r>
      <w:r>
        <w:rPr>
          <w:rFonts w:ascii="Calibri" w:hAnsi="Calibri" w:eastAsia="Calibri" w:cs="Calibri"/>
          <w:spacing w:val="-1"/>
        </w:rPr>
        <w:t>g</w:t>
      </w:r>
      <w:r>
        <w:rPr>
          <w:rFonts w:ascii="Calibri" w:hAnsi="Calibri" w:eastAsia="Calibri" w:cs="Calibri"/>
        </w:rPr>
        <w:t>e</w:t>
      </w:r>
      <w:r>
        <w:rPr>
          <w:rFonts w:ascii="Calibri" w:hAnsi="Calibri" w:eastAsia="Calibri" w:cs="Calibri"/>
          <w:spacing w:val="1"/>
        </w:rPr>
        <w:t>t</w:t>
      </w:r>
      <w:r>
        <w:rPr>
          <w:rFonts w:ascii="Calibri" w:hAnsi="Calibri" w:eastAsia="Calibri" w:cs="Calibri"/>
        </w:rPr>
        <w:t>s</w:t>
      </w:r>
      <w:r>
        <w:rPr>
          <w:rFonts w:ascii="Calibri" w:hAnsi="Calibri" w:eastAsia="Calibri" w:cs="Calibri"/>
          <w:spacing w:val="-2"/>
        </w:rPr>
        <w:t xml:space="preserve"> </w:t>
      </w:r>
      <w:r>
        <w:rPr>
          <w:rFonts w:ascii="Calibri" w:hAnsi="Calibri" w:eastAsia="Calibri" w:cs="Calibri"/>
        </w:rPr>
        <w:t>and</w:t>
      </w:r>
      <w:r>
        <w:rPr>
          <w:rFonts w:ascii="Calibri" w:hAnsi="Calibri" w:eastAsia="Calibri" w:cs="Calibri"/>
          <w:spacing w:val="-1"/>
        </w:rPr>
        <w:t xml:space="preserve"> </w:t>
      </w:r>
      <w:r>
        <w:rPr>
          <w:rFonts w:ascii="Calibri" w:hAnsi="Calibri" w:eastAsia="Calibri" w:cs="Calibri"/>
          <w:spacing w:val="-2"/>
        </w:rPr>
        <w:t>c</w:t>
      </w:r>
      <w:r>
        <w:rPr>
          <w:rFonts w:ascii="Calibri" w:hAnsi="Calibri" w:eastAsia="Calibri" w:cs="Calibri"/>
          <w:spacing w:val="-1"/>
        </w:rPr>
        <w:t>h</w:t>
      </w:r>
      <w:r>
        <w:rPr>
          <w:rFonts w:ascii="Calibri" w:hAnsi="Calibri" w:eastAsia="Calibri" w:cs="Calibri"/>
        </w:rPr>
        <w:t>eck</w:t>
      </w:r>
      <w:r>
        <w:rPr>
          <w:rFonts w:ascii="Calibri" w:hAnsi="Calibri" w:eastAsia="Calibri" w:cs="Calibri"/>
          <w:spacing w:val="1"/>
        </w:rPr>
        <w:t xml:space="preserve"> t</w:t>
      </w:r>
      <w:r>
        <w:rPr>
          <w:rFonts w:ascii="Calibri" w:hAnsi="Calibri" w:eastAsia="Calibri" w:cs="Calibri"/>
        </w:rPr>
        <w:t>ar</w:t>
      </w:r>
      <w:r>
        <w:rPr>
          <w:rFonts w:ascii="Calibri" w:hAnsi="Calibri" w:eastAsia="Calibri" w:cs="Calibri"/>
          <w:spacing w:val="-3"/>
        </w:rPr>
        <w:t>g</w:t>
      </w:r>
      <w:r>
        <w:rPr>
          <w:rFonts w:ascii="Calibri" w:hAnsi="Calibri" w:eastAsia="Calibri" w:cs="Calibri"/>
        </w:rPr>
        <w:t>e</w:t>
      </w:r>
      <w:r>
        <w:rPr>
          <w:rFonts w:ascii="Calibri" w:hAnsi="Calibri" w:eastAsia="Calibri" w:cs="Calibri"/>
          <w:spacing w:val="1"/>
        </w:rPr>
        <w:t>t</w:t>
      </w:r>
      <w:r>
        <w:rPr>
          <w:rFonts w:ascii="Calibri" w:hAnsi="Calibri" w:eastAsia="Calibri" w:cs="Calibri"/>
        </w:rPr>
        <w:t xml:space="preserve">s in </w:t>
      </w:r>
      <w:r>
        <w:rPr>
          <w:rFonts w:ascii="Calibri" w:hAnsi="Calibri" w:eastAsia="Calibri" w:cs="Calibri"/>
          <w:spacing w:val="-3"/>
        </w:rPr>
        <w:t>b</w:t>
      </w:r>
      <w:r>
        <w:rPr>
          <w:rFonts w:ascii="Calibri" w:hAnsi="Calibri" w:eastAsia="Calibri" w:cs="Calibri"/>
          <w:spacing w:val="1"/>
        </w:rPr>
        <w:t>o</w:t>
      </w:r>
      <w:r>
        <w:rPr>
          <w:rFonts w:ascii="Calibri" w:hAnsi="Calibri" w:eastAsia="Calibri" w:cs="Calibri"/>
        </w:rPr>
        <w:t>th</w:t>
      </w:r>
      <w:r>
        <w:rPr>
          <w:rFonts w:ascii="Calibri" w:hAnsi="Calibri" w:eastAsia="Calibri" w:cs="Calibri"/>
          <w:spacing w:val="-2"/>
        </w:rPr>
        <w:t xml:space="preserve"> </w:t>
      </w:r>
      <w:r>
        <w:rPr>
          <w:rFonts w:ascii="Calibri" w:hAnsi="Calibri" w:eastAsia="Calibri" w:cs="Calibri"/>
        </w:rPr>
        <w:t>se</w:t>
      </w:r>
      <w:r>
        <w:rPr>
          <w:rFonts w:ascii="Calibri" w:hAnsi="Calibri" w:eastAsia="Calibri" w:cs="Calibri"/>
          <w:spacing w:val="1"/>
        </w:rPr>
        <w:t>c</w:t>
      </w:r>
      <w:r>
        <w:rPr>
          <w:rFonts w:ascii="Calibri" w:hAnsi="Calibri" w:eastAsia="Calibri" w:cs="Calibri"/>
          <w:spacing w:val="-2"/>
        </w:rPr>
        <w:t>t</w:t>
      </w:r>
      <w:r>
        <w:rPr>
          <w:rFonts w:ascii="Calibri" w:hAnsi="Calibri" w:eastAsia="Calibri" w:cs="Calibri"/>
          <w:spacing w:val="1"/>
        </w:rPr>
        <w:t>o</w:t>
      </w:r>
      <w:r>
        <w:rPr>
          <w:rFonts w:ascii="Calibri" w:hAnsi="Calibri" w:eastAsia="Calibri" w:cs="Calibri"/>
          <w:spacing w:val="-3"/>
        </w:rPr>
        <w:t>r</w:t>
      </w:r>
      <w:r>
        <w:rPr>
          <w:rFonts w:ascii="Calibri" w:hAnsi="Calibri" w:eastAsia="Calibri" w:cs="Calibri"/>
        </w:rPr>
        <w:t xml:space="preserve">s </w:t>
      </w:r>
      <w:r>
        <w:rPr>
          <w:rFonts w:ascii="Calibri" w:hAnsi="Calibri" w:eastAsia="Calibri" w:cs="Calibri"/>
          <w:spacing w:val="2"/>
        </w:rPr>
        <w:t>m</w:t>
      </w:r>
      <w:r>
        <w:rPr>
          <w:rFonts w:ascii="Calibri" w:hAnsi="Calibri" w:eastAsia="Calibri" w:cs="Calibri"/>
          <w:spacing w:val="-3"/>
        </w:rPr>
        <w:t>a</w:t>
      </w:r>
      <w:r>
        <w:rPr>
          <w:rFonts w:ascii="Calibri" w:hAnsi="Calibri" w:eastAsia="Calibri" w:cs="Calibri"/>
        </w:rPr>
        <w:t>ke</w:t>
      </w:r>
      <w:r>
        <w:rPr>
          <w:rFonts w:ascii="Calibri" w:hAnsi="Calibri" w:eastAsia="Calibri" w:cs="Calibri"/>
          <w:spacing w:val="1"/>
        </w:rPr>
        <w:t xml:space="preserve"> </w:t>
      </w:r>
      <w:r>
        <w:rPr>
          <w:rFonts w:ascii="Calibri" w:hAnsi="Calibri" w:eastAsia="Calibri" w:cs="Calibri"/>
          <w:spacing w:val="-2"/>
        </w:rPr>
        <w:t>s</w:t>
      </w:r>
      <w:r>
        <w:rPr>
          <w:rFonts w:ascii="Calibri" w:hAnsi="Calibri" w:eastAsia="Calibri" w:cs="Calibri"/>
        </w:rPr>
        <w:t>ense</w:t>
      </w:r>
      <w:r>
        <w:rPr>
          <w:rFonts w:ascii="Calibri" w:hAnsi="Calibri" w:eastAsia="Calibri" w:cs="Calibri"/>
          <w:spacing w:val="-2"/>
        </w:rPr>
        <w:t xml:space="preserve"> </w:t>
      </w:r>
      <w:r>
        <w:rPr>
          <w:rFonts w:ascii="Calibri" w:hAnsi="Calibri" w:eastAsia="Calibri" w:cs="Calibri"/>
        </w:rPr>
        <w:t>with</w:t>
      </w:r>
      <w:r>
        <w:rPr>
          <w:rFonts w:ascii="Calibri" w:hAnsi="Calibri" w:eastAsia="Calibri" w:cs="Calibri"/>
          <w:spacing w:val="-2"/>
        </w:rPr>
        <w:t xml:space="preserve"> </w:t>
      </w:r>
      <w:r>
        <w:rPr>
          <w:rFonts w:ascii="Calibri" w:hAnsi="Calibri" w:eastAsia="Calibri" w:cs="Calibri"/>
        </w:rPr>
        <w:t>each</w:t>
      </w:r>
      <w:r>
        <w:rPr>
          <w:rFonts w:ascii="Calibri" w:hAnsi="Calibri" w:eastAsia="Calibri" w:cs="Calibri"/>
          <w:spacing w:val="-2"/>
        </w:rPr>
        <w:t xml:space="preserve"> </w:t>
      </w:r>
      <w:r>
        <w:rPr>
          <w:rFonts w:ascii="Calibri" w:hAnsi="Calibri" w:eastAsia="Calibri" w:cs="Calibri"/>
          <w:spacing w:val="1"/>
        </w:rPr>
        <w:t>o</w:t>
      </w:r>
      <w:r>
        <w:rPr>
          <w:rFonts w:ascii="Calibri" w:hAnsi="Calibri" w:eastAsia="Calibri" w:cs="Calibri"/>
          <w:spacing w:val="-2"/>
        </w:rPr>
        <w:t>t</w:t>
      </w:r>
      <w:r>
        <w:rPr>
          <w:rFonts w:ascii="Calibri" w:hAnsi="Calibri" w:eastAsia="Calibri" w:cs="Calibri"/>
          <w:spacing w:val="-1"/>
        </w:rPr>
        <w:t>h</w:t>
      </w:r>
      <w:r>
        <w:rPr>
          <w:rFonts w:ascii="Calibri" w:hAnsi="Calibri" w:eastAsia="Calibri" w:cs="Calibri"/>
        </w:rPr>
        <w:t>er</w:t>
      </w:r>
      <w:r>
        <w:rPr>
          <w:rFonts w:ascii="Calibri" w:hAnsi="Calibri" w:eastAsia="Calibri" w:cs="Calibri"/>
          <w:spacing w:val="1"/>
        </w:rPr>
        <w:t xml:space="preserve"> </w:t>
      </w:r>
      <w:r>
        <w:rPr>
          <w:rFonts w:ascii="Calibri" w:hAnsi="Calibri" w:eastAsia="Calibri" w:cs="Calibri"/>
        </w:rPr>
        <w:t>(e.</w:t>
      </w:r>
      <w:r>
        <w:rPr>
          <w:rFonts w:ascii="Calibri" w:hAnsi="Calibri" w:eastAsia="Calibri" w:cs="Calibri"/>
          <w:spacing w:val="-1"/>
        </w:rPr>
        <w:t>g</w:t>
      </w:r>
      <w:r>
        <w:rPr>
          <w:rFonts w:ascii="Calibri" w:hAnsi="Calibri" w:eastAsia="Calibri" w:cs="Calibri"/>
        </w:rPr>
        <w:t>. in</w:t>
      </w:r>
      <w:r>
        <w:rPr>
          <w:rFonts w:ascii="Calibri" w:hAnsi="Calibri" w:eastAsia="Calibri" w:cs="Calibri"/>
          <w:spacing w:val="-1"/>
        </w:rPr>
        <w:t xml:space="preserve"> </w:t>
      </w:r>
      <w:r>
        <w:rPr>
          <w:rFonts w:ascii="Calibri" w:hAnsi="Calibri" w:eastAsia="Calibri" w:cs="Calibri"/>
          <w:spacing w:val="-2"/>
        </w:rPr>
        <w:t>c</w:t>
      </w:r>
      <w:r>
        <w:rPr>
          <w:rFonts w:ascii="Calibri" w:hAnsi="Calibri" w:eastAsia="Calibri" w:cs="Calibri"/>
          <w:spacing w:val="-1"/>
        </w:rPr>
        <w:t>o</w:t>
      </w:r>
      <w:r>
        <w:rPr>
          <w:rFonts w:ascii="Calibri" w:hAnsi="Calibri" w:eastAsia="Calibri" w:cs="Calibri"/>
          <w:spacing w:val="1"/>
        </w:rPr>
        <w:t>m</w:t>
      </w:r>
      <w:r>
        <w:rPr>
          <w:rFonts w:ascii="Calibri" w:hAnsi="Calibri" w:eastAsia="Calibri" w:cs="Calibri"/>
          <w:spacing w:val="-1"/>
        </w:rPr>
        <w:t>p</w:t>
      </w:r>
      <w:r>
        <w:rPr>
          <w:rFonts w:ascii="Calibri" w:hAnsi="Calibri" w:eastAsia="Calibri" w:cs="Calibri"/>
        </w:rPr>
        <w:t>ar</w:t>
      </w:r>
      <w:r>
        <w:rPr>
          <w:rFonts w:ascii="Calibri" w:hAnsi="Calibri" w:eastAsia="Calibri" w:cs="Calibri"/>
          <w:spacing w:val="-1"/>
        </w:rPr>
        <w:t>i</w:t>
      </w:r>
      <w:r>
        <w:rPr>
          <w:rFonts w:ascii="Calibri" w:hAnsi="Calibri" w:eastAsia="Calibri" w:cs="Calibri"/>
        </w:rPr>
        <w:t>s</w:t>
      </w:r>
      <w:r>
        <w:rPr>
          <w:rFonts w:ascii="Calibri" w:hAnsi="Calibri" w:eastAsia="Calibri" w:cs="Calibri"/>
          <w:spacing w:val="1"/>
        </w:rPr>
        <w:t>o</w:t>
      </w:r>
      <w:r>
        <w:rPr>
          <w:rFonts w:ascii="Calibri" w:hAnsi="Calibri" w:eastAsia="Calibri" w:cs="Calibri"/>
        </w:rPr>
        <w:t>n</w:t>
      </w:r>
      <w:r>
        <w:rPr>
          <w:rFonts w:ascii="Calibri" w:hAnsi="Calibri" w:eastAsia="Calibri" w:cs="Calibri"/>
          <w:spacing w:val="-3"/>
        </w:rPr>
        <w:t xml:space="preserve"> </w:t>
      </w:r>
      <w:r>
        <w:rPr>
          <w:rFonts w:ascii="Calibri" w:hAnsi="Calibri" w:eastAsia="Calibri" w:cs="Calibri"/>
          <w:spacing w:val="1"/>
        </w:rPr>
        <w:t>t</w:t>
      </w:r>
      <w:r>
        <w:rPr>
          <w:rFonts w:ascii="Calibri" w:hAnsi="Calibri" w:eastAsia="Calibri" w:cs="Calibri"/>
        </w:rPr>
        <w:t xml:space="preserve">o </w:t>
      </w:r>
      <w:r>
        <w:rPr>
          <w:rFonts w:ascii="Calibri" w:hAnsi="Calibri" w:eastAsia="Calibri" w:cs="Calibri"/>
          <w:spacing w:val="1"/>
        </w:rPr>
        <w:t>o</w:t>
      </w:r>
      <w:r>
        <w:rPr>
          <w:rFonts w:ascii="Calibri" w:hAnsi="Calibri" w:eastAsia="Calibri" w:cs="Calibri"/>
          <w:spacing w:val="-1"/>
        </w:rPr>
        <w:t>v</w:t>
      </w:r>
      <w:r>
        <w:rPr>
          <w:rFonts w:ascii="Calibri" w:hAnsi="Calibri" w:eastAsia="Calibri" w:cs="Calibri"/>
        </w:rPr>
        <w:t>erall p</w:t>
      </w:r>
      <w:r>
        <w:rPr>
          <w:rFonts w:ascii="Calibri" w:hAnsi="Calibri" w:eastAsia="Calibri" w:cs="Calibri"/>
          <w:spacing w:val="1"/>
        </w:rPr>
        <w:t>o</w:t>
      </w:r>
      <w:r>
        <w:rPr>
          <w:rFonts w:ascii="Calibri" w:hAnsi="Calibri" w:eastAsia="Calibri" w:cs="Calibri"/>
          <w:spacing w:val="-1"/>
        </w:rPr>
        <w:t>pu</w:t>
      </w:r>
      <w:r>
        <w:rPr>
          <w:rFonts w:ascii="Calibri" w:hAnsi="Calibri" w:eastAsia="Calibri" w:cs="Calibri"/>
        </w:rPr>
        <w:t>lat</w:t>
      </w:r>
      <w:r>
        <w:rPr>
          <w:rFonts w:ascii="Calibri" w:hAnsi="Calibri" w:eastAsia="Calibri" w:cs="Calibri"/>
          <w:spacing w:val="-3"/>
        </w:rPr>
        <w:t>i</w:t>
      </w:r>
      <w:r>
        <w:rPr>
          <w:rFonts w:ascii="Calibri" w:hAnsi="Calibri" w:eastAsia="Calibri" w:cs="Calibri"/>
          <w:spacing w:val="1"/>
        </w:rPr>
        <w:t>o</w:t>
      </w:r>
      <w:r>
        <w:rPr>
          <w:rFonts w:ascii="Calibri" w:hAnsi="Calibri" w:eastAsia="Calibri" w:cs="Calibri"/>
        </w:rPr>
        <w:t>n</w:t>
      </w:r>
      <w:r>
        <w:rPr>
          <w:rFonts w:ascii="Calibri" w:hAnsi="Calibri" w:eastAsia="Calibri" w:cs="Calibri"/>
          <w:spacing w:val="-3"/>
        </w:rPr>
        <w:t xml:space="preserve"> </w:t>
      </w:r>
      <w:r>
        <w:rPr>
          <w:rFonts w:ascii="Calibri" w:hAnsi="Calibri" w:eastAsia="Calibri" w:cs="Calibri"/>
        </w:rPr>
        <w:t>/</w:t>
      </w:r>
      <w:r>
        <w:rPr>
          <w:rFonts w:ascii="Calibri" w:hAnsi="Calibri" w:eastAsia="Calibri" w:cs="Calibri"/>
          <w:spacing w:val="2"/>
        </w:rPr>
        <w:t xml:space="preserve"> </w:t>
      </w:r>
      <w:r>
        <w:rPr>
          <w:rFonts w:ascii="Calibri" w:hAnsi="Calibri" w:eastAsia="Calibri" w:cs="Calibri"/>
          <w:spacing w:val="-3"/>
        </w:rPr>
        <w:t>p</w:t>
      </w:r>
      <w:r>
        <w:rPr>
          <w:rFonts w:ascii="Calibri" w:hAnsi="Calibri" w:eastAsia="Calibri" w:cs="Calibri"/>
          <w:spacing w:val="1"/>
        </w:rPr>
        <w:t>o</w:t>
      </w:r>
      <w:r>
        <w:rPr>
          <w:rFonts w:ascii="Calibri" w:hAnsi="Calibri" w:eastAsia="Calibri" w:cs="Calibri"/>
          <w:spacing w:val="-1"/>
        </w:rPr>
        <w:t>pu</w:t>
      </w:r>
      <w:r>
        <w:rPr>
          <w:rFonts w:ascii="Calibri" w:hAnsi="Calibri" w:eastAsia="Calibri" w:cs="Calibri"/>
        </w:rPr>
        <w:t>lati</w:t>
      </w:r>
      <w:r>
        <w:rPr>
          <w:rFonts w:ascii="Calibri" w:hAnsi="Calibri" w:eastAsia="Calibri" w:cs="Calibri"/>
          <w:spacing w:val="1"/>
        </w:rPr>
        <w:t>o</w:t>
      </w:r>
      <w:r>
        <w:rPr>
          <w:rFonts w:ascii="Calibri" w:hAnsi="Calibri" w:eastAsia="Calibri" w:cs="Calibri"/>
        </w:rPr>
        <w:t>n</w:t>
      </w:r>
      <w:r>
        <w:rPr>
          <w:rFonts w:ascii="Calibri" w:hAnsi="Calibri" w:eastAsia="Calibri" w:cs="Calibri"/>
          <w:spacing w:val="-1"/>
        </w:rPr>
        <w:t xml:space="preserve"> </w:t>
      </w:r>
      <w:r>
        <w:rPr>
          <w:rFonts w:ascii="Calibri" w:hAnsi="Calibri" w:eastAsia="Calibri" w:cs="Calibri"/>
        </w:rPr>
        <w:t>g</w:t>
      </w:r>
      <w:r>
        <w:rPr>
          <w:rFonts w:ascii="Calibri" w:hAnsi="Calibri" w:eastAsia="Calibri" w:cs="Calibri"/>
          <w:spacing w:val="-3"/>
        </w:rPr>
        <w:t>r</w:t>
      </w:r>
      <w:r>
        <w:rPr>
          <w:rFonts w:ascii="Calibri" w:hAnsi="Calibri" w:eastAsia="Calibri" w:cs="Calibri"/>
          <w:spacing w:val="1"/>
        </w:rPr>
        <w:t>o</w:t>
      </w:r>
      <w:r>
        <w:rPr>
          <w:rFonts w:ascii="Calibri" w:hAnsi="Calibri" w:eastAsia="Calibri" w:cs="Calibri"/>
          <w:spacing w:val="-1"/>
        </w:rPr>
        <w:t>up</w:t>
      </w:r>
      <w:r>
        <w:rPr>
          <w:rFonts w:ascii="Calibri" w:hAnsi="Calibri" w:eastAsia="Calibri" w:cs="Calibri"/>
        </w:rPr>
        <w:t>s</w:t>
      </w:r>
      <w:r>
        <w:rPr>
          <w:rFonts w:ascii="Calibri" w:hAnsi="Calibri" w:eastAsia="Calibri" w:cs="Calibri"/>
          <w:spacing w:val="1"/>
        </w:rPr>
        <w:t xml:space="preserve"> </w:t>
      </w:r>
      <w:r>
        <w:rPr>
          <w:rFonts w:ascii="Calibri" w:hAnsi="Calibri" w:eastAsia="Calibri" w:cs="Calibri"/>
        </w:rPr>
        <w:t>–</w:t>
      </w:r>
      <w:r>
        <w:rPr>
          <w:rFonts w:ascii="Calibri" w:hAnsi="Calibri" w:eastAsia="Calibri" w:cs="Calibri"/>
          <w:spacing w:val="1"/>
        </w:rPr>
        <w:t xml:space="preserve"> </w:t>
      </w:r>
      <w:r>
        <w:rPr>
          <w:rFonts w:ascii="Calibri" w:hAnsi="Calibri" w:eastAsia="Calibri" w:cs="Calibri"/>
        </w:rPr>
        <w:t>in</w:t>
      </w:r>
      <w:r>
        <w:rPr>
          <w:rFonts w:ascii="Calibri" w:hAnsi="Calibri" w:eastAsia="Calibri" w:cs="Calibri"/>
          <w:spacing w:val="-1"/>
        </w:rPr>
        <w:t xml:space="preserve"> </w:t>
      </w:r>
      <w:r>
        <w:rPr>
          <w:rFonts w:ascii="Calibri" w:hAnsi="Calibri" w:eastAsia="Calibri" w:cs="Calibri"/>
          <w:spacing w:val="-2"/>
        </w:rPr>
        <w:t>s</w:t>
      </w:r>
      <w:r>
        <w:rPr>
          <w:rFonts w:ascii="Calibri" w:hAnsi="Calibri" w:eastAsia="Calibri" w:cs="Calibri"/>
        </w:rPr>
        <w:t>ch</w:t>
      </w:r>
      <w:r>
        <w:rPr>
          <w:rFonts w:ascii="Calibri" w:hAnsi="Calibri" w:eastAsia="Calibri" w:cs="Calibri"/>
          <w:spacing w:val="-2"/>
        </w:rPr>
        <w:t>o</w:t>
      </w:r>
      <w:r>
        <w:rPr>
          <w:rFonts w:ascii="Calibri" w:hAnsi="Calibri" w:eastAsia="Calibri" w:cs="Calibri"/>
          <w:spacing w:val="1"/>
        </w:rPr>
        <w:t>o</w:t>
      </w:r>
      <w:r>
        <w:rPr>
          <w:rFonts w:ascii="Calibri" w:hAnsi="Calibri" w:eastAsia="Calibri" w:cs="Calibri"/>
        </w:rPr>
        <w:t>l,</w:t>
      </w:r>
      <w:r>
        <w:rPr>
          <w:rFonts w:ascii="Calibri" w:hAnsi="Calibri" w:eastAsia="Calibri" w:cs="Calibri"/>
          <w:spacing w:val="-2"/>
        </w:rPr>
        <w:t xml:space="preserve"> </w:t>
      </w:r>
      <w:r>
        <w:rPr>
          <w:rFonts w:ascii="Calibri" w:hAnsi="Calibri" w:eastAsia="Calibri" w:cs="Calibri"/>
          <w:spacing w:val="1"/>
        </w:rPr>
        <w:t>o</w:t>
      </w:r>
      <w:r>
        <w:rPr>
          <w:rFonts w:ascii="Calibri" w:hAnsi="Calibri" w:eastAsia="Calibri" w:cs="Calibri"/>
          <w:spacing w:val="-1"/>
        </w:rPr>
        <w:t>u</w:t>
      </w:r>
      <w:r>
        <w:rPr>
          <w:rFonts w:ascii="Calibri" w:hAnsi="Calibri" w:eastAsia="Calibri" w:cs="Calibri"/>
        </w:rPr>
        <w:t>t</w:t>
      </w:r>
      <w:r>
        <w:rPr>
          <w:rFonts w:ascii="Calibri" w:hAnsi="Calibri" w:eastAsia="Calibri" w:cs="Calibri"/>
          <w:spacing w:val="-2"/>
        </w:rPr>
        <w:t xml:space="preserve"> </w:t>
      </w:r>
      <w:r>
        <w:rPr>
          <w:rFonts w:ascii="Calibri" w:hAnsi="Calibri" w:eastAsia="Calibri" w:cs="Calibri"/>
          <w:spacing w:val="1"/>
        </w:rPr>
        <w:t>o</w:t>
      </w:r>
      <w:r>
        <w:rPr>
          <w:rFonts w:ascii="Calibri" w:hAnsi="Calibri" w:eastAsia="Calibri" w:cs="Calibri"/>
        </w:rPr>
        <w:t xml:space="preserve">f </w:t>
      </w:r>
      <w:r>
        <w:rPr>
          <w:rFonts w:ascii="Calibri" w:hAnsi="Calibri" w:eastAsia="Calibri" w:cs="Calibri"/>
          <w:spacing w:val="-2"/>
        </w:rPr>
        <w:t>s</w:t>
      </w:r>
      <w:r>
        <w:rPr>
          <w:rFonts w:ascii="Calibri" w:hAnsi="Calibri" w:eastAsia="Calibri" w:cs="Calibri"/>
        </w:rPr>
        <w:t>ch</w:t>
      </w:r>
      <w:r>
        <w:rPr>
          <w:rFonts w:ascii="Calibri" w:hAnsi="Calibri" w:eastAsia="Calibri" w:cs="Calibri"/>
          <w:spacing w:val="-2"/>
        </w:rPr>
        <w:t>o</w:t>
      </w:r>
      <w:r>
        <w:rPr>
          <w:rFonts w:ascii="Calibri" w:hAnsi="Calibri" w:eastAsia="Calibri" w:cs="Calibri"/>
          <w:spacing w:val="1"/>
        </w:rPr>
        <w:t>o</w:t>
      </w:r>
      <w:r>
        <w:rPr>
          <w:rFonts w:ascii="Calibri" w:hAnsi="Calibri" w:eastAsia="Calibri" w:cs="Calibri"/>
        </w:rPr>
        <w:t>l, a</w:t>
      </w:r>
      <w:r>
        <w:rPr>
          <w:rFonts w:ascii="Calibri" w:hAnsi="Calibri" w:eastAsia="Calibri" w:cs="Calibri"/>
          <w:spacing w:val="-1"/>
        </w:rPr>
        <w:t>g</w:t>
      </w:r>
      <w:r>
        <w:rPr>
          <w:rFonts w:ascii="Calibri" w:hAnsi="Calibri" w:eastAsia="Calibri" w:cs="Calibri"/>
        </w:rPr>
        <w:t>e</w:t>
      </w:r>
      <w:r>
        <w:rPr>
          <w:rFonts w:ascii="Calibri" w:hAnsi="Calibri" w:eastAsia="Calibri" w:cs="Calibri"/>
          <w:spacing w:val="-2"/>
        </w:rPr>
        <w:t xml:space="preserve"> </w:t>
      </w:r>
      <w:r>
        <w:rPr>
          <w:rFonts w:ascii="Calibri" w:hAnsi="Calibri" w:eastAsia="Calibri" w:cs="Calibri"/>
        </w:rPr>
        <w:t>gr</w:t>
      </w:r>
      <w:r>
        <w:rPr>
          <w:rFonts w:ascii="Calibri" w:hAnsi="Calibri" w:eastAsia="Calibri" w:cs="Calibri"/>
          <w:spacing w:val="1"/>
        </w:rPr>
        <w:t>o</w:t>
      </w:r>
      <w:r>
        <w:rPr>
          <w:rFonts w:ascii="Calibri" w:hAnsi="Calibri" w:eastAsia="Calibri" w:cs="Calibri"/>
          <w:spacing w:val="-1"/>
        </w:rPr>
        <w:t>up</w:t>
      </w:r>
      <w:r>
        <w:rPr>
          <w:rFonts w:ascii="Calibri" w:hAnsi="Calibri" w:eastAsia="Calibri" w:cs="Calibri"/>
        </w:rPr>
        <w:t>s).</w:t>
      </w:r>
    </w:p>
    <w:p w:rsidR="00053E75" w:rsidRDefault="00053E75" w14:paraId="67E80AF6" w14:textId="77777777">
      <w:pPr>
        <w:spacing w:before="15" w:after="0" w:line="260" w:lineRule="exact"/>
        <w:rPr>
          <w:sz w:val="26"/>
          <w:szCs w:val="26"/>
        </w:rPr>
      </w:pPr>
    </w:p>
    <w:p w:rsidR="00053E75" w:rsidRDefault="00BF1E13" w14:paraId="4BF973F5" w14:textId="77777777">
      <w:pPr>
        <w:spacing w:after="0" w:line="240" w:lineRule="auto"/>
        <w:ind w:left="100" w:right="714"/>
        <w:rPr>
          <w:rFonts w:ascii="Calibri" w:hAnsi="Calibri" w:eastAsia="Calibri" w:cs="Calibri"/>
        </w:rPr>
      </w:pPr>
      <w:r>
        <w:rPr>
          <w:rFonts w:ascii="Calibri" w:hAnsi="Calibri" w:eastAsia="Calibri" w:cs="Calibri"/>
          <w:u w:val="single" w:color="000000"/>
        </w:rPr>
        <w:t>A</w:t>
      </w:r>
      <w:r>
        <w:rPr>
          <w:rFonts w:ascii="Calibri" w:hAnsi="Calibri" w:eastAsia="Calibri" w:cs="Calibri"/>
          <w:spacing w:val="-1"/>
          <w:u w:val="single" w:color="000000"/>
        </w:rPr>
        <w:t>pp</w:t>
      </w:r>
      <w:r>
        <w:rPr>
          <w:rFonts w:ascii="Calibri" w:hAnsi="Calibri" w:eastAsia="Calibri" w:cs="Calibri"/>
          <w:u w:val="single" w:color="000000"/>
        </w:rPr>
        <w:t>r</w:t>
      </w:r>
      <w:r>
        <w:rPr>
          <w:rFonts w:ascii="Calibri" w:hAnsi="Calibri" w:eastAsia="Calibri" w:cs="Calibri"/>
          <w:spacing w:val="1"/>
          <w:u w:val="single" w:color="000000"/>
        </w:rPr>
        <w:t>o</w:t>
      </w:r>
      <w:r>
        <w:rPr>
          <w:rFonts w:ascii="Calibri" w:hAnsi="Calibri" w:eastAsia="Calibri" w:cs="Calibri"/>
          <w:u w:val="single" w:color="000000"/>
        </w:rPr>
        <w:t>ach</w:t>
      </w:r>
      <w:r>
        <w:rPr>
          <w:rFonts w:ascii="Calibri" w:hAnsi="Calibri" w:eastAsia="Calibri" w:cs="Calibri"/>
          <w:spacing w:val="-1"/>
          <w:u w:val="single" w:color="000000"/>
        </w:rPr>
        <w:t xml:space="preserve"> 2</w:t>
      </w:r>
      <w:r>
        <w:rPr>
          <w:rFonts w:ascii="Calibri" w:hAnsi="Calibri" w:eastAsia="Calibri" w:cs="Calibri"/>
          <w:u w:val="single" w:color="000000"/>
        </w:rPr>
        <w:t>:</w:t>
      </w:r>
      <w:r>
        <w:rPr>
          <w:rFonts w:ascii="Calibri" w:hAnsi="Calibri" w:eastAsia="Calibri" w:cs="Calibri"/>
        </w:rPr>
        <w:t xml:space="preserve"> </w:t>
      </w:r>
      <w:r>
        <w:rPr>
          <w:rFonts w:ascii="Calibri" w:hAnsi="Calibri" w:eastAsia="Calibri" w:cs="Calibri"/>
          <w:spacing w:val="1"/>
        </w:rPr>
        <w:t>“</w:t>
      </w:r>
      <w:r>
        <w:rPr>
          <w:rFonts w:ascii="Calibri" w:hAnsi="Calibri" w:eastAsia="Calibri" w:cs="Calibri"/>
          <w:spacing w:val="-2"/>
        </w:rPr>
        <w:t>T</w:t>
      </w:r>
      <w:r>
        <w:rPr>
          <w:rFonts w:ascii="Calibri" w:hAnsi="Calibri" w:eastAsia="Calibri" w:cs="Calibri"/>
          <w:spacing w:val="1"/>
        </w:rPr>
        <w:t>o</w:t>
      </w:r>
      <w:r>
        <w:rPr>
          <w:rFonts w:ascii="Calibri" w:hAnsi="Calibri" w:eastAsia="Calibri" w:cs="Calibri"/>
        </w:rPr>
        <w:t>p d</w:t>
      </w:r>
      <w:r>
        <w:rPr>
          <w:rFonts w:ascii="Calibri" w:hAnsi="Calibri" w:eastAsia="Calibri" w:cs="Calibri"/>
          <w:spacing w:val="-1"/>
        </w:rPr>
        <w:t>o</w:t>
      </w:r>
      <w:r>
        <w:rPr>
          <w:rFonts w:ascii="Calibri" w:hAnsi="Calibri" w:eastAsia="Calibri" w:cs="Calibri"/>
        </w:rPr>
        <w:t>wn a</w:t>
      </w:r>
      <w:r>
        <w:rPr>
          <w:rFonts w:ascii="Calibri" w:hAnsi="Calibri" w:eastAsia="Calibri" w:cs="Calibri"/>
          <w:spacing w:val="-3"/>
        </w:rPr>
        <w:t>p</w:t>
      </w:r>
      <w:r>
        <w:rPr>
          <w:rFonts w:ascii="Calibri" w:hAnsi="Calibri" w:eastAsia="Calibri" w:cs="Calibri"/>
          <w:spacing w:val="-1"/>
        </w:rPr>
        <w:t>p</w:t>
      </w:r>
      <w:r>
        <w:rPr>
          <w:rFonts w:ascii="Calibri" w:hAnsi="Calibri" w:eastAsia="Calibri" w:cs="Calibri"/>
        </w:rPr>
        <w:t>r</w:t>
      </w:r>
      <w:r>
        <w:rPr>
          <w:rFonts w:ascii="Calibri" w:hAnsi="Calibri" w:eastAsia="Calibri" w:cs="Calibri"/>
          <w:spacing w:val="1"/>
        </w:rPr>
        <w:t>o</w:t>
      </w:r>
      <w:r>
        <w:rPr>
          <w:rFonts w:ascii="Calibri" w:hAnsi="Calibri" w:eastAsia="Calibri" w:cs="Calibri"/>
        </w:rPr>
        <w:t>ac</w:t>
      </w:r>
      <w:r>
        <w:rPr>
          <w:rFonts w:ascii="Calibri" w:hAnsi="Calibri" w:eastAsia="Calibri" w:cs="Calibri"/>
          <w:spacing w:val="-1"/>
        </w:rPr>
        <w:t>h</w:t>
      </w:r>
      <w:r>
        <w:rPr>
          <w:rFonts w:ascii="Calibri" w:hAnsi="Calibri" w:eastAsia="Calibri" w:cs="Calibri"/>
        </w:rPr>
        <w:t>”</w:t>
      </w:r>
      <w:r>
        <w:rPr>
          <w:rFonts w:ascii="Calibri" w:hAnsi="Calibri" w:eastAsia="Calibri" w:cs="Calibri"/>
          <w:spacing w:val="1"/>
        </w:rPr>
        <w:t xml:space="preserve"> </w:t>
      </w:r>
      <w:r>
        <w:rPr>
          <w:rFonts w:ascii="Calibri" w:hAnsi="Calibri" w:eastAsia="Calibri" w:cs="Calibri"/>
        </w:rPr>
        <w:t>–</w:t>
      </w:r>
      <w:r>
        <w:rPr>
          <w:rFonts w:ascii="Calibri" w:hAnsi="Calibri" w:eastAsia="Calibri" w:cs="Calibri"/>
          <w:spacing w:val="1"/>
        </w:rPr>
        <w:t xml:space="preserve"> </w:t>
      </w:r>
      <w:r>
        <w:rPr>
          <w:rFonts w:ascii="Calibri" w:hAnsi="Calibri" w:eastAsia="Calibri" w:cs="Calibri"/>
        </w:rPr>
        <w:t>S</w:t>
      </w:r>
      <w:r>
        <w:rPr>
          <w:rFonts w:ascii="Calibri" w:hAnsi="Calibri" w:eastAsia="Calibri" w:cs="Calibri"/>
          <w:spacing w:val="-2"/>
        </w:rPr>
        <w:t>e</w:t>
      </w:r>
      <w:r>
        <w:rPr>
          <w:rFonts w:ascii="Calibri" w:hAnsi="Calibri" w:eastAsia="Calibri" w:cs="Calibri"/>
        </w:rPr>
        <w:t>c</w:t>
      </w:r>
      <w:r>
        <w:rPr>
          <w:rFonts w:ascii="Calibri" w:hAnsi="Calibri" w:eastAsia="Calibri" w:cs="Calibri"/>
          <w:spacing w:val="-2"/>
        </w:rPr>
        <w:t>t</w:t>
      </w:r>
      <w:r>
        <w:rPr>
          <w:rFonts w:ascii="Calibri" w:hAnsi="Calibri" w:eastAsia="Calibri" w:cs="Calibri"/>
          <w:spacing w:val="1"/>
        </w:rPr>
        <w:t>o</w:t>
      </w:r>
      <w:r>
        <w:rPr>
          <w:rFonts w:ascii="Calibri" w:hAnsi="Calibri" w:eastAsia="Calibri" w:cs="Calibri"/>
        </w:rPr>
        <w:t>rs</w:t>
      </w:r>
      <w:r>
        <w:rPr>
          <w:rFonts w:ascii="Calibri" w:hAnsi="Calibri" w:eastAsia="Calibri" w:cs="Calibri"/>
          <w:spacing w:val="-2"/>
        </w:rPr>
        <w:t xml:space="preserve"> </w:t>
      </w:r>
      <w:r>
        <w:rPr>
          <w:rFonts w:ascii="Calibri" w:hAnsi="Calibri" w:eastAsia="Calibri" w:cs="Calibri"/>
        </w:rPr>
        <w:t>es</w:t>
      </w:r>
      <w:r>
        <w:rPr>
          <w:rFonts w:ascii="Calibri" w:hAnsi="Calibri" w:eastAsia="Calibri" w:cs="Calibri"/>
          <w:spacing w:val="1"/>
        </w:rPr>
        <w:t>t</w:t>
      </w:r>
      <w:r>
        <w:rPr>
          <w:rFonts w:ascii="Calibri" w:hAnsi="Calibri" w:eastAsia="Calibri" w:cs="Calibri"/>
        </w:rPr>
        <w:t>a</w:t>
      </w:r>
      <w:r>
        <w:rPr>
          <w:rFonts w:ascii="Calibri" w:hAnsi="Calibri" w:eastAsia="Calibri" w:cs="Calibri"/>
          <w:spacing w:val="-1"/>
        </w:rPr>
        <w:t>b</w:t>
      </w:r>
      <w:r>
        <w:rPr>
          <w:rFonts w:ascii="Calibri" w:hAnsi="Calibri" w:eastAsia="Calibri" w:cs="Calibri"/>
        </w:rPr>
        <w:t>lish</w:t>
      </w:r>
      <w:r>
        <w:rPr>
          <w:rFonts w:ascii="Calibri" w:hAnsi="Calibri" w:eastAsia="Calibri" w:cs="Calibri"/>
          <w:spacing w:val="-3"/>
        </w:rPr>
        <w:t xml:space="preserve"> </w:t>
      </w:r>
      <w:r>
        <w:rPr>
          <w:rFonts w:ascii="Calibri" w:hAnsi="Calibri" w:eastAsia="Calibri" w:cs="Calibri"/>
        </w:rPr>
        <w:t>in</w:t>
      </w:r>
      <w:r>
        <w:rPr>
          <w:rFonts w:ascii="Calibri" w:hAnsi="Calibri" w:eastAsia="Calibri" w:cs="Calibri"/>
          <w:spacing w:val="-1"/>
        </w:rPr>
        <w:t>i</w:t>
      </w:r>
      <w:r>
        <w:rPr>
          <w:rFonts w:ascii="Calibri" w:hAnsi="Calibri" w:eastAsia="Calibri" w:cs="Calibri"/>
        </w:rPr>
        <w:t>tial tar</w:t>
      </w:r>
      <w:r>
        <w:rPr>
          <w:rFonts w:ascii="Calibri" w:hAnsi="Calibri" w:eastAsia="Calibri" w:cs="Calibri"/>
          <w:spacing w:val="-1"/>
        </w:rPr>
        <w:t>g</w:t>
      </w:r>
      <w:r>
        <w:rPr>
          <w:rFonts w:ascii="Calibri" w:hAnsi="Calibri" w:eastAsia="Calibri" w:cs="Calibri"/>
          <w:spacing w:val="-2"/>
        </w:rPr>
        <w:t>e</w:t>
      </w:r>
      <w:r>
        <w:rPr>
          <w:rFonts w:ascii="Calibri" w:hAnsi="Calibri" w:eastAsia="Calibri" w:cs="Calibri"/>
        </w:rPr>
        <w:t>ts</w:t>
      </w:r>
      <w:r>
        <w:rPr>
          <w:rFonts w:ascii="Calibri" w:hAnsi="Calibri" w:eastAsia="Calibri" w:cs="Calibri"/>
          <w:spacing w:val="1"/>
        </w:rPr>
        <w:t xml:space="preserve"> </w:t>
      </w:r>
      <w:r>
        <w:rPr>
          <w:rFonts w:ascii="Calibri" w:hAnsi="Calibri" w:eastAsia="Calibri" w:cs="Calibri"/>
        </w:rPr>
        <w:t>at</w:t>
      </w:r>
      <w:r>
        <w:rPr>
          <w:rFonts w:ascii="Calibri" w:hAnsi="Calibri" w:eastAsia="Calibri" w:cs="Calibri"/>
          <w:spacing w:val="-2"/>
        </w:rPr>
        <w:t xml:space="preserve"> </w:t>
      </w:r>
      <w:r>
        <w:rPr>
          <w:rFonts w:ascii="Calibri" w:hAnsi="Calibri" w:eastAsia="Calibri" w:cs="Calibri"/>
          <w:spacing w:val="1"/>
        </w:rPr>
        <w:t>t</w:t>
      </w:r>
      <w:r>
        <w:rPr>
          <w:rFonts w:ascii="Calibri" w:hAnsi="Calibri" w:eastAsia="Calibri" w:cs="Calibri"/>
          <w:spacing w:val="-1"/>
        </w:rPr>
        <w:t>h</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spacing w:val="1"/>
        </w:rPr>
        <w:t>o</w:t>
      </w:r>
      <w:r>
        <w:rPr>
          <w:rFonts w:ascii="Calibri" w:hAnsi="Calibri" w:eastAsia="Calibri" w:cs="Calibri"/>
          <w:spacing w:val="-1"/>
        </w:rPr>
        <w:t>u</w:t>
      </w:r>
      <w:r>
        <w:rPr>
          <w:rFonts w:ascii="Calibri" w:hAnsi="Calibri" w:eastAsia="Calibri" w:cs="Calibri"/>
        </w:rPr>
        <w:t>t</w:t>
      </w:r>
      <w:r>
        <w:rPr>
          <w:rFonts w:ascii="Calibri" w:hAnsi="Calibri" w:eastAsia="Calibri" w:cs="Calibri"/>
          <w:spacing w:val="-2"/>
        </w:rPr>
        <w:t>s</w:t>
      </w:r>
      <w:r>
        <w:rPr>
          <w:rFonts w:ascii="Calibri" w:hAnsi="Calibri" w:eastAsia="Calibri" w:cs="Calibri"/>
        </w:rPr>
        <w:t>et</w:t>
      </w:r>
      <w:r>
        <w:rPr>
          <w:rFonts w:ascii="Calibri" w:hAnsi="Calibri" w:eastAsia="Calibri" w:cs="Calibri"/>
          <w:spacing w:val="-1"/>
        </w:rPr>
        <w:t xml:space="preserve"> </w:t>
      </w:r>
      <w:r>
        <w:rPr>
          <w:rFonts w:ascii="Calibri" w:hAnsi="Calibri" w:eastAsia="Calibri" w:cs="Calibri"/>
          <w:spacing w:val="1"/>
        </w:rPr>
        <w:t>o</w:t>
      </w:r>
      <w:r>
        <w:rPr>
          <w:rFonts w:ascii="Calibri" w:hAnsi="Calibri" w:eastAsia="Calibri" w:cs="Calibri"/>
        </w:rPr>
        <w:t>f</w:t>
      </w:r>
      <w:r>
        <w:rPr>
          <w:rFonts w:ascii="Calibri" w:hAnsi="Calibri" w:eastAsia="Calibri" w:cs="Calibri"/>
          <w:spacing w:val="-2"/>
        </w:rPr>
        <w:t xml:space="preserve"> </w:t>
      </w:r>
      <w:r>
        <w:rPr>
          <w:rFonts w:ascii="Calibri" w:hAnsi="Calibri" w:eastAsia="Calibri" w:cs="Calibri"/>
        </w:rPr>
        <w:t>the p</w:t>
      </w:r>
      <w:r>
        <w:rPr>
          <w:rFonts w:ascii="Calibri" w:hAnsi="Calibri" w:eastAsia="Calibri" w:cs="Calibri"/>
          <w:spacing w:val="-3"/>
        </w:rPr>
        <w:t>r</w:t>
      </w:r>
      <w:r>
        <w:rPr>
          <w:rFonts w:ascii="Calibri" w:hAnsi="Calibri" w:eastAsia="Calibri" w:cs="Calibri"/>
          <w:spacing w:val="1"/>
        </w:rPr>
        <w:t>o</w:t>
      </w:r>
      <w:r>
        <w:rPr>
          <w:rFonts w:ascii="Calibri" w:hAnsi="Calibri" w:eastAsia="Calibri" w:cs="Calibri"/>
        </w:rPr>
        <w:t>je</w:t>
      </w:r>
      <w:r>
        <w:rPr>
          <w:rFonts w:ascii="Calibri" w:hAnsi="Calibri" w:eastAsia="Calibri" w:cs="Calibri"/>
          <w:spacing w:val="-2"/>
        </w:rPr>
        <w:t>c</w:t>
      </w:r>
      <w:r>
        <w:rPr>
          <w:rFonts w:ascii="Calibri" w:hAnsi="Calibri" w:eastAsia="Calibri" w:cs="Calibri"/>
        </w:rPr>
        <w:t>t</w:t>
      </w:r>
      <w:r>
        <w:rPr>
          <w:rFonts w:ascii="Calibri" w:hAnsi="Calibri" w:eastAsia="Calibri" w:cs="Calibri"/>
          <w:spacing w:val="1"/>
        </w:rPr>
        <w:t xml:space="preserve"> </w:t>
      </w:r>
      <w:r>
        <w:rPr>
          <w:rFonts w:ascii="Calibri" w:hAnsi="Calibri" w:eastAsia="Calibri" w:cs="Calibri"/>
          <w:spacing w:val="-1"/>
        </w:rPr>
        <w:t>o</w:t>
      </w:r>
      <w:r>
        <w:rPr>
          <w:rFonts w:ascii="Calibri" w:hAnsi="Calibri" w:eastAsia="Calibri" w:cs="Calibri"/>
        </w:rPr>
        <w:t>r act</w:t>
      </w:r>
      <w:r>
        <w:rPr>
          <w:rFonts w:ascii="Calibri" w:hAnsi="Calibri" w:eastAsia="Calibri" w:cs="Calibri"/>
          <w:spacing w:val="-3"/>
        </w:rPr>
        <w:t>i</w:t>
      </w:r>
      <w:r>
        <w:rPr>
          <w:rFonts w:ascii="Calibri" w:hAnsi="Calibri" w:eastAsia="Calibri" w:cs="Calibri"/>
          <w:spacing w:val="1"/>
        </w:rPr>
        <w:t>v</w:t>
      </w:r>
      <w:r>
        <w:rPr>
          <w:rFonts w:ascii="Calibri" w:hAnsi="Calibri" w:eastAsia="Calibri" w:cs="Calibri"/>
        </w:rPr>
        <w:t>i</w:t>
      </w:r>
      <w:r>
        <w:rPr>
          <w:rFonts w:ascii="Calibri" w:hAnsi="Calibri" w:eastAsia="Calibri" w:cs="Calibri"/>
          <w:spacing w:val="-2"/>
        </w:rPr>
        <w:t>t</w:t>
      </w:r>
      <w:r>
        <w:rPr>
          <w:rFonts w:ascii="Calibri" w:hAnsi="Calibri" w:eastAsia="Calibri" w:cs="Calibri"/>
        </w:rPr>
        <w:t>y</w:t>
      </w:r>
      <w:r>
        <w:rPr>
          <w:rFonts w:ascii="Calibri" w:hAnsi="Calibri" w:eastAsia="Calibri" w:cs="Calibri"/>
          <w:spacing w:val="1"/>
        </w:rPr>
        <w:t xml:space="preserve"> </w:t>
      </w:r>
      <w:r>
        <w:rPr>
          <w:rFonts w:ascii="Calibri" w:hAnsi="Calibri" w:eastAsia="Calibri" w:cs="Calibri"/>
          <w:spacing w:val="-3"/>
        </w:rPr>
        <w:t>d</w:t>
      </w:r>
      <w:r>
        <w:rPr>
          <w:rFonts w:ascii="Calibri" w:hAnsi="Calibri" w:eastAsia="Calibri" w:cs="Calibri"/>
        </w:rPr>
        <w:t>e</w:t>
      </w:r>
      <w:r>
        <w:rPr>
          <w:rFonts w:ascii="Calibri" w:hAnsi="Calibri" w:eastAsia="Calibri" w:cs="Calibri"/>
          <w:spacing w:val="1"/>
        </w:rPr>
        <w:t>v</w:t>
      </w:r>
      <w:r>
        <w:rPr>
          <w:rFonts w:ascii="Calibri" w:hAnsi="Calibri" w:eastAsia="Calibri" w:cs="Calibri"/>
        </w:rPr>
        <w:t>e</w:t>
      </w:r>
      <w:r>
        <w:rPr>
          <w:rFonts w:ascii="Calibri" w:hAnsi="Calibri" w:eastAsia="Calibri" w:cs="Calibri"/>
          <w:spacing w:val="-2"/>
        </w:rPr>
        <w:t>l</w:t>
      </w:r>
      <w:r>
        <w:rPr>
          <w:rFonts w:ascii="Calibri" w:hAnsi="Calibri" w:eastAsia="Calibri" w:cs="Calibri"/>
          <w:spacing w:val="1"/>
        </w:rPr>
        <w:t>o</w:t>
      </w:r>
      <w:r>
        <w:rPr>
          <w:rFonts w:ascii="Calibri" w:hAnsi="Calibri" w:eastAsia="Calibri" w:cs="Calibri"/>
          <w:spacing w:val="-3"/>
        </w:rPr>
        <w:t>p</w:t>
      </w:r>
      <w:r>
        <w:rPr>
          <w:rFonts w:ascii="Calibri" w:hAnsi="Calibri" w:eastAsia="Calibri" w:cs="Calibri"/>
          <w:spacing w:val="1"/>
        </w:rPr>
        <w:t>m</w:t>
      </w:r>
      <w:r>
        <w:rPr>
          <w:rFonts w:ascii="Calibri" w:hAnsi="Calibri" w:eastAsia="Calibri" w:cs="Calibri"/>
        </w:rPr>
        <w:t xml:space="preserve">ent </w:t>
      </w:r>
      <w:r>
        <w:rPr>
          <w:rFonts w:ascii="Calibri" w:hAnsi="Calibri" w:eastAsia="Calibri" w:cs="Calibri"/>
          <w:spacing w:val="-1"/>
        </w:rPr>
        <w:t>p</w:t>
      </w:r>
      <w:r>
        <w:rPr>
          <w:rFonts w:ascii="Calibri" w:hAnsi="Calibri" w:eastAsia="Calibri" w:cs="Calibri"/>
        </w:rPr>
        <w:t>r</w:t>
      </w:r>
      <w:r>
        <w:rPr>
          <w:rFonts w:ascii="Calibri" w:hAnsi="Calibri" w:eastAsia="Calibri" w:cs="Calibri"/>
          <w:spacing w:val="1"/>
        </w:rPr>
        <w:t>o</w:t>
      </w:r>
      <w:r>
        <w:rPr>
          <w:rFonts w:ascii="Calibri" w:hAnsi="Calibri" w:eastAsia="Calibri" w:cs="Calibri"/>
        </w:rPr>
        <w:t>ce</w:t>
      </w:r>
      <w:r>
        <w:rPr>
          <w:rFonts w:ascii="Calibri" w:hAnsi="Calibri" w:eastAsia="Calibri" w:cs="Calibri"/>
          <w:spacing w:val="1"/>
        </w:rPr>
        <w:t>s</w:t>
      </w:r>
      <w:r>
        <w:rPr>
          <w:rFonts w:ascii="Calibri" w:hAnsi="Calibri" w:eastAsia="Calibri" w:cs="Calibri"/>
          <w:spacing w:val="-2"/>
        </w:rPr>
        <w:t>s</w:t>
      </w:r>
      <w:r>
        <w:rPr>
          <w:rFonts w:ascii="Calibri" w:hAnsi="Calibri" w:eastAsia="Calibri" w:cs="Calibri"/>
        </w:rPr>
        <w:t xml:space="preserve">, </w:t>
      </w:r>
      <w:r>
        <w:rPr>
          <w:rFonts w:ascii="Calibri" w:hAnsi="Calibri" w:eastAsia="Calibri" w:cs="Calibri"/>
          <w:spacing w:val="-2"/>
        </w:rPr>
        <w:t>c</w:t>
      </w:r>
      <w:r>
        <w:rPr>
          <w:rFonts w:ascii="Calibri" w:hAnsi="Calibri" w:eastAsia="Calibri" w:cs="Calibri"/>
          <w:spacing w:val="1"/>
        </w:rPr>
        <w:t>o</w:t>
      </w:r>
      <w:r>
        <w:rPr>
          <w:rFonts w:ascii="Calibri" w:hAnsi="Calibri" w:eastAsia="Calibri" w:cs="Calibri"/>
          <w:spacing w:val="-1"/>
        </w:rPr>
        <w:t>n</w:t>
      </w:r>
      <w:r>
        <w:rPr>
          <w:rFonts w:ascii="Calibri" w:hAnsi="Calibri" w:eastAsia="Calibri" w:cs="Calibri"/>
        </w:rPr>
        <w:t>si</w:t>
      </w:r>
      <w:r>
        <w:rPr>
          <w:rFonts w:ascii="Calibri" w:hAnsi="Calibri" w:eastAsia="Calibri" w:cs="Calibri"/>
          <w:spacing w:val="-1"/>
        </w:rPr>
        <w:t>d</w:t>
      </w:r>
      <w:r>
        <w:rPr>
          <w:rFonts w:ascii="Calibri" w:hAnsi="Calibri" w:eastAsia="Calibri" w:cs="Calibri"/>
        </w:rPr>
        <w:t>eri</w:t>
      </w:r>
      <w:r>
        <w:rPr>
          <w:rFonts w:ascii="Calibri" w:hAnsi="Calibri" w:eastAsia="Calibri" w:cs="Calibri"/>
          <w:spacing w:val="-1"/>
        </w:rPr>
        <w:t>n</w:t>
      </w:r>
      <w:r>
        <w:rPr>
          <w:rFonts w:ascii="Calibri" w:hAnsi="Calibri" w:eastAsia="Calibri" w:cs="Calibri"/>
        </w:rPr>
        <w:t>g</w:t>
      </w:r>
      <w:r>
        <w:rPr>
          <w:rFonts w:ascii="Calibri" w:hAnsi="Calibri" w:eastAsia="Calibri" w:cs="Calibri"/>
          <w:spacing w:val="-1"/>
        </w:rPr>
        <w:t xml:space="preserve"> </w:t>
      </w:r>
      <w:r>
        <w:rPr>
          <w:rFonts w:ascii="Calibri" w:hAnsi="Calibri" w:eastAsia="Calibri" w:cs="Calibri"/>
          <w:spacing w:val="1"/>
        </w:rPr>
        <w:t>t</w:t>
      </w:r>
      <w:r>
        <w:rPr>
          <w:rFonts w:ascii="Calibri" w:hAnsi="Calibri" w:eastAsia="Calibri" w:cs="Calibri"/>
          <w:spacing w:val="-1"/>
        </w:rPr>
        <w:t>h</w:t>
      </w:r>
      <w:r>
        <w:rPr>
          <w:rFonts w:ascii="Calibri" w:hAnsi="Calibri" w:eastAsia="Calibri" w:cs="Calibri"/>
        </w:rPr>
        <w:t>e</w:t>
      </w:r>
      <w:r>
        <w:rPr>
          <w:rFonts w:ascii="Calibri" w:hAnsi="Calibri" w:eastAsia="Calibri" w:cs="Calibri"/>
          <w:spacing w:val="-2"/>
        </w:rPr>
        <w:t xml:space="preserve"> </w:t>
      </w:r>
      <w:r>
        <w:rPr>
          <w:rFonts w:ascii="Calibri" w:hAnsi="Calibri" w:eastAsia="Calibri" w:cs="Calibri"/>
        </w:rPr>
        <w:t>p</w:t>
      </w:r>
      <w:r>
        <w:rPr>
          <w:rFonts w:ascii="Calibri" w:hAnsi="Calibri" w:eastAsia="Calibri" w:cs="Calibri"/>
          <w:spacing w:val="-2"/>
        </w:rPr>
        <w:t>e</w:t>
      </w:r>
      <w:r>
        <w:rPr>
          <w:rFonts w:ascii="Calibri" w:hAnsi="Calibri" w:eastAsia="Calibri" w:cs="Calibri"/>
          <w:spacing w:val="1"/>
        </w:rPr>
        <w:t>o</w:t>
      </w:r>
      <w:r>
        <w:rPr>
          <w:rFonts w:ascii="Calibri" w:hAnsi="Calibri" w:eastAsia="Calibri" w:cs="Calibri"/>
          <w:spacing w:val="-1"/>
        </w:rPr>
        <w:t>p</w:t>
      </w:r>
      <w:r>
        <w:rPr>
          <w:rFonts w:ascii="Calibri" w:hAnsi="Calibri" w:eastAsia="Calibri" w:cs="Calibri"/>
        </w:rPr>
        <w:t xml:space="preserve">le in </w:t>
      </w:r>
      <w:r>
        <w:rPr>
          <w:rFonts w:ascii="Calibri" w:hAnsi="Calibri" w:eastAsia="Calibri" w:cs="Calibri"/>
          <w:spacing w:val="-1"/>
        </w:rPr>
        <w:t>n</w:t>
      </w:r>
      <w:r>
        <w:rPr>
          <w:rFonts w:ascii="Calibri" w:hAnsi="Calibri" w:eastAsia="Calibri" w:cs="Calibri"/>
          <w:spacing w:val="-2"/>
        </w:rPr>
        <w:t>e</w:t>
      </w:r>
      <w:r>
        <w:rPr>
          <w:rFonts w:ascii="Calibri" w:hAnsi="Calibri" w:eastAsia="Calibri" w:cs="Calibri"/>
        </w:rPr>
        <w:t>ed</w:t>
      </w:r>
      <w:r>
        <w:rPr>
          <w:rFonts w:ascii="Calibri" w:hAnsi="Calibri" w:eastAsia="Calibri" w:cs="Calibri"/>
          <w:spacing w:val="-2"/>
        </w:rPr>
        <w:t xml:space="preserve"> </w:t>
      </w:r>
      <w:r>
        <w:rPr>
          <w:rFonts w:ascii="Calibri" w:hAnsi="Calibri" w:eastAsia="Calibri" w:cs="Calibri"/>
          <w:spacing w:val="1"/>
        </w:rPr>
        <w:t>o</w:t>
      </w:r>
      <w:r>
        <w:rPr>
          <w:rFonts w:ascii="Calibri" w:hAnsi="Calibri" w:eastAsia="Calibri" w:cs="Calibri"/>
        </w:rPr>
        <w:t xml:space="preserve">f </w:t>
      </w:r>
      <w:r>
        <w:rPr>
          <w:rFonts w:ascii="Calibri" w:hAnsi="Calibri" w:eastAsia="Calibri" w:cs="Calibri"/>
          <w:spacing w:val="1"/>
        </w:rPr>
        <w:t>e</w:t>
      </w:r>
      <w:r>
        <w:rPr>
          <w:rFonts w:ascii="Calibri" w:hAnsi="Calibri" w:eastAsia="Calibri" w:cs="Calibri"/>
          <w:spacing w:val="-3"/>
        </w:rPr>
        <w:t>a</w:t>
      </w:r>
      <w:r>
        <w:rPr>
          <w:rFonts w:ascii="Calibri" w:hAnsi="Calibri" w:eastAsia="Calibri" w:cs="Calibri"/>
        </w:rPr>
        <w:t>ch act</w:t>
      </w:r>
      <w:r>
        <w:rPr>
          <w:rFonts w:ascii="Calibri" w:hAnsi="Calibri" w:eastAsia="Calibri" w:cs="Calibri"/>
          <w:spacing w:val="-2"/>
        </w:rPr>
        <w:t>i</w:t>
      </w:r>
      <w:r>
        <w:rPr>
          <w:rFonts w:ascii="Calibri" w:hAnsi="Calibri" w:eastAsia="Calibri" w:cs="Calibri"/>
          <w:spacing w:val="1"/>
        </w:rPr>
        <w:t>v</w:t>
      </w:r>
      <w:r>
        <w:rPr>
          <w:rFonts w:ascii="Calibri" w:hAnsi="Calibri" w:eastAsia="Calibri" w:cs="Calibri"/>
        </w:rPr>
        <w:t>i</w:t>
      </w:r>
      <w:r>
        <w:rPr>
          <w:rFonts w:ascii="Calibri" w:hAnsi="Calibri" w:eastAsia="Calibri" w:cs="Calibri"/>
          <w:spacing w:val="-2"/>
        </w:rPr>
        <w:t>t</w:t>
      </w:r>
      <w:r>
        <w:rPr>
          <w:rFonts w:ascii="Calibri" w:hAnsi="Calibri" w:eastAsia="Calibri" w:cs="Calibri"/>
        </w:rPr>
        <w:t>y</w:t>
      </w:r>
      <w:r>
        <w:rPr>
          <w:rFonts w:ascii="Calibri" w:hAnsi="Calibri" w:eastAsia="Calibri" w:cs="Calibri"/>
          <w:spacing w:val="1"/>
        </w:rPr>
        <w:t xml:space="preserve"> </w:t>
      </w:r>
      <w:r>
        <w:rPr>
          <w:rFonts w:ascii="Calibri" w:hAnsi="Calibri" w:eastAsia="Calibri" w:cs="Calibri"/>
        </w:rPr>
        <w:t>and</w:t>
      </w:r>
      <w:r>
        <w:rPr>
          <w:rFonts w:ascii="Calibri" w:hAnsi="Calibri" w:eastAsia="Calibri" w:cs="Calibri"/>
          <w:spacing w:val="-1"/>
        </w:rPr>
        <w:t xml:space="preserve"> </w:t>
      </w:r>
      <w:r>
        <w:rPr>
          <w:rFonts w:ascii="Calibri" w:hAnsi="Calibri" w:eastAsia="Calibri" w:cs="Calibri"/>
          <w:spacing w:val="1"/>
        </w:rPr>
        <w:t>e</w:t>
      </w:r>
      <w:r>
        <w:rPr>
          <w:rFonts w:ascii="Calibri" w:hAnsi="Calibri" w:eastAsia="Calibri" w:cs="Calibri"/>
          <w:spacing w:val="-2"/>
        </w:rPr>
        <w:t>s</w:t>
      </w:r>
      <w:r>
        <w:rPr>
          <w:rFonts w:ascii="Calibri" w:hAnsi="Calibri" w:eastAsia="Calibri" w:cs="Calibri"/>
        </w:rPr>
        <w:t>ti</w:t>
      </w:r>
      <w:r>
        <w:rPr>
          <w:rFonts w:ascii="Calibri" w:hAnsi="Calibri" w:eastAsia="Calibri" w:cs="Calibri"/>
          <w:spacing w:val="1"/>
        </w:rPr>
        <w:t>m</w:t>
      </w:r>
      <w:r>
        <w:rPr>
          <w:rFonts w:ascii="Calibri" w:hAnsi="Calibri" w:eastAsia="Calibri" w:cs="Calibri"/>
          <w:spacing w:val="-3"/>
        </w:rPr>
        <w:t>a</w:t>
      </w:r>
      <w:r>
        <w:rPr>
          <w:rFonts w:ascii="Calibri" w:hAnsi="Calibri" w:eastAsia="Calibri" w:cs="Calibri"/>
        </w:rPr>
        <w:t>ti</w:t>
      </w:r>
      <w:r>
        <w:rPr>
          <w:rFonts w:ascii="Calibri" w:hAnsi="Calibri" w:eastAsia="Calibri" w:cs="Calibri"/>
          <w:spacing w:val="-1"/>
        </w:rPr>
        <w:t>n</w:t>
      </w:r>
      <w:r>
        <w:rPr>
          <w:rFonts w:ascii="Calibri" w:hAnsi="Calibri" w:eastAsia="Calibri" w:cs="Calibri"/>
        </w:rPr>
        <w:t>g</w:t>
      </w:r>
      <w:r>
        <w:rPr>
          <w:rFonts w:ascii="Calibri" w:hAnsi="Calibri" w:eastAsia="Calibri" w:cs="Calibri"/>
          <w:spacing w:val="-1"/>
        </w:rPr>
        <w:t xml:space="preserve"> </w:t>
      </w:r>
      <w:r>
        <w:rPr>
          <w:rFonts w:ascii="Calibri" w:hAnsi="Calibri" w:eastAsia="Calibri" w:cs="Calibri"/>
          <w:spacing w:val="5"/>
        </w:rPr>
        <w:t>t</w:t>
      </w:r>
      <w:r>
        <w:rPr>
          <w:rFonts w:ascii="Calibri" w:hAnsi="Calibri" w:eastAsia="Calibri" w:cs="Calibri"/>
          <w:spacing w:val="-1"/>
        </w:rPr>
        <w:t>h</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rPr>
        <w:t>se</w:t>
      </w:r>
      <w:r>
        <w:rPr>
          <w:rFonts w:ascii="Calibri" w:hAnsi="Calibri" w:eastAsia="Calibri" w:cs="Calibri"/>
          <w:spacing w:val="-2"/>
        </w:rPr>
        <w:t>c</w:t>
      </w:r>
      <w:r>
        <w:rPr>
          <w:rFonts w:ascii="Calibri" w:hAnsi="Calibri" w:eastAsia="Calibri" w:cs="Calibri"/>
        </w:rPr>
        <w:t>t</w:t>
      </w:r>
      <w:r>
        <w:rPr>
          <w:rFonts w:ascii="Calibri" w:hAnsi="Calibri" w:eastAsia="Calibri" w:cs="Calibri"/>
          <w:spacing w:val="2"/>
        </w:rPr>
        <w:t>o</w:t>
      </w:r>
      <w:r>
        <w:rPr>
          <w:rFonts w:ascii="Calibri" w:hAnsi="Calibri" w:eastAsia="Calibri" w:cs="Calibri"/>
          <w:spacing w:val="-3"/>
        </w:rPr>
        <w:t>r</w:t>
      </w:r>
      <w:r>
        <w:rPr>
          <w:rFonts w:ascii="Calibri" w:hAnsi="Calibri" w:eastAsia="Calibri" w:cs="Calibri"/>
        </w:rPr>
        <w:t>’s ca</w:t>
      </w:r>
      <w:r>
        <w:rPr>
          <w:rFonts w:ascii="Calibri" w:hAnsi="Calibri" w:eastAsia="Calibri" w:cs="Calibri"/>
          <w:spacing w:val="-1"/>
        </w:rPr>
        <w:t>p</w:t>
      </w:r>
      <w:r>
        <w:rPr>
          <w:rFonts w:ascii="Calibri" w:hAnsi="Calibri" w:eastAsia="Calibri" w:cs="Calibri"/>
        </w:rPr>
        <w:t>aci</w:t>
      </w:r>
      <w:r>
        <w:rPr>
          <w:rFonts w:ascii="Calibri" w:hAnsi="Calibri" w:eastAsia="Calibri" w:cs="Calibri"/>
          <w:spacing w:val="-2"/>
        </w:rPr>
        <w:t>t</w:t>
      </w:r>
      <w:r>
        <w:rPr>
          <w:rFonts w:ascii="Calibri" w:hAnsi="Calibri" w:eastAsia="Calibri" w:cs="Calibri"/>
        </w:rPr>
        <w:t>y</w:t>
      </w:r>
      <w:r>
        <w:rPr>
          <w:rFonts w:ascii="Calibri" w:hAnsi="Calibri" w:eastAsia="Calibri" w:cs="Calibri"/>
          <w:spacing w:val="1"/>
        </w:rPr>
        <w:t xml:space="preserve"> </w:t>
      </w:r>
      <w:r>
        <w:rPr>
          <w:rFonts w:ascii="Calibri" w:hAnsi="Calibri" w:eastAsia="Calibri" w:cs="Calibri"/>
          <w:spacing w:val="-2"/>
        </w:rPr>
        <w:t>t</w:t>
      </w:r>
      <w:r>
        <w:rPr>
          <w:rFonts w:ascii="Calibri" w:hAnsi="Calibri" w:eastAsia="Calibri" w:cs="Calibri"/>
        </w:rPr>
        <w:t>o</w:t>
      </w:r>
      <w:r>
        <w:rPr>
          <w:rFonts w:ascii="Calibri" w:hAnsi="Calibri" w:eastAsia="Calibri" w:cs="Calibri"/>
          <w:spacing w:val="1"/>
        </w:rPr>
        <w:t xml:space="preserve"> </w:t>
      </w:r>
      <w:r>
        <w:rPr>
          <w:rFonts w:ascii="Calibri" w:hAnsi="Calibri" w:eastAsia="Calibri" w:cs="Calibri"/>
          <w:spacing w:val="-3"/>
        </w:rPr>
        <w:t>d</w:t>
      </w:r>
      <w:r>
        <w:rPr>
          <w:rFonts w:ascii="Calibri" w:hAnsi="Calibri" w:eastAsia="Calibri" w:cs="Calibri"/>
        </w:rPr>
        <w:t>eliver</w:t>
      </w:r>
      <w:r>
        <w:rPr>
          <w:rFonts w:ascii="Calibri" w:hAnsi="Calibri" w:eastAsia="Calibri" w:cs="Calibri"/>
          <w:spacing w:val="-2"/>
        </w:rPr>
        <w:t xml:space="preserve"> </w:t>
      </w:r>
      <w:r>
        <w:rPr>
          <w:rFonts w:ascii="Calibri" w:hAnsi="Calibri" w:eastAsia="Calibri" w:cs="Calibri"/>
          <w:spacing w:val="1"/>
        </w:rPr>
        <w:t>e</w:t>
      </w:r>
      <w:r>
        <w:rPr>
          <w:rFonts w:ascii="Calibri" w:hAnsi="Calibri" w:eastAsia="Calibri" w:cs="Calibri"/>
        </w:rPr>
        <w:t>ach</w:t>
      </w:r>
      <w:r>
        <w:rPr>
          <w:rFonts w:ascii="Calibri" w:hAnsi="Calibri" w:eastAsia="Calibri" w:cs="Calibri"/>
          <w:spacing w:val="-3"/>
        </w:rPr>
        <w:t xml:space="preserve"> </w:t>
      </w:r>
      <w:r>
        <w:rPr>
          <w:rFonts w:ascii="Calibri" w:hAnsi="Calibri" w:eastAsia="Calibri" w:cs="Calibri"/>
          <w:spacing w:val="-2"/>
        </w:rPr>
        <w:t>a</w:t>
      </w:r>
      <w:r>
        <w:rPr>
          <w:rFonts w:ascii="Calibri" w:hAnsi="Calibri" w:eastAsia="Calibri" w:cs="Calibri"/>
        </w:rPr>
        <w:t>cti</w:t>
      </w:r>
      <w:r>
        <w:rPr>
          <w:rFonts w:ascii="Calibri" w:hAnsi="Calibri" w:eastAsia="Calibri" w:cs="Calibri"/>
          <w:spacing w:val="1"/>
        </w:rPr>
        <w:t>v</w:t>
      </w:r>
      <w:r>
        <w:rPr>
          <w:rFonts w:ascii="Calibri" w:hAnsi="Calibri" w:eastAsia="Calibri" w:cs="Calibri"/>
        </w:rPr>
        <w:t>i</w:t>
      </w:r>
      <w:r>
        <w:rPr>
          <w:rFonts w:ascii="Calibri" w:hAnsi="Calibri" w:eastAsia="Calibri" w:cs="Calibri"/>
          <w:spacing w:val="-2"/>
        </w:rPr>
        <w:t>t</w:t>
      </w:r>
      <w:r>
        <w:rPr>
          <w:rFonts w:ascii="Calibri" w:hAnsi="Calibri" w:eastAsia="Calibri" w:cs="Calibri"/>
        </w:rPr>
        <w:t>y (fi</w:t>
      </w:r>
      <w:r>
        <w:rPr>
          <w:rFonts w:ascii="Calibri" w:hAnsi="Calibri" w:eastAsia="Calibri" w:cs="Calibri"/>
          <w:spacing w:val="-1"/>
        </w:rPr>
        <w:t>n</w:t>
      </w:r>
      <w:r>
        <w:rPr>
          <w:rFonts w:ascii="Calibri" w:hAnsi="Calibri" w:eastAsia="Calibri" w:cs="Calibri"/>
        </w:rPr>
        <w:t>a</w:t>
      </w:r>
      <w:r>
        <w:rPr>
          <w:rFonts w:ascii="Calibri" w:hAnsi="Calibri" w:eastAsia="Calibri" w:cs="Calibri"/>
          <w:spacing w:val="-1"/>
        </w:rPr>
        <w:t>n</w:t>
      </w:r>
      <w:r>
        <w:rPr>
          <w:rFonts w:ascii="Calibri" w:hAnsi="Calibri" w:eastAsia="Calibri" w:cs="Calibri"/>
        </w:rPr>
        <w:t>cial and</w:t>
      </w:r>
      <w:r>
        <w:rPr>
          <w:rFonts w:ascii="Calibri" w:hAnsi="Calibri" w:eastAsia="Calibri" w:cs="Calibri"/>
          <w:spacing w:val="-1"/>
        </w:rPr>
        <w:t xml:space="preserve"> </w:t>
      </w:r>
      <w:r>
        <w:rPr>
          <w:rFonts w:ascii="Calibri" w:hAnsi="Calibri" w:eastAsia="Calibri" w:cs="Calibri"/>
        </w:rPr>
        <w:t>h</w:t>
      </w:r>
      <w:r>
        <w:rPr>
          <w:rFonts w:ascii="Calibri" w:hAnsi="Calibri" w:eastAsia="Calibri" w:cs="Calibri"/>
          <w:spacing w:val="-1"/>
        </w:rPr>
        <w:t>u</w:t>
      </w:r>
      <w:r>
        <w:rPr>
          <w:rFonts w:ascii="Calibri" w:hAnsi="Calibri" w:eastAsia="Calibri" w:cs="Calibri"/>
          <w:spacing w:val="1"/>
        </w:rPr>
        <w:t>m</w:t>
      </w:r>
      <w:r>
        <w:rPr>
          <w:rFonts w:ascii="Calibri" w:hAnsi="Calibri" w:eastAsia="Calibri" w:cs="Calibri"/>
        </w:rPr>
        <w:t>an</w:t>
      </w:r>
      <w:r>
        <w:rPr>
          <w:rFonts w:ascii="Calibri" w:hAnsi="Calibri" w:eastAsia="Calibri" w:cs="Calibri"/>
          <w:spacing w:val="-1"/>
        </w:rPr>
        <w:t xml:space="preserve"> </w:t>
      </w:r>
      <w:r>
        <w:rPr>
          <w:rFonts w:ascii="Calibri" w:hAnsi="Calibri" w:eastAsia="Calibri" w:cs="Calibri"/>
          <w:spacing w:val="-2"/>
        </w:rPr>
        <w:t>r</w:t>
      </w:r>
      <w:r>
        <w:rPr>
          <w:rFonts w:ascii="Calibri" w:hAnsi="Calibri" w:eastAsia="Calibri" w:cs="Calibri"/>
        </w:rPr>
        <w:t>es</w:t>
      </w:r>
      <w:r>
        <w:rPr>
          <w:rFonts w:ascii="Calibri" w:hAnsi="Calibri" w:eastAsia="Calibri" w:cs="Calibri"/>
          <w:spacing w:val="2"/>
        </w:rPr>
        <w:t>o</w:t>
      </w:r>
      <w:r>
        <w:rPr>
          <w:rFonts w:ascii="Calibri" w:hAnsi="Calibri" w:eastAsia="Calibri" w:cs="Calibri"/>
          <w:spacing w:val="-3"/>
        </w:rPr>
        <w:t>u</w:t>
      </w:r>
      <w:r>
        <w:rPr>
          <w:rFonts w:ascii="Calibri" w:hAnsi="Calibri" w:eastAsia="Calibri" w:cs="Calibri"/>
        </w:rPr>
        <w:t>rces</w:t>
      </w:r>
      <w:r>
        <w:rPr>
          <w:rFonts w:ascii="Calibri" w:hAnsi="Calibri" w:eastAsia="Calibri" w:cs="Calibri"/>
          <w:spacing w:val="1"/>
        </w:rPr>
        <w:t>)</w:t>
      </w:r>
      <w:r>
        <w:rPr>
          <w:rFonts w:ascii="Calibri" w:hAnsi="Calibri" w:eastAsia="Calibri" w:cs="Calibri"/>
        </w:rPr>
        <w:t>, and</w:t>
      </w:r>
      <w:r>
        <w:rPr>
          <w:rFonts w:ascii="Calibri" w:hAnsi="Calibri" w:eastAsia="Calibri" w:cs="Calibri"/>
          <w:spacing w:val="-3"/>
        </w:rPr>
        <w:t xml:space="preserve"> </w:t>
      </w:r>
      <w:r>
        <w:rPr>
          <w:rFonts w:ascii="Calibri" w:hAnsi="Calibri" w:eastAsia="Calibri" w:cs="Calibri"/>
          <w:spacing w:val="-2"/>
        </w:rPr>
        <w:t>w</w:t>
      </w:r>
      <w:r>
        <w:rPr>
          <w:rFonts w:ascii="Calibri" w:hAnsi="Calibri" w:eastAsia="Calibri" w:cs="Calibri"/>
          <w:spacing w:val="1"/>
        </w:rPr>
        <w:t>o</w:t>
      </w:r>
      <w:r>
        <w:rPr>
          <w:rFonts w:ascii="Calibri" w:hAnsi="Calibri" w:eastAsia="Calibri" w:cs="Calibri"/>
        </w:rPr>
        <w:t>rk</w:t>
      </w:r>
      <w:r>
        <w:rPr>
          <w:rFonts w:ascii="Calibri" w:hAnsi="Calibri" w:eastAsia="Calibri" w:cs="Calibri"/>
          <w:spacing w:val="-1"/>
        </w:rPr>
        <w:t xml:space="preserve"> </w:t>
      </w:r>
      <w:r>
        <w:rPr>
          <w:rFonts w:ascii="Calibri" w:hAnsi="Calibri" w:eastAsia="Calibri" w:cs="Calibri"/>
        </w:rPr>
        <w:t xml:space="preserve">with </w:t>
      </w:r>
      <w:r>
        <w:rPr>
          <w:rFonts w:ascii="Calibri" w:hAnsi="Calibri" w:eastAsia="Calibri" w:cs="Calibri"/>
          <w:spacing w:val="1"/>
        </w:rPr>
        <w:t>t</w:t>
      </w:r>
      <w:r>
        <w:rPr>
          <w:rFonts w:ascii="Calibri" w:hAnsi="Calibri" w:eastAsia="Calibri" w:cs="Calibri"/>
          <w:spacing w:val="-3"/>
        </w:rPr>
        <w:t>h</w:t>
      </w:r>
      <w:r>
        <w:rPr>
          <w:rFonts w:ascii="Calibri" w:hAnsi="Calibri" w:eastAsia="Calibri" w:cs="Calibri"/>
        </w:rPr>
        <w:t>eir</w:t>
      </w:r>
      <w:r>
        <w:rPr>
          <w:rFonts w:ascii="Calibri" w:hAnsi="Calibri" w:eastAsia="Calibri" w:cs="Calibri"/>
          <w:spacing w:val="-2"/>
        </w:rPr>
        <w:t xml:space="preserve"> </w:t>
      </w:r>
      <w:r>
        <w:rPr>
          <w:rFonts w:ascii="Calibri" w:hAnsi="Calibri" w:eastAsia="Calibri" w:cs="Calibri"/>
          <w:spacing w:val="-1"/>
        </w:rPr>
        <w:t>p</w:t>
      </w:r>
      <w:r>
        <w:rPr>
          <w:rFonts w:ascii="Calibri" w:hAnsi="Calibri" w:eastAsia="Calibri" w:cs="Calibri"/>
        </w:rPr>
        <w:t>art</w:t>
      </w:r>
      <w:r>
        <w:rPr>
          <w:rFonts w:ascii="Calibri" w:hAnsi="Calibri" w:eastAsia="Calibri" w:cs="Calibri"/>
          <w:spacing w:val="-1"/>
        </w:rPr>
        <w:t>n</w:t>
      </w:r>
      <w:r>
        <w:rPr>
          <w:rFonts w:ascii="Calibri" w:hAnsi="Calibri" w:eastAsia="Calibri" w:cs="Calibri"/>
        </w:rPr>
        <w:t>ers</w:t>
      </w:r>
      <w:r>
        <w:rPr>
          <w:rFonts w:ascii="Calibri" w:hAnsi="Calibri" w:eastAsia="Calibri" w:cs="Calibri"/>
          <w:spacing w:val="1"/>
        </w:rPr>
        <w:t xml:space="preserve"> </w:t>
      </w:r>
      <w:r>
        <w:rPr>
          <w:rFonts w:ascii="Calibri" w:hAnsi="Calibri" w:eastAsia="Calibri" w:cs="Calibri"/>
          <w:spacing w:val="-2"/>
        </w:rPr>
        <w:t>t</w:t>
      </w:r>
      <w:r>
        <w:rPr>
          <w:rFonts w:ascii="Calibri" w:hAnsi="Calibri" w:eastAsia="Calibri" w:cs="Calibri"/>
        </w:rPr>
        <w:t>o</w:t>
      </w:r>
      <w:r>
        <w:rPr>
          <w:rFonts w:ascii="Calibri" w:hAnsi="Calibri" w:eastAsia="Calibri" w:cs="Calibri"/>
          <w:spacing w:val="1"/>
        </w:rPr>
        <w:t xml:space="preserve"> </w:t>
      </w:r>
      <w:r>
        <w:rPr>
          <w:rFonts w:ascii="Calibri" w:hAnsi="Calibri" w:eastAsia="Calibri" w:cs="Calibri"/>
        </w:rPr>
        <w:t>ach</w:t>
      </w:r>
      <w:r>
        <w:rPr>
          <w:rFonts w:ascii="Calibri" w:hAnsi="Calibri" w:eastAsia="Calibri" w:cs="Calibri"/>
          <w:spacing w:val="-3"/>
        </w:rPr>
        <w:t>i</w:t>
      </w:r>
      <w:r>
        <w:rPr>
          <w:rFonts w:ascii="Calibri" w:hAnsi="Calibri" w:eastAsia="Calibri" w:cs="Calibri"/>
        </w:rPr>
        <w:t>e</w:t>
      </w:r>
      <w:r>
        <w:rPr>
          <w:rFonts w:ascii="Calibri" w:hAnsi="Calibri" w:eastAsia="Calibri" w:cs="Calibri"/>
          <w:spacing w:val="-1"/>
        </w:rPr>
        <w:t>v</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rPr>
        <w:t>th</w:t>
      </w:r>
      <w:r>
        <w:rPr>
          <w:rFonts w:ascii="Calibri" w:hAnsi="Calibri" w:eastAsia="Calibri" w:cs="Calibri"/>
          <w:spacing w:val="-2"/>
        </w:rPr>
        <w:t>e</w:t>
      </w:r>
      <w:r>
        <w:rPr>
          <w:rFonts w:ascii="Calibri" w:hAnsi="Calibri" w:eastAsia="Calibri" w:cs="Calibri"/>
        </w:rPr>
        <w:t>se</w:t>
      </w:r>
      <w:r>
        <w:rPr>
          <w:rFonts w:ascii="Calibri" w:hAnsi="Calibri" w:eastAsia="Calibri" w:cs="Calibri"/>
          <w:spacing w:val="-1"/>
        </w:rPr>
        <w:t xml:space="preserve"> </w:t>
      </w:r>
      <w:r>
        <w:rPr>
          <w:rFonts w:ascii="Calibri" w:hAnsi="Calibri" w:eastAsia="Calibri" w:cs="Calibri"/>
          <w:spacing w:val="-2"/>
        </w:rPr>
        <w:t>t</w:t>
      </w:r>
      <w:r>
        <w:rPr>
          <w:rFonts w:ascii="Calibri" w:hAnsi="Calibri" w:eastAsia="Calibri" w:cs="Calibri"/>
        </w:rPr>
        <w:t>ar</w:t>
      </w:r>
      <w:r>
        <w:rPr>
          <w:rFonts w:ascii="Calibri" w:hAnsi="Calibri" w:eastAsia="Calibri" w:cs="Calibri"/>
          <w:spacing w:val="-1"/>
        </w:rPr>
        <w:t>g</w:t>
      </w:r>
      <w:r>
        <w:rPr>
          <w:rFonts w:ascii="Calibri" w:hAnsi="Calibri" w:eastAsia="Calibri" w:cs="Calibri"/>
        </w:rPr>
        <w:t>e</w:t>
      </w:r>
      <w:r>
        <w:rPr>
          <w:rFonts w:ascii="Calibri" w:hAnsi="Calibri" w:eastAsia="Calibri" w:cs="Calibri"/>
          <w:spacing w:val="1"/>
        </w:rPr>
        <w:t>t</w:t>
      </w:r>
      <w:r>
        <w:rPr>
          <w:rFonts w:ascii="Calibri" w:hAnsi="Calibri" w:eastAsia="Calibri" w:cs="Calibri"/>
        </w:rPr>
        <w:t>s.</w:t>
      </w:r>
    </w:p>
    <w:p w:rsidR="00053E75" w:rsidRDefault="00BF1E13" w14:paraId="3BE260C3" w14:textId="77777777">
      <w:pPr>
        <w:tabs>
          <w:tab w:val="left" w:pos="820"/>
        </w:tabs>
        <w:spacing w:after="0" w:line="240" w:lineRule="auto"/>
        <w:ind w:left="460" w:right="-20"/>
        <w:rPr>
          <w:rFonts w:ascii="Calibri" w:hAnsi="Calibri" w:eastAsia="Calibri" w:cs="Calibri"/>
        </w:rPr>
      </w:pPr>
      <w:r>
        <w:rPr>
          <w:rFonts w:ascii="Symbol" w:hAnsi="Symbol" w:eastAsia="Symbol" w:cs="Symbol"/>
          <w:w w:val="76"/>
        </w:rPr>
        <w:t>•</w:t>
      </w:r>
      <w:r>
        <w:rPr>
          <w:rFonts w:ascii="Times New Roman" w:hAnsi="Times New Roman" w:eastAsia="Times New Roman" w:cs="Times New Roman"/>
        </w:rPr>
        <w:tab/>
      </w:r>
      <w:r>
        <w:rPr>
          <w:rFonts w:ascii="Calibri" w:hAnsi="Calibri" w:eastAsia="Calibri" w:cs="Calibri"/>
        </w:rPr>
        <w:t>B</w:t>
      </w:r>
      <w:r>
        <w:rPr>
          <w:rFonts w:ascii="Calibri" w:hAnsi="Calibri" w:eastAsia="Calibri" w:cs="Calibri"/>
          <w:spacing w:val="1"/>
        </w:rPr>
        <w:t>o</w:t>
      </w:r>
      <w:r>
        <w:rPr>
          <w:rFonts w:ascii="Calibri" w:hAnsi="Calibri" w:eastAsia="Calibri" w:cs="Calibri"/>
        </w:rPr>
        <w:t xml:space="preserve">th </w:t>
      </w:r>
      <w:r>
        <w:rPr>
          <w:rFonts w:ascii="Calibri" w:hAnsi="Calibri" w:eastAsia="Calibri" w:cs="Calibri"/>
          <w:spacing w:val="-2"/>
        </w:rPr>
        <w:t>s</w:t>
      </w:r>
      <w:r>
        <w:rPr>
          <w:rFonts w:ascii="Calibri" w:hAnsi="Calibri" w:eastAsia="Calibri" w:cs="Calibri"/>
        </w:rPr>
        <w:t>ec</w:t>
      </w:r>
      <w:r>
        <w:rPr>
          <w:rFonts w:ascii="Calibri" w:hAnsi="Calibri" w:eastAsia="Calibri" w:cs="Calibri"/>
          <w:spacing w:val="-1"/>
        </w:rPr>
        <w:t>t</w:t>
      </w:r>
      <w:r>
        <w:rPr>
          <w:rFonts w:ascii="Calibri" w:hAnsi="Calibri" w:eastAsia="Calibri" w:cs="Calibri"/>
          <w:spacing w:val="1"/>
        </w:rPr>
        <w:t>o</w:t>
      </w:r>
      <w:r>
        <w:rPr>
          <w:rFonts w:ascii="Calibri" w:hAnsi="Calibri" w:eastAsia="Calibri" w:cs="Calibri"/>
        </w:rPr>
        <w:t>rs i</w:t>
      </w:r>
      <w:r>
        <w:rPr>
          <w:rFonts w:ascii="Calibri" w:hAnsi="Calibri" w:eastAsia="Calibri" w:cs="Calibri"/>
          <w:spacing w:val="-3"/>
        </w:rPr>
        <w:t>d</w:t>
      </w:r>
      <w:r>
        <w:rPr>
          <w:rFonts w:ascii="Calibri" w:hAnsi="Calibri" w:eastAsia="Calibri" w:cs="Calibri"/>
        </w:rPr>
        <w:t>entify</w:t>
      </w:r>
      <w:r>
        <w:rPr>
          <w:rFonts w:ascii="Calibri" w:hAnsi="Calibri" w:eastAsia="Calibri" w:cs="Calibri"/>
          <w:spacing w:val="-1"/>
        </w:rPr>
        <w:t xml:space="preserve"> “</w:t>
      </w:r>
      <w:r>
        <w:rPr>
          <w:rFonts w:ascii="Calibri" w:hAnsi="Calibri" w:eastAsia="Calibri" w:cs="Calibri"/>
          <w:spacing w:val="1"/>
        </w:rPr>
        <w:t>o</w:t>
      </w:r>
      <w:r>
        <w:rPr>
          <w:rFonts w:ascii="Calibri" w:hAnsi="Calibri" w:eastAsia="Calibri" w:cs="Calibri"/>
          <w:spacing w:val="-1"/>
        </w:rPr>
        <w:t>v</w:t>
      </w:r>
      <w:r>
        <w:rPr>
          <w:rFonts w:ascii="Calibri" w:hAnsi="Calibri" w:eastAsia="Calibri" w:cs="Calibri"/>
        </w:rPr>
        <w:t>er</w:t>
      </w:r>
      <w:r>
        <w:rPr>
          <w:rFonts w:ascii="Calibri" w:hAnsi="Calibri" w:eastAsia="Calibri" w:cs="Calibri"/>
          <w:spacing w:val="-3"/>
        </w:rPr>
        <w:t>l</w:t>
      </w:r>
      <w:r>
        <w:rPr>
          <w:rFonts w:ascii="Calibri" w:hAnsi="Calibri" w:eastAsia="Calibri" w:cs="Calibri"/>
        </w:rPr>
        <w:t>a</w:t>
      </w:r>
      <w:r>
        <w:rPr>
          <w:rFonts w:ascii="Calibri" w:hAnsi="Calibri" w:eastAsia="Calibri" w:cs="Calibri"/>
          <w:spacing w:val="-1"/>
        </w:rPr>
        <w:t>pp</w:t>
      </w:r>
      <w:r>
        <w:rPr>
          <w:rFonts w:ascii="Calibri" w:hAnsi="Calibri" w:eastAsia="Calibri" w:cs="Calibri"/>
        </w:rPr>
        <w:t>i</w:t>
      </w:r>
      <w:r>
        <w:rPr>
          <w:rFonts w:ascii="Calibri" w:hAnsi="Calibri" w:eastAsia="Calibri" w:cs="Calibri"/>
          <w:spacing w:val="-1"/>
        </w:rPr>
        <w:t>ng</w:t>
      </w:r>
      <w:r>
        <w:rPr>
          <w:rFonts w:ascii="Calibri" w:hAnsi="Calibri" w:eastAsia="Calibri" w:cs="Calibri"/>
        </w:rPr>
        <w:t>”</w:t>
      </w:r>
      <w:r>
        <w:rPr>
          <w:rFonts w:ascii="Calibri" w:hAnsi="Calibri" w:eastAsia="Calibri" w:cs="Calibri"/>
          <w:spacing w:val="1"/>
        </w:rPr>
        <w:t xml:space="preserve"> </w:t>
      </w:r>
      <w:r>
        <w:rPr>
          <w:rFonts w:ascii="Calibri" w:hAnsi="Calibri" w:eastAsia="Calibri" w:cs="Calibri"/>
        </w:rPr>
        <w:t>ac</w:t>
      </w:r>
      <w:r>
        <w:rPr>
          <w:rFonts w:ascii="Calibri" w:hAnsi="Calibri" w:eastAsia="Calibri" w:cs="Calibri"/>
          <w:spacing w:val="1"/>
        </w:rPr>
        <w:t>t</w:t>
      </w:r>
      <w:r>
        <w:rPr>
          <w:rFonts w:ascii="Calibri" w:hAnsi="Calibri" w:eastAsia="Calibri" w:cs="Calibri"/>
        </w:rPr>
        <w:t>iv</w:t>
      </w:r>
      <w:r>
        <w:rPr>
          <w:rFonts w:ascii="Calibri" w:hAnsi="Calibri" w:eastAsia="Calibri" w:cs="Calibri"/>
          <w:spacing w:val="-2"/>
        </w:rPr>
        <w:t>i</w:t>
      </w:r>
      <w:r>
        <w:rPr>
          <w:rFonts w:ascii="Calibri" w:hAnsi="Calibri" w:eastAsia="Calibri" w:cs="Calibri"/>
        </w:rPr>
        <w:t>ties</w:t>
      </w:r>
    </w:p>
    <w:p w:rsidR="00053E75" w:rsidRDefault="00BF1E13" w14:paraId="76A6DBBF" w14:textId="77777777">
      <w:pPr>
        <w:tabs>
          <w:tab w:val="left" w:pos="820"/>
        </w:tabs>
        <w:spacing w:before="9" w:after="0" w:line="266" w:lineRule="exact"/>
        <w:ind w:left="820" w:right="1201" w:hanging="360"/>
        <w:rPr>
          <w:rFonts w:ascii="Calibri" w:hAnsi="Calibri" w:eastAsia="Calibri" w:cs="Calibri"/>
        </w:rPr>
      </w:pPr>
      <w:r>
        <w:rPr>
          <w:rFonts w:ascii="Symbol" w:hAnsi="Symbol" w:eastAsia="Symbol" w:cs="Symbol"/>
          <w:w w:val="76"/>
        </w:rPr>
        <w:t>•</w:t>
      </w:r>
      <w:r>
        <w:rPr>
          <w:rFonts w:ascii="Times New Roman" w:hAnsi="Times New Roman" w:eastAsia="Times New Roman" w:cs="Times New Roman"/>
        </w:rPr>
        <w:tab/>
      </w:r>
      <w:r>
        <w:rPr>
          <w:rFonts w:ascii="Calibri" w:hAnsi="Calibri" w:eastAsia="Calibri" w:cs="Calibri"/>
          <w:spacing w:val="-1"/>
        </w:rPr>
        <w:t>J</w:t>
      </w:r>
      <w:r>
        <w:rPr>
          <w:rFonts w:ascii="Calibri" w:hAnsi="Calibri" w:eastAsia="Calibri" w:cs="Calibri"/>
          <w:spacing w:val="1"/>
        </w:rPr>
        <w:t>o</w:t>
      </w:r>
      <w:r>
        <w:rPr>
          <w:rFonts w:ascii="Calibri" w:hAnsi="Calibri" w:eastAsia="Calibri" w:cs="Calibri"/>
        </w:rPr>
        <w:t>i</w:t>
      </w:r>
      <w:r>
        <w:rPr>
          <w:rFonts w:ascii="Calibri" w:hAnsi="Calibri" w:eastAsia="Calibri" w:cs="Calibri"/>
          <w:spacing w:val="-1"/>
        </w:rPr>
        <w:t>n</w:t>
      </w:r>
      <w:r>
        <w:rPr>
          <w:rFonts w:ascii="Calibri" w:hAnsi="Calibri" w:eastAsia="Calibri" w:cs="Calibri"/>
        </w:rPr>
        <w:t>tly</w:t>
      </w:r>
      <w:r>
        <w:rPr>
          <w:rFonts w:ascii="Calibri" w:hAnsi="Calibri" w:eastAsia="Calibri" w:cs="Calibri"/>
          <w:spacing w:val="1"/>
        </w:rPr>
        <w:t xml:space="preserve"> </w:t>
      </w:r>
      <w:r>
        <w:rPr>
          <w:rFonts w:ascii="Calibri" w:hAnsi="Calibri" w:eastAsia="Calibri" w:cs="Calibri"/>
        </w:rPr>
        <w:t>d</w:t>
      </w:r>
      <w:r>
        <w:rPr>
          <w:rFonts w:ascii="Calibri" w:hAnsi="Calibri" w:eastAsia="Calibri" w:cs="Calibri"/>
          <w:spacing w:val="-2"/>
        </w:rPr>
        <w:t>e</w:t>
      </w:r>
      <w:r>
        <w:rPr>
          <w:rFonts w:ascii="Calibri" w:hAnsi="Calibri" w:eastAsia="Calibri" w:cs="Calibri"/>
        </w:rPr>
        <w:t>ci</w:t>
      </w:r>
      <w:r>
        <w:rPr>
          <w:rFonts w:ascii="Calibri" w:hAnsi="Calibri" w:eastAsia="Calibri" w:cs="Calibri"/>
          <w:spacing w:val="-1"/>
        </w:rPr>
        <w:t>d</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rPr>
        <w:t>who</w:t>
      </w:r>
      <w:r>
        <w:rPr>
          <w:rFonts w:ascii="Calibri" w:hAnsi="Calibri" w:eastAsia="Calibri" w:cs="Calibri"/>
          <w:spacing w:val="-1"/>
        </w:rPr>
        <w:t xml:space="preserve"> </w:t>
      </w:r>
      <w:r>
        <w:rPr>
          <w:rFonts w:ascii="Calibri" w:hAnsi="Calibri" w:eastAsia="Calibri" w:cs="Calibri"/>
        </w:rPr>
        <w:t>will</w:t>
      </w:r>
      <w:r>
        <w:rPr>
          <w:rFonts w:ascii="Calibri" w:hAnsi="Calibri" w:eastAsia="Calibri" w:cs="Calibri"/>
          <w:spacing w:val="1"/>
        </w:rPr>
        <w:t xml:space="preserve"> </w:t>
      </w:r>
      <w:r>
        <w:rPr>
          <w:rFonts w:ascii="Calibri" w:hAnsi="Calibri" w:eastAsia="Calibri" w:cs="Calibri"/>
          <w:spacing w:val="-2"/>
        </w:rPr>
        <w:t>c</w:t>
      </w:r>
      <w:r>
        <w:rPr>
          <w:rFonts w:ascii="Calibri" w:hAnsi="Calibri" w:eastAsia="Calibri" w:cs="Calibri"/>
          <w:spacing w:val="1"/>
        </w:rPr>
        <w:t>o</w:t>
      </w:r>
      <w:r>
        <w:rPr>
          <w:rFonts w:ascii="Calibri" w:hAnsi="Calibri" w:eastAsia="Calibri" w:cs="Calibri"/>
          <w:spacing w:val="-3"/>
        </w:rPr>
        <w:t>n</w:t>
      </w:r>
      <w:r>
        <w:rPr>
          <w:rFonts w:ascii="Calibri" w:hAnsi="Calibri" w:eastAsia="Calibri" w:cs="Calibri"/>
          <w:spacing w:val="-1"/>
        </w:rPr>
        <w:t>du</w:t>
      </w:r>
      <w:r>
        <w:rPr>
          <w:rFonts w:ascii="Calibri" w:hAnsi="Calibri" w:eastAsia="Calibri" w:cs="Calibri"/>
        </w:rPr>
        <w:t>ct</w:t>
      </w:r>
      <w:r>
        <w:rPr>
          <w:rFonts w:ascii="Calibri" w:hAnsi="Calibri" w:eastAsia="Calibri" w:cs="Calibri"/>
          <w:spacing w:val="1"/>
        </w:rPr>
        <w:t xml:space="preserve"> </w:t>
      </w:r>
      <w:r>
        <w:rPr>
          <w:rFonts w:ascii="Calibri" w:hAnsi="Calibri" w:eastAsia="Calibri" w:cs="Calibri"/>
        </w:rPr>
        <w:t>which</w:t>
      </w:r>
      <w:r>
        <w:rPr>
          <w:rFonts w:ascii="Calibri" w:hAnsi="Calibri" w:eastAsia="Calibri" w:cs="Calibri"/>
          <w:spacing w:val="-1"/>
        </w:rPr>
        <w:t xml:space="preserve"> </w:t>
      </w:r>
      <w:r>
        <w:rPr>
          <w:rFonts w:ascii="Calibri" w:hAnsi="Calibri" w:eastAsia="Calibri" w:cs="Calibri"/>
        </w:rPr>
        <w:t>a</w:t>
      </w:r>
      <w:r>
        <w:rPr>
          <w:rFonts w:ascii="Calibri" w:hAnsi="Calibri" w:eastAsia="Calibri" w:cs="Calibri"/>
          <w:spacing w:val="-2"/>
        </w:rPr>
        <w:t>c</w:t>
      </w:r>
      <w:r>
        <w:rPr>
          <w:rFonts w:ascii="Calibri" w:hAnsi="Calibri" w:eastAsia="Calibri" w:cs="Calibri"/>
        </w:rPr>
        <w:t>ti</w:t>
      </w:r>
      <w:r>
        <w:rPr>
          <w:rFonts w:ascii="Calibri" w:hAnsi="Calibri" w:eastAsia="Calibri" w:cs="Calibri"/>
          <w:spacing w:val="1"/>
        </w:rPr>
        <w:t>v</w:t>
      </w:r>
      <w:r>
        <w:rPr>
          <w:rFonts w:ascii="Calibri" w:hAnsi="Calibri" w:eastAsia="Calibri" w:cs="Calibri"/>
          <w:spacing w:val="-3"/>
        </w:rPr>
        <w:t>i</w:t>
      </w:r>
      <w:r>
        <w:rPr>
          <w:rFonts w:ascii="Calibri" w:hAnsi="Calibri" w:eastAsia="Calibri" w:cs="Calibri"/>
        </w:rPr>
        <w:t>ties</w:t>
      </w:r>
      <w:r>
        <w:rPr>
          <w:rFonts w:ascii="Calibri" w:hAnsi="Calibri" w:eastAsia="Calibri" w:cs="Calibri"/>
          <w:spacing w:val="1"/>
        </w:rPr>
        <w:t xml:space="preserve"> </w:t>
      </w:r>
      <w:r>
        <w:rPr>
          <w:rFonts w:ascii="Calibri" w:hAnsi="Calibri" w:eastAsia="Calibri" w:cs="Calibri"/>
        </w:rPr>
        <w:t>a</w:t>
      </w:r>
      <w:r>
        <w:rPr>
          <w:rFonts w:ascii="Calibri" w:hAnsi="Calibri" w:eastAsia="Calibri" w:cs="Calibri"/>
          <w:spacing w:val="-1"/>
        </w:rPr>
        <w:t>n</w:t>
      </w:r>
      <w:r>
        <w:rPr>
          <w:rFonts w:ascii="Calibri" w:hAnsi="Calibri" w:eastAsia="Calibri" w:cs="Calibri"/>
        </w:rPr>
        <w:t>d</w:t>
      </w:r>
      <w:r>
        <w:rPr>
          <w:rFonts w:ascii="Calibri" w:hAnsi="Calibri" w:eastAsia="Calibri" w:cs="Calibri"/>
          <w:spacing w:val="-3"/>
        </w:rPr>
        <w:t xml:space="preserve"> </w:t>
      </w:r>
      <w:r>
        <w:rPr>
          <w:rFonts w:ascii="Calibri" w:hAnsi="Calibri" w:eastAsia="Calibri" w:cs="Calibri"/>
          <w:spacing w:val="-2"/>
        </w:rPr>
        <w:t>w</w:t>
      </w:r>
      <w:r>
        <w:rPr>
          <w:rFonts w:ascii="Calibri" w:hAnsi="Calibri" w:eastAsia="Calibri" w:cs="Calibri"/>
          <w:spacing w:val="-1"/>
        </w:rPr>
        <w:t>h</w:t>
      </w:r>
      <w:r>
        <w:rPr>
          <w:rFonts w:ascii="Calibri" w:hAnsi="Calibri" w:eastAsia="Calibri" w:cs="Calibri"/>
        </w:rPr>
        <w:t>ere;</w:t>
      </w:r>
      <w:r>
        <w:rPr>
          <w:rFonts w:ascii="Calibri" w:hAnsi="Calibri" w:eastAsia="Calibri" w:cs="Calibri"/>
          <w:spacing w:val="2"/>
        </w:rPr>
        <w:t xml:space="preserve"> </w:t>
      </w:r>
      <w:r>
        <w:rPr>
          <w:rFonts w:ascii="Calibri" w:hAnsi="Calibri" w:eastAsia="Calibri" w:cs="Calibri"/>
          <w:spacing w:val="-2"/>
        </w:rPr>
        <w:t>a</w:t>
      </w:r>
      <w:r>
        <w:rPr>
          <w:rFonts w:ascii="Calibri" w:hAnsi="Calibri" w:eastAsia="Calibri" w:cs="Calibri"/>
        </w:rPr>
        <w:t>c</w:t>
      </w:r>
      <w:r>
        <w:rPr>
          <w:rFonts w:ascii="Calibri" w:hAnsi="Calibri" w:eastAsia="Calibri" w:cs="Calibri"/>
          <w:spacing w:val="-2"/>
        </w:rPr>
        <w:t>c</w:t>
      </w:r>
      <w:r>
        <w:rPr>
          <w:rFonts w:ascii="Calibri" w:hAnsi="Calibri" w:eastAsia="Calibri" w:cs="Calibri"/>
          <w:spacing w:val="1"/>
        </w:rPr>
        <w:t>o</w:t>
      </w:r>
      <w:r>
        <w:rPr>
          <w:rFonts w:ascii="Calibri" w:hAnsi="Calibri" w:eastAsia="Calibri" w:cs="Calibri"/>
        </w:rPr>
        <w:t>r</w:t>
      </w:r>
      <w:r>
        <w:rPr>
          <w:rFonts w:ascii="Calibri" w:hAnsi="Calibri" w:eastAsia="Calibri" w:cs="Calibri"/>
          <w:spacing w:val="-1"/>
        </w:rPr>
        <w:t>d</w:t>
      </w:r>
      <w:r>
        <w:rPr>
          <w:rFonts w:ascii="Calibri" w:hAnsi="Calibri" w:eastAsia="Calibri" w:cs="Calibri"/>
        </w:rPr>
        <w:t>i</w:t>
      </w:r>
      <w:r>
        <w:rPr>
          <w:rFonts w:ascii="Calibri" w:hAnsi="Calibri" w:eastAsia="Calibri" w:cs="Calibri"/>
          <w:spacing w:val="-1"/>
        </w:rPr>
        <w:t>n</w:t>
      </w:r>
      <w:r>
        <w:rPr>
          <w:rFonts w:ascii="Calibri" w:hAnsi="Calibri" w:eastAsia="Calibri" w:cs="Calibri"/>
        </w:rPr>
        <w:t>g</w:t>
      </w:r>
      <w:r>
        <w:rPr>
          <w:rFonts w:ascii="Calibri" w:hAnsi="Calibri" w:eastAsia="Calibri" w:cs="Calibri"/>
          <w:spacing w:val="-1"/>
        </w:rPr>
        <w:t xml:space="preserve"> </w:t>
      </w:r>
      <w:r>
        <w:rPr>
          <w:rFonts w:ascii="Calibri" w:hAnsi="Calibri" w:eastAsia="Calibri" w:cs="Calibri"/>
          <w:spacing w:val="1"/>
        </w:rPr>
        <w:t>t</w:t>
      </w:r>
      <w:r>
        <w:rPr>
          <w:rFonts w:ascii="Calibri" w:hAnsi="Calibri" w:eastAsia="Calibri" w:cs="Calibri"/>
        </w:rPr>
        <w:t>o</w:t>
      </w:r>
      <w:r>
        <w:rPr>
          <w:rFonts w:ascii="Calibri" w:hAnsi="Calibri" w:eastAsia="Calibri" w:cs="Calibri"/>
          <w:spacing w:val="-1"/>
        </w:rPr>
        <w:t xml:space="preserve"> </w:t>
      </w:r>
      <w:r>
        <w:rPr>
          <w:rFonts w:ascii="Calibri" w:hAnsi="Calibri" w:eastAsia="Calibri" w:cs="Calibri"/>
        </w:rPr>
        <w:t>a</w:t>
      </w:r>
      <w:r>
        <w:rPr>
          <w:rFonts w:ascii="Calibri" w:hAnsi="Calibri" w:eastAsia="Calibri" w:cs="Calibri"/>
          <w:spacing w:val="3"/>
        </w:rPr>
        <w:t>s</w:t>
      </w:r>
      <w:r>
        <w:rPr>
          <w:rFonts w:ascii="Calibri" w:hAnsi="Calibri" w:eastAsia="Calibri" w:cs="Calibri"/>
        </w:rPr>
        <w:t>s</w:t>
      </w:r>
      <w:r>
        <w:rPr>
          <w:rFonts w:ascii="Calibri" w:hAnsi="Calibri" w:eastAsia="Calibri" w:cs="Calibri"/>
          <w:spacing w:val="-2"/>
        </w:rPr>
        <w:t>e</w:t>
      </w:r>
      <w:r>
        <w:rPr>
          <w:rFonts w:ascii="Calibri" w:hAnsi="Calibri" w:eastAsia="Calibri" w:cs="Calibri"/>
        </w:rPr>
        <w:t>ss</w:t>
      </w:r>
      <w:r>
        <w:rPr>
          <w:rFonts w:ascii="Calibri" w:hAnsi="Calibri" w:eastAsia="Calibri" w:cs="Calibri"/>
          <w:spacing w:val="-1"/>
        </w:rPr>
        <w:t>m</w:t>
      </w:r>
      <w:r>
        <w:rPr>
          <w:rFonts w:ascii="Calibri" w:hAnsi="Calibri" w:eastAsia="Calibri" w:cs="Calibri"/>
        </w:rPr>
        <w:t xml:space="preserve">ent </w:t>
      </w:r>
      <w:r>
        <w:rPr>
          <w:rFonts w:ascii="Calibri" w:hAnsi="Calibri" w:eastAsia="Calibri" w:cs="Calibri"/>
          <w:spacing w:val="2"/>
        </w:rPr>
        <w:t>o</w:t>
      </w:r>
      <w:r>
        <w:rPr>
          <w:rFonts w:ascii="Calibri" w:hAnsi="Calibri" w:eastAsia="Calibri" w:cs="Calibri"/>
        </w:rPr>
        <w:t>f</w:t>
      </w:r>
      <w:r>
        <w:rPr>
          <w:rFonts w:ascii="Calibri" w:hAnsi="Calibri" w:eastAsia="Calibri" w:cs="Calibri"/>
          <w:spacing w:val="-3"/>
        </w:rPr>
        <w:t xml:space="preserve"> </w:t>
      </w:r>
      <w:r>
        <w:rPr>
          <w:rFonts w:ascii="Calibri" w:hAnsi="Calibri" w:eastAsia="Calibri" w:cs="Calibri"/>
        </w:rPr>
        <w:t>c</w:t>
      </w:r>
      <w:r>
        <w:rPr>
          <w:rFonts w:ascii="Calibri" w:hAnsi="Calibri" w:eastAsia="Calibri" w:cs="Calibri"/>
          <w:spacing w:val="-1"/>
        </w:rPr>
        <w:t>h</w:t>
      </w:r>
      <w:r>
        <w:rPr>
          <w:rFonts w:ascii="Calibri" w:hAnsi="Calibri" w:eastAsia="Calibri" w:cs="Calibri"/>
        </w:rPr>
        <w:t>il</w:t>
      </w:r>
      <w:r>
        <w:rPr>
          <w:rFonts w:ascii="Calibri" w:hAnsi="Calibri" w:eastAsia="Calibri" w:cs="Calibri"/>
          <w:spacing w:val="-1"/>
        </w:rPr>
        <w:t>d</w:t>
      </w:r>
      <w:r>
        <w:rPr>
          <w:rFonts w:ascii="Calibri" w:hAnsi="Calibri" w:eastAsia="Calibri" w:cs="Calibri"/>
        </w:rPr>
        <w:t>ren in</w:t>
      </w:r>
      <w:r>
        <w:rPr>
          <w:rFonts w:ascii="Calibri" w:hAnsi="Calibri" w:eastAsia="Calibri" w:cs="Calibri"/>
          <w:spacing w:val="-1"/>
        </w:rPr>
        <w:t xml:space="preserve"> </w:t>
      </w:r>
      <w:r>
        <w:rPr>
          <w:rFonts w:ascii="Calibri" w:hAnsi="Calibri" w:eastAsia="Calibri" w:cs="Calibri"/>
        </w:rPr>
        <w:t>n</w:t>
      </w:r>
      <w:r>
        <w:rPr>
          <w:rFonts w:ascii="Calibri" w:hAnsi="Calibri" w:eastAsia="Calibri" w:cs="Calibri"/>
          <w:spacing w:val="-2"/>
        </w:rPr>
        <w:t>e</w:t>
      </w:r>
      <w:r>
        <w:rPr>
          <w:rFonts w:ascii="Calibri" w:hAnsi="Calibri" w:eastAsia="Calibri" w:cs="Calibri"/>
        </w:rPr>
        <w:t>ed</w:t>
      </w:r>
      <w:r>
        <w:rPr>
          <w:rFonts w:ascii="Calibri" w:hAnsi="Calibri" w:eastAsia="Calibri" w:cs="Calibri"/>
          <w:spacing w:val="-2"/>
        </w:rPr>
        <w:t xml:space="preserve"> </w:t>
      </w:r>
      <w:r>
        <w:rPr>
          <w:rFonts w:ascii="Calibri" w:hAnsi="Calibri" w:eastAsia="Calibri" w:cs="Calibri"/>
          <w:spacing w:val="1"/>
        </w:rPr>
        <w:t>o</w:t>
      </w:r>
      <w:r>
        <w:rPr>
          <w:rFonts w:ascii="Calibri" w:hAnsi="Calibri" w:eastAsia="Calibri" w:cs="Calibri"/>
        </w:rPr>
        <w:t xml:space="preserve">f </w:t>
      </w:r>
      <w:r>
        <w:rPr>
          <w:rFonts w:ascii="Calibri" w:hAnsi="Calibri" w:eastAsia="Calibri" w:cs="Calibri"/>
          <w:spacing w:val="1"/>
        </w:rPr>
        <w:t>o</w:t>
      </w:r>
      <w:r>
        <w:rPr>
          <w:rFonts w:ascii="Calibri" w:hAnsi="Calibri" w:eastAsia="Calibri" w:cs="Calibri"/>
          <w:spacing w:val="-1"/>
        </w:rPr>
        <w:t>v</w:t>
      </w:r>
      <w:r>
        <w:rPr>
          <w:rFonts w:ascii="Calibri" w:hAnsi="Calibri" w:eastAsia="Calibri" w:cs="Calibri"/>
        </w:rPr>
        <w:t>erla</w:t>
      </w:r>
      <w:r>
        <w:rPr>
          <w:rFonts w:ascii="Calibri" w:hAnsi="Calibri" w:eastAsia="Calibri" w:cs="Calibri"/>
          <w:spacing w:val="-1"/>
        </w:rPr>
        <w:t>pp</w:t>
      </w:r>
      <w:r>
        <w:rPr>
          <w:rFonts w:ascii="Calibri" w:hAnsi="Calibri" w:eastAsia="Calibri" w:cs="Calibri"/>
        </w:rPr>
        <w:t>i</w:t>
      </w:r>
      <w:r>
        <w:rPr>
          <w:rFonts w:ascii="Calibri" w:hAnsi="Calibri" w:eastAsia="Calibri" w:cs="Calibri"/>
          <w:spacing w:val="-1"/>
        </w:rPr>
        <w:t>n</w:t>
      </w:r>
      <w:r>
        <w:rPr>
          <w:rFonts w:ascii="Calibri" w:hAnsi="Calibri" w:eastAsia="Calibri" w:cs="Calibri"/>
        </w:rPr>
        <w:t>g</w:t>
      </w:r>
      <w:r>
        <w:rPr>
          <w:rFonts w:ascii="Calibri" w:hAnsi="Calibri" w:eastAsia="Calibri" w:cs="Calibri"/>
          <w:spacing w:val="-1"/>
        </w:rPr>
        <w:t xml:space="preserve"> </w:t>
      </w:r>
      <w:r>
        <w:rPr>
          <w:rFonts w:ascii="Calibri" w:hAnsi="Calibri" w:eastAsia="Calibri" w:cs="Calibri"/>
        </w:rPr>
        <w:t>s</w:t>
      </w:r>
      <w:r>
        <w:rPr>
          <w:rFonts w:ascii="Calibri" w:hAnsi="Calibri" w:eastAsia="Calibri" w:cs="Calibri"/>
          <w:spacing w:val="1"/>
        </w:rPr>
        <w:t>e</w:t>
      </w:r>
      <w:r>
        <w:rPr>
          <w:rFonts w:ascii="Calibri" w:hAnsi="Calibri" w:eastAsia="Calibri" w:cs="Calibri"/>
        </w:rPr>
        <w:t>r</w:t>
      </w:r>
      <w:r>
        <w:rPr>
          <w:rFonts w:ascii="Calibri" w:hAnsi="Calibri" w:eastAsia="Calibri" w:cs="Calibri"/>
          <w:spacing w:val="1"/>
        </w:rPr>
        <w:t>v</w:t>
      </w:r>
      <w:r>
        <w:rPr>
          <w:rFonts w:ascii="Calibri" w:hAnsi="Calibri" w:eastAsia="Calibri" w:cs="Calibri"/>
          <w:spacing w:val="-3"/>
        </w:rPr>
        <w:t>i</w:t>
      </w:r>
      <w:r>
        <w:rPr>
          <w:rFonts w:ascii="Calibri" w:hAnsi="Calibri" w:eastAsia="Calibri" w:cs="Calibri"/>
        </w:rPr>
        <w:t>ce</w:t>
      </w:r>
      <w:r>
        <w:rPr>
          <w:rFonts w:ascii="Calibri" w:hAnsi="Calibri" w:eastAsia="Calibri" w:cs="Calibri"/>
          <w:spacing w:val="1"/>
        </w:rPr>
        <w:t>s</w:t>
      </w:r>
      <w:r>
        <w:rPr>
          <w:rFonts w:ascii="Calibri" w:hAnsi="Calibri" w:eastAsia="Calibri" w:cs="Calibri"/>
        </w:rPr>
        <w:t xml:space="preserve">. </w:t>
      </w:r>
      <w:proofErr w:type="spellStart"/>
      <w:r>
        <w:rPr>
          <w:rFonts w:ascii="Calibri" w:hAnsi="Calibri" w:eastAsia="Calibri" w:cs="Calibri"/>
          <w:spacing w:val="-1"/>
        </w:rPr>
        <w:t>H</w:t>
      </w:r>
      <w:r>
        <w:rPr>
          <w:rFonts w:ascii="Calibri" w:hAnsi="Calibri" w:eastAsia="Calibri" w:cs="Calibri"/>
        </w:rPr>
        <w:t>a</w:t>
      </w:r>
      <w:r>
        <w:rPr>
          <w:rFonts w:ascii="Calibri" w:hAnsi="Calibri" w:eastAsia="Calibri" w:cs="Calibri"/>
          <w:spacing w:val="-3"/>
        </w:rPr>
        <w:t>r</w:t>
      </w:r>
      <w:r>
        <w:rPr>
          <w:rFonts w:ascii="Calibri" w:hAnsi="Calibri" w:eastAsia="Calibri" w:cs="Calibri"/>
          <w:spacing w:val="-1"/>
        </w:rPr>
        <w:t>m</w:t>
      </w:r>
      <w:r>
        <w:rPr>
          <w:rFonts w:ascii="Calibri" w:hAnsi="Calibri" w:eastAsia="Calibri" w:cs="Calibri"/>
          <w:spacing w:val="1"/>
        </w:rPr>
        <w:t>o</w:t>
      </w:r>
      <w:r>
        <w:rPr>
          <w:rFonts w:ascii="Calibri" w:hAnsi="Calibri" w:eastAsia="Calibri" w:cs="Calibri"/>
          <w:spacing w:val="-1"/>
        </w:rPr>
        <w:t>n</w:t>
      </w:r>
      <w:r>
        <w:rPr>
          <w:rFonts w:ascii="Calibri" w:hAnsi="Calibri" w:eastAsia="Calibri" w:cs="Calibri"/>
          <w:spacing w:val="1"/>
        </w:rPr>
        <w:t>i</w:t>
      </w:r>
      <w:r>
        <w:rPr>
          <w:rFonts w:ascii="Calibri" w:hAnsi="Calibri" w:eastAsia="Calibri" w:cs="Calibri"/>
        </w:rPr>
        <w:t>se</w:t>
      </w:r>
      <w:proofErr w:type="spellEnd"/>
      <w:r>
        <w:rPr>
          <w:rFonts w:ascii="Calibri" w:hAnsi="Calibri" w:eastAsia="Calibri" w:cs="Calibri"/>
          <w:spacing w:val="-1"/>
        </w:rPr>
        <w:t xml:space="preserve"> </w:t>
      </w:r>
      <w:r>
        <w:rPr>
          <w:rFonts w:ascii="Calibri" w:hAnsi="Calibri" w:eastAsia="Calibri" w:cs="Calibri"/>
        </w:rPr>
        <w:t>tar</w:t>
      </w:r>
      <w:r>
        <w:rPr>
          <w:rFonts w:ascii="Calibri" w:hAnsi="Calibri" w:eastAsia="Calibri" w:cs="Calibri"/>
          <w:spacing w:val="-1"/>
        </w:rPr>
        <w:t>g</w:t>
      </w:r>
      <w:r>
        <w:rPr>
          <w:rFonts w:ascii="Calibri" w:hAnsi="Calibri" w:eastAsia="Calibri" w:cs="Calibri"/>
        </w:rPr>
        <w:t>e</w:t>
      </w:r>
      <w:r>
        <w:rPr>
          <w:rFonts w:ascii="Calibri" w:hAnsi="Calibri" w:eastAsia="Calibri" w:cs="Calibri"/>
          <w:spacing w:val="1"/>
        </w:rPr>
        <w:t>t</w:t>
      </w:r>
      <w:r>
        <w:rPr>
          <w:rFonts w:ascii="Calibri" w:hAnsi="Calibri" w:eastAsia="Calibri" w:cs="Calibri"/>
        </w:rPr>
        <w:t>s</w:t>
      </w:r>
      <w:r>
        <w:rPr>
          <w:rFonts w:ascii="Calibri" w:hAnsi="Calibri" w:eastAsia="Calibri" w:cs="Calibri"/>
          <w:spacing w:val="-2"/>
        </w:rPr>
        <w:t xml:space="preserve"> </w:t>
      </w:r>
      <w:r>
        <w:rPr>
          <w:rFonts w:ascii="Calibri" w:hAnsi="Calibri" w:eastAsia="Calibri" w:cs="Calibri"/>
        </w:rPr>
        <w:t>and</w:t>
      </w:r>
      <w:r>
        <w:rPr>
          <w:rFonts w:ascii="Calibri" w:hAnsi="Calibri" w:eastAsia="Calibri" w:cs="Calibri"/>
          <w:spacing w:val="-1"/>
        </w:rPr>
        <w:t xml:space="preserve"> </w:t>
      </w:r>
      <w:r>
        <w:rPr>
          <w:rFonts w:ascii="Calibri" w:hAnsi="Calibri" w:eastAsia="Calibri" w:cs="Calibri"/>
        </w:rPr>
        <w:t>l</w:t>
      </w:r>
      <w:r>
        <w:rPr>
          <w:rFonts w:ascii="Calibri" w:hAnsi="Calibri" w:eastAsia="Calibri" w:cs="Calibri"/>
          <w:spacing w:val="-1"/>
        </w:rPr>
        <w:t>o</w:t>
      </w:r>
      <w:r>
        <w:rPr>
          <w:rFonts w:ascii="Calibri" w:hAnsi="Calibri" w:eastAsia="Calibri" w:cs="Calibri"/>
        </w:rPr>
        <w:t>cat</w:t>
      </w:r>
      <w:r>
        <w:rPr>
          <w:rFonts w:ascii="Calibri" w:hAnsi="Calibri" w:eastAsia="Calibri" w:cs="Calibri"/>
          <w:spacing w:val="-2"/>
        </w:rPr>
        <w:t>i</w:t>
      </w:r>
      <w:r>
        <w:rPr>
          <w:rFonts w:ascii="Calibri" w:hAnsi="Calibri" w:eastAsia="Calibri" w:cs="Calibri"/>
          <w:spacing w:val="1"/>
        </w:rPr>
        <w:t>o</w:t>
      </w:r>
      <w:r>
        <w:rPr>
          <w:rFonts w:ascii="Calibri" w:hAnsi="Calibri" w:eastAsia="Calibri" w:cs="Calibri"/>
          <w:spacing w:val="-1"/>
        </w:rPr>
        <w:t>n</w:t>
      </w:r>
      <w:r>
        <w:rPr>
          <w:rFonts w:ascii="Calibri" w:hAnsi="Calibri" w:eastAsia="Calibri" w:cs="Calibri"/>
        </w:rPr>
        <w:t>s</w:t>
      </w:r>
      <w:r>
        <w:rPr>
          <w:rFonts w:ascii="Calibri" w:hAnsi="Calibri" w:eastAsia="Calibri" w:cs="Calibri"/>
          <w:spacing w:val="-2"/>
        </w:rPr>
        <w:t xml:space="preserve"> </w:t>
      </w:r>
      <w:r>
        <w:rPr>
          <w:rFonts w:ascii="Calibri" w:hAnsi="Calibri" w:eastAsia="Calibri" w:cs="Calibri"/>
        </w:rPr>
        <w:t>f</w:t>
      </w:r>
      <w:r>
        <w:rPr>
          <w:rFonts w:ascii="Calibri" w:hAnsi="Calibri" w:eastAsia="Calibri" w:cs="Calibri"/>
          <w:spacing w:val="1"/>
        </w:rPr>
        <w:t>o</w:t>
      </w:r>
      <w:r>
        <w:rPr>
          <w:rFonts w:ascii="Calibri" w:hAnsi="Calibri" w:eastAsia="Calibri" w:cs="Calibri"/>
        </w:rPr>
        <w:t xml:space="preserve">r </w:t>
      </w:r>
      <w:r>
        <w:rPr>
          <w:rFonts w:ascii="Calibri" w:hAnsi="Calibri" w:eastAsia="Calibri" w:cs="Calibri"/>
          <w:spacing w:val="-2"/>
        </w:rPr>
        <w:t>c</w:t>
      </w:r>
      <w:r>
        <w:rPr>
          <w:rFonts w:ascii="Calibri" w:hAnsi="Calibri" w:eastAsia="Calibri" w:cs="Calibri"/>
          <w:spacing w:val="-1"/>
        </w:rPr>
        <w:t>o</w:t>
      </w:r>
      <w:r>
        <w:rPr>
          <w:rFonts w:ascii="Calibri" w:hAnsi="Calibri" w:eastAsia="Calibri" w:cs="Calibri"/>
          <w:spacing w:val="1"/>
        </w:rPr>
        <w:t>m</w:t>
      </w:r>
      <w:r>
        <w:rPr>
          <w:rFonts w:ascii="Calibri" w:hAnsi="Calibri" w:eastAsia="Calibri" w:cs="Calibri"/>
          <w:spacing w:val="-1"/>
        </w:rPr>
        <w:t>m</w:t>
      </w:r>
      <w:r>
        <w:rPr>
          <w:rFonts w:ascii="Calibri" w:hAnsi="Calibri" w:eastAsia="Calibri" w:cs="Calibri"/>
          <w:spacing w:val="1"/>
        </w:rPr>
        <w:t>o</w:t>
      </w:r>
      <w:r>
        <w:rPr>
          <w:rFonts w:ascii="Calibri" w:hAnsi="Calibri" w:eastAsia="Calibri" w:cs="Calibri"/>
        </w:rPr>
        <w:t>n</w:t>
      </w:r>
      <w:r>
        <w:rPr>
          <w:rFonts w:ascii="Calibri" w:hAnsi="Calibri" w:eastAsia="Calibri" w:cs="Calibri"/>
          <w:spacing w:val="-1"/>
        </w:rPr>
        <w:t xml:space="preserve"> </w:t>
      </w:r>
      <w:r>
        <w:rPr>
          <w:rFonts w:ascii="Calibri" w:hAnsi="Calibri" w:eastAsia="Calibri" w:cs="Calibri"/>
          <w:spacing w:val="-2"/>
        </w:rPr>
        <w:t>a</w:t>
      </w:r>
      <w:r>
        <w:rPr>
          <w:rFonts w:ascii="Calibri" w:hAnsi="Calibri" w:eastAsia="Calibri" w:cs="Calibri"/>
        </w:rPr>
        <w:t>cti</w:t>
      </w:r>
      <w:r>
        <w:rPr>
          <w:rFonts w:ascii="Calibri" w:hAnsi="Calibri" w:eastAsia="Calibri" w:cs="Calibri"/>
          <w:spacing w:val="1"/>
        </w:rPr>
        <w:t>v</w:t>
      </w:r>
      <w:r>
        <w:rPr>
          <w:rFonts w:ascii="Calibri" w:hAnsi="Calibri" w:eastAsia="Calibri" w:cs="Calibri"/>
          <w:spacing w:val="-3"/>
        </w:rPr>
        <w:t>i</w:t>
      </w:r>
      <w:r>
        <w:rPr>
          <w:rFonts w:ascii="Calibri" w:hAnsi="Calibri" w:eastAsia="Calibri" w:cs="Calibri"/>
        </w:rPr>
        <w:t>ties</w:t>
      </w:r>
      <w:r>
        <w:rPr>
          <w:rFonts w:ascii="Calibri" w:hAnsi="Calibri" w:eastAsia="Calibri" w:cs="Calibri"/>
          <w:spacing w:val="1"/>
        </w:rPr>
        <w:t xml:space="preserve"> </w:t>
      </w:r>
      <w:r>
        <w:rPr>
          <w:rFonts w:ascii="Calibri" w:hAnsi="Calibri" w:eastAsia="Calibri" w:cs="Calibri"/>
          <w:spacing w:val="-1"/>
        </w:rPr>
        <w:t>b</w:t>
      </w:r>
      <w:r>
        <w:rPr>
          <w:rFonts w:ascii="Calibri" w:hAnsi="Calibri" w:eastAsia="Calibri" w:cs="Calibri"/>
        </w:rPr>
        <w:t>a</w:t>
      </w:r>
      <w:r>
        <w:rPr>
          <w:rFonts w:ascii="Calibri" w:hAnsi="Calibri" w:eastAsia="Calibri" w:cs="Calibri"/>
          <w:spacing w:val="-2"/>
        </w:rPr>
        <w:t>se</w:t>
      </w:r>
      <w:r>
        <w:rPr>
          <w:rFonts w:ascii="Calibri" w:hAnsi="Calibri" w:eastAsia="Calibri" w:cs="Calibri"/>
        </w:rPr>
        <w:t>d</w:t>
      </w:r>
      <w:r>
        <w:rPr>
          <w:rFonts w:ascii="Calibri" w:hAnsi="Calibri" w:eastAsia="Calibri" w:cs="Calibri"/>
          <w:spacing w:val="-1"/>
        </w:rPr>
        <w:t xml:space="preserve"> </w:t>
      </w:r>
      <w:r>
        <w:rPr>
          <w:rFonts w:ascii="Calibri" w:hAnsi="Calibri" w:eastAsia="Calibri" w:cs="Calibri"/>
          <w:spacing w:val="1"/>
        </w:rPr>
        <w:t>o</w:t>
      </w:r>
      <w:r>
        <w:rPr>
          <w:rFonts w:ascii="Calibri" w:hAnsi="Calibri" w:eastAsia="Calibri" w:cs="Calibri"/>
        </w:rPr>
        <w:t>n</w:t>
      </w:r>
      <w:r>
        <w:rPr>
          <w:rFonts w:ascii="Calibri" w:hAnsi="Calibri" w:eastAsia="Calibri" w:cs="Calibri"/>
          <w:spacing w:val="-1"/>
        </w:rPr>
        <w:t xml:space="preserve"> </w:t>
      </w:r>
      <w:r>
        <w:rPr>
          <w:rFonts w:ascii="Calibri" w:hAnsi="Calibri" w:eastAsia="Calibri" w:cs="Calibri"/>
          <w:spacing w:val="1"/>
        </w:rPr>
        <w:t>t</w:t>
      </w:r>
      <w:r>
        <w:rPr>
          <w:rFonts w:ascii="Calibri" w:hAnsi="Calibri" w:eastAsia="Calibri" w:cs="Calibri"/>
          <w:spacing w:val="-1"/>
        </w:rPr>
        <w:t>h</w:t>
      </w:r>
      <w:r>
        <w:rPr>
          <w:rFonts w:ascii="Calibri" w:hAnsi="Calibri" w:eastAsia="Calibri" w:cs="Calibri"/>
        </w:rPr>
        <w:t>is</w:t>
      </w:r>
    </w:p>
    <w:p w:rsidR="00053E75" w:rsidRDefault="00BF1E13" w14:paraId="7A493674" w14:textId="77777777">
      <w:pPr>
        <w:tabs>
          <w:tab w:val="left" w:pos="820"/>
        </w:tabs>
        <w:spacing w:before="6" w:after="0" w:line="240" w:lineRule="auto"/>
        <w:ind w:left="820" w:right="1055" w:hanging="360"/>
        <w:rPr>
          <w:rFonts w:ascii="Calibri" w:hAnsi="Calibri" w:eastAsia="Calibri" w:cs="Calibri"/>
        </w:rPr>
      </w:pPr>
      <w:r>
        <w:rPr>
          <w:rFonts w:ascii="Symbol" w:hAnsi="Symbol" w:eastAsia="Symbol" w:cs="Symbol"/>
          <w:w w:val="76"/>
        </w:rPr>
        <w:t>•</w:t>
      </w:r>
      <w:r>
        <w:rPr>
          <w:rFonts w:ascii="Times New Roman" w:hAnsi="Times New Roman" w:eastAsia="Times New Roman" w:cs="Times New Roman"/>
        </w:rPr>
        <w:tab/>
      </w:r>
      <w:r>
        <w:rPr>
          <w:rFonts w:ascii="Calibri" w:hAnsi="Calibri" w:eastAsia="Calibri" w:cs="Calibri"/>
        </w:rPr>
        <w:t>C</w:t>
      </w:r>
      <w:r>
        <w:rPr>
          <w:rFonts w:ascii="Calibri" w:hAnsi="Calibri" w:eastAsia="Calibri" w:cs="Calibri"/>
          <w:spacing w:val="-1"/>
        </w:rPr>
        <w:t>o</w:t>
      </w:r>
      <w:r>
        <w:rPr>
          <w:rFonts w:ascii="Calibri" w:hAnsi="Calibri" w:eastAsia="Calibri" w:cs="Calibri"/>
          <w:spacing w:val="1"/>
        </w:rPr>
        <w:t>mm</w:t>
      </w:r>
      <w:r>
        <w:rPr>
          <w:rFonts w:ascii="Calibri" w:hAnsi="Calibri" w:eastAsia="Calibri" w:cs="Calibri"/>
          <w:spacing w:val="-1"/>
        </w:rPr>
        <w:t>un</w:t>
      </w:r>
      <w:r>
        <w:rPr>
          <w:rFonts w:ascii="Calibri" w:hAnsi="Calibri" w:eastAsia="Calibri" w:cs="Calibri"/>
        </w:rPr>
        <w:t>ic</w:t>
      </w:r>
      <w:r>
        <w:rPr>
          <w:rFonts w:ascii="Calibri" w:hAnsi="Calibri" w:eastAsia="Calibri" w:cs="Calibri"/>
          <w:spacing w:val="-3"/>
        </w:rPr>
        <w:t>a</w:t>
      </w:r>
      <w:r>
        <w:rPr>
          <w:rFonts w:ascii="Calibri" w:hAnsi="Calibri" w:eastAsia="Calibri" w:cs="Calibri"/>
        </w:rPr>
        <w:t>te</w:t>
      </w:r>
      <w:r>
        <w:rPr>
          <w:rFonts w:ascii="Calibri" w:hAnsi="Calibri" w:eastAsia="Calibri" w:cs="Calibri"/>
          <w:spacing w:val="-1"/>
        </w:rPr>
        <w:t xml:space="preserve"> </w:t>
      </w:r>
      <w:r>
        <w:rPr>
          <w:rFonts w:ascii="Calibri" w:hAnsi="Calibri" w:eastAsia="Calibri" w:cs="Calibri"/>
        </w:rPr>
        <w:t>to</w:t>
      </w:r>
      <w:r>
        <w:rPr>
          <w:rFonts w:ascii="Calibri" w:hAnsi="Calibri" w:eastAsia="Calibri" w:cs="Calibri"/>
          <w:spacing w:val="2"/>
        </w:rPr>
        <w:t xml:space="preserve"> </w:t>
      </w:r>
      <w:r>
        <w:rPr>
          <w:rFonts w:ascii="Calibri" w:hAnsi="Calibri" w:eastAsia="Calibri" w:cs="Calibri"/>
        </w:rPr>
        <w:t>pa</w:t>
      </w:r>
      <w:r>
        <w:rPr>
          <w:rFonts w:ascii="Calibri" w:hAnsi="Calibri" w:eastAsia="Calibri" w:cs="Calibri"/>
          <w:spacing w:val="-3"/>
        </w:rPr>
        <w:t>r</w:t>
      </w:r>
      <w:r>
        <w:rPr>
          <w:rFonts w:ascii="Calibri" w:hAnsi="Calibri" w:eastAsia="Calibri" w:cs="Calibri"/>
        </w:rPr>
        <w:t>tners</w:t>
      </w:r>
      <w:r>
        <w:rPr>
          <w:rFonts w:ascii="Calibri" w:hAnsi="Calibri" w:eastAsia="Calibri" w:cs="Calibri"/>
          <w:spacing w:val="-2"/>
        </w:rPr>
        <w:t xml:space="preserve"> </w:t>
      </w:r>
      <w:r>
        <w:rPr>
          <w:rFonts w:ascii="Calibri" w:hAnsi="Calibri" w:eastAsia="Calibri" w:cs="Calibri"/>
          <w:spacing w:val="-1"/>
        </w:rPr>
        <w:t>b</w:t>
      </w:r>
      <w:r>
        <w:rPr>
          <w:rFonts w:ascii="Calibri" w:hAnsi="Calibri" w:eastAsia="Calibri" w:cs="Calibri"/>
        </w:rPr>
        <w:t>ef</w:t>
      </w:r>
      <w:r>
        <w:rPr>
          <w:rFonts w:ascii="Calibri" w:hAnsi="Calibri" w:eastAsia="Calibri" w:cs="Calibri"/>
          <w:spacing w:val="1"/>
        </w:rPr>
        <w:t>o</w:t>
      </w:r>
      <w:r>
        <w:rPr>
          <w:rFonts w:ascii="Calibri" w:hAnsi="Calibri" w:eastAsia="Calibri" w:cs="Calibri"/>
        </w:rPr>
        <w:t>re</w:t>
      </w:r>
      <w:r>
        <w:rPr>
          <w:rFonts w:ascii="Calibri" w:hAnsi="Calibri" w:eastAsia="Calibri" w:cs="Calibri"/>
          <w:spacing w:val="-2"/>
        </w:rPr>
        <w:t xml:space="preserve"> </w:t>
      </w:r>
      <w:r>
        <w:rPr>
          <w:rFonts w:ascii="Calibri" w:hAnsi="Calibri" w:eastAsia="Calibri" w:cs="Calibri"/>
          <w:spacing w:val="1"/>
        </w:rPr>
        <w:t>t</w:t>
      </w:r>
      <w:r>
        <w:rPr>
          <w:rFonts w:ascii="Calibri" w:hAnsi="Calibri" w:eastAsia="Calibri" w:cs="Calibri"/>
          <w:spacing w:val="-1"/>
        </w:rPr>
        <w:t>h</w:t>
      </w:r>
      <w:r>
        <w:rPr>
          <w:rFonts w:ascii="Calibri" w:hAnsi="Calibri" w:eastAsia="Calibri" w:cs="Calibri"/>
          <w:spacing w:val="-2"/>
        </w:rPr>
        <w:t>e</w:t>
      </w:r>
      <w:r>
        <w:rPr>
          <w:rFonts w:ascii="Calibri" w:hAnsi="Calibri" w:eastAsia="Calibri" w:cs="Calibri"/>
        </w:rPr>
        <w:t>y</w:t>
      </w:r>
      <w:r>
        <w:rPr>
          <w:rFonts w:ascii="Calibri" w:hAnsi="Calibri" w:eastAsia="Calibri" w:cs="Calibri"/>
          <w:spacing w:val="1"/>
        </w:rPr>
        <w:t xml:space="preserve"> </w:t>
      </w:r>
      <w:r>
        <w:rPr>
          <w:rFonts w:ascii="Calibri" w:hAnsi="Calibri" w:eastAsia="Calibri" w:cs="Calibri"/>
        </w:rPr>
        <w:t>d</w:t>
      </w:r>
      <w:r>
        <w:rPr>
          <w:rFonts w:ascii="Calibri" w:hAnsi="Calibri" w:eastAsia="Calibri" w:cs="Calibri"/>
          <w:spacing w:val="-2"/>
        </w:rPr>
        <w:t>e</w:t>
      </w:r>
      <w:r>
        <w:rPr>
          <w:rFonts w:ascii="Calibri" w:hAnsi="Calibri" w:eastAsia="Calibri" w:cs="Calibri"/>
          <w:spacing w:val="1"/>
        </w:rPr>
        <w:t>v</w:t>
      </w:r>
      <w:r>
        <w:rPr>
          <w:rFonts w:ascii="Calibri" w:hAnsi="Calibri" w:eastAsia="Calibri" w:cs="Calibri"/>
        </w:rPr>
        <w:t>e</w:t>
      </w:r>
      <w:r>
        <w:rPr>
          <w:rFonts w:ascii="Calibri" w:hAnsi="Calibri" w:eastAsia="Calibri" w:cs="Calibri"/>
          <w:spacing w:val="-2"/>
        </w:rPr>
        <w:t>l</w:t>
      </w:r>
      <w:r>
        <w:rPr>
          <w:rFonts w:ascii="Calibri" w:hAnsi="Calibri" w:eastAsia="Calibri" w:cs="Calibri"/>
          <w:spacing w:val="1"/>
        </w:rPr>
        <w:t>o</w:t>
      </w:r>
      <w:r>
        <w:rPr>
          <w:rFonts w:ascii="Calibri" w:hAnsi="Calibri" w:eastAsia="Calibri" w:cs="Calibri"/>
        </w:rPr>
        <w:t>p</w:t>
      </w:r>
      <w:r>
        <w:rPr>
          <w:rFonts w:ascii="Calibri" w:hAnsi="Calibri" w:eastAsia="Calibri" w:cs="Calibri"/>
          <w:spacing w:val="-1"/>
        </w:rPr>
        <w:t xml:space="preserve"> </w:t>
      </w:r>
      <w:r>
        <w:rPr>
          <w:rFonts w:ascii="Calibri" w:hAnsi="Calibri" w:eastAsia="Calibri" w:cs="Calibri"/>
          <w:spacing w:val="1"/>
        </w:rPr>
        <w:t>t</w:t>
      </w:r>
      <w:r>
        <w:rPr>
          <w:rFonts w:ascii="Calibri" w:hAnsi="Calibri" w:eastAsia="Calibri" w:cs="Calibri"/>
          <w:spacing w:val="-1"/>
        </w:rPr>
        <w:t>h</w:t>
      </w:r>
      <w:r>
        <w:rPr>
          <w:rFonts w:ascii="Calibri" w:hAnsi="Calibri" w:eastAsia="Calibri" w:cs="Calibri"/>
        </w:rPr>
        <w:t>eir</w:t>
      </w:r>
      <w:r>
        <w:rPr>
          <w:rFonts w:ascii="Calibri" w:hAnsi="Calibri" w:eastAsia="Calibri" w:cs="Calibri"/>
          <w:spacing w:val="-2"/>
        </w:rPr>
        <w:t xml:space="preserve"> </w:t>
      </w:r>
      <w:r>
        <w:rPr>
          <w:rFonts w:ascii="Calibri" w:hAnsi="Calibri" w:eastAsia="Calibri" w:cs="Calibri"/>
        </w:rPr>
        <w:t>proje</w:t>
      </w:r>
      <w:r>
        <w:rPr>
          <w:rFonts w:ascii="Calibri" w:hAnsi="Calibri" w:eastAsia="Calibri" w:cs="Calibri"/>
          <w:spacing w:val="-2"/>
        </w:rPr>
        <w:t>c</w:t>
      </w:r>
      <w:r>
        <w:rPr>
          <w:rFonts w:ascii="Calibri" w:hAnsi="Calibri" w:eastAsia="Calibri" w:cs="Calibri"/>
        </w:rPr>
        <w:t>t</w:t>
      </w:r>
      <w:r>
        <w:rPr>
          <w:rFonts w:ascii="Calibri" w:hAnsi="Calibri" w:eastAsia="Calibri" w:cs="Calibri"/>
          <w:spacing w:val="1"/>
        </w:rPr>
        <w:t xml:space="preserve"> </w:t>
      </w:r>
      <w:r>
        <w:rPr>
          <w:rFonts w:ascii="Calibri" w:hAnsi="Calibri" w:eastAsia="Calibri" w:cs="Calibri"/>
        </w:rPr>
        <w:t>sh</w:t>
      </w:r>
      <w:r>
        <w:rPr>
          <w:rFonts w:ascii="Calibri" w:hAnsi="Calibri" w:eastAsia="Calibri" w:cs="Calibri"/>
          <w:spacing w:val="-3"/>
        </w:rPr>
        <w:t>e</w:t>
      </w:r>
      <w:r>
        <w:rPr>
          <w:rFonts w:ascii="Calibri" w:hAnsi="Calibri" w:eastAsia="Calibri" w:cs="Calibri"/>
        </w:rPr>
        <w:t>e</w:t>
      </w:r>
      <w:r>
        <w:rPr>
          <w:rFonts w:ascii="Calibri" w:hAnsi="Calibri" w:eastAsia="Calibri" w:cs="Calibri"/>
          <w:spacing w:val="1"/>
        </w:rPr>
        <w:t>t</w:t>
      </w:r>
      <w:r>
        <w:rPr>
          <w:rFonts w:ascii="Calibri" w:hAnsi="Calibri" w:eastAsia="Calibri" w:cs="Calibri"/>
        </w:rPr>
        <w:t>s</w:t>
      </w:r>
      <w:r>
        <w:rPr>
          <w:rFonts w:ascii="Calibri" w:hAnsi="Calibri" w:eastAsia="Calibri" w:cs="Calibri"/>
          <w:spacing w:val="-2"/>
        </w:rPr>
        <w:t xml:space="preserve"> </w:t>
      </w:r>
      <w:r>
        <w:rPr>
          <w:rFonts w:ascii="Calibri" w:hAnsi="Calibri" w:eastAsia="Calibri" w:cs="Calibri"/>
        </w:rPr>
        <w:t>to</w:t>
      </w:r>
      <w:r>
        <w:rPr>
          <w:rFonts w:ascii="Calibri" w:hAnsi="Calibri" w:eastAsia="Calibri" w:cs="Calibri"/>
          <w:spacing w:val="-1"/>
        </w:rPr>
        <w:t xml:space="preserve"> </w:t>
      </w:r>
      <w:r>
        <w:rPr>
          <w:rFonts w:ascii="Calibri" w:hAnsi="Calibri" w:eastAsia="Calibri" w:cs="Calibri"/>
        </w:rPr>
        <w:t>a</w:t>
      </w:r>
      <w:r>
        <w:rPr>
          <w:rFonts w:ascii="Calibri" w:hAnsi="Calibri" w:eastAsia="Calibri" w:cs="Calibri"/>
          <w:spacing w:val="-1"/>
        </w:rPr>
        <w:t>v</w:t>
      </w:r>
      <w:r>
        <w:rPr>
          <w:rFonts w:ascii="Calibri" w:hAnsi="Calibri" w:eastAsia="Calibri" w:cs="Calibri"/>
          <w:spacing w:val="1"/>
        </w:rPr>
        <w:t>o</w:t>
      </w:r>
      <w:r>
        <w:rPr>
          <w:rFonts w:ascii="Calibri" w:hAnsi="Calibri" w:eastAsia="Calibri" w:cs="Calibri"/>
        </w:rPr>
        <w:t>id</w:t>
      </w:r>
      <w:r>
        <w:rPr>
          <w:rFonts w:ascii="Calibri" w:hAnsi="Calibri" w:eastAsia="Calibri" w:cs="Calibri"/>
          <w:spacing w:val="-1"/>
        </w:rPr>
        <w:t xml:space="preserve"> </w:t>
      </w:r>
      <w:r>
        <w:rPr>
          <w:rFonts w:ascii="Calibri" w:hAnsi="Calibri" w:eastAsia="Calibri" w:cs="Calibri"/>
          <w:spacing w:val="-2"/>
        </w:rPr>
        <w:t>C</w:t>
      </w:r>
      <w:r>
        <w:rPr>
          <w:rFonts w:ascii="Calibri" w:hAnsi="Calibri" w:eastAsia="Calibri" w:cs="Calibri"/>
          <w:spacing w:val="1"/>
        </w:rPr>
        <w:t>P</w:t>
      </w:r>
      <w:r>
        <w:rPr>
          <w:rFonts w:ascii="Calibri" w:hAnsi="Calibri" w:eastAsia="Calibri" w:cs="Calibri"/>
          <w:spacing w:val="-1"/>
        </w:rPr>
        <w:t>/</w:t>
      </w:r>
      <w:r>
        <w:rPr>
          <w:rFonts w:ascii="Calibri" w:hAnsi="Calibri" w:eastAsia="Calibri" w:cs="Calibri"/>
          <w:spacing w:val="-2"/>
        </w:rPr>
        <w:t>E</w:t>
      </w:r>
      <w:r>
        <w:rPr>
          <w:rFonts w:ascii="Calibri" w:hAnsi="Calibri" w:eastAsia="Calibri" w:cs="Calibri"/>
          <w:spacing w:val="-1"/>
        </w:rPr>
        <w:t>du</w:t>
      </w:r>
      <w:r>
        <w:rPr>
          <w:rFonts w:ascii="Calibri" w:hAnsi="Calibri" w:eastAsia="Calibri" w:cs="Calibri"/>
        </w:rPr>
        <w:t>cati</w:t>
      </w:r>
      <w:r>
        <w:rPr>
          <w:rFonts w:ascii="Calibri" w:hAnsi="Calibri" w:eastAsia="Calibri" w:cs="Calibri"/>
          <w:spacing w:val="1"/>
        </w:rPr>
        <w:t>o</w:t>
      </w:r>
      <w:r>
        <w:rPr>
          <w:rFonts w:ascii="Calibri" w:hAnsi="Calibri" w:eastAsia="Calibri" w:cs="Calibri"/>
        </w:rPr>
        <w:t>n</w:t>
      </w:r>
      <w:r>
        <w:rPr>
          <w:rFonts w:ascii="Calibri" w:hAnsi="Calibri" w:eastAsia="Calibri" w:cs="Calibri"/>
          <w:spacing w:val="-1"/>
        </w:rPr>
        <w:t xml:space="preserve"> </w:t>
      </w:r>
      <w:r>
        <w:rPr>
          <w:rFonts w:ascii="Calibri" w:hAnsi="Calibri" w:eastAsia="Calibri" w:cs="Calibri"/>
          <w:spacing w:val="-2"/>
        </w:rPr>
        <w:t>i</w:t>
      </w:r>
      <w:r>
        <w:rPr>
          <w:rFonts w:ascii="Calibri" w:hAnsi="Calibri" w:eastAsia="Calibri" w:cs="Calibri"/>
          <w:spacing w:val="1"/>
        </w:rPr>
        <w:t>m</w:t>
      </w:r>
      <w:r>
        <w:rPr>
          <w:rFonts w:ascii="Calibri" w:hAnsi="Calibri" w:eastAsia="Calibri" w:cs="Calibri"/>
          <w:spacing w:val="-1"/>
        </w:rPr>
        <w:t>p</w:t>
      </w:r>
      <w:r>
        <w:rPr>
          <w:rFonts w:ascii="Calibri" w:hAnsi="Calibri" w:eastAsia="Calibri" w:cs="Calibri"/>
        </w:rPr>
        <w:t>l</w:t>
      </w:r>
      <w:r>
        <w:rPr>
          <w:rFonts w:ascii="Calibri" w:hAnsi="Calibri" w:eastAsia="Calibri" w:cs="Calibri"/>
          <w:spacing w:val="-2"/>
        </w:rPr>
        <w:t>e</w:t>
      </w:r>
      <w:r>
        <w:rPr>
          <w:rFonts w:ascii="Calibri" w:hAnsi="Calibri" w:eastAsia="Calibri" w:cs="Calibri"/>
          <w:spacing w:val="1"/>
        </w:rPr>
        <w:t>m</w:t>
      </w:r>
      <w:r>
        <w:rPr>
          <w:rFonts w:ascii="Calibri" w:hAnsi="Calibri" w:eastAsia="Calibri" w:cs="Calibri"/>
        </w:rPr>
        <w:t>enti</w:t>
      </w:r>
      <w:r>
        <w:rPr>
          <w:rFonts w:ascii="Calibri" w:hAnsi="Calibri" w:eastAsia="Calibri" w:cs="Calibri"/>
          <w:spacing w:val="-1"/>
        </w:rPr>
        <w:t>n</w:t>
      </w:r>
      <w:r>
        <w:rPr>
          <w:rFonts w:ascii="Calibri" w:hAnsi="Calibri" w:eastAsia="Calibri" w:cs="Calibri"/>
        </w:rPr>
        <w:t>g</w:t>
      </w:r>
      <w:r>
        <w:rPr>
          <w:rFonts w:ascii="Calibri" w:hAnsi="Calibri" w:eastAsia="Calibri" w:cs="Calibri"/>
          <w:spacing w:val="-1"/>
        </w:rPr>
        <w:t xml:space="preserve"> </w:t>
      </w:r>
      <w:r>
        <w:rPr>
          <w:rFonts w:ascii="Calibri" w:hAnsi="Calibri" w:eastAsia="Calibri" w:cs="Calibri"/>
          <w:spacing w:val="1"/>
        </w:rPr>
        <w:t>t</w:t>
      </w:r>
      <w:r>
        <w:rPr>
          <w:rFonts w:ascii="Calibri" w:hAnsi="Calibri" w:eastAsia="Calibri" w:cs="Calibri"/>
          <w:spacing w:val="-3"/>
        </w:rPr>
        <w:t>h</w:t>
      </w:r>
      <w:r>
        <w:rPr>
          <w:rFonts w:ascii="Calibri" w:hAnsi="Calibri" w:eastAsia="Calibri" w:cs="Calibri"/>
        </w:rPr>
        <w:t>e sa</w:t>
      </w:r>
      <w:r>
        <w:rPr>
          <w:rFonts w:ascii="Calibri" w:hAnsi="Calibri" w:eastAsia="Calibri" w:cs="Calibri"/>
          <w:spacing w:val="1"/>
        </w:rPr>
        <w:t>m</w:t>
      </w:r>
      <w:r>
        <w:rPr>
          <w:rFonts w:ascii="Calibri" w:hAnsi="Calibri" w:eastAsia="Calibri" w:cs="Calibri"/>
        </w:rPr>
        <w:t>e</w:t>
      </w:r>
      <w:r>
        <w:rPr>
          <w:rFonts w:ascii="Calibri" w:hAnsi="Calibri" w:eastAsia="Calibri" w:cs="Calibri"/>
          <w:spacing w:val="-2"/>
        </w:rPr>
        <w:t xml:space="preserve"> </w:t>
      </w:r>
      <w:r>
        <w:rPr>
          <w:rFonts w:ascii="Calibri" w:hAnsi="Calibri" w:eastAsia="Calibri" w:cs="Calibri"/>
        </w:rPr>
        <w:t>ac</w:t>
      </w:r>
      <w:r>
        <w:rPr>
          <w:rFonts w:ascii="Calibri" w:hAnsi="Calibri" w:eastAsia="Calibri" w:cs="Calibri"/>
          <w:spacing w:val="1"/>
        </w:rPr>
        <w:t>t</w:t>
      </w:r>
      <w:r>
        <w:rPr>
          <w:rFonts w:ascii="Calibri" w:hAnsi="Calibri" w:eastAsia="Calibri" w:cs="Calibri"/>
          <w:spacing w:val="-3"/>
        </w:rPr>
        <w:t>i</w:t>
      </w:r>
      <w:r>
        <w:rPr>
          <w:rFonts w:ascii="Calibri" w:hAnsi="Calibri" w:eastAsia="Calibri" w:cs="Calibri"/>
          <w:spacing w:val="1"/>
        </w:rPr>
        <w:t>v</w:t>
      </w:r>
      <w:r>
        <w:rPr>
          <w:rFonts w:ascii="Calibri" w:hAnsi="Calibri" w:eastAsia="Calibri" w:cs="Calibri"/>
        </w:rPr>
        <w:t>iti</w:t>
      </w:r>
      <w:r>
        <w:rPr>
          <w:rFonts w:ascii="Calibri" w:hAnsi="Calibri" w:eastAsia="Calibri" w:cs="Calibri"/>
          <w:spacing w:val="-2"/>
        </w:rPr>
        <w:t>e</w:t>
      </w:r>
      <w:r>
        <w:rPr>
          <w:rFonts w:ascii="Calibri" w:hAnsi="Calibri" w:eastAsia="Calibri" w:cs="Calibri"/>
        </w:rPr>
        <w:t>s in s</w:t>
      </w:r>
      <w:r>
        <w:rPr>
          <w:rFonts w:ascii="Calibri" w:hAnsi="Calibri" w:eastAsia="Calibri" w:cs="Calibri"/>
          <w:spacing w:val="-2"/>
        </w:rPr>
        <w:t>a</w:t>
      </w:r>
      <w:r>
        <w:rPr>
          <w:rFonts w:ascii="Calibri" w:hAnsi="Calibri" w:eastAsia="Calibri" w:cs="Calibri"/>
          <w:spacing w:val="1"/>
        </w:rPr>
        <w:t>m</w:t>
      </w:r>
      <w:r>
        <w:rPr>
          <w:rFonts w:ascii="Calibri" w:hAnsi="Calibri" w:eastAsia="Calibri" w:cs="Calibri"/>
        </w:rPr>
        <w:t>e</w:t>
      </w:r>
      <w:r>
        <w:rPr>
          <w:rFonts w:ascii="Calibri" w:hAnsi="Calibri" w:eastAsia="Calibri" w:cs="Calibri"/>
          <w:spacing w:val="-2"/>
        </w:rPr>
        <w:t xml:space="preserve"> </w:t>
      </w:r>
      <w:r>
        <w:rPr>
          <w:rFonts w:ascii="Calibri" w:hAnsi="Calibri" w:eastAsia="Calibri" w:cs="Calibri"/>
        </w:rPr>
        <w:t>l</w:t>
      </w:r>
      <w:r>
        <w:rPr>
          <w:rFonts w:ascii="Calibri" w:hAnsi="Calibri" w:eastAsia="Calibri" w:cs="Calibri"/>
          <w:spacing w:val="1"/>
        </w:rPr>
        <w:t>o</w:t>
      </w:r>
      <w:r>
        <w:rPr>
          <w:rFonts w:ascii="Calibri" w:hAnsi="Calibri" w:eastAsia="Calibri" w:cs="Calibri"/>
          <w:spacing w:val="-2"/>
        </w:rPr>
        <w:t>c</w:t>
      </w:r>
      <w:r>
        <w:rPr>
          <w:rFonts w:ascii="Calibri" w:hAnsi="Calibri" w:eastAsia="Calibri" w:cs="Calibri"/>
        </w:rPr>
        <w:t>at</w:t>
      </w:r>
      <w:r>
        <w:rPr>
          <w:rFonts w:ascii="Calibri" w:hAnsi="Calibri" w:eastAsia="Calibri" w:cs="Calibri"/>
          <w:spacing w:val="2"/>
        </w:rPr>
        <w:t>i</w:t>
      </w:r>
      <w:r>
        <w:rPr>
          <w:rFonts w:ascii="Calibri" w:hAnsi="Calibri" w:eastAsia="Calibri" w:cs="Calibri"/>
          <w:spacing w:val="1"/>
        </w:rPr>
        <w:t>o</w:t>
      </w:r>
      <w:r>
        <w:rPr>
          <w:rFonts w:ascii="Calibri" w:hAnsi="Calibri" w:eastAsia="Calibri" w:cs="Calibri"/>
          <w:spacing w:val="-1"/>
        </w:rPr>
        <w:t>n</w:t>
      </w:r>
      <w:r>
        <w:rPr>
          <w:rFonts w:ascii="Calibri" w:hAnsi="Calibri" w:eastAsia="Calibri" w:cs="Calibri"/>
        </w:rPr>
        <w:t>s</w:t>
      </w:r>
    </w:p>
    <w:p w:rsidR="00053E75" w:rsidRDefault="00BF1E13" w14:paraId="65BAFAF2" w14:textId="77777777">
      <w:pPr>
        <w:tabs>
          <w:tab w:val="left" w:pos="820"/>
        </w:tabs>
        <w:spacing w:after="0" w:line="240" w:lineRule="auto"/>
        <w:ind w:left="460" w:right="-20"/>
        <w:rPr>
          <w:rFonts w:ascii="Calibri" w:hAnsi="Calibri" w:eastAsia="Calibri" w:cs="Calibri"/>
        </w:rPr>
      </w:pPr>
      <w:r>
        <w:rPr>
          <w:rFonts w:ascii="Symbol" w:hAnsi="Symbol" w:eastAsia="Symbol" w:cs="Symbol"/>
          <w:w w:val="76"/>
        </w:rPr>
        <w:t>•</w:t>
      </w:r>
      <w:r>
        <w:rPr>
          <w:rFonts w:ascii="Times New Roman" w:hAnsi="Times New Roman" w:eastAsia="Times New Roman" w:cs="Times New Roman"/>
        </w:rPr>
        <w:tab/>
      </w:r>
      <w:r>
        <w:rPr>
          <w:rFonts w:ascii="Calibri" w:hAnsi="Calibri" w:eastAsia="Calibri" w:cs="Calibri"/>
        </w:rPr>
        <w:t>C</w:t>
      </w:r>
      <w:r>
        <w:rPr>
          <w:rFonts w:ascii="Calibri" w:hAnsi="Calibri" w:eastAsia="Calibri" w:cs="Calibri"/>
          <w:spacing w:val="1"/>
        </w:rPr>
        <w:t>o</w:t>
      </w:r>
      <w:r>
        <w:rPr>
          <w:rFonts w:ascii="Calibri" w:hAnsi="Calibri" w:eastAsia="Calibri" w:cs="Calibri"/>
          <w:spacing w:val="-1"/>
        </w:rPr>
        <w:t>ndu</w:t>
      </w:r>
      <w:r>
        <w:rPr>
          <w:rFonts w:ascii="Calibri" w:hAnsi="Calibri" w:eastAsia="Calibri" w:cs="Calibri"/>
        </w:rPr>
        <w:t>ct</w:t>
      </w:r>
      <w:r>
        <w:rPr>
          <w:rFonts w:ascii="Calibri" w:hAnsi="Calibri" w:eastAsia="Calibri" w:cs="Calibri"/>
          <w:spacing w:val="1"/>
        </w:rPr>
        <w:t xml:space="preserve"> </w:t>
      </w:r>
      <w:r>
        <w:rPr>
          <w:rFonts w:ascii="Calibri" w:hAnsi="Calibri" w:eastAsia="Calibri" w:cs="Calibri"/>
          <w:spacing w:val="-2"/>
        </w:rPr>
        <w:t>j</w:t>
      </w:r>
      <w:r>
        <w:rPr>
          <w:rFonts w:ascii="Calibri" w:hAnsi="Calibri" w:eastAsia="Calibri" w:cs="Calibri"/>
          <w:spacing w:val="1"/>
        </w:rPr>
        <w:t>o</w:t>
      </w:r>
      <w:r>
        <w:rPr>
          <w:rFonts w:ascii="Calibri" w:hAnsi="Calibri" w:eastAsia="Calibri" w:cs="Calibri"/>
        </w:rPr>
        <w:t>i</w:t>
      </w:r>
      <w:r>
        <w:rPr>
          <w:rFonts w:ascii="Calibri" w:hAnsi="Calibri" w:eastAsia="Calibri" w:cs="Calibri"/>
          <w:spacing w:val="-1"/>
        </w:rPr>
        <w:t>n</w:t>
      </w:r>
      <w:r>
        <w:rPr>
          <w:rFonts w:ascii="Calibri" w:hAnsi="Calibri" w:eastAsia="Calibri" w:cs="Calibri"/>
        </w:rPr>
        <w:t>t</w:t>
      </w:r>
      <w:r>
        <w:rPr>
          <w:rFonts w:ascii="Calibri" w:hAnsi="Calibri" w:eastAsia="Calibri" w:cs="Calibri"/>
          <w:spacing w:val="1"/>
        </w:rPr>
        <w:t xml:space="preserve"> </w:t>
      </w:r>
      <w:r>
        <w:rPr>
          <w:rFonts w:ascii="Calibri" w:hAnsi="Calibri" w:eastAsia="Calibri" w:cs="Calibri"/>
          <w:spacing w:val="-1"/>
        </w:rPr>
        <w:t>p</w:t>
      </w:r>
      <w:r>
        <w:rPr>
          <w:rFonts w:ascii="Calibri" w:hAnsi="Calibri" w:eastAsia="Calibri" w:cs="Calibri"/>
          <w:spacing w:val="-3"/>
        </w:rPr>
        <w:t>r</w:t>
      </w:r>
      <w:r>
        <w:rPr>
          <w:rFonts w:ascii="Calibri" w:hAnsi="Calibri" w:eastAsia="Calibri" w:cs="Calibri"/>
          <w:spacing w:val="1"/>
        </w:rPr>
        <w:t>o</w:t>
      </w:r>
      <w:r>
        <w:rPr>
          <w:rFonts w:ascii="Calibri" w:hAnsi="Calibri" w:eastAsia="Calibri" w:cs="Calibri"/>
        </w:rPr>
        <w:t>je</w:t>
      </w:r>
      <w:r>
        <w:rPr>
          <w:rFonts w:ascii="Calibri" w:hAnsi="Calibri" w:eastAsia="Calibri" w:cs="Calibri"/>
          <w:spacing w:val="-2"/>
        </w:rPr>
        <w:t>c</w:t>
      </w:r>
      <w:r>
        <w:rPr>
          <w:rFonts w:ascii="Calibri" w:hAnsi="Calibri" w:eastAsia="Calibri" w:cs="Calibri"/>
          <w:spacing w:val="1"/>
        </w:rPr>
        <w:t>t</w:t>
      </w:r>
      <w:r>
        <w:rPr>
          <w:rFonts w:ascii="Calibri" w:hAnsi="Calibri" w:eastAsia="Calibri" w:cs="Calibri"/>
        </w:rPr>
        <w:t>-she</w:t>
      </w:r>
      <w:r>
        <w:rPr>
          <w:rFonts w:ascii="Calibri" w:hAnsi="Calibri" w:eastAsia="Calibri" w:cs="Calibri"/>
          <w:spacing w:val="-2"/>
        </w:rPr>
        <w:t>e</w:t>
      </w:r>
      <w:r>
        <w:rPr>
          <w:rFonts w:ascii="Calibri" w:hAnsi="Calibri" w:eastAsia="Calibri" w:cs="Calibri"/>
        </w:rPr>
        <w:t>t</w:t>
      </w:r>
      <w:r>
        <w:rPr>
          <w:rFonts w:ascii="Calibri" w:hAnsi="Calibri" w:eastAsia="Calibri" w:cs="Calibri"/>
          <w:spacing w:val="-2"/>
        </w:rPr>
        <w:t xml:space="preserve"> </w:t>
      </w:r>
      <w:r>
        <w:rPr>
          <w:rFonts w:ascii="Calibri" w:hAnsi="Calibri" w:eastAsia="Calibri" w:cs="Calibri"/>
          <w:spacing w:val="1"/>
        </w:rPr>
        <w:t>v</w:t>
      </w:r>
      <w:r>
        <w:rPr>
          <w:rFonts w:ascii="Calibri" w:hAnsi="Calibri" w:eastAsia="Calibri" w:cs="Calibri"/>
          <w:spacing w:val="-2"/>
        </w:rPr>
        <w:t>e</w:t>
      </w:r>
      <w:r>
        <w:rPr>
          <w:rFonts w:ascii="Calibri" w:hAnsi="Calibri" w:eastAsia="Calibri" w:cs="Calibri"/>
        </w:rPr>
        <w:t>t</w:t>
      </w:r>
      <w:r>
        <w:rPr>
          <w:rFonts w:ascii="Calibri" w:hAnsi="Calibri" w:eastAsia="Calibri" w:cs="Calibri"/>
          <w:spacing w:val="1"/>
        </w:rPr>
        <w:t>t</w:t>
      </w:r>
      <w:r>
        <w:rPr>
          <w:rFonts w:ascii="Calibri" w:hAnsi="Calibri" w:eastAsia="Calibri" w:cs="Calibri"/>
        </w:rPr>
        <w:t>i</w:t>
      </w:r>
      <w:r>
        <w:rPr>
          <w:rFonts w:ascii="Calibri" w:hAnsi="Calibri" w:eastAsia="Calibri" w:cs="Calibri"/>
          <w:spacing w:val="-1"/>
        </w:rPr>
        <w:t>n</w:t>
      </w:r>
      <w:r>
        <w:rPr>
          <w:rFonts w:ascii="Calibri" w:hAnsi="Calibri" w:eastAsia="Calibri" w:cs="Calibri"/>
        </w:rPr>
        <w:t>g</w:t>
      </w:r>
      <w:r>
        <w:rPr>
          <w:rFonts w:ascii="Calibri" w:hAnsi="Calibri" w:eastAsia="Calibri" w:cs="Calibri"/>
          <w:spacing w:val="-1"/>
        </w:rPr>
        <w:t xml:space="preserve"> </w:t>
      </w:r>
      <w:r>
        <w:rPr>
          <w:rFonts w:ascii="Calibri" w:hAnsi="Calibri" w:eastAsia="Calibri" w:cs="Calibri"/>
          <w:spacing w:val="-2"/>
        </w:rPr>
        <w:t>t</w:t>
      </w:r>
      <w:r>
        <w:rPr>
          <w:rFonts w:ascii="Calibri" w:hAnsi="Calibri" w:eastAsia="Calibri" w:cs="Calibri"/>
        </w:rPr>
        <w:t>o</w:t>
      </w:r>
      <w:r>
        <w:rPr>
          <w:rFonts w:ascii="Calibri" w:hAnsi="Calibri" w:eastAsia="Calibri" w:cs="Calibri"/>
          <w:spacing w:val="1"/>
        </w:rPr>
        <w:t xml:space="preserve"> </w:t>
      </w:r>
      <w:r>
        <w:rPr>
          <w:rFonts w:ascii="Calibri" w:hAnsi="Calibri" w:eastAsia="Calibri" w:cs="Calibri"/>
        </w:rPr>
        <w:t>d</w:t>
      </w:r>
      <w:r>
        <w:rPr>
          <w:rFonts w:ascii="Calibri" w:hAnsi="Calibri" w:eastAsia="Calibri" w:cs="Calibri"/>
          <w:spacing w:val="1"/>
        </w:rPr>
        <w:t>o</w:t>
      </w:r>
      <w:r>
        <w:rPr>
          <w:rFonts w:ascii="Calibri" w:hAnsi="Calibri" w:eastAsia="Calibri" w:cs="Calibri"/>
          <w:spacing w:val="-1"/>
        </w:rPr>
        <w:t>ub</w:t>
      </w:r>
      <w:r>
        <w:rPr>
          <w:rFonts w:ascii="Calibri" w:hAnsi="Calibri" w:eastAsia="Calibri" w:cs="Calibri"/>
        </w:rPr>
        <w:t>l</w:t>
      </w:r>
      <w:r>
        <w:rPr>
          <w:rFonts w:ascii="Calibri" w:hAnsi="Calibri" w:eastAsia="Calibri" w:cs="Calibri"/>
          <w:spacing w:val="2"/>
        </w:rPr>
        <w:t>e</w:t>
      </w:r>
      <w:r>
        <w:rPr>
          <w:rFonts w:ascii="Calibri" w:hAnsi="Calibri" w:eastAsia="Calibri" w:cs="Calibri"/>
          <w:spacing w:val="-3"/>
        </w:rPr>
        <w:t>-</w:t>
      </w:r>
      <w:r>
        <w:rPr>
          <w:rFonts w:ascii="Calibri" w:hAnsi="Calibri" w:eastAsia="Calibri" w:cs="Calibri"/>
        </w:rPr>
        <w:t>check</w:t>
      </w:r>
      <w:r>
        <w:rPr>
          <w:rFonts w:ascii="Calibri" w:hAnsi="Calibri" w:eastAsia="Calibri" w:cs="Calibri"/>
          <w:spacing w:val="-2"/>
        </w:rPr>
        <w:t xml:space="preserve"> </w:t>
      </w:r>
      <w:r>
        <w:rPr>
          <w:rFonts w:ascii="Calibri" w:hAnsi="Calibri" w:eastAsia="Calibri" w:cs="Calibri"/>
        </w:rPr>
        <w:t>f</w:t>
      </w:r>
      <w:r>
        <w:rPr>
          <w:rFonts w:ascii="Calibri" w:hAnsi="Calibri" w:eastAsia="Calibri" w:cs="Calibri"/>
          <w:spacing w:val="-1"/>
        </w:rPr>
        <w:t>o</w:t>
      </w:r>
      <w:r>
        <w:rPr>
          <w:rFonts w:ascii="Calibri" w:hAnsi="Calibri" w:eastAsia="Calibri" w:cs="Calibri"/>
        </w:rPr>
        <w:t>r d</w:t>
      </w:r>
      <w:r>
        <w:rPr>
          <w:rFonts w:ascii="Calibri" w:hAnsi="Calibri" w:eastAsia="Calibri" w:cs="Calibri"/>
          <w:spacing w:val="-1"/>
        </w:rPr>
        <w:t>up</w:t>
      </w:r>
      <w:r>
        <w:rPr>
          <w:rFonts w:ascii="Calibri" w:hAnsi="Calibri" w:eastAsia="Calibri" w:cs="Calibri"/>
        </w:rPr>
        <w:t>licati</w:t>
      </w:r>
      <w:r>
        <w:rPr>
          <w:rFonts w:ascii="Calibri" w:hAnsi="Calibri" w:eastAsia="Calibri" w:cs="Calibri"/>
          <w:spacing w:val="1"/>
        </w:rPr>
        <w:t>o</w:t>
      </w:r>
      <w:r>
        <w:rPr>
          <w:rFonts w:ascii="Calibri" w:hAnsi="Calibri" w:eastAsia="Calibri" w:cs="Calibri"/>
        </w:rPr>
        <w:t>n</w:t>
      </w:r>
      <w:r>
        <w:rPr>
          <w:rFonts w:ascii="Calibri" w:hAnsi="Calibri" w:eastAsia="Calibri" w:cs="Calibri"/>
          <w:spacing w:val="-3"/>
        </w:rPr>
        <w:t xml:space="preserve"> </w:t>
      </w:r>
      <w:r>
        <w:rPr>
          <w:rFonts w:ascii="Calibri" w:hAnsi="Calibri" w:eastAsia="Calibri" w:cs="Calibri"/>
          <w:spacing w:val="1"/>
        </w:rPr>
        <w:t>o</w:t>
      </w:r>
      <w:r>
        <w:rPr>
          <w:rFonts w:ascii="Calibri" w:hAnsi="Calibri" w:eastAsia="Calibri" w:cs="Calibri"/>
        </w:rPr>
        <w:t>f a</w:t>
      </w:r>
      <w:r>
        <w:rPr>
          <w:rFonts w:ascii="Calibri" w:hAnsi="Calibri" w:eastAsia="Calibri" w:cs="Calibri"/>
          <w:spacing w:val="-2"/>
        </w:rPr>
        <w:t>c</w:t>
      </w:r>
      <w:r>
        <w:rPr>
          <w:rFonts w:ascii="Calibri" w:hAnsi="Calibri" w:eastAsia="Calibri" w:cs="Calibri"/>
        </w:rPr>
        <w:t>ti</w:t>
      </w:r>
      <w:r>
        <w:rPr>
          <w:rFonts w:ascii="Calibri" w:hAnsi="Calibri" w:eastAsia="Calibri" w:cs="Calibri"/>
          <w:spacing w:val="1"/>
        </w:rPr>
        <w:t>v</w:t>
      </w:r>
      <w:r>
        <w:rPr>
          <w:rFonts w:ascii="Calibri" w:hAnsi="Calibri" w:eastAsia="Calibri" w:cs="Calibri"/>
        </w:rPr>
        <w:t>it</w:t>
      </w:r>
      <w:r>
        <w:rPr>
          <w:rFonts w:ascii="Calibri" w:hAnsi="Calibri" w:eastAsia="Calibri" w:cs="Calibri"/>
          <w:spacing w:val="-2"/>
        </w:rPr>
        <w:t>i</w:t>
      </w:r>
      <w:r>
        <w:rPr>
          <w:rFonts w:ascii="Calibri" w:hAnsi="Calibri" w:eastAsia="Calibri" w:cs="Calibri"/>
        </w:rPr>
        <w:t>e</w:t>
      </w:r>
      <w:r>
        <w:rPr>
          <w:rFonts w:ascii="Calibri" w:hAnsi="Calibri" w:eastAsia="Calibri" w:cs="Calibri"/>
          <w:spacing w:val="-2"/>
        </w:rPr>
        <w:t>s</w:t>
      </w:r>
      <w:r>
        <w:rPr>
          <w:rFonts w:ascii="Calibri" w:hAnsi="Calibri" w:eastAsia="Calibri" w:cs="Calibri"/>
          <w:spacing w:val="1"/>
        </w:rPr>
        <w:t>/</w:t>
      </w:r>
      <w:r>
        <w:rPr>
          <w:rFonts w:ascii="Calibri" w:hAnsi="Calibri" w:eastAsia="Calibri" w:cs="Calibri"/>
        </w:rPr>
        <w:t>l</w:t>
      </w:r>
      <w:r>
        <w:rPr>
          <w:rFonts w:ascii="Calibri" w:hAnsi="Calibri" w:eastAsia="Calibri" w:cs="Calibri"/>
          <w:spacing w:val="-2"/>
        </w:rPr>
        <w:t>o</w:t>
      </w:r>
      <w:r>
        <w:rPr>
          <w:rFonts w:ascii="Calibri" w:hAnsi="Calibri" w:eastAsia="Calibri" w:cs="Calibri"/>
        </w:rPr>
        <w:t>cati</w:t>
      </w:r>
      <w:r>
        <w:rPr>
          <w:rFonts w:ascii="Calibri" w:hAnsi="Calibri" w:eastAsia="Calibri" w:cs="Calibri"/>
          <w:spacing w:val="1"/>
        </w:rPr>
        <w:t>o</w:t>
      </w:r>
      <w:r>
        <w:rPr>
          <w:rFonts w:ascii="Calibri" w:hAnsi="Calibri" w:eastAsia="Calibri" w:cs="Calibri"/>
          <w:spacing w:val="-1"/>
        </w:rPr>
        <w:t>n</w:t>
      </w:r>
      <w:r>
        <w:rPr>
          <w:rFonts w:ascii="Calibri" w:hAnsi="Calibri" w:eastAsia="Calibri" w:cs="Calibri"/>
        </w:rPr>
        <w:t>s</w:t>
      </w:r>
    </w:p>
    <w:p w:rsidR="00053E75" w:rsidRDefault="00BF1E13" w14:paraId="513A0B07" w14:textId="77777777">
      <w:pPr>
        <w:tabs>
          <w:tab w:val="left" w:pos="820"/>
        </w:tabs>
        <w:spacing w:after="0" w:line="240" w:lineRule="auto"/>
        <w:ind w:left="820" w:right="1253" w:hanging="360"/>
        <w:rPr>
          <w:rFonts w:ascii="Calibri" w:hAnsi="Calibri" w:eastAsia="Calibri" w:cs="Calibri"/>
        </w:rPr>
      </w:pPr>
      <w:r>
        <w:rPr>
          <w:rFonts w:ascii="Symbol" w:hAnsi="Symbol" w:eastAsia="Symbol" w:cs="Symbol"/>
          <w:w w:val="76"/>
        </w:rPr>
        <w:t>•</w:t>
      </w:r>
      <w:r>
        <w:rPr>
          <w:rFonts w:ascii="Times New Roman" w:hAnsi="Times New Roman" w:eastAsia="Times New Roman" w:cs="Times New Roman"/>
        </w:rPr>
        <w:tab/>
      </w:r>
      <w:r>
        <w:rPr>
          <w:rFonts w:ascii="Calibri" w:hAnsi="Calibri" w:eastAsia="Calibri" w:cs="Calibri"/>
        </w:rPr>
        <w:t>C</w:t>
      </w:r>
      <w:r>
        <w:rPr>
          <w:rFonts w:ascii="Calibri" w:hAnsi="Calibri" w:eastAsia="Calibri" w:cs="Calibri"/>
          <w:spacing w:val="-1"/>
        </w:rPr>
        <w:t>h</w:t>
      </w:r>
      <w:r>
        <w:rPr>
          <w:rFonts w:ascii="Calibri" w:hAnsi="Calibri" w:eastAsia="Calibri" w:cs="Calibri"/>
        </w:rPr>
        <w:t>eck</w:t>
      </w:r>
      <w:r>
        <w:rPr>
          <w:rFonts w:ascii="Calibri" w:hAnsi="Calibri" w:eastAsia="Calibri" w:cs="Calibri"/>
          <w:spacing w:val="-1"/>
        </w:rPr>
        <w:t xml:space="preserve"> </w:t>
      </w:r>
      <w:r>
        <w:rPr>
          <w:rFonts w:ascii="Calibri" w:hAnsi="Calibri" w:eastAsia="Calibri" w:cs="Calibri"/>
          <w:spacing w:val="1"/>
        </w:rPr>
        <w:t>o</w:t>
      </w:r>
      <w:r>
        <w:rPr>
          <w:rFonts w:ascii="Calibri" w:hAnsi="Calibri" w:eastAsia="Calibri" w:cs="Calibri"/>
          <w:spacing w:val="-1"/>
        </w:rPr>
        <w:t>v</w:t>
      </w:r>
      <w:r>
        <w:rPr>
          <w:rFonts w:ascii="Calibri" w:hAnsi="Calibri" w:eastAsia="Calibri" w:cs="Calibri"/>
        </w:rPr>
        <w:t xml:space="preserve">erall </w:t>
      </w:r>
      <w:r>
        <w:rPr>
          <w:rFonts w:ascii="Calibri" w:hAnsi="Calibri" w:eastAsia="Calibri" w:cs="Calibri"/>
          <w:spacing w:val="-2"/>
        </w:rPr>
        <w:t>t</w:t>
      </w:r>
      <w:r>
        <w:rPr>
          <w:rFonts w:ascii="Calibri" w:hAnsi="Calibri" w:eastAsia="Calibri" w:cs="Calibri"/>
        </w:rPr>
        <w:t>ar</w:t>
      </w:r>
      <w:r>
        <w:rPr>
          <w:rFonts w:ascii="Calibri" w:hAnsi="Calibri" w:eastAsia="Calibri" w:cs="Calibri"/>
          <w:spacing w:val="-1"/>
        </w:rPr>
        <w:t>g</w:t>
      </w:r>
      <w:r>
        <w:rPr>
          <w:rFonts w:ascii="Calibri" w:hAnsi="Calibri" w:eastAsia="Calibri" w:cs="Calibri"/>
        </w:rPr>
        <w:t>e</w:t>
      </w:r>
      <w:r>
        <w:rPr>
          <w:rFonts w:ascii="Calibri" w:hAnsi="Calibri" w:eastAsia="Calibri" w:cs="Calibri"/>
          <w:spacing w:val="1"/>
        </w:rPr>
        <w:t>t</w:t>
      </w:r>
      <w:r>
        <w:rPr>
          <w:rFonts w:ascii="Calibri" w:hAnsi="Calibri" w:eastAsia="Calibri" w:cs="Calibri"/>
        </w:rPr>
        <w:t>s</w:t>
      </w:r>
      <w:r>
        <w:rPr>
          <w:rFonts w:ascii="Calibri" w:hAnsi="Calibri" w:eastAsia="Calibri" w:cs="Calibri"/>
          <w:spacing w:val="-2"/>
        </w:rPr>
        <w:t xml:space="preserve"> </w:t>
      </w:r>
      <w:r>
        <w:rPr>
          <w:rFonts w:ascii="Calibri" w:hAnsi="Calibri" w:eastAsia="Calibri" w:cs="Calibri"/>
        </w:rPr>
        <w:t>and</w:t>
      </w:r>
      <w:r>
        <w:rPr>
          <w:rFonts w:ascii="Calibri" w:hAnsi="Calibri" w:eastAsia="Calibri" w:cs="Calibri"/>
          <w:spacing w:val="-1"/>
        </w:rPr>
        <w:t xml:space="preserve"> </w:t>
      </w:r>
      <w:r>
        <w:rPr>
          <w:rFonts w:ascii="Calibri" w:hAnsi="Calibri" w:eastAsia="Calibri" w:cs="Calibri"/>
          <w:spacing w:val="-2"/>
        </w:rPr>
        <w:t>c</w:t>
      </w:r>
      <w:r>
        <w:rPr>
          <w:rFonts w:ascii="Calibri" w:hAnsi="Calibri" w:eastAsia="Calibri" w:cs="Calibri"/>
          <w:spacing w:val="-1"/>
        </w:rPr>
        <w:t>h</w:t>
      </w:r>
      <w:r>
        <w:rPr>
          <w:rFonts w:ascii="Calibri" w:hAnsi="Calibri" w:eastAsia="Calibri" w:cs="Calibri"/>
        </w:rPr>
        <w:t>eck</w:t>
      </w:r>
      <w:r>
        <w:rPr>
          <w:rFonts w:ascii="Calibri" w:hAnsi="Calibri" w:eastAsia="Calibri" w:cs="Calibri"/>
          <w:spacing w:val="1"/>
        </w:rPr>
        <w:t xml:space="preserve"> t</w:t>
      </w:r>
      <w:r>
        <w:rPr>
          <w:rFonts w:ascii="Calibri" w:hAnsi="Calibri" w:eastAsia="Calibri" w:cs="Calibri"/>
        </w:rPr>
        <w:t>ar</w:t>
      </w:r>
      <w:r>
        <w:rPr>
          <w:rFonts w:ascii="Calibri" w:hAnsi="Calibri" w:eastAsia="Calibri" w:cs="Calibri"/>
          <w:spacing w:val="-3"/>
        </w:rPr>
        <w:t>g</w:t>
      </w:r>
      <w:r>
        <w:rPr>
          <w:rFonts w:ascii="Calibri" w:hAnsi="Calibri" w:eastAsia="Calibri" w:cs="Calibri"/>
        </w:rPr>
        <w:t>e</w:t>
      </w:r>
      <w:r>
        <w:rPr>
          <w:rFonts w:ascii="Calibri" w:hAnsi="Calibri" w:eastAsia="Calibri" w:cs="Calibri"/>
          <w:spacing w:val="1"/>
        </w:rPr>
        <w:t>t</w:t>
      </w:r>
      <w:r>
        <w:rPr>
          <w:rFonts w:ascii="Calibri" w:hAnsi="Calibri" w:eastAsia="Calibri" w:cs="Calibri"/>
        </w:rPr>
        <w:t xml:space="preserve">s in </w:t>
      </w:r>
      <w:r>
        <w:rPr>
          <w:rFonts w:ascii="Calibri" w:hAnsi="Calibri" w:eastAsia="Calibri" w:cs="Calibri"/>
          <w:spacing w:val="-3"/>
        </w:rPr>
        <w:t>b</w:t>
      </w:r>
      <w:r>
        <w:rPr>
          <w:rFonts w:ascii="Calibri" w:hAnsi="Calibri" w:eastAsia="Calibri" w:cs="Calibri"/>
          <w:spacing w:val="1"/>
        </w:rPr>
        <w:t>o</w:t>
      </w:r>
      <w:r>
        <w:rPr>
          <w:rFonts w:ascii="Calibri" w:hAnsi="Calibri" w:eastAsia="Calibri" w:cs="Calibri"/>
        </w:rPr>
        <w:t>th</w:t>
      </w:r>
      <w:r>
        <w:rPr>
          <w:rFonts w:ascii="Calibri" w:hAnsi="Calibri" w:eastAsia="Calibri" w:cs="Calibri"/>
          <w:spacing w:val="-2"/>
        </w:rPr>
        <w:t xml:space="preserve"> </w:t>
      </w:r>
      <w:r>
        <w:rPr>
          <w:rFonts w:ascii="Calibri" w:hAnsi="Calibri" w:eastAsia="Calibri" w:cs="Calibri"/>
        </w:rPr>
        <w:t>se</w:t>
      </w:r>
      <w:r>
        <w:rPr>
          <w:rFonts w:ascii="Calibri" w:hAnsi="Calibri" w:eastAsia="Calibri" w:cs="Calibri"/>
          <w:spacing w:val="1"/>
        </w:rPr>
        <w:t>c</w:t>
      </w:r>
      <w:r>
        <w:rPr>
          <w:rFonts w:ascii="Calibri" w:hAnsi="Calibri" w:eastAsia="Calibri" w:cs="Calibri"/>
          <w:spacing w:val="-2"/>
        </w:rPr>
        <w:t>t</w:t>
      </w:r>
      <w:r>
        <w:rPr>
          <w:rFonts w:ascii="Calibri" w:hAnsi="Calibri" w:eastAsia="Calibri" w:cs="Calibri"/>
          <w:spacing w:val="1"/>
        </w:rPr>
        <w:t>o</w:t>
      </w:r>
      <w:r>
        <w:rPr>
          <w:rFonts w:ascii="Calibri" w:hAnsi="Calibri" w:eastAsia="Calibri" w:cs="Calibri"/>
          <w:spacing w:val="-3"/>
        </w:rPr>
        <w:t>r</w:t>
      </w:r>
      <w:r>
        <w:rPr>
          <w:rFonts w:ascii="Calibri" w:hAnsi="Calibri" w:eastAsia="Calibri" w:cs="Calibri"/>
        </w:rPr>
        <w:t xml:space="preserve">s </w:t>
      </w:r>
      <w:r>
        <w:rPr>
          <w:rFonts w:ascii="Calibri" w:hAnsi="Calibri" w:eastAsia="Calibri" w:cs="Calibri"/>
          <w:spacing w:val="2"/>
        </w:rPr>
        <w:t>m</w:t>
      </w:r>
      <w:r>
        <w:rPr>
          <w:rFonts w:ascii="Calibri" w:hAnsi="Calibri" w:eastAsia="Calibri" w:cs="Calibri"/>
          <w:spacing w:val="-3"/>
        </w:rPr>
        <w:t>a</w:t>
      </w:r>
      <w:r>
        <w:rPr>
          <w:rFonts w:ascii="Calibri" w:hAnsi="Calibri" w:eastAsia="Calibri" w:cs="Calibri"/>
        </w:rPr>
        <w:t>ke</w:t>
      </w:r>
      <w:r>
        <w:rPr>
          <w:rFonts w:ascii="Calibri" w:hAnsi="Calibri" w:eastAsia="Calibri" w:cs="Calibri"/>
          <w:spacing w:val="1"/>
        </w:rPr>
        <w:t xml:space="preserve"> </w:t>
      </w:r>
      <w:r>
        <w:rPr>
          <w:rFonts w:ascii="Calibri" w:hAnsi="Calibri" w:eastAsia="Calibri" w:cs="Calibri"/>
          <w:spacing w:val="-2"/>
        </w:rPr>
        <w:t>s</w:t>
      </w:r>
      <w:r>
        <w:rPr>
          <w:rFonts w:ascii="Calibri" w:hAnsi="Calibri" w:eastAsia="Calibri" w:cs="Calibri"/>
        </w:rPr>
        <w:t>ense</w:t>
      </w:r>
      <w:r>
        <w:rPr>
          <w:rFonts w:ascii="Calibri" w:hAnsi="Calibri" w:eastAsia="Calibri" w:cs="Calibri"/>
          <w:spacing w:val="-2"/>
        </w:rPr>
        <w:t xml:space="preserve"> </w:t>
      </w:r>
      <w:r>
        <w:rPr>
          <w:rFonts w:ascii="Calibri" w:hAnsi="Calibri" w:eastAsia="Calibri" w:cs="Calibri"/>
        </w:rPr>
        <w:t>with</w:t>
      </w:r>
      <w:r>
        <w:rPr>
          <w:rFonts w:ascii="Calibri" w:hAnsi="Calibri" w:eastAsia="Calibri" w:cs="Calibri"/>
          <w:spacing w:val="-2"/>
        </w:rPr>
        <w:t xml:space="preserve"> </w:t>
      </w:r>
      <w:r>
        <w:rPr>
          <w:rFonts w:ascii="Calibri" w:hAnsi="Calibri" w:eastAsia="Calibri" w:cs="Calibri"/>
        </w:rPr>
        <w:t>each</w:t>
      </w:r>
      <w:r>
        <w:rPr>
          <w:rFonts w:ascii="Calibri" w:hAnsi="Calibri" w:eastAsia="Calibri" w:cs="Calibri"/>
          <w:spacing w:val="-2"/>
        </w:rPr>
        <w:t xml:space="preserve"> </w:t>
      </w:r>
      <w:r>
        <w:rPr>
          <w:rFonts w:ascii="Calibri" w:hAnsi="Calibri" w:eastAsia="Calibri" w:cs="Calibri"/>
          <w:spacing w:val="1"/>
        </w:rPr>
        <w:t>o</w:t>
      </w:r>
      <w:r>
        <w:rPr>
          <w:rFonts w:ascii="Calibri" w:hAnsi="Calibri" w:eastAsia="Calibri" w:cs="Calibri"/>
          <w:spacing w:val="-2"/>
        </w:rPr>
        <w:t>t</w:t>
      </w:r>
      <w:r>
        <w:rPr>
          <w:rFonts w:ascii="Calibri" w:hAnsi="Calibri" w:eastAsia="Calibri" w:cs="Calibri"/>
          <w:spacing w:val="-1"/>
        </w:rPr>
        <w:t>h</w:t>
      </w:r>
      <w:r>
        <w:rPr>
          <w:rFonts w:ascii="Calibri" w:hAnsi="Calibri" w:eastAsia="Calibri" w:cs="Calibri"/>
        </w:rPr>
        <w:t>er</w:t>
      </w:r>
      <w:r>
        <w:rPr>
          <w:rFonts w:ascii="Calibri" w:hAnsi="Calibri" w:eastAsia="Calibri" w:cs="Calibri"/>
          <w:spacing w:val="1"/>
        </w:rPr>
        <w:t xml:space="preserve"> </w:t>
      </w:r>
      <w:r>
        <w:rPr>
          <w:rFonts w:ascii="Calibri" w:hAnsi="Calibri" w:eastAsia="Calibri" w:cs="Calibri"/>
        </w:rPr>
        <w:t>(e.</w:t>
      </w:r>
      <w:r>
        <w:rPr>
          <w:rFonts w:ascii="Calibri" w:hAnsi="Calibri" w:eastAsia="Calibri" w:cs="Calibri"/>
          <w:spacing w:val="-1"/>
        </w:rPr>
        <w:t>g</w:t>
      </w:r>
      <w:r>
        <w:rPr>
          <w:rFonts w:ascii="Calibri" w:hAnsi="Calibri" w:eastAsia="Calibri" w:cs="Calibri"/>
        </w:rPr>
        <w:t>. in</w:t>
      </w:r>
      <w:r>
        <w:rPr>
          <w:rFonts w:ascii="Calibri" w:hAnsi="Calibri" w:eastAsia="Calibri" w:cs="Calibri"/>
          <w:spacing w:val="-1"/>
        </w:rPr>
        <w:t xml:space="preserve"> </w:t>
      </w:r>
      <w:r>
        <w:rPr>
          <w:rFonts w:ascii="Calibri" w:hAnsi="Calibri" w:eastAsia="Calibri" w:cs="Calibri"/>
          <w:spacing w:val="-2"/>
        </w:rPr>
        <w:t>c</w:t>
      </w:r>
      <w:r>
        <w:rPr>
          <w:rFonts w:ascii="Calibri" w:hAnsi="Calibri" w:eastAsia="Calibri" w:cs="Calibri"/>
          <w:spacing w:val="-1"/>
        </w:rPr>
        <w:t>o</w:t>
      </w:r>
      <w:r>
        <w:rPr>
          <w:rFonts w:ascii="Calibri" w:hAnsi="Calibri" w:eastAsia="Calibri" w:cs="Calibri"/>
          <w:spacing w:val="1"/>
        </w:rPr>
        <w:t>m</w:t>
      </w:r>
      <w:r>
        <w:rPr>
          <w:rFonts w:ascii="Calibri" w:hAnsi="Calibri" w:eastAsia="Calibri" w:cs="Calibri"/>
          <w:spacing w:val="-1"/>
        </w:rPr>
        <w:t>p</w:t>
      </w:r>
      <w:r>
        <w:rPr>
          <w:rFonts w:ascii="Calibri" w:hAnsi="Calibri" w:eastAsia="Calibri" w:cs="Calibri"/>
        </w:rPr>
        <w:t>ar</w:t>
      </w:r>
      <w:r>
        <w:rPr>
          <w:rFonts w:ascii="Calibri" w:hAnsi="Calibri" w:eastAsia="Calibri" w:cs="Calibri"/>
          <w:spacing w:val="-1"/>
        </w:rPr>
        <w:t>i</w:t>
      </w:r>
      <w:r>
        <w:rPr>
          <w:rFonts w:ascii="Calibri" w:hAnsi="Calibri" w:eastAsia="Calibri" w:cs="Calibri"/>
        </w:rPr>
        <w:t>s</w:t>
      </w:r>
      <w:r>
        <w:rPr>
          <w:rFonts w:ascii="Calibri" w:hAnsi="Calibri" w:eastAsia="Calibri" w:cs="Calibri"/>
          <w:spacing w:val="1"/>
        </w:rPr>
        <w:t>o</w:t>
      </w:r>
      <w:r>
        <w:rPr>
          <w:rFonts w:ascii="Calibri" w:hAnsi="Calibri" w:eastAsia="Calibri" w:cs="Calibri"/>
        </w:rPr>
        <w:t>n</w:t>
      </w:r>
      <w:r>
        <w:rPr>
          <w:rFonts w:ascii="Calibri" w:hAnsi="Calibri" w:eastAsia="Calibri" w:cs="Calibri"/>
          <w:spacing w:val="-3"/>
        </w:rPr>
        <w:t xml:space="preserve"> </w:t>
      </w:r>
      <w:r>
        <w:rPr>
          <w:rFonts w:ascii="Calibri" w:hAnsi="Calibri" w:eastAsia="Calibri" w:cs="Calibri"/>
          <w:spacing w:val="1"/>
        </w:rPr>
        <w:t>t</w:t>
      </w:r>
      <w:r>
        <w:rPr>
          <w:rFonts w:ascii="Calibri" w:hAnsi="Calibri" w:eastAsia="Calibri" w:cs="Calibri"/>
        </w:rPr>
        <w:t xml:space="preserve">o </w:t>
      </w:r>
      <w:r>
        <w:rPr>
          <w:rFonts w:ascii="Calibri" w:hAnsi="Calibri" w:eastAsia="Calibri" w:cs="Calibri"/>
          <w:spacing w:val="1"/>
        </w:rPr>
        <w:t>o</w:t>
      </w:r>
      <w:r>
        <w:rPr>
          <w:rFonts w:ascii="Calibri" w:hAnsi="Calibri" w:eastAsia="Calibri" w:cs="Calibri"/>
          <w:spacing w:val="-1"/>
        </w:rPr>
        <w:t>v</w:t>
      </w:r>
      <w:r>
        <w:rPr>
          <w:rFonts w:ascii="Calibri" w:hAnsi="Calibri" w:eastAsia="Calibri" w:cs="Calibri"/>
        </w:rPr>
        <w:t>erall p</w:t>
      </w:r>
      <w:r>
        <w:rPr>
          <w:rFonts w:ascii="Calibri" w:hAnsi="Calibri" w:eastAsia="Calibri" w:cs="Calibri"/>
          <w:spacing w:val="1"/>
        </w:rPr>
        <w:t>o</w:t>
      </w:r>
      <w:r>
        <w:rPr>
          <w:rFonts w:ascii="Calibri" w:hAnsi="Calibri" w:eastAsia="Calibri" w:cs="Calibri"/>
          <w:spacing w:val="-1"/>
        </w:rPr>
        <w:t>pu</w:t>
      </w:r>
      <w:r>
        <w:rPr>
          <w:rFonts w:ascii="Calibri" w:hAnsi="Calibri" w:eastAsia="Calibri" w:cs="Calibri"/>
        </w:rPr>
        <w:t>lat</w:t>
      </w:r>
      <w:r>
        <w:rPr>
          <w:rFonts w:ascii="Calibri" w:hAnsi="Calibri" w:eastAsia="Calibri" w:cs="Calibri"/>
          <w:spacing w:val="-3"/>
        </w:rPr>
        <w:t>i</w:t>
      </w:r>
      <w:r>
        <w:rPr>
          <w:rFonts w:ascii="Calibri" w:hAnsi="Calibri" w:eastAsia="Calibri" w:cs="Calibri"/>
          <w:spacing w:val="1"/>
        </w:rPr>
        <w:t>o</w:t>
      </w:r>
      <w:r>
        <w:rPr>
          <w:rFonts w:ascii="Calibri" w:hAnsi="Calibri" w:eastAsia="Calibri" w:cs="Calibri"/>
        </w:rPr>
        <w:t>n</w:t>
      </w:r>
      <w:r>
        <w:rPr>
          <w:rFonts w:ascii="Calibri" w:hAnsi="Calibri" w:eastAsia="Calibri" w:cs="Calibri"/>
          <w:spacing w:val="-3"/>
        </w:rPr>
        <w:t xml:space="preserve"> </w:t>
      </w:r>
      <w:r>
        <w:rPr>
          <w:rFonts w:ascii="Calibri" w:hAnsi="Calibri" w:eastAsia="Calibri" w:cs="Calibri"/>
        </w:rPr>
        <w:t>/</w:t>
      </w:r>
      <w:r>
        <w:rPr>
          <w:rFonts w:ascii="Calibri" w:hAnsi="Calibri" w:eastAsia="Calibri" w:cs="Calibri"/>
          <w:spacing w:val="1"/>
        </w:rPr>
        <w:t xml:space="preserve"> </w:t>
      </w:r>
      <w:r>
        <w:rPr>
          <w:rFonts w:ascii="Calibri" w:hAnsi="Calibri" w:eastAsia="Calibri" w:cs="Calibri"/>
          <w:spacing w:val="-3"/>
        </w:rPr>
        <w:t>p</w:t>
      </w:r>
      <w:r>
        <w:rPr>
          <w:rFonts w:ascii="Calibri" w:hAnsi="Calibri" w:eastAsia="Calibri" w:cs="Calibri"/>
          <w:spacing w:val="1"/>
        </w:rPr>
        <w:t>o</w:t>
      </w:r>
      <w:r>
        <w:rPr>
          <w:rFonts w:ascii="Calibri" w:hAnsi="Calibri" w:eastAsia="Calibri" w:cs="Calibri"/>
          <w:spacing w:val="-1"/>
        </w:rPr>
        <w:t>pu</w:t>
      </w:r>
      <w:r>
        <w:rPr>
          <w:rFonts w:ascii="Calibri" w:hAnsi="Calibri" w:eastAsia="Calibri" w:cs="Calibri"/>
        </w:rPr>
        <w:t>lati</w:t>
      </w:r>
      <w:r>
        <w:rPr>
          <w:rFonts w:ascii="Calibri" w:hAnsi="Calibri" w:eastAsia="Calibri" w:cs="Calibri"/>
          <w:spacing w:val="1"/>
        </w:rPr>
        <w:t>o</w:t>
      </w:r>
      <w:r>
        <w:rPr>
          <w:rFonts w:ascii="Calibri" w:hAnsi="Calibri" w:eastAsia="Calibri" w:cs="Calibri"/>
        </w:rPr>
        <w:t>n</w:t>
      </w:r>
      <w:r>
        <w:rPr>
          <w:rFonts w:ascii="Calibri" w:hAnsi="Calibri" w:eastAsia="Calibri" w:cs="Calibri"/>
          <w:spacing w:val="-1"/>
        </w:rPr>
        <w:t xml:space="preserve"> </w:t>
      </w:r>
      <w:r>
        <w:rPr>
          <w:rFonts w:ascii="Calibri" w:hAnsi="Calibri" w:eastAsia="Calibri" w:cs="Calibri"/>
        </w:rPr>
        <w:t>g</w:t>
      </w:r>
      <w:r>
        <w:rPr>
          <w:rFonts w:ascii="Calibri" w:hAnsi="Calibri" w:eastAsia="Calibri" w:cs="Calibri"/>
          <w:spacing w:val="-3"/>
        </w:rPr>
        <w:t>r</w:t>
      </w:r>
      <w:r>
        <w:rPr>
          <w:rFonts w:ascii="Calibri" w:hAnsi="Calibri" w:eastAsia="Calibri" w:cs="Calibri"/>
          <w:spacing w:val="1"/>
        </w:rPr>
        <w:t>o</w:t>
      </w:r>
      <w:r>
        <w:rPr>
          <w:rFonts w:ascii="Calibri" w:hAnsi="Calibri" w:eastAsia="Calibri" w:cs="Calibri"/>
          <w:spacing w:val="-1"/>
        </w:rPr>
        <w:t>up</w:t>
      </w:r>
      <w:r>
        <w:rPr>
          <w:rFonts w:ascii="Calibri" w:hAnsi="Calibri" w:eastAsia="Calibri" w:cs="Calibri"/>
        </w:rPr>
        <w:t>s</w:t>
      </w:r>
      <w:r>
        <w:rPr>
          <w:rFonts w:ascii="Calibri" w:hAnsi="Calibri" w:eastAsia="Calibri" w:cs="Calibri"/>
          <w:spacing w:val="2"/>
        </w:rPr>
        <w:t xml:space="preserve"> </w:t>
      </w:r>
      <w:r>
        <w:rPr>
          <w:rFonts w:ascii="Calibri" w:hAnsi="Calibri" w:eastAsia="Calibri" w:cs="Calibri"/>
        </w:rPr>
        <w:t>–</w:t>
      </w:r>
      <w:r>
        <w:rPr>
          <w:rFonts w:ascii="Calibri" w:hAnsi="Calibri" w:eastAsia="Calibri" w:cs="Calibri"/>
          <w:spacing w:val="1"/>
        </w:rPr>
        <w:t xml:space="preserve"> </w:t>
      </w:r>
      <w:r>
        <w:rPr>
          <w:rFonts w:ascii="Calibri" w:hAnsi="Calibri" w:eastAsia="Calibri" w:cs="Calibri"/>
        </w:rPr>
        <w:t>in</w:t>
      </w:r>
      <w:r>
        <w:rPr>
          <w:rFonts w:ascii="Calibri" w:hAnsi="Calibri" w:eastAsia="Calibri" w:cs="Calibri"/>
          <w:spacing w:val="-1"/>
        </w:rPr>
        <w:t xml:space="preserve"> </w:t>
      </w:r>
      <w:r>
        <w:rPr>
          <w:rFonts w:ascii="Calibri" w:hAnsi="Calibri" w:eastAsia="Calibri" w:cs="Calibri"/>
          <w:spacing w:val="-2"/>
        </w:rPr>
        <w:t>s</w:t>
      </w:r>
      <w:r>
        <w:rPr>
          <w:rFonts w:ascii="Calibri" w:hAnsi="Calibri" w:eastAsia="Calibri" w:cs="Calibri"/>
        </w:rPr>
        <w:t>ch</w:t>
      </w:r>
      <w:r>
        <w:rPr>
          <w:rFonts w:ascii="Calibri" w:hAnsi="Calibri" w:eastAsia="Calibri" w:cs="Calibri"/>
          <w:spacing w:val="-2"/>
        </w:rPr>
        <w:t>o</w:t>
      </w:r>
      <w:r>
        <w:rPr>
          <w:rFonts w:ascii="Calibri" w:hAnsi="Calibri" w:eastAsia="Calibri" w:cs="Calibri"/>
          <w:spacing w:val="1"/>
        </w:rPr>
        <w:t>o</w:t>
      </w:r>
      <w:r>
        <w:rPr>
          <w:rFonts w:ascii="Calibri" w:hAnsi="Calibri" w:eastAsia="Calibri" w:cs="Calibri"/>
        </w:rPr>
        <w:t>l,</w:t>
      </w:r>
      <w:r>
        <w:rPr>
          <w:rFonts w:ascii="Calibri" w:hAnsi="Calibri" w:eastAsia="Calibri" w:cs="Calibri"/>
          <w:spacing w:val="-2"/>
        </w:rPr>
        <w:t xml:space="preserve"> </w:t>
      </w:r>
      <w:r>
        <w:rPr>
          <w:rFonts w:ascii="Calibri" w:hAnsi="Calibri" w:eastAsia="Calibri" w:cs="Calibri"/>
          <w:spacing w:val="1"/>
        </w:rPr>
        <w:t>o</w:t>
      </w:r>
      <w:r>
        <w:rPr>
          <w:rFonts w:ascii="Calibri" w:hAnsi="Calibri" w:eastAsia="Calibri" w:cs="Calibri"/>
          <w:spacing w:val="-1"/>
        </w:rPr>
        <w:t>u</w:t>
      </w:r>
      <w:r>
        <w:rPr>
          <w:rFonts w:ascii="Calibri" w:hAnsi="Calibri" w:eastAsia="Calibri" w:cs="Calibri"/>
        </w:rPr>
        <w:t>t</w:t>
      </w:r>
      <w:r>
        <w:rPr>
          <w:rFonts w:ascii="Calibri" w:hAnsi="Calibri" w:eastAsia="Calibri" w:cs="Calibri"/>
          <w:spacing w:val="-2"/>
        </w:rPr>
        <w:t xml:space="preserve"> </w:t>
      </w:r>
      <w:r>
        <w:rPr>
          <w:rFonts w:ascii="Calibri" w:hAnsi="Calibri" w:eastAsia="Calibri" w:cs="Calibri"/>
          <w:spacing w:val="1"/>
        </w:rPr>
        <w:t>o</w:t>
      </w:r>
      <w:r>
        <w:rPr>
          <w:rFonts w:ascii="Calibri" w:hAnsi="Calibri" w:eastAsia="Calibri" w:cs="Calibri"/>
        </w:rPr>
        <w:t xml:space="preserve">f </w:t>
      </w:r>
      <w:r>
        <w:rPr>
          <w:rFonts w:ascii="Calibri" w:hAnsi="Calibri" w:eastAsia="Calibri" w:cs="Calibri"/>
          <w:spacing w:val="-2"/>
        </w:rPr>
        <w:t>s</w:t>
      </w:r>
      <w:r>
        <w:rPr>
          <w:rFonts w:ascii="Calibri" w:hAnsi="Calibri" w:eastAsia="Calibri" w:cs="Calibri"/>
        </w:rPr>
        <w:t>ch</w:t>
      </w:r>
      <w:r>
        <w:rPr>
          <w:rFonts w:ascii="Calibri" w:hAnsi="Calibri" w:eastAsia="Calibri" w:cs="Calibri"/>
          <w:spacing w:val="-2"/>
        </w:rPr>
        <w:t>o</w:t>
      </w:r>
      <w:r>
        <w:rPr>
          <w:rFonts w:ascii="Calibri" w:hAnsi="Calibri" w:eastAsia="Calibri" w:cs="Calibri"/>
          <w:spacing w:val="1"/>
        </w:rPr>
        <w:t>o</w:t>
      </w:r>
      <w:r>
        <w:rPr>
          <w:rFonts w:ascii="Calibri" w:hAnsi="Calibri" w:eastAsia="Calibri" w:cs="Calibri"/>
        </w:rPr>
        <w:t>l, a</w:t>
      </w:r>
      <w:r>
        <w:rPr>
          <w:rFonts w:ascii="Calibri" w:hAnsi="Calibri" w:eastAsia="Calibri" w:cs="Calibri"/>
          <w:spacing w:val="-1"/>
        </w:rPr>
        <w:t>g</w:t>
      </w:r>
      <w:r>
        <w:rPr>
          <w:rFonts w:ascii="Calibri" w:hAnsi="Calibri" w:eastAsia="Calibri" w:cs="Calibri"/>
        </w:rPr>
        <w:t>e</w:t>
      </w:r>
      <w:r>
        <w:rPr>
          <w:rFonts w:ascii="Calibri" w:hAnsi="Calibri" w:eastAsia="Calibri" w:cs="Calibri"/>
          <w:spacing w:val="-2"/>
        </w:rPr>
        <w:t xml:space="preserve"> </w:t>
      </w:r>
      <w:r>
        <w:rPr>
          <w:rFonts w:ascii="Calibri" w:hAnsi="Calibri" w:eastAsia="Calibri" w:cs="Calibri"/>
        </w:rPr>
        <w:t>gr</w:t>
      </w:r>
      <w:r>
        <w:rPr>
          <w:rFonts w:ascii="Calibri" w:hAnsi="Calibri" w:eastAsia="Calibri" w:cs="Calibri"/>
          <w:spacing w:val="1"/>
        </w:rPr>
        <w:t>o</w:t>
      </w:r>
      <w:r>
        <w:rPr>
          <w:rFonts w:ascii="Calibri" w:hAnsi="Calibri" w:eastAsia="Calibri" w:cs="Calibri"/>
          <w:spacing w:val="-1"/>
        </w:rPr>
        <w:t>up</w:t>
      </w:r>
      <w:r>
        <w:rPr>
          <w:rFonts w:ascii="Calibri" w:hAnsi="Calibri" w:eastAsia="Calibri" w:cs="Calibri"/>
        </w:rPr>
        <w:t>s).</w:t>
      </w:r>
    </w:p>
    <w:p w:rsidR="00053E75" w:rsidRDefault="00053E75" w14:paraId="3AC5E1B6" w14:textId="77777777">
      <w:pPr>
        <w:spacing w:after="0"/>
        <w:sectPr w:rsidR="00053E75">
          <w:type w:val="continuous"/>
          <w:pgSz w:w="12240" w:h="15840" w:orient="portrait"/>
          <w:pgMar w:top="820" w:right="60" w:bottom="280" w:left="620" w:header="720" w:footer="720" w:gutter="0"/>
          <w:cols w:space="720"/>
        </w:sectPr>
      </w:pPr>
    </w:p>
    <w:p w:rsidR="00053E75" w:rsidRDefault="00BF1E13" w14:paraId="5470D89C" w14:textId="71A19E7B">
      <w:pPr>
        <w:spacing w:before="17" w:after="0" w:line="240" w:lineRule="auto"/>
        <w:ind w:left="100" w:right="-20"/>
        <w:rPr>
          <w:rFonts w:ascii="Calibri" w:hAnsi="Calibri" w:eastAsia="Calibri" w:cs="Calibri"/>
        </w:rPr>
      </w:pPr>
      <w:r>
        <w:rPr>
          <w:rFonts w:ascii="Calibri" w:hAnsi="Calibri" w:eastAsia="Calibri" w:cs="Calibri"/>
          <w:b/>
          <w:bCs/>
          <w:color w:val="009FDC"/>
        </w:rPr>
        <w:lastRenderedPageBreak/>
        <w:t>An</w:t>
      </w:r>
      <w:r>
        <w:rPr>
          <w:rFonts w:ascii="Calibri" w:hAnsi="Calibri" w:eastAsia="Calibri" w:cs="Calibri"/>
          <w:b/>
          <w:bCs/>
          <w:color w:val="009FDC"/>
          <w:spacing w:val="-1"/>
        </w:rPr>
        <w:t>ne</w:t>
      </w:r>
      <w:r>
        <w:rPr>
          <w:rFonts w:ascii="Calibri" w:hAnsi="Calibri" w:eastAsia="Calibri" w:cs="Calibri"/>
          <w:b/>
          <w:bCs/>
          <w:color w:val="009FDC"/>
        </w:rPr>
        <w:t xml:space="preserve">x </w:t>
      </w:r>
      <w:r w:rsidR="002A46D3">
        <w:rPr>
          <w:rFonts w:ascii="Calibri" w:hAnsi="Calibri" w:eastAsia="Calibri" w:cs="Calibri"/>
          <w:b/>
          <w:bCs/>
          <w:color w:val="009FDC"/>
          <w:spacing w:val="1"/>
        </w:rPr>
        <w:t>10</w:t>
      </w:r>
      <w:r>
        <w:rPr>
          <w:rFonts w:ascii="Calibri" w:hAnsi="Calibri" w:eastAsia="Calibri" w:cs="Calibri"/>
          <w:b/>
          <w:bCs/>
          <w:color w:val="009FDC"/>
        </w:rPr>
        <w:t>:</w:t>
      </w:r>
      <w:r>
        <w:rPr>
          <w:rFonts w:ascii="Calibri" w:hAnsi="Calibri" w:eastAsia="Calibri" w:cs="Calibri"/>
          <w:b/>
          <w:bCs/>
          <w:color w:val="009FDC"/>
          <w:spacing w:val="-1"/>
        </w:rPr>
        <w:t xml:space="preserve"> </w:t>
      </w:r>
      <w:r>
        <w:rPr>
          <w:rFonts w:ascii="Calibri" w:hAnsi="Calibri" w:eastAsia="Calibri" w:cs="Calibri"/>
          <w:b/>
          <w:bCs/>
          <w:color w:val="009FDC"/>
          <w:spacing w:val="1"/>
        </w:rPr>
        <w:t>C</w:t>
      </w:r>
      <w:r>
        <w:rPr>
          <w:rFonts w:ascii="Calibri" w:hAnsi="Calibri" w:eastAsia="Calibri" w:cs="Calibri"/>
          <w:b/>
          <w:bCs/>
          <w:color w:val="009FDC"/>
          <w:spacing w:val="-1"/>
        </w:rPr>
        <w:t>ol</w:t>
      </w:r>
      <w:r>
        <w:rPr>
          <w:rFonts w:ascii="Calibri" w:hAnsi="Calibri" w:eastAsia="Calibri" w:cs="Calibri"/>
          <w:b/>
          <w:bCs/>
          <w:color w:val="009FDC"/>
          <w:spacing w:val="1"/>
        </w:rPr>
        <w:t>l</w:t>
      </w:r>
      <w:r>
        <w:rPr>
          <w:rFonts w:ascii="Calibri" w:hAnsi="Calibri" w:eastAsia="Calibri" w:cs="Calibri"/>
          <w:b/>
          <w:bCs/>
          <w:color w:val="009FDC"/>
          <w:spacing w:val="-1"/>
        </w:rPr>
        <w:t>e</w:t>
      </w:r>
      <w:r>
        <w:rPr>
          <w:rFonts w:ascii="Calibri" w:hAnsi="Calibri" w:eastAsia="Calibri" w:cs="Calibri"/>
          <w:b/>
          <w:bCs/>
          <w:color w:val="009FDC"/>
          <w:spacing w:val="1"/>
        </w:rPr>
        <w:t>c</w:t>
      </w:r>
      <w:r>
        <w:rPr>
          <w:rFonts w:ascii="Calibri" w:hAnsi="Calibri" w:eastAsia="Calibri" w:cs="Calibri"/>
          <w:b/>
          <w:bCs/>
          <w:color w:val="009FDC"/>
          <w:spacing w:val="-2"/>
        </w:rPr>
        <w:t>t</w:t>
      </w:r>
      <w:r>
        <w:rPr>
          <w:rFonts w:ascii="Calibri" w:hAnsi="Calibri" w:eastAsia="Calibri" w:cs="Calibri"/>
          <w:b/>
          <w:bCs/>
          <w:color w:val="009FDC"/>
          <w:spacing w:val="-1"/>
        </w:rPr>
        <w:t>i</w:t>
      </w:r>
      <w:r>
        <w:rPr>
          <w:rFonts w:ascii="Calibri" w:hAnsi="Calibri" w:eastAsia="Calibri" w:cs="Calibri"/>
          <w:b/>
          <w:bCs/>
          <w:color w:val="009FDC"/>
          <w:spacing w:val="1"/>
        </w:rPr>
        <w:t>v</w:t>
      </w:r>
      <w:r>
        <w:rPr>
          <w:rFonts w:ascii="Calibri" w:hAnsi="Calibri" w:eastAsia="Calibri" w:cs="Calibri"/>
          <w:b/>
          <w:bCs/>
          <w:color w:val="009FDC"/>
        </w:rPr>
        <w:t>e</w:t>
      </w:r>
      <w:r>
        <w:rPr>
          <w:rFonts w:ascii="Calibri" w:hAnsi="Calibri" w:eastAsia="Calibri" w:cs="Calibri"/>
          <w:b/>
          <w:bCs/>
          <w:color w:val="009FDC"/>
          <w:spacing w:val="-1"/>
        </w:rPr>
        <w:t xml:space="preserve"> ob</w:t>
      </w:r>
      <w:r>
        <w:rPr>
          <w:rFonts w:ascii="Calibri" w:hAnsi="Calibri" w:eastAsia="Calibri" w:cs="Calibri"/>
          <w:b/>
          <w:bCs/>
          <w:color w:val="009FDC"/>
          <w:spacing w:val="1"/>
        </w:rPr>
        <w:t>j</w:t>
      </w:r>
      <w:r>
        <w:rPr>
          <w:rFonts w:ascii="Calibri" w:hAnsi="Calibri" w:eastAsia="Calibri" w:cs="Calibri"/>
          <w:b/>
          <w:bCs/>
          <w:color w:val="009FDC"/>
          <w:spacing w:val="-1"/>
        </w:rPr>
        <w:t>ec</w:t>
      </w:r>
      <w:r>
        <w:rPr>
          <w:rFonts w:ascii="Calibri" w:hAnsi="Calibri" w:eastAsia="Calibri" w:cs="Calibri"/>
          <w:b/>
          <w:bCs/>
          <w:color w:val="009FDC"/>
        </w:rPr>
        <w:t>t</w:t>
      </w:r>
      <w:r>
        <w:rPr>
          <w:rFonts w:ascii="Calibri" w:hAnsi="Calibri" w:eastAsia="Calibri" w:cs="Calibri"/>
          <w:b/>
          <w:bCs/>
          <w:color w:val="009FDC"/>
          <w:spacing w:val="-1"/>
        </w:rPr>
        <w:t>i</w:t>
      </w:r>
      <w:r>
        <w:rPr>
          <w:rFonts w:ascii="Calibri" w:hAnsi="Calibri" w:eastAsia="Calibri" w:cs="Calibri"/>
          <w:b/>
          <w:bCs/>
          <w:color w:val="009FDC"/>
          <w:spacing w:val="1"/>
        </w:rPr>
        <w:t>v</w:t>
      </w:r>
      <w:r>
        <w:rPr>
          <w:rFonts w:ascii="Calibri" w:hAnsi="Calibri" w:eastAsia="Calibri" w:cs="Calibri"/>
          <w:b/>
          <w:bCs/>
          <w:color w:val="009FDC"/>
        </w:rPr>
        <w:t>es</w:t>
      </w:r>
      <w:r>
        <w:rPr>
          <w:rFonts w:ascii="Calibri" w:hAnsi="Calibri" w:eastAsia="Calibri" w:cs="Calibri"/>
          <w:b/>
          <w:bCs/>
          <w:color w:val="009FDC"/>
          <w:spacing w:val="1"/>
        </w:rPr>
        <w:t xml:space="preserve"> </w:t>
      </w:r>
      <w:r>
        <w:rPr>
          <w:rFonts w:ascii="Calibri" w:hAnsi="Calibri" w:eastAsia="Calibri" w:cs="Calibri"/>
          <w:b/>
          <w:bCs/>
          <w:color w:val="009FDC"/>
          <w:spacing w:val="-1"/>
        </w:rPr>
        <w:t>an</w:t>
      </w:r>
      <w:r>
        <w:rPr>
          <w:rFonts w:ascii="Calibri" w:hAnsi="Calibri" w:eastAsia="Calibri" w:cs="Calibri"/>
          <w:b/>
          <w:bCs/>
          <w:color w:val="009FDC"/>
        </w:rPr>
        <w:t>d</w:t>
      </w:r>
      <w:r>
        <w:rPr>
          <w:rFonts w:ascii="Calibri" w:hAnsi="Calibri" w:eastAsia="Calibri" w:cs="Calibri"/>
          <w:b/>
          <w:bCs/>
          <w:color w:val="009FDC"/>
          <w:spacing w:val="-1"/>
        </w:rPr>
        <w:t xml:space="preserve"> </w:t>
      </w:r>
      <w:r>
        <w:rPr>
          <w:rFonts w:ascii="Calibri" w:hAnsi="Calibri" w:eastAsia="Calibri" w:cs="Calibri"/>
          <w:b/>
          <w:bCs/>
          <w:color w:val="009FDC"/>
          <w:spacing w:val="1"/>
        </w:rPr>
        <w:t>i</w:t>
      </w:r>
      <w:r>
        <w:rPr>
          <w:rFonts w:ascii="Calibri" w:hAnsi="Calibri" w:eastAsia="Calibri" w:cs="Calibri"/>
          <w:b/>
          <w:bCs/>
          <w:color w:val="009FDC"/>
          <w:spacing w:val="-1"/>
        </w:rPr>
        <w:t>ndi</w:t>
      </w:r>
      <w:r>
        <w:rPr>
          <w:rFonts w:ascii="Calibri" w:hAnsi="Calibri" w:eastAsia="Calibri" w:cs="Calibri"/>
          <w:b/>
          <w:bCs/>
          <w:color w:val="009FDC"/>
          <w:spacing w:val="1"/>
        </w:rPr>
        <w:t>c</w:t>
      </w:r>
      <w:r>
        <w:rPr>
          <w:rFonts w:ascii="Calibri" w:hAnsi="Calibri" w:eastAsia="Calibri" w:cs="Calibri"/>
          <w:b/>
          <w:bCs/>
          <w:color w:val="009FDC"/>
          <w:spacing w:val="-1"/>
        </w:rPr>
        <w:t>a</w:t>
      </w:r>
      <w:r>
        <w:rPr>
          <w:rFonts w:ascii="Calibri" w:hAnsi="Calibri" w:eastAsia="Calibri" w:cs="Calibri"/>
          <w:b/>
          <w:bCs/>
          <w:color w:val="009FDC"/>
        </w:rPr>
        <w:t>t</w:t>
      </w:r>
      <w:r>
        <w:rPr>
          <w:rFonts w:ascii="Calibri" w:hAnsi="Calibri" w:eastAsia="Calibri" w:cs="Calibri"/>
          <w:b/>
          <w:bCs/>
          <w:color w:val="009FDC"/>
          <w:spacing w:val="-1"/>
        </w:rPr>
        <w:t>o</w:t>
      </w:r>
      <w:r>
        <w:rPr>
          <w:rFonts w:ascii="Calibri" w:hAnsi="Calibri" w:eastAsia="Calibri" w:cs="Calibri"/>
          <w:b/>
          <w:bCs/>
          <w:color w:val="009FDC"/>
        </w:rPr>
        <w:t>r</w:t>
      </w:r>
      <w:r>
        <w:rPr>
          <w:rFonts w:ascii="Calibri" w:hAnsi="Calibri" w:eastAsia="Calibri" w:cs="Calibri"/>
          <w:b/>
          <w:bCs/>
          <w:color w:val="009FDC"/>
          <w:spacing w:val="1"/>
        </w:rPr>
        <w:t xml:space="preserve"> </w:t>
      </w:r>
      <w:r>
        <w:rPr>
          <w:rFonts w:ascii="Calibri" w:hAnsi="Calibri" w:eastAsia="Calibri" w:cs="Calibri"/>
          <w:b/>
          <w:bCs/>
          <w:color w:val="009FDC"/>
          <w:spacing w:val="-3"/>
        </w:rPr>
        <w:t>a</w:t>
      </w:r>
      <w:r>
        <w:rPr>
          <w:rFonts w:ascii="Calibri" w:hAnsi="Calibri" w:eastAsia="Calibri" w:cs="Calibri"/>
          <w:b/>
          <w:bCs/>
          <w:color w:val="009FDC"/>
          <w:spacing w:val="1"/>
        </w:rPr>
        <w:t>rr</w:t>
      </w:r>
      <w:r>
        <w:rPr>
          <w:rFonts w:ascii="Calibri" w:hAnsi="Calibri" w:eastAsia="Calibri" w:cs="Calibri"/>
          <w:b/>
          <w:bCs/>
          <w:color w:val="009FDC"/>
          <w:spacing w:val="-1"/>
        </w:rPr>
        <w:t>an</w:t>
      </w:r>
      <w:r>
        <w:rPr>
          <w:rFonts w:ascii="Calibri" w:hAnsi="Calibri" w:eastAsia="Calibri" w:cs="Calibri"/>
          <w:b/>
          <w:bCs/>
          <w:color w:val="009FDC"/>
          <w:spacing w:val="1"/>
        </w:rPr>
        <w:t>g</w:t>
      </w:r>
      <w:r>
        <w:rPr>
          <w:rFonts w:ascii="Calibri" w:hAnsi="Calibri" w:eastAsia="Calibri" w:cs="Calibri"/>
          <w:b/>
          <w:bCs/>
          <w:color w:val="009FDC"/>
          <w:spacing w:val="-3"/>
        </w:rPr>
        <w:t>e</w:t>
      </w:r>
      <w:r>
        <w:rPr>
          <w:rFonts w:ascii="Calibri" w:hAnsi="Calibri" w:eastAsia="Calibri" w:cs="Calibri"/>
          <w:b/>
          <w:bCs/>
          <w:color w:val="009FDC"/>
          <w:spacing w:val="2"/>
        </w:rPr>
        <w:t>m</w:t>
      </w:r>
      <w:r>
        <w:rPr>
          <w:rFonts w:ascii="Calibri" w:hAnsi="Calibri" w:eastAsia="Calibri" w:cs="Calibri"/>
          <w:b/>
          <w:bCs/>
          <w:color w:val="009FDC"/>
          <w:spacing w:val="-1"/>
        </w:rPr>
        <w:t>en</w:t>
      </w:r>
      <w:r>
        <w:rPr>
          <w:rFonts w:ascii="Calibri" w:hAnsi="Calibri" w:eastAsia="Calibri" w:cs="Calibri"/>
          <w:b/>
          <w:bCs/>
          <w:color w:val="009FDC"/>
        </w:rPr>
        <w:t>ts</w:t>
      </w:r>
      <w:r>
        <w:rPr>
          <w:rFonts w:ascii="Calibri" w:hAnsi="Calibri" w:eastAsia="Calibri" w:cs="Calibri"/>
          <w:b/>
          <w:bCs/>
          <w:color w:val="009FDC"/>
          <w:spacing w:val="2"/>
        </w:rPr>
        <w:t xml:space="preserve"> </w:t>
      </w:r>
      <w:r>
        <w:rPr>
          <w:rFonts w:ascii="Calibri" w:hAnsi="Calibri" w:eastAsia="Calibri" w:cs="Calibri"/>
          <w:b/>
          <w:bCs/>
          <w:color w:val="009FDC"/>
        </w:rPr>
        <w:t>f</w:t>
      </w:r>
      <w:r>
        <w:rPr>
          <w:rFonts w:ascii="Calibri" w:hAnsi="Calibri" w:eastAsia="Calibri" w:cs="Calibri"/>
          <w:b/>
          <w:bCs/>
          <w:color w:val="009FDC"/>
          <w:spacing w:val="-1"/>
        </w:rPr>
        <w:t>ac</w:t>
      </w:r>
      <w:r>
        <w:rPr>
          <w:rFonts w:ascii="Calibri" w:hAnsi="Calibri" w:eastAsia="Calibri" w:cs="Calibri"/>
          <w:b/>
          <w:bCs/>
          <w:color w:val="009FDC"/>
          <w:spacing w:val="1"/>
        </w:rPr>
        <w:t>i</w:t>
      </w:r>
      <w:r>
        <w:rPr>
          <w:rFonts w:ascii="Calibri" w:hAnsi="Calibri" w:eastAsia="Calibri" w:cs="Calibri"/>
          <w:b/>
          <w:bCs/>
          <w:color w:val="009FDC"/>
          <w:spacing w:val="-1"/>
        </w:rPr>
        <w:t>l</w:t>
      </w:r>
      <w:r>
        <w:rPr>
          <w:rFonts w:ascii="Calibri" w:hAnsi="Calibri" w:eastAsia="Calibri" w:cs="Calibri"/>
          <w:b/>
          <w:bCs/>
          <w:color w:val="009FDC"/>
          <w:spacing w:val="1"/>
        </w:rPr>
        <w:t>i</w:t>
      </w:r>
      <w:r>
        <w:rPr>
          <w:rFonts w:ascii="Calibri" w:hAnsi="Calibri" w:eastAsia="Calibri" w:cs="Calibri"/>
          <w:b/>
          <w:bCs/>
          <w:color w:val="009FDC"/>
        </w:rPr>
        <w:t>t</w:t>
      </w:r>
      <w:r>
        <w:rPr>
          <w:rFonts w:ascii="Calibri" w:hAnsi="Calibri" w:eastAsia="Calibri" w:cs="Calibri"/>
          <w:b/>
          <w:bCs/>
          <w:color w:val="009FDC"/>
          <w:spacing w:val="-1"/>
        </w:rPr>
        <w:t>a</w:t>
      </w:r>
      <w:r>
        <w:rPr>
          <w:rFonts w:ascii="Calibri" w:hAnsi="Calibri" w:eastAsia="Calibri" w:cs="Calibri"/>
          <w:b/>
          <w:bCs/>
          <w:color w:val="009FDC"/>
        </w:rPr>
        <w:t>te</w:t>
      </w:r>
      <w:r>
        <w:rPr>
          <w:rFonts w:ascii="Calibri" w:hAnsi="Calibri" w:eastAsia="Calibri" w:cs="Calibri"/>
          <w:b/>
          <w:bCs/>
          <w:color w:val="009FDC"/>
          <w:spacing w:val="1"/>
        </w:rPr>
        <w:t xml:space="preserve"> </w:t>
      </w:r>
      <w:r>
        <w:rPr>
          <w:rFonts w:ascii="Calibri" w:hAnsi="Calibri" w:eastAsia="Calibri" w:cs="Calibri"/>
          <w:b/>
          <w:bCs/>
          <w:color w:val="009FDC"/>
          <w:spacing w:val="-1"/>
        </w:rPr>
        <w:t>p</w:t>
      </w:r>
      <w:r>
        <w:rPr>
          <w:rFonts w:ascii="Calibri" w:hAnsi="Calibri" w:eastAsia="Calibri" w:cs="Calibri"/>
          <w:b/>
          <w:bCs/>
          <w:color w:val="009FDC"/>
          <w:spacing w:val="1"/>
        </w:rPr>
        <w:t>r</w:t>
      </w:r>
      <w:r>
        <w:rPr>
          <w:rFonts w:ascii="Calibri" w:hAnsi="Calibri" w:eastAsia="Calibri" w:cs="Calibri"/>
          <w:b/>
          <w:bCs/>
          <w:color w:val="009FDC"/>
          <w:spacing w:val="-3"/>
        </w:rPr>
        <w:t>o</w:t>
      </w:r>
      <w:r>
        <w:rPr>
          <w:rFonts w:ascii="Calibri" w:hAnsi="Calibri" w:eastAsia="Calibri" w:cs="Calibri"/>
          <w:b/>
          <w:bCs/>
          <w:color w:val="009FDC"/>
          <w:spacing w:val="1"/>
        </w:rPr>
        <w:t>gr</w:t>
      </w:r>
      <w:r>
        <w:rPr>
          <w:rFonts w:ascii="Calibri" w:hAnsi="Calibri" w:eastAsia="Calibri" w:cs="Calibri"/>
          <w:b/>
          <w:bCs/>
          <w:color w:val="009FDC"/>
          <w:spacing w:val="-1"/>
        </w:rPr>
        <w:t>e</w:t>
      </w:r>
      <w:r>
        <w:rPr>
          <w:rFonts w:ascii="Calibri" w:hAnsi="Calibri" w:eastAsia="Calibri" w:cs="Calibri"/>
          <w:b/>
          <w:bCs/>
          <w:color w:val="009FDC"/>
          <w:spacing w:val="-2"/>
        </w:rPr>
        <w:t>s</w:t>
      </w:r>
      <w:r>
        <w:rPr>
          <w:rFonts w:ascii="Calibri" w:hAnsi="Calibri" w:eastAsia="Calibri" w:cs="Calibri"/>
          <w:b/>
          <w:bCs/>
          <w:color w:val="009FDC"/>
        </w:rPr>
        <w:t>s</w:t>
      </w:r>
      <w:r>
        <w:rPr>
          <w:rFonts w:ascii="Calibri" w:hAnsi="Calibri" w:eastAsia="Calibri" w:cs="Calibri"/>
          <w:b/>
          <w:bCs/>
          <w:color w:val="009FDC"/>
          <w:spacing w:val="1"/>
        </w:rPr>
        <w:t xml:space="preserve"> </w:t>
      </w:r>
      <w:r>
        <w:rPr>
          <w:rFonts w:ascii="Calibri" w:hAnsi="Calibri" w:eastAsia="Calibri" w:cs="Calibri"/>
          <w:b/>
          <w:bCs/>
          <w:color w:val="009FDC"/>
          <w:spacing w:val="-2"/>
        </w:rPr>
        <w:t>t</w:t>
      </w:r>
      <w:r>
        <w:rPr>
          <w:rFonts w:ascii="Calibri" w:hAnsi="Calibri" w:eastAsia="Calibri" w:cs="Calibri"/>
          <w:b/>
          <w:bCs/>
          <w:color w:val="009FDC"/>
        </w:rPr>
        <w:t>o</w:t>
      </w:r>
      <w:r>
        <w:rPr>
          <w:rFonts w:ascii="Calibri" w:hAnsi="Calibri" w:eastAsia="Calibri" w:cs="Calibri"/>
          <w:b/>
          <w:bCs/>
          <w:color w:val="009FDC"/>
          <w:spacing w:val="-1"/>
        </w:rPr>
        <w:t xml:space="preserve"> </w:t>
      </w:r>
      <w:r>
        <w:rPr>
          <w:rFonts w:ascii="Calibri" w:hAnsi="Calibri" w:eastAsia="Calibri" w:cs="Calibri"/>
          <w:b/>
          <w:bCs/>
          <w:color w:val="009FDC"/>
        </w:rPr>
        <w:t>be</w:t>
      </w:r>
      <w:r>
        <w:rPr>
          <w:rFonts w:ascii="Calibri" w:hAnsi="Calibri" w:eastAsia="Calibri" w:cs="Calibri"/>
          <w:b/>
          <w:bCs/>
          <w:color w:val="009FDC"/>
          <w:spacing w:val="-1"/>
        </w:rPr>
        <w:t xml:space="preserve"> </w:t>
      </w:r>
      <w:r>
        <w:rPr>
          <w:rFonts w:ascii="Calibri" w:hAnsi="Calibri" w:eastAsia="Calibri" w:cs="Calibri"/>
          <w:b/>
          <w:bCs/>
          <w:color w:val="009FDC"/>
          <w:spacing w:val="1"/>
        </w:rPr>
        <w:t>tr</w:t>
      </w:r>
      <w:r>
        <w:rPr>
          <w:rFonts w:ascii="Calibri" w:hAnsi="Calibri" w:eastAsia="Calibri" w:cs="Calibri"/>
          <w:b/>
          <w:bCs/>
          <w:color w:val="009FDC"/>
          <w:spacing w:val="-1"/>
        </w:rPr>
        <w:t>a</w:t>
      </w:r>
      <w:r>
        <w:rPr>
          <w:rFonts w:ascii="Calibri" w:hAnsi="Calibri" w:eastAsia="Calibri" w:cs="Calibri"/>
          <w:b/>
          <w:bCs/>
          <w:color w:val="009FDC"/>
          <w:spacing w:val="1"/>
        </w:rPr>
        <w:t>c</w:t>
      </w:r>
      <w:r>
        <w:rPr>
          <w:rFonts w:ascii="Calibri" w:hAnsi="Calibri" w:eastAsia="Calibri" w:cs="Calibri"/>
          <w:b/>
          <w:bCs/>
          <w:color w:val="009FDC"/>
        </w:rPr>
        <w:t>k</w:t>
      </w:r>
      <w:r>
        <w:rPr>
          <w:rFonts w:ascii="Calibri" w:hAnsi="Calibri" w:eastAsia="Calibri" w:cs="Calibri"/>
          <w:b/>
          <w:bCs/>
          <w:color w:val="009FDC"/>
          <w:spacing w:val="-1"/>
        </w:rPr>
        <w:t>e</w:t>
      </w:r>
      <w:r>
        <w:rPr>
          <w:rFonts w:ascii="Calibri" w:hAnsi="Calibri" w:eastAsia="Calibri" w:cs="Calibri"/>
          <w:b/>
          <w:bCs/>
          <w:color w:val="009FDC"/>
        </w:rPr>
        <w:t>d</w:t>
      </w:r>
      <w:r>
        <w:rPr>
          <w:rFonts w:ascii="Calibri" w:hAnsi="Calibri" w:eastAsia="Calibri" w:cs="Calibri"/>
          <w:b/>
          <w:bCs/>
          <w:color w:val="009FDC"/>
          <w:spacing w:val="-1"/>
        </w:rPr>
        <w:t xml:space="preserve"> </w:t>
      </w:r>
      <w:r>
        <w:rPr>
          <w:rFonts w:ascii="Calibri" w:hAnsi="Calibri" w:eastAsia="Calibri" w:cs="Calibri"/>
          <w:b/>
          <w:bCs/>
          <w:color w:val="009FDC"/>
          <w:spacing w:val="1"/>
        </w:rPr>
        <w:t>i</w:t>
      </w:r>
      <w:r>
        <w:rPr>
          <w:rFonts w:ascii="Calibri" w:hAnsi="Calibri" w:eastAsia="Calibri" w:cs="Calibri"/>
          <w:b/>
          <w:bCs/>
          <w:color w:val="009FDC"/>
        </w:rPr>
        <w:t>n</w:t>
      </w:r>
      <w:r>
        <w:rPr>
          <w:rFonts w:ascii="Calibri" w:hAnsi="Calibri" w:eastAsia="Calibri" w:cs="Calibri"/>
          <w:b/>
          <w:bCs/>
          <w:color w:val="009FDC"/>
          <w:spacing w:val="-3"/>
        </w:rPr>
        <w:t xml:space="preserve"> </w:t>
      </w:r>
      <w:r>
        <w:rPr>
          <w:rFonts w:ascii="Calibri" w:hAnsi="Calibri" w:eastAsia="Calibri" w:cs="Calibri"/>
          <w:b/>
          <w:bCs/>
          <w:color w:val="009FDC"/>
          <w:spacing w:val="1"/>
        </w:rPr>
        <w:t>c</w:t>
      </w:r>
      <w:r>
        <w:rPr>
          <w:rFonts w:ascii="Calibri" w:hAnsi="Calibri" w:eastAsia="Calibri" w:cs="Calibri"/>
          <w:b/>
          <w:bCs/>
          <w:color w:val="009FDC"/>
          <w:spacing w:val="-1"/>
        </w:rPr>
        <w:t>o</w:t>
      </w:r>
      <w:r>
        <w:rPr>
          <w:rFonts w:ascii="Calibri" w:hAnsi="Calibri" w:eastAsia="Calibri" w:cs="Calibri"/>
          <w:b/>
          <w:bCs/>
          <w:color w:val="009FDC"/>
          <w:spacing w:val="-2"/>
        </w:rPr>
        <w:t>m</w:t>
      </w:r>
      <w:r>
        <w:rPr>
          <w:rFonts w:ascii="Calibri" w:hAnsi="Calibri" w:eastAsia="Calibri" w:cs="Calibri"/>
          <w:b/>
          <w:bCs/>
          <w:color w:val="009FDC"/>
        </w:rPr>
        <w:t>m</w:t>
      </w:r>
      <w:r>
        <w:rPr>
          <w:rFonts w:ascii="Calibri" w:hAnsi="Calibri" w:eastAsia="Calibri" w:cs="Calibri"/>
          <w:b/>
          <w:bCs/>
          <w:color w:val="009FDC"/>
          <w:spacing w:val="-1"/>
        </w:rPr>
        <w:t>o</w:t>
      </w:r>
      <w:r>
        <w:rPr>
          <w:rFonts w:ascii="Calibri" w:hAnsi="Calibri" w:eastAsia="Calibri" w:cs="Calibri"/>
          <w:b/>
          <w:bCs/>
          <w:color w:val="009FDC"/>
        </w:rPr>
        <w:t>n</w:t>
      </w:r>
      <w:r>
        <w:rPr>
          <w:rFonts w:ascii="Calibri" w:hAnsi="Calibri" w:eastAsia="Calibri" w:cs="Calibri"/>
          <w:b/>
          <w:bCs/>
          <w:color w:val="009FDC"/>
          <w:spacing w:val="-1"/>
        </w:rPr>
        <w:t xml:space="preserve"> </w:t>
      </w:r>
      <w:r>
        <w:rPr>
          <w:rFonts w:ascii="Calibri" w:hAnsi="Calibri" w:eastAsia="Calibri" w:cs="Calibri"/>
          <w:b/>
          <w:bCs/>
          <w:color w:val="009FDC"/>
          <w:spacing w:val="1"/>
        </w:rPr>
        <w:t>r</w:t>
      </w:r>
      <w:r>
        <w:rPr>
          <w:rFonts w:ascii="Calibri" w:hAnsi="Calibri" w:eastAsia="Calibri" w:cs="Calibri"/>
          <w:b/>
          <w:bCs/>
          <w:color w:val="009FDC"/>
          <w:spacing w:val="-3"/>
        </w:rPr>
        <w:t>e</w:t>
      </w:r>
      <w:r>
        <w:rPr>
          <w:rFonts w:ascii="Calibri" w:hAnsi="Calibri" w:eastAsia="Calibri" w:cs="Calibri"/>
          <w:b/>
          <w:bCs/>
          <w:color w:val="009FDC"/>
        </w:rPr>
        <w:t>s</w:t>
      </w:r>
      <w:r>
        <w:rPr>
          <w:rFonts w:ascii="Calibri" w:hAnsi="Calibri" w:eastAsia="Calibri" w:cs="Calibri"/>
          <w:b/>
          <w:bCs/>
          <w:color w:val="009FDC"/>
          <w:spacing w:val="-1"/>
        </w:rPr>
        <w:t>pon</w:t>
      </w:r>
      <w:r>
        <w:rPr>
          <w:rFonts w:ascii="Calibri" w:hAnsi="Calibri" w:eastAsia="Calibri" w:cs="Calibri"/>
          <w:b/>
          <w:bCs/>
          <w:color w:val="009FDC"/>
        </w:rPr>
        <w:t>se</w:t>
      </w:r>
      <w:r>
        <w:rPr>
          <w:rFonts w:ascii="Calibri" w:hAnsi="Calibri" w:eastAsia="Calibri" w:cs="Calibri"/>
          <w:b/>
          <w:bCs/>
          <w:color w:val="009FDC"/>
          <w:spacing w:val="-1"/>
        </w:rPr>
        <w:t xml:space="preserve"> </w:t>
      </w:r>
      <w:r>
        <w:rPr>
          <w:rFonts w:ascii="Calibri" w:hAnsi="Calibri" w:eastAsia="Calibri" w:cs="Calibri"/>
          <w:b/>
          <w:bCs/>
          <w:color w:val="009FDC"/>
        </w:rPr>
        <w:t>are</w:t>
      </w:r>
      <w:r>
        <w:rPr>
          <w:rFonts w:ascii="Calibri" w:hAnsi="Calibri" w:eastAsia="Calibri" w:cs="Calibri"/>
          <w:b/>
          <w:bCs/>
          <w:color w:val="009FDC"/>
          <w:spacing w:val="-2"/>
        </w:rPr>
        <w:t>a</w:t>
      </w:r>
      <w:r>
        <w:rPr>
          <w:rFonts w:ascii="Calibri" w:hAnsi="Calibri" w:eastAsia="Calibri" w:cs="Calibri"/>
          <w:b/>
          <w:bCs/>
          <w:color w:val="009FDC"/>
        </w:rPr>
        <w:t>s</w:t>
      </w:r>
    </w:p>
    <w:p w:rsidR="00053E75" w:rsidRDefault="00053E75" w14:paraId="0832BC2E" w14:textId="77777777">
      <w:pPr>
        <w:spacing w:after="0" w:line="180" w:lineRule="exact"/>
        <w:rPr>
          <w:sz w:val="18"/>
          <w:szCs w:val="18"/>
        </w:rPr>
      </w:pPr>
    </w:p>
    <w:p w:rsidR="00053E75" w:rsidRDefault="00BF1E13" w14:paraId="1D69EC95" w14:textId="6049D183">
      <w:pPr>
        <w:spacing w:after="0" w:line="240" w:lineRule="auto"/>
        <w:ind w:left="100" w:right="-20"/>
        <w:rPr>
          <w:rFonts w:ascii="Calibri" w:hAnsi="Calibri" w:eastAsia="Calibri" w:cs="Calibri"/>
        </w:rPr>
      </w:pPr>
      <w:r>
        <w:rPr>
          <w:rFonts w:ascii="Calibri" w:hAnsi="Calibri" w:eastAsia="Calibri" w:cs="Calibri"/>
          <w:b/>
          <w:bCs/>
          <w:color w:val="009FDC"/>
        </w:rPr>
        <w:t>An</w:t>
      </w:r>
      <w:r>
        <w:rPr>
          <w:rFonts w:ascii="Calibri" w:hAnsi="Calibri" w:eastAsia="Calibri" w:cs="Calibri"/>
          <w:b/>
          <w:bCs/>
          <w:color w:val="009FDC"/>
          <w:spacing w:val="-1"/>
        </w:rPr>
        <w:t>ne</w:t>
      </w:r>
      <w:r>
        <w:rPr>
          <w:rFonts w:ascii="Calibri" w:hAnsi="Calibri" w:eastAsia="Calibri" w:cs="Calibri"/>
          <w:b/>
          <w:bCs/>
          <w:color w:val="009FDC"/>
        </w:rPr>
        <w:t xml:space="preserve">x </w:t>
      </w:r>
      <w:r w:rsidR="002A46D3">
        <w:rPr>
          <w:rFonts w:ascii="Calibri" w:hAnsi="Calibri" w:eastAsia="Calibri" w:cs="Calibri"/>
          <w:b/>
          <w:bCs/>
          <w:color w:val="009FDC"/>
          <w:spacing w:val="1"/>
        </w:rPr>
        <w:t>10</w:t>
      </w:r>
      <w:r>
        <w:rPr>
          <w:rFonts w:ascii="Calibri" w:hAnsi="Calibri" w:eastAsia="Calibri" w:cs="Calibri"/>
          <w:b/>
          <w:bCs/>
          <w:color w:val="009FDC"/>
          <w:spacing w:val="-1"/>
        </w:rPr>
        <w:t>a</w:t>
      </w:r>
      <w:r>
        <w:rPr>
          <w:rFonts w:ascii="Calibri" w:hAnsi="Calibri" w:eastAsia="Calibri" w:cs="Calibri"/>
          <w:b/>
          <w:bCs/>
          <w:color w:val="009FDC"/>
        </w:rPr>
        <w:t xml:space="preserve">: </w:t>
      </w:r>
      <w:r>
        <w:rPr>
          <w:rFonts w:ascii="Calibri" w:hAnsi="Calibri" w:eastAsia="Calibri" w:cs="Calibri"/>
          <w:color w:val="009FDC"/>
        </w:rPr>
        <w:t>C</w:t>
      </w:r>
      <w:r>
        <w:rPr>
          <w:rFonts w:ascii="Calibri" w:hAnsi="Calibri" w:eastAsia="Calibri" w:cs="Calibri"/>
          <w:color w:val="009FDC"/>
          <w:spacing w:val="1"/>
        </w:rPr>
        <w:t>o</w:t>
      </w:r>
      <w:r>
        <w:rPr>
          <w:rFonts w:ascii="Calibri" w:hAnsi="Calibri" w:eastAsia="Calibri" w:cs="Calibri"/>
          <w:color w:val="009FDC"/>
          <w:spacing w:val="-1"/>
        </w:rPr>
        <w:t>n</w:t>
      </w:r>
      <w:r>
        <w:rPr>
          <w:rFonts w:ascii="Calibri" w:hAnsi="Calibri" w:eastAsia="Calibri" w:cs="Calibri"/>
          <w:color w:val="009FDC"/>
        </w:rPr>
        <w:t>si</w:t>
      </w:r>
      <w:r>
        <w:rPr>
          <w:rFonts w:ascii="Calibri" w:hAnsi="Calibri" w:eastAsia="Calibri" w:cs="Calibri"/>
          <w:color w:val="009FDC"/>
          <w:spacing w:val="-1"/>
        </w:rPr>
        <w:t>d</w:t>
      </w:r>
      <w:r>
        <w:rPr>
          <w:rFonts w:ascii="Calibri" w:hAnsi="Calibri" w:eastAsia="Calibri" w:cs="Calibri"/>
          <w:color w:val="009FDC"/>
        </w:rPr>
        <w:t>er</w:t>
      </w:r>
      <w:r>
        <w:rPr>
          <w:rFonts w:ascii="Calibri" w:hAnsi="Calibri" w:eastAsia="Calibri" w:cs="Calibri"/>
          <w:color w:val="009FDC"/>
          <w:spacing w:val="-2"/>
        </w:rPr>
        <w:t>a</w:t>
      </w:r>
      <w:r>
        <w:rPr>
          <w:rFonts w:ascii="Calibri" w:hAnsi="Calibri" w:eastAsia="Calibri" w:cs="Calibri"/>
          <w:color w:val="009FDC"/>
        </w:rPr>
        <w:t>ti</w:t>
      </w:r>
      <w:r>
        <w:rPr>
          <w:rFonts w:ascii="Calibri" w:hAnsi="Calibri" w:eastAsia="Calibri" w:cs="Calibri"/>
          <w:color w:val="009FDC"/>
          <w:spacing w:val="1"/>
        </w:rPr>
        <w:t>o</w:t>
      </w:r>
      <w:r>
        <w:rPr>
          <w:rFonts w:ascii="Calibri" w:hAnsi="Calibri" w:eastAsia="Calibri" w:cs="Calibri"/>
          <w:color w:val="009FDC"/>
          <w:spacing w:val="-1"/>
        </w:rPr>
        <w:t>n</w:t>
      </w:r>
      <w:r>
        <w:rPr>
          <w:rFonts w:ascii="Calibri" w:hAnsi="Calibri" w:eastAsia="Calibri" w:cs="Calibri"/>
          <w:color w:val="009FDC"/>
        </w:rPr>
        <w:t>s</w:t>
      </w:r>
      <w:r>
        <w:rPr>
          <w:rFonts w:ascii="Calibri" w:hAnsi="Calibri" w:eastAsia="Calibri" w:cs="Calibri"/>
          <w:color w:val="009FDC"/>
          <w:spacing w:val="-1"/>
        </w:rPr>
        <w:t xml:space="preserve"> </w:t>
      </w:r>
      <w:r>
        <w:rPr>
          <w:rFonts w:ascii="Calibri" w:hAnsi="Calibri" w:eastAsia="Calibri" w:cs="Calibri"/>
          <w:color w:val="009FDC"/>
          <w:spacing w:val="-3"/>
        </w:rPr>
        <w:t>f</w:t>
      </w:r>
      <w:r>
        <w:rPr>
          <w:rFonts w:ascii="Calibri" w:hAnsi="Calibri" w:eastAsia="Calibri" w:cs="Calibri"/>
          <w:color w:val="009FDC"/>
          <w:spacing w:val="1"/>
        </w:rPr>
        <w:t>o</w:t>
      </w:r>
      <w:r>
        <w:rPr>
          <w:rFonts w:ascii="Calibri" w:hAnsi="Calibri" w:eastAsia="Calibri" w:cs="Calibri"/>
          <w:color w:val="009FDC"/>
        </w:rPr>
        <w:t xml:space="preserve">r </w:t>
      </w:r>
      <w:r>
        <w:rPr>
          <w:rFonts w:ascii="Calibri" w:hAnsi="Calibri" w:eastAsia="Calibri" w:cs="Calibri"/>
          <w:color w:val="009FDC"/>
          <w:spacing w:val="-2"/>
        </w:rPr>
        <w:t>c</w:t>
      </w:r>
      <w:r>
        <w:rPr>
          <w:rFonts w:ascii="Calibri" w:hAnsi="Calibri" w:eastAsia="Calibri" w:cs="Calibri"/>
          <w:color w:val="009FDC"/>
          <w:spacing w:val="1"/>
        </w:rPr>
        <w:t>o</w:t>
      </w:r>
      <w:r>
        <w:rPr>
          <w:rFonts w:ascii="Calibri" w:hAnsi="Calibri" w:eastAsia="Calibri" w:cs="Calibri"/>
          <w:color w:val="009FDC"/>
        </w:rPr>
        <w:t>lle</w:t>
      </w:r>
      <w:r>
        <w:rPr>
          <w:rFonts w:ascii="Calibri" w:hAnsi="Calibri" w:eastAsia="Calibri" w:cs="Calibri"/>
          <w:color w:val="009FDC"/>
          <w:spacing w:val="-2"/>
        </w:rPr>
        <w:t>c</w:t>
      </w:r>
      <w:r>
        <w:rPr>
          <w:rFonts w:ascii="Calibri" w:hAnsi="Calibri" w:eastAsia="Calibri" w:cs="Calibri"/>
          <w:color w:val="009FDC"/>
        </w:rPr>
        <w:t>ti</w:t>
      </w:r>
      <w:r>
        <w:rPr>
          <w:rFonts w:ascii="Calibri" w:hAnsi="Calibri" w:eastAsia="Calibri" w:cs="Calibri"/>
          <w:color w:val="009FDC"/>
          <w:spacing w:val="-1"/>
        </w:rPr>
        <w:t>v</w:t>
      </w:r>
      <w:r>
        <w:rPr>
          <w:rFonts w:ascii="Calibri" w:hAnsi="Calibri" w:eastAsia="Calibri" w:cs="Calibri"/>
          <w:color w:val="009FDC"/>
        </w:rPr>
        <w:t>e</w:t>
      </w:r>
      <w:r>
        <w:rPr>
          <w:rFonts w:ascii="Calibri" w:hAnsi="Calibri" w:eastAsia="Calibri" w:cs="Calibri"/>
          <w:color w:val="009FDC"/>
          <w:spacing w:val="-1"/>
        </w:rPr>
        <w:t xml:space="preserve"> </w:t>
      </w:r>
      <w:r>
        <w:rPr>
          <w:rFonts w:ascii="Calibri" w:hAnsi="Calibri" w:eastAsia="Calibri" w:cs="Calibri"/>
          <w:color w:val="009FDC"/>
          <w:spacing w:val="1"/>
        </w:rPr>
        <w:t>o</w:t>
      </w:r>
      <w:r>
        <w:rPr>
          <w:rFonts w:ascii="Calibri" w:hAnsi="Calibri" w:eastAsia="Calibri" w:cs="Calibri"/>
          <w:color w:val="009FDC"/>
          <w:spacing w:val="-1"/>
        </w:rPr>
        <w:t>b</w:t>
      </w:r>
      <w:r>
        <w:rPr>
          <w:rFonts w:ascii="Calibri" w:hAnsi="Calibri" w:eastAsia="Calibri" w:cs="Calibri"/>
          <w:color w:val="009FDC"/>
        </w:rPr>
        <w:t>je</w:t>
      </w:r>
      <w:r>
        <w:rPr>
          <w:rFonts w:ascii="Calibri" w:hAnsi="Calibri" w:eastAsia="Calibri" w:cs="Calibri"/>
          <w:color w:val="009FDC"/>
          <w:spacing w:val="1"/>
        </w:rPr>
        <w:t>c</w:t>
      </w:r>
      <w:r>
        <w:rPr>
          <w:rFonts w:ascii="Calibri" w:hAnsi="Calibri" w:eastAsia="Calibri" w:cs="Calibri"/>
          <w:color w:val="009FDC"/>
        </w:rPr>
        <w:t>t</w:t>
      </w:r>
      <w:r>
        <w:rPr>
          <w:rFonts w:ascii="Calibri" w:hAnsi="Calibri" w:eastAsia="Calibri" w:cs="Calibri"/>
          <w:color w:val="009FDC"/>
          <w:spacing w:val="-2"/>
        </w:rPr>
        <w:t>i</w:t>
      </w:r>
      <w:r>
        <w:rPr>
          <w:rFonts w:ascii="Calibri" w:hAnsi="Calibri" w:eastAsia="Calibri" w:cs="Calibri"/>
          <w:color w:val="009FDC"/>
          <w:spacing w:val="1"/>
        </w:rPr>
        <w:t>v</w:t>
      </w:r>
      <w:r>
        <w:rPr>
          <w:rFonts w:ascii="Calibri" w:hAnsi="Calibri" w:eastAsia="Calibri" w:cs="Calibri"/>
          <w:color w:val="009FDC"/>
        </w:rPr>
        <w:t>es</w:t>
      </w:r>
    </w:p>
    <w:p w:rsidR="00053E75" w:rsidRDefault="00053E75" w14:paraId="03A5C8A1" w14:textId="77777777">
      <w:pPr>
        <w:spacing w:before="1" w:after="0" w:line="180" w:lineRule="exact"/>
        <w:rPr>
          <w:sz w:val="18"/>
          <w:szCs w:val="18"/>
        </w:rPr>
      </w:pPr>
    </w:p>
    <w:p w:rsidR="00053E75" w:rsidRDefault="00BF1E13" w14:paraId="0A0E7A52" w14:textId="77777777">
      <w:pPr>
        <w:spacing w:after="0" w:line="259" w:lineRule="auto"/>
        <w:ind w:left="100" w:right="600"/>
        <w:rPr>
          <w:rFonts w:ascii="Calibri" w:hAnsi="Calibri" w:eastAsia="Calibri" w:cs="Calibri"/>
        </w:rPr>
      </w:pPr>
      <w:r>
        <w:rPr>
          <w:rFonts w:ascii="Calibri" w:hAnsi="Calibri" w:eastAsia="Calibri" w:cs="Calibri"/>
        </w:rPr>
        <w:t>C</w:t>
      </w:r>
      <w:r>
        <w:rPr>
          <w:rFonts w:ascii="Calibri" w:hAnsi="Calibri" w:eastAsia="Calibri" w:cs="Calibri"/>
          <w:spacing w:val="-1"/>
        </w:rPr>
        <w:t>h</w:t>
      </w:r>
      <w:r>
        <w:rPr>
          <w:rFonts w:ascii="Calibri" w:hAnsi="Calibri" w:eastAsia="Calibri" w:cs="Calibri"/>
        </w:rPr>
        <w:t xml:space="preserve">ild </w:t>
      </w:r>
      <w:r>
        <w:rPr>
          <w:rFonts w:ascii="Calibri" w:hAnsi="Calibri" w:eastAsia="Calibri" w:cs="Calibri"/>
          <w:spacing w:val="1"/>
        </w:rPr>
        <w:t>P</w:t>
      </w:r>
      <w:r>
        <w:rPr>
          <w:rFonts w:ascii="Calibri" w:hAnsi="Calibri" w:eastAsia="Calibri" w:cs="Calibri"/>
        </w:rPr>
        <w:t>r</w:t>
      </w:r>
      <w:r>
        <w:rPr>
          <w:rFonts w:ascii="Calibri" w:hAnsi="Calibri" w:eastAsia="Calibri" w:cs="Calibri"/>
          <w:spacing w:val="-1"/>
        </w:rPr>
        <w:t>o</w:t>
      </w:r>
      <w:r>
        <w:rPr>
          <w:rFonts w:ascii="Calibri" w:hAnsi="Calibri" w:eastAsia="Calibri" w:cs="Calibri"/>
        </w:rPr>
        <w:t>t</w:t>
      </w:r>
      <w:r>
        <w:rPr>
          <w:rFonts w:ascii="Calibri" w:hAnsi="Calibri" w:eastAsia="Calibri" w:cs="Calibri"/>
          <w:spacing w:val="1"/>
        </w:rPr>
        <w:t>e</w:t>
      </w:r>
      <w:r>
        <w:rPr>
          <w:rFonts w:ascii="Calibri" w:hAnsi="Calibri" w:eastAsia="Calibri" w:cs="Calibri"/>
          <w:spacing w:val="-2"/>
        </w:rPr>
        <w:t>c</w:t>
      </w:r>
      <w:r>
        <w:rPr>
          <w:rFonts w:ascii="Calibri" w:hAnsi="Calibri" w:eastAsia="Calibri" w:cs="Calibri"/>
        </w:rPr>
        <w:t>ti</w:t>
      </w:r>
      <w:r>
        <w:rPr>
          <w:rFonts w:ascii="Calibri" w:hAnsi="Calibri" w:eastAsia="Calibri" w:cs="Calibri"/>
          <w:spacing w:val="1"/>
        </w:rPr>
        <w:t>o</w:t>
      </w:r>
      <w:r>
        <w:rPr>
          <w:rFonts w:ascii="Calibri" w:hAnsi="Calibri" w:eastAsia="Calibri" w:cs="Calibri"/>
        </w:rPr>
        <w:t>n</w:t>
      </w:r>
      <w:r>
        <w:rPr>
          <w:rFonts w:ascii="Calibri" w:hAnsi="Calibri" w:eastAsia="Calibri" w:cs="Calibri"/>
          <w:spacing w:val="-1"/>
        </w:rPr>
        <w:t xml:space="preserve"> </w:t>
      </w:r>
      <w:r>
        <w:rPr>
          <w:rFonts w:ascii="Calibri" w:hAnsi="Calibri" w:eastAsia="Calibri" w:cs="Calibri"/>
        </w:rPr>
        <w:t>and</w:t>
      </w:r>
      <w:r>
        <w:rPr>
          <w:rFonts w:ascii="Calibri" w:hAnsi="Calibri" w:eastAsia="Calibri" w:cs="Calibri"/>
          <w:spacing w:val="-3"/>
        </w:rPr>
        <w:t xml:space="preserve"> </w:t>
      </w:r>
      <w:r>
        <w:rPr>
          <w:rFonts w:ascii="Calibri" w:hAnsi="Calibri" w:eastAsia="Calibri" w:cs="Calibri"/>
        </w:rPr>
        <w:t>Ed</w:t>
      </w:r>
      <w:r>
        <w:rPr>
          <w:rFonts w:ascii="Calibri" w:hAnsi="Calibri" w:eastAsia="Calibri" w:cs="Calibri"/>
          <w:spacing w:val="-1"/>
        </w:rPr>
        <w:t>u</w:t>
      </w:r>
      <w:r>
        <w:rPr>
          <w:rFonts w:ascii="Calibri" w:hAnsi="Calibri" w:eastAsia="Calibri" w:cs="Calibri"/>
        </w:rPr>
        <w:t>c</w:t>
      </w:r>
      <w:r>
        <w:rPr>
          <w:rFonts w:ascii="Calibri" w:hAnsi="Calibri" w:eastAsia="Calibri" w:cs="Calibri"/>
          <w:spacing w:val="-2"/>
        </w:rPr>
        <w:t>a</w:t>
      </w:r>
      <w:r>
        <w:rPr>
          <w:rFonts w:ascii="Calibri" w:hAnsi="Calibri" w:eastAsia="Calibri" w:cs="Calibri"/>
        </w:rPr>
        <w:t>ti</w:t>
      </w:r>
      <w:r>
        <w:rPr>
          <w:rFonts w:ascii="Calibri" w:hAnsi="Calibri" w:eastAsia="Calibri" w:cs="Calibri"/>
          <w:spacing w:val="1"/>
        </w:rPr>
        <w:t>o</w:t>
      </w:r>
      <w:r>
        <w:rPr>
          <w:rFonts w:ascii="Calibri" w:hAnsi="Calibri" w:eastAsia="Calibri" w:cs="Calibri"/>
        </w:rPr>
        <w:t>n</w:t>
      </w:r>
      <w:r>
        <w:rPr>
          <w:rFonts w:ascii="Calibri" w:hAnsi="Calibri" w:eastAsia="Calibri" w:cs="Calibri"/>
          <w:spacing w:val="-3"/>
        </w:rPr>
        <w:t xml:space="preserve"> </w:t>
      </w:r>
      <w:r>
        <w:rPr>
          <w:rFonts w:ascii="Calibri" w:hAnsi="Calibri" w:eastAsia="Calibri" w:cs="Calibri"/>
          <w:spacing w:val="1"/>
        </w:rPr>
        <w:t>o</w:t>
      </w:r>
      <w:r>
        <w:rPr>
          <w:rFonts w:ascii="Calibri" w:hAnsi="Calibri" w:eastAsia="Calibri" w:cs="Calibri"/>
          <w:spacing w:val="-1"/>
        </w:rPr>
        <w:t>b</w:t>
      </w:r>
      <w:r>
        <w:rPr>
          <w:rFonts w:ascii="Calibri" w:hAnsi="Calibri" w:eastAsia="Calibri" w:cs="Calibri"/>
        </w:rPr>
        <w:t>je</w:t>
      </w:r>
      <w:r>
        <w:rPr>
          <w:rFonts w:ascii="Calibri" w:hAnsi="Calibri" w:eastAsia="Calibri" w:cs="Calibri"/>
          <w:spacing w:val="1"/>
        </w:rPr>
        <w:t>c</w:t>
      </w:r>
      <w:r>
        <w:rPr>
          <w:rFonts w:ascii="Calibri" w:hAnsi="Calibri" w:eastAsia="Calibri" w:cs="Calibri"/>
        </w:rPr>
        <w:t>t</w:t>
      </w:r>
      <w:r>
        <w:rPr>
          <w:rFonts w:ascii="Calibri" w:hAnsi="Calibri" w:eastAsia="Calibri" w:cs="Calibri"/>
          <w:spacing w:val="-2"/>
        </w:rPr>
        <w:t>i</w:t>
      </w:r>
      <w:r>
        <w:rPr>
          <w:rFonts w:ascii="Calibri" w:hAnsi="Calibri" w:eastAsia="Calibri" w:cs="Calibri"/>
          <w:spacing w:val="1"/>
        </w:rPr>
        <w:t>v</w:t>
      </w:r>
      <w:r>
        <w:rPr>
          <w:rFonts w:ascii="Calibri" w:hAnsi="Calibri" w:eastAsia="Calibri" w:cs="Calibri"/>
          <w:spacing w:val="-2"/>
        </w:rPr>
        <w:t>e</w:t>
      </w:r>
      <w:r>
        <w:rPr>
          <w:rFonts w:ascii="Calibri" w:hAnsi="Calibri" w:eastAsia="Calibri" w:cs="Calibri"/>
        </w:rPr>
        <w:t>s are</w:t>
      </w:r>
      <w:r>
        <w:rPr>
          <w:rFonts w:ascii="Calibri" w:hAnsi="Calibri" w:eastAsia="Calibri" w:cs="Calibri"/>
          <w:spacing w:val="-1"/>
        </w:rPr>
        <w:t xml:space="preserve"> </w:t>
      </w:r>
      <w:r>
        <w:rPr>
          <w:rFonts w:ascii="Calibri" w:hAnsi="Calibri" w:eastAsia="Calibri" w:cs="Calibri"/>
          <w:spacing w:val="2"/>
        </w:rPr>
        <w:t>m</w:t>
      </w:r>
      <w:r>
        <w:rPr>
          <w:rFonts w:ascii="Calibri" w:hAnsi="Calibri" w:eastAsia="Calibri" w:cs="Calibri"/>
          <w:spacing w:val="-3"/>
        </w:rPr>
        <w:t>u</w:t>
      </w:r>
      <w:r>
        <w:rPr>
          <w:rFonts w:ascii="Calibri" w:hAnsi="Calibri" w:eastAsia="Calibri" w:cs="Calibri"/>
        </w:rPr>
        <w:t>tua</w:t>
      </w:r>
      <w:r>
        <w:rPr>
          <w:rFonts w:ascii="Calibri" w:hAnsi="Calibri" w:eastAsia="Calibri" w:cs="Calibri"/>
          <w:spacing w:val="-1"/>
        </w:rPr>
        <w:t>l</w:t>
      </w:r>
      <w:r>
        <w:rPr>
          <w:rFonts w:ascii="Calibri" w:hAnsi="Calibri" w:eastAsia="Calibri" w:cs="Calibri"/>
        </w:rPr>
        <w:t>ly</w:t>
      </w:r>
      <w:r>
        <w:rPr>
          <w:rFonts w:ascii="Calibri" w:hAnsi="Calibri" w:eastAsia="Calibri" w:cs="Calibri"/>
          <w:spacing w:val="1"/>
        </w:rPr>
        <w:t xml:space="preserve"> </w:t>
      </w:r>
      <w:r>
        <w:rPr>
          <w:rFonts w:ascii="Calibri" w:hAnsi="Calibri" w:eastAsia="Calibri" w:cs="Calibri"/>
        </w:rPr>
        <w:t>rei</w:t>
      </w:r>
      <w:r>
        <w:rPr>
          <w:rFonts w:ascii="Calibri" w:hAnsi="Calibri" w:eastAsia="Calibri" w:cs="Calibri"/>
          <w:spacing w:val="-1"/>
        </w:rPr>
        <w:t>n</w:t>
      </w:r>
      <w:r>
        <w:rPr>
          <w:rFonts w:ascii="Calibri" w:hAnsi="Calibri" w:eastAsia="Calibri" w:cs="Calibri"/>
          <w:spacing w:val="-3"/>
        </w:rPr>
        <w:t>f</w:t>
      </w:r>
      <w:r>
        <w:rPr>
          <w:rFonts w:ascii="Calibri" w:hAnsi="Calibri" w:eastAsia="Calibri" w:cs="Calibri"/>
          <w:spacing w:val="1"/>
        </w:rPr>
        <w:t>o</w:t>
      </w:r>
      <w:r>
        <w:rPr>
          <w:rFonts w:ascii="Calibri" w:hAnsi="Calibri" w:eastAsia="Calibri" w:cs="Calibri"/>
        </w:rPr>
        <w:t>rci</w:t>
      </w:r>
      <w:r>
        <w:rPr>
          <w:rFonts w:ascii="Calibri" w:hAnsi="Calibri" w:eastAsia="Calibri" w:cs="Calibri"/>
          <w:spacing w:val="-1"/>
        </w:rPr>
        <w:t>ng</w:t>
      </w:r>
      <w:r>
        <w:rPr>
          <w:rFonts w:ascii="Calibri" w:hAnsi="Calibri" w:eastAsia="Calibri" w:cs="Calibri"/>
        </w:rPr>
        <w:t>:</w:t>
      </w:r>
      <w:r>
        <w:rPr>
          <w:rFonts w:ascii="Calibri" w:hAnsi="Calibri" w:eastAsia="Calibri" w:cs="Calibri"/>
          <w:spacing w:val="-1"/>
        </w:rPr>
        <w:t xml:space="preserve"> </w:t>
      </w:r>
      <w:r>
        <w:rPr>
          <w:rFonts w:ascii="Calibri" w:hAnsi="Calibri" w:eastAsia="Calibri" w:cs="Calibri"/>
        </w:rPr>
        <w:t>ch</w:t>
      </w:r>
      <w:r>
        <w:rPr>
          <w:rFonts w:ascii="Calibri" w:hAnsi="Calibri" w:eastAsia="Calibri" w:cs="Calibri"/>
          <w:spacing w:val="-1"/>
        </w:rPr>
        <w:t>i</w:t>
      </w:r>
      <w:r>
        <w:rPr>
          <w:rFonts w:ascii="Calibri" w:hAnsi="Calibri" w:eastAsia="Calibri" w:cs="Calibri"/>
        </w:rPr>
        <w:t>l</w:t>
      </w:r>
      <w:r>
        <w:rPr>
          <w:rFonts w:ascii="Calibri" w:hAnsi="Calibri" w:eastAsia="Calibri" w:cs="Calibri"/>
          <w:spacing w:val="-1"/>
        </w:rPr>
        <w:t>d</w:t>
      </w:r>
      <w:r>
        <w:rPr>
          <w:rFonts w:ascii="Calibri" w:hAnsi="Calibri" w:eastAsia="Calibri" w:cs="Calibri"/>
        </w:rPr>
        <w:t>ren w</w:t>
      </w:r>
      <w:r>
        <w:rPr>
          <w:rFonts w:ascii="Calibri" w:hAnsi="Calibri" w:eastAsia="Calibri" w:cs="Calibri"/>
          <w:spacing w:val="-3"/>
        </w:rPr>
        <w:t>h</w:t>
      </w:r>
      <w:r>
        <w:rPr>
          <w:rFonts w:ascii="Calibri" w:hAnsi="Calibri" w:eastAsia="Calibri" w:cs="Calibri"/>
        </w:rPr>
        <w:t>o</w:t>
      </w:r>
      <w:r>
        <w:rPr>
          <w:rFonts w:ascii="Calibri" w:hAnsi="Calibri" w:eastAsia="Calibri" w:cs="Calibri"/>
          <w:spacing w:val="-1"/>
        </w:rPr>
        <w:t xml:space="preserve"> </w:t>
      </w:r>
      <w:r>
        <w:rPr>
          <w:rFonts w:ascii="Calibri" w:hAnsi="Calibri" w:eastAsia="Calibri" w:cs="Calibri"/>
        </w:rPr>
        <w:t>are safe</w:t>
      </w:r>
      <w:r>
        <w:rPr>
          <w:rFonts w:ascii="Calibri" w:hAnsi="Calibri" w:eastAsia="Calibri" w:cs="Calibri"/>
          <w:spacing w:val="-2"/>
        </w:rPr>
        <w:t xml:space="preserve"> </w:t>
      </w:r>
      <w:r>
        <w:rPr>
          <w:rFonts w:ascii="Calibri" w:hAnsi="Calibri" w:eastAsia="Calibri" w:cs="Calibri"/>
        </w:rPr>
        <w:t>and</w:t>
      </w:r>
      <w:r>
        <w:rPr>
          <w:rFonts w:ascii="Calibri" w:hAnsi="Calibri" w:eastAsia="Calibri" w:cs="Calibri"/>
          <w:spacing w:val="-1"/>
        </w:rPr>
        <w:t xml:space="preserve"> </w:t>
      </w:r>
      <w:r>
        <w:rPr>
          <w:rFonts w:ascii="Calibri" w:hAnsi="Calibri" w:eastAsia="Calibri" w:cs="Calibri"/>
        </w:rPr>
        <w:t>p</w:t>
      </w:r>
      <w:r>
        <w:rPr>
          <w:rFonts w:ascii="Calibri" w:hAnsi="Calibri" w:eastAsia="Calibri" w:cs="Calibri"/>
          <w:spacing w:val="-1"/>
        </w:rPr>
        <w:t>h</w:t>
      </w:r>
      <w:r>
        <w:rPr>
          <w:rFonts w:ascii="Calibri" w:hAnsi="Calibri" w:eastAsia="Calibri" w:cs="Calibri"/>
          <w:spacing w:val="1"/>
        </w:rPr>
        <w:t>y</w:t>
      </w:r>
      <w:r>
        <w:rPr>
          <w:rFonts w:ascii="Calibri" w:hAnsi="Calibri" w:eastAsia="Calibri" w:cs="Calibri"/>
        </w:rPr>
        <w:t>sical</w:t>
      </w:r>
      <w:r>
        <w:rPr>
          <w:rFonts w:ascii="Calibri" w:hAnsi="Calibri" w:eastAsia="Calibri" w:cs="Calibri"/>
          <w:spacing w:val="-3"/>
        </w:rPr>
        <w:t>l</w:t>
      </w:r>
      <w:r>
        <w:rPr>
          <w:rFonts w:ascii="Calibri" w:hAnsi="Calibri" w:eastAsia="Calibri" w:cs="Calibri"/>
        </w:rPr>
        <w:t>y</w:t>
      </w:r>
      <w:r>
        <w:rPr>
          <w:rFonts w:ascii="Calibri" w:hAnsi="Calibri" w:eastAsia="Calibri" w:cs="Calibri"/>
          <w:spacing w:val="1"/>
        </w:rPr>
        <w:t xml:space="preserve"> </w:t>
      </w:r>
      <w:r>
        <w:rPr>
          <w:rFonts w:ascii="Calibri" w:hAnsi="Calibri" w:eastAsia="Calibri" w:cs="Calibri"/>
        </w:rPr>
        <w:t xml:space="preserve">and </w:t>
      </w:r>
      <w:r>
        <w:rPr>
          <w:rFonts w:ascii="Calibri" w:hAnsi="Calibri" w:eastAsia="Calibri" w:cs="Calibri"/>
          <w:spacing w:val="-1"/>
        </w:rPr>
        <w:t>p</w:t>
      </w:r>
      <w:r>
        <w:rPr>
          <w:rFonts w:ascii="Calibri" w:hAnsi="Calibri" w:eastAsia="Calibri" w:cs="Calibri"/>
        </w:rPr>
        <w:t>s</w:t>
      </w:r>
      <w:r>
        <w:rPr>
          <w:rFonts w:ascii="Calibri" w:hAnsi="Calibri" w:eastAsia="Calibri" w:cs="Calibri"/>
          <w:spacing w:val="1"/>
        </w:rPr>
        <w:t>y</w:t>
      </w:r>
      <w:r>
        <w:rPr>
          <w:rFonts w:ascii="Calibri" w:hAnsi="Calibri" w:eastAsia="Calibri" w:cs="Calibri"/>
        </w:rPr>
        <w:t>cho</w:t>
      </w:r>
      <w:r>
        <w:rPr>
          <w:rFonts w:ascii="Calibri" w:hAnsi="Calibri" w:eastAsia="Calibri" w:cs="Calibri"/>
          <w:spacing w:val="-3"/>
        </w:rPr>
        <w:t>l</w:t>
      </w:r>
      <w:r>
        <w:rPr>
          <w:rFonts w:ascii="Calibri" w:hAnsi="Calibri" w:eastAsia="Calibri" w:cs="Calibri"/>
          <w:spacing w:val="1"/>
        </w:rPr>
        <w:t>o</w:t>
      </w:r>
      <w:r>
        <w:rPr>
          <w:rFonts w:ascii="Calibri" w:hAnsi="Calibri" w:eastAsia="Calibri" w:cs="Calibri"/>
          <w:spacing w:val="-1"/>
        </w:rPr>
        <w:t>g</w:t>
      </w:r>
      <w:r>
        <w:rPr>
          <w:rFonts w:ascii="Calibri" w:hAnsi="Calibri" w:eastAsia="Calibri" w:cs="Calibri"/>
        </w:rPr>
        <w:t>ically</w:t>
      </w:r>
      <w:r>
        <w:rPr>
          <w:rFonts w:ascii="Calibri" w:hAnsi="Calibri" w:eastAsia="Calibri" w:cs="Calibri"/>
          <w:spacing w:val="-2"/>
        </w:rPr>
        <w:t xml:space="preserve"> </w:t>
      </w:r>
      <w:r>
        <w:rPr>
          <w:rFonts w:ascii="Calibri" w:hAnsi="Calibri" w:eastAsia="Calibri" w:cs="Calibri"/>
        </w:rPr>
        <w:t>healt</w:t>
      </w:r>
      <w:r>
        <w:rPr>
          <w:rFonts w:ascii="Calibri" w:hAnsi="Calibri" w:eastAsia="Calibri" w:cs="Calibri"/>
          <w:spacing w:val="-3"/>
        </w:rPr>
        <w:t>h</w:t>
      </w:r>
      <w:r>
        <w:rPr>
          <w:rFonts w:ascii="Calibri" w:hAnsi="Calibri" w:eastAsia="Calibri" w:cs="Calibri"/>
        </w:rPr>
        <w:t>y</w:t>
      </w:r>
      <w:r>
        <w:rPr>
          <w:rFonts w:ascii="Calibri" w:hAnsi="Calibri" w:eastAsia="Calibri" w:cs="Calibri"/>
          <w:spacing w:val="1"/>
        </w:rPr>
        <w:t xml:space="preserve"> </w:t>
      </w:r>
      <w:r>
        <w:rPr>
          <w:rFonts w:ascii="Calibri" w:hAnsi="Calibri" w:eastAsia="Calibri" w:cs="Calibri"/>
        </w:rPr>
        <w:t>ha</w:t>
      </w:r>
      <w:r>
        <w:rPr>
          <w:rFonts w:ascii="Calibri" w:hAnsi="Calibri" w:eastAsia="Calibri" w:cs="Calibri"/>
          <w:spacing w:val="-2"/>
        </w:rPr>
        <w:t>v</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rPr>
        <w:t>st</w:t>
      </w:r>
      <w:r>
        <w:rPr>
          <w:rFonts w:ascii="Calibri" w:hAnsi="Calibri" w:eastAsia="Calibri" w:cs="Calibri"/>
          <w:spacing w:val="-2"/>
        </w:rPr>
        <w:t>r</w:t>
      </w:r>
      <w:r>
        <w:rPr>
          <w:rFonts w:ascii="Calibri" w:hAnsi="Calibri" w:eastAsia="Calibri" w:cs="Calibri"/>
          <w:spacing w:val="1"/>
        </w:rPr>
        <w:t>o</w:t>
      </w:r>
      <w:r>
        <w:rPr>
          <w:rFonts w:ascii="Calibri" w:hAnsi="Calibri" w:eastAsia="Calibri" w:cs="Calibri"/>
          <w:spacing w:val="-1"/>
        </w:rPr>
        <w:t>ng</w:t>
      </w:r>
      <w:r>
        <w:rPr>
          <w:rFonts w:ascii="Calibri" w:hAnsi="Calibri" w:eastAsia="Calibri" w:cs="Calibri"/>
        </w:rPr>
        <w:t>er</w:t>
      </w:r>
      <w:r>
        <w:rPr>
          <w:rFonts w:ascii="Calibri" w:hAnsi="Calibri" w:eastAsia="Calibri" w:cs="Calibri"/>
          <w:spacing w:val="1"/>
        </w:rPr>
        <w:t xml:space="preserve"> </w:t>
      </w:r>
      <w:r>
        <w:rPr>
          <w:rFonts w:ascii="Calibri" w:hAnsi="Calibri" w:eastAsia="Calibri" w:cs="Calibri"/>
          <w:spacing w:val="-3"/>
        </w:rPr>
        <w:t>l</w:t>
      </w:r>
      <w:r>
        <w:rPr>
          <w:rFonts w:ascii="Calibri" w:hAnsi="Calibri" w:eastAsia="Calibri" w:cs="Calibri"/>
        </w:rPr>
        <w:t>ear</w:t>
      </w:r>
      <w:r>
        <w:rPr>
          <w:rFonts w:ascii="Calibri" w:hAnsi="Calibri" w:eastAsia="Calibri" w:cs="Calibri"/>
          <w:spacing w:val="-1"/>
        </w:rPr>
        <w:t>n</w:t>
      </w:r>
      <w:r>
        <w:rPr>
          <w:rFonts w:ascii="Calibri" w:hAnsi="Calibri" w:eastAsia="Calibri" w:cs="Calibri"/>
        </w:rPr>
        <w:t>i</w:t>
      </w:r>
      <w:r>
        <w:rPr>
          <w:rFonts w:ascii="Calibri" w:hAnsi="Calibri" w:eastAsia="Calibri" w:cs="Calibri"/>
          <w:spacing w:val="-1"/>
        </w:rPr>
        <w:t>n</w:t>
      </w:r>
      <w:r>
        <w:rPr>
          <w:rFonts w:ascii="Calibri" w:hAnsi="Calibri" w:eastAsia="Calibri" w:cs="Calibri"/>
        </w:rPr>
        <w:t>g</w:t>
      </w:r>
      <w:r>
        <w:rPr>
          <w:rFonts w:ascii="Calibri" w:hAnsi="Calibri" w:eastAsia="Calibri" w:cs="Calibri"/>
          <w:spacing w:val="-1"/>
        </w:rPr>
        <w:t xml:space="preserve"> </w:t>
      </w:r>
      <w:r>
        <w:rPr>
          <w:rFonts w:ascii="Calibri" w:hAnsi="Calibri" w:eastAsia="Calibri" w:cs="Calibri"/>
          <w:spacing w:val="1"/>
        </w:rPr>
        <w:t>o</w:t>
      </w:r>
      <w:r>
        <w:rPr>
          <w:rFonts w:ascii="Calibri" w:hAnsi="Calibri" w:eastAsia="Calibri" w:cs="Calibri"/>
          <w:spacing w:val="-1"/>
        </w:rPr>
        <w:t>u</w:t>
      </w:r>
      <w:r>
        <w:rPr>
          <w:rFonts w:ascii="Calibri" w:hAnsi="Calibri" w:eastAsia="Calibri" w:cs="Calibri"/>
        </w:rPr>
        <w:t>t</w:t>
      </w:r>
      <w:r>
        <w:rPr>
          <w:rFonts w:ascii="Calibri" w:hAnsi="Calibri" w:eastAsia="Calibri" w:cs="Calibri"/>
          <w:spacing w:val="-2"/>
        </w:rPr>
        <w:t>c</w:t>
      </w:r>
      <w:r>
        <w:rPr>
          <w:rFonts w:ascii="Calibri" w:hAnsi="Calibri" w:eastAsia="Calibri" w:cs="Calibri"/>
          <w:spacing w:val="-1"/>
        </w:rPr>
        <w:t>om</w:t>
      </w:r>
      <w:r>
        <w:rPr>
          <w:rFonts w:ascii="Calibri" w:hAnsi="Calibri" w:eastAsia="Calibri" w:cs="Calibri"/>
        </w:rPr>
        <w:t>es,</w:t>
      </w:r>
      <w:r>
        <w:rPr>
          <w:rFonts w:ascii="Calibri" w:hAnsi="Calibri" w:eastAsia="Calibri" w:cs="Calibri"/>
          <w:spacing w:val="1"/>
        </w:rPr>
        <w:t xml:space="preserve"> </w:t>
      </w:r>
      <w:r>
        <w:rPr>
          <w:rFonts w:ascii="Calibri" w:hAnsi="Calibri" w:eastAsia="Calibri" w:cs="Calibri"/>
        </w:rPr>
        <w:t>a</w:t>
      </w:r>
      <w:r>
        <w:rPr>
          <w:rFonts w:ascii="Calibri" w:hAnsi="Calibri" w:eastAsia="Calibri" w:cs="Calibri"/>
          <w:spacing w:val="-1"/>
        </w:rPr>
        <w:t>n</w:t>
      </w:r>
      <w:r>
        <w:rPr>
          <w:rFonts w:ascii="Calibri" w:hAnsi="Calibri" w:eastAsia="Calibri" w:cs="Calibri"/>
        </w:rPr>
        <w:t>d</w:t>
      </w:r>
      <w:r>
        <w:rPr>
          <w:rFonts w:ascii="Calibri" w:hAnsi="Calibri" w:eastAsia="Calibri" w:cs="Calibri"/>
          <w:spacing w:val="-1"/>
        </w:rPr>
        <w:t xml:space="preserve"> </w:t>
      </w:r>
      <w:r>
        <w:rPr>
          <w:rFonts w:ascii="Calibri" w:hAnsi="Calibri" w:eastAsia="Calibri" w:cs="Calibri"/>
        </w:rPr>
        <w:t>c</w:t>
      </w:r>
      <w:r>
        <w:rPr>
          <w:rFonts w:ascii="Calibri" w:hAnsi="Calibri" w:eastAsia="Calibri" w:cs="Calibri"/>
          <w:spacing w:val="-1"/>
        </w:rPr>
        <w:t>h</w:t>
      </w:r>
      <w:r>
        <w:rPr>
          <w:rFonts w:ascii="Calibri" w:hAnsi="Calibri" w:eastAsia="Calibri" w:cs="Calibri"/>
        </w:rPr>
        <w:t>il</w:t>
      </w:r>
      <w:r>
        <w:rPr>
          <w:rFonts w:ascii="Calibri" w:hAnsi="Calibri" w:eastAsia="Calibri" w:cs="Calibri"/>
          <w:spacing w:val="-1"/>
        </w:rPr>
        <w:t>d</w:t>
      </w:r>
      <w:r>
        <w:rPr>
          <w:rFonts w:ascii="Calibri" w:hAnsi="Calibri" w:eastAsia="Calibri" w:cs="Calibri"/>
        </w:rPr>
        <w:t>ren</w:t>
      </w:r>
      <w:r>
        <w:rPr>
          <w:rFonts w:ascii="Calibri" w:hAnsi="Calibri" w:eastAsia="Calibri" w:cs="Calibri"/>
          <w:spacing w:val="-2"/>
        </w:rPr>
        <w:t xml:space="preserve"> </w:t>
      </w:r>
      <w:r>
        <w:rPr>
          <w:rFonts w:ascii="Calibri" w:hAnsi="Calibri" w:eastAsia="Calibri" w:cs="Calibri"/>
        </w:rPr>
        <w:t>who</w:t>
      </w:r>
      <w:r>
        <w:rPr>
          <w:rFonts w:ascii="Calibri" w:hAnsi="Calibri" w:eastAsia="Calibri" w:cs="Calibri"/>
          <w:spacing w:val="-1"/>
        </w:rPr>
        <w:t xml:space="preserve"> </w:t>
      </w:r>
      <w:r>
        <w:rPr>
          <w:rFonts w:ascii="Calibri" w:hAnsi="Calibri" w:eastAsia="Calibri" w:cs="Calibri"/>
        </w:rPr>
        <w:t>at</w:t>
      </w:r>
      <w:r>
        <w:rPr>
          <w:rFonts w:ascii="Calibri" w:hAnsi="Calibri" w:eastAsia="Calibri" w:cs="Calibri"/>
          <w:spacing w:val="-2"/>
        </w:rPr>
        <w:t>t</w:t>
      </w:r>
      <w:r>
        <w:rPr>
          <w:rFonts w:ascii="Calibri" w:hAnsi="Calibri" w:eastAsia="Calibri" w:cs="Calibri"/>
        </w:rPr>
        <w:t>end</w:t>
      </w:r>
      <w:r>
        <w:rPr>
          <w:rFonts w:ascii="Calibri" w:hAnsi="Calibri" w:eastAsia="Calibri" w:cs="Calibri"/>
          <w:spacing w:val="-1"/>
        </w:rPr>
        <w:t xml:space="preserve"> </w:t>
      </w:r>
      <w:r>
        <w:rPr>
          <w:rFonts w:ascii="Calibri" w:hAnsi="Calibri" w:eastAsia="Calibri" w:cs="Calibri"/>
        </w:rPr>
        <w:t>sc</w:t>
      </w:r>
      <w:r>
        <w:rPr>
          <w:rFonts w:ascii="Calibri" w:hAnsi="Calibri" w:eastAsia="Calibri" w:cs="Calibri"/>
          <w:spacing w:val="-1"/>
        </w:rPr>
        <w:t>ho</w:t>
      </w:r>
      <w:r>
        <w:rPr>
          <w:rFonts w:ascii="Calibri" w:hAnsi="Calibri" w:eastAsia="Calibri" w:cs="Calibri"/>
          <w:spacing w:val="1"/>
        </w:rPr>
        <w:t>o</w:t>
      </w:r>
      <w:r>
        <w:rPr>
          <w:rFonts w:ascii="Calibri" w:hAnsi="Calibri" w:eastAsia="Calibri" w:cs="Calibri"/>
        </w:rPr>
        <w:t>l in</w:t>
      </w:r>
      <w:r>
        <w:rPr>
          <w:rFonts w:ascii="Calibri" w:hAnsi="Calibri" w:eastAsia="Calibri" w:cs="Calibri"/>
          <w:spacing w:val="-1"/>
        </w:rPr>
        <w:t xml:space="preserve"> </w:t>
      </w:r>
      <w:r>
        <w:rPr>
          <w:rFonts w:ascii="Calibri" w:hAnsi="Calibri" w:eastAsia="Calibri" w:cs="Calibri"/>
        </w:rPr>
        <w:t>a</w:t>
      </w:r>
      <w:r>
        <w:rPr>
          <w:rFonts w:ascii="Calibri" w:hAnsi="Calibri" w:eastAsia="Calibri" w:cs="Calibri"/>
          <w:spacing w:val="1"/>
        </w:rPr>
        <w:t xml:space="preserve"> </w:t>
      </w:r>
      <w:r>
        <w:rPr>
          <w:rFonts w:ascii="Calibri" w:hAnsi="Calibri" w:eastAsia="Calibri" w:cs="Calibri"/>
          <w:spacing w:val="-2"/>
        </w:rPr>
        <w:t>s</w:t>
      </w:r>
      <w:r>
        <w:rPr>
          <w:rFonts w:ascii="Calibri" w:hAnsi="Calibri" w:eastAsia="Calibri" w:cs="Calibri"/>
        </w:rPr>
        <w:t>afe</w:t>
      </w:r>
      <w:r>
        <w:rPr>
          <w:rFonts w:ascii="Calibri" w:hAnsi="Calibri" w:eastAsia="Calibri" w:cs="Calibri"/>
          <w:spacing w:val="-2"/>
        </w:rPr>
        <w:t xml:space="preserve"> </w:t>
      </w:r>
      <w:r>
        <w:rPr>
          <w:rFonts w:ascii="Calibri" w:hAnsi="Calibri" w:eastAsia="Calibri" w:cs="Calibri"/>
        </w:rPr>
        <w:t>en</w:t>
      </w:r>
      <w:r>
        <w:rPr>
          <w:rFonts w:ascii="Calibri" w:hAnsi="Calibri" w:eastAsia="Calibri" w:cs="Calibri"/>
          <w:spacing w:val="1"/>
        </w:rPr>
        <w:t>v</w:t>
      </w:r>
      <w:r>
        <w:rPr>
          <w:rFonts w:ascii="Calibri" w:hAnsi="Calibri" w:eastAsia="Calibri" w:cs="Calibri"/>
        </w:rPr>
        <w:t>i</w:t>
      </w:r>
      <w:r>
        <w:rPr>
          <w:rFonts w:ascii="Calibri" w:hAnsi="Calibri" w:eastAsia="Calibri" w:cs="Calibri"/>
          <w:spacing w:val="-3"/>
        </w:rPr>
        <w:t>r</w:t>
      </w:r>
      <w:r>
        <w:rPr>
          <w:rFonts w:ascii="Calibri" w:hAnsi="Calibri" w:eastAsia="Calibri" w:cs="Calibri"/>
          <w:spacing w:val="1"/>
        </w:rPr>
        <w:t>o</w:t>
      </w:r>
      <w:r>
        <w:rPr>
          <w:rFonts w:ascii="Calibri" w:hAnsi="Calibri" w:eastAsia="Calibri" w:cs="Calibri"/>
          <w:spacing w:val="-1"/>
        </w:rPr>
        <w:t>nm</w:t>
      </w:r>
      <w:r>
        <w:rPr>
          <w:rFonts w:ascii="Calibri" w:hAnsi="Calibri" w:eastAsia="Calibri" w:cs="Calibri"/>
        </w:rPr>
        <w:t>ent ha</w:t>
      </w:r>
      <w:r>
        <w:rPr>
          <w:rFonts w:ascii="Calibri" w:hAnsi="Calibri" w:eastAsia="Calibri" w:cs="Calibri"/>
          <w:spacing w:val="-2"/>
        </w:rPr>
        <w:t>v</w:t>
      </w:r>
      <w:r>
        <w:rPr>
          <w:rFonts w:ascii="Calibri" w:hAnsi="Calibri" w:eastAsia="Calibri" w:cs="Calibri"/>
        </w:rPr>
        <w:t>e red</w:t>
      </w:r>
      <w:r>
        <w:rPr>
          <w:rFonts w:ascii="Calibri" w:hAnsi="Calibri" w:eastAsia="Calibri" w:cs="Calibri"/>
          <w:spacing w:val="-1"/>
        </w:rPr>
        <w:t>u</w:t>
      </w:r>
      <w:r>
        <w:rPr>
          <w:rFonts w:ascii="Calibri" w:hAnsi="Calibri" w:eastAsia="Calibri" w:cs="Calibri"/>
        </w:rPr>
        <w:t>ced risk</w:t>
      </w:r>
      <w:r>
        <w:rPr>
          <w:rFonts w:ascii="Calibri" w:hAnsi="Calibri" w:eastAsia="Calibri" w:cs="Calibri"/>
          <w:spacing w:val="-2"/>
        </w:rPr>
        <w:t xml:space="preserve"> </w:t>
      </w:r>
      <w:r>
        <w:rPr>
          <w:rFonts w:ascii="Calibri" w:hAnsi="Calibri" w:eastAsia="Calibri" w:cs="Calibri"/>
          <w:spacing w:val="1"/>
        </w:rPr>
        <w:t>o</w:t>
      </w:r>
      <w:r>
        <w:rPr>
          <w:rFonts w:ascii="Calibri" w:hAnsi="Calibri" w:eastAsia="Calibri" w:cs="Calibri"/>
        </w:rPr>
        <w:t>f</w:t>
      </w:r>
      <w:r>
        <w:rPr>
          <w:rFonts w:ascii="Calibri" w:hAnsi="Calibri" w:eastAsia="Calibri" w:cs="Calibri"/>
          <w:spacing w:val="-3"/>
        </w:rPr>
        <w:t xml:space="preserve"> </w:t>
      </w:r>
      <w:r>
        <w:rPr>
          <w:rFonts w:ascii="Calibri" w:hAnsi="Calibri" w:eastAsia="Calibri" w:cs="Calibri"/>
          <w:spacing w:val="1"/>
        </w:rPr>
        <w:t>e</w:t>
      </w:r>
      <w:r>
        <w:rPr>
          <w:rFonts w:ascii="Calibri" w:hAnsi="Calibri" w:eastAsia="Calibri" w:cs="Calibri"/>
        </w:rPr>
        <w:t>x</w:t>
      </w:r>
      <w:r>
        <w:rPr>
          <w:rFonts w:ascii="Calibri" w:hAnsi="Calibri" w:eastAsia="Calibri" w:cs="Calibri"/>
          <w:spacing w:val="-3"/>
        </w:rPr>
        <w:t>p</w:t>
      </w:r>
      <w:r>
        <w:rPr>
          <w:rFonts w:ascii="Calibri" w:hAnsi="Calibri" w:eastAsia="Calibri" w:cs="Calibri"/>
          <w:spacing w:val="1"/>
        </w:rPr>
        <w:t>o</w:t>
      </w:r>
      <w:r>
        <w:rPr>
          <w:rFonts w:ascii="Calibri" w:hAnsi="Calibri" w:eastAsia="Calibri" w:cs="Calibri"/>
        </w:rPr>
        <w:t>su</w:t>
      </w:r>
      <w:r>
        <w:rPr>
          <w:rFonts w:ascii="Calibri" w:hAnsi="Calibri" w:eastAsia="Calibri" w:cs="Calibri"/>
          <w:spacing w:val="-1"/>
        </w:rPr>
        <w:t>r</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rPr>
        <w:t>to</w:t>
      </w:r>
      <w:r>
        <w:rPr>
          <w:rFonts w:ascii="Calibri" w:hAnsi="Calibri" w:eastAsia="Calibri" w:cs="Calibri"/>
          <w:spacing w:val="-1"/>
        </w:rPr>
        <w:t xml:space="preserve"> </w:t>
      </w:r>
      <w:r>
        <w:rPr>
          <w:rFonts w:ascii="Calibri" w:hAnsi="Calibri" w:eastAsia="Calibri" w:cs="Calibri"/>
          <w:spacing w:val="1"/>
        </w:rPr>
        <w:t>o</w:t>
      </w:r>
      <w:r>
        <w:rPr>
          <w:rFonts w:ascii="Calibri" w:hAnsi="Calibri" w:eastAsia="Calibri" w:cs="Calibri"/>
        </w:rPr>
        <w:t>ther</w:t>
      </w:r>
      <w:r>
        <w:rPr>
          <w:rFonts w:ascii="Calibri" w:hAnsi="Calibri" w:eastAsia="Calibri" w:cs="Calibri"/>
          <w:spacing w:val="-2"/>
        </w:rPr>
        <w:t xml:space="preserve"> </w:t>
      </w:r>
      <w:r>
        <w:rPr>
          <w:rFonts w:ascii="Calibri" w:hAnsi="Calibri" w:eastAsia="Calibri" w:cs="Calibri"/>
        </w:rPr>
        <w:t>harms such as</w:t>
      </w:r>
      <w:r>
        <w:rPr>
          <w:rFonts w:ascii="Calibri" w:hAnsi="Calibri" w:eastAsia="Calibri" w:cs="Calibri"/>
          <w:spacing w:val="-2"/>
        </w:rPr>
        <w:t xml:space="preserve"> </w:t>
      </w:r>
      <w:r>
        <w:rPr>
          <w:rFonts w:ascii="Calibri" w:hAnsi="Calibri" w:eastAsia="Calibri" w:cs="Calibri"/>
        </w:rPr>
        <w:t>c</w:t>
      </w:r>
      <w:r>
        <w:rPr>
          <w:rFonts w:ascii="Calibri" w:hAnsi="Calibri" w:eastAsia="Calibri" w:cs="Calibri"/>
          <w:spacing w:val="-1"/>
        </w:rPr>
        <w:t>h</w:t>
      </w:r>
      <w:r>
        <w:rPr>
          <w:rFonts w:ascii="Calibri" w:hAnsi="Calibri" w:eastAsia="Calibri" w:cs="Calibri"/>
        </w:rPr>
        <w:t>ild</w:t>
      </w:r>
      <w:r>
        <w:rPr>
          <w:rFonts w:ascii="Calibri" w:hAnsi="Calibri" w:eastAsia="Calibri" w:cs="Calibri"/>
          <w:spacing w:val="-1"/>
        </w:rPr>
        <w:t xml:space="preserve"> </w:t>
      </w:r>
      <w:proofErr w:type="spellStart"/>
      <w:r>
        <w:rPr>
          <w:rFonts w:ascii="Calibri" w:hAnsi="Calibri" w:eastAsia="Calibri" w:cs="Calibri"/>
          <w:spacing w:val="-2"/>
        </w:rPr>
        <w:t>l</w:t>
      </w:r>
      <w:r>
        <w:rPr>
          <w:rFonts w:ascii="Calibri" w:hAnsi="Calibri" w:eastAsia="Calibri" w:cs="Calibri"/>
        </w:rPr>
        <w:t>a</w:t>
      </w:r>
      <w:r>
        <w:rPr>
          <w:rFonts w:ascii="Calibri" w:hAnsi="Calibri" w:eastAsia="Calibri" w:cs="Calibri"/>
          <w:spacing w:val="-1"/>
        </w:rPr>
        <w:t>b</w:t>
      </w:r>
      <w:r>
        <w:rPr>
          <w:rFonts w:ascii="Calibri" w:hAnsi="Calibri" w:eastAsia="Calibri" w:cs="Calibri"/>
          <w:spacing w:val="1"/>
        </w:rPr>
        <w:t>o</w:t>
      </w:r>
      <w:r>
        <w:rPr>
          <w:rFonts w:ascii="Calibri" w:hAnsi="Calibri" w:eastAsia="Calibri" w:cs="Calibri"/>
          <w:spacing w:val="-1"/>
        </w:rPr>
        <w:t>u</w:t>
      </w:r>
      <w:r>
        <w:rPr>
          <w:rFonts w:ascii="Calibri" w:hAnsi="Calibri" w:eastAsia="Calibri" w:cs="Calibri"/>
        </w:rPr>
        <w:t>r</w:t>
      </w:r>
      <w:proofErr w:type="spellEnd"/>
      <w:r>
        <w:rPr>
          <w:rFonts w:ascii="Calibri" w:hAnsi="Calibri" w:eastAsia="Calibri" w:cs="Calibri"/>
        </w:rPr>
        <w:t>, ch</w:t>
      </w:r>
      <w:r>
        <w:rPr>
          <w:rFonts w:ascii="Calibri" w:hAnsi="Calibri" w:eastAsia="Calibri" w:cs="Calibri"/>
          <w:spacing w:val="-1"/>
        </w:rPr>
        <w:t>i</w:t>
      </w:r>
      <w:r>
        <w:rPr>
          <w:rFonts w:ascii="Calibri" w:hAnsi="Calibri" w:eastAsia="Calibri" w:cs="Calibri"/>
        </w:rPr>
        <w:t>ld</w:t>
      </w:r>
      <w:r>
        <w:rPr>
          <w:rFonts w:ascii="Calibri" w:hAnsi="Calibri" w:eastAsia="Calibri" w:cs="Calibri"/>
          <w:spacing w:val="-1"/>
        </w:rPr>
        <w:t xml:space="preserve"> </w:t>
      </w:r>
      <w:r>
        <w:rPr>
          <w:rFonts w:ascii="Calibri" w:hAnsi="Calibri" w:eastAsia="Calibri" w:cs="Calibri"/>
        </w:rPr>
        <w:t>r</w:t>
      </w:r>
      <w:r>
        <w:rPr>
          <w:rFonts w:ascii="Calibri" w:hAnsi="Calibri" w:eastAsia="Calibri" w:cs="Calibri"/>
          <w:spacing w:val="-2"/>
        </w:rPr>
        <w:t>e</w:t>
      </w:r>
      <w:r>
        <w:rPr>
          <w:rFonts w:ascii="Calibri" w:hAnsi="Calibri" w:eastAsia="Calibri" w:cs="Calibri"/>
        </w:rPr>
        <w:t>cr</w:t>
      </w:r>
      <w:r>
        <w:rPr>
          <w:rFonts w:ascii="Calibri" w:hAnsi="Calibri" w:eastAsia="Calibri" w:cs="Calibri"/>
          <w:spacing w:val="-1"/>
        </w:rPr>
        <w:t>u</w:t>
      </w:r>
      <w:r>
        <w:rPr>
          <w:rFonts w:ascii="Calibri" w:hAnsi="Calibri" w:eastAsia="Calibri" w:cs="Calibri"/>
        </w:rPr>
        <w:t>i</w:t>
      </w:r>
      <w:r>
        <w:rPr>
          <w:rFonts w:ascii="Calibri" w:hAnsi="Calibri" w:eastAsia="Calibri" w:cs="Calibri"/>
          <w:spacing w:val="-2"/>
        </w:rPr>
        <w:t>t</w:t>
      </w:r>
      <w:r>
        <w:rPr>
          <w:rFonts w:ascii="Calibri" w:hAnsi="Calibri" w:eastAsia="Calibri" w:cs="Calibri"/>
          <w:spacing w:val="1"/>
        </w:rPr>
        <w:t>m</w:t>
      </w:r>
      <w:r>
        <w:rPr>
          <w:rFonts w:ascii="Calibri" w:hAnsi="Calibri" w:eastAsia="Calibri" w:cs="Calibri"/>
        </w:rPr>
        <w:t>ent</w:t>
      </w:r>
      <w:r>
        <w:rPr>
          <w:rFonts w:ascii="Calibri" w:hAnsi="Calibri" w:eastAsia="Calibri" w:cs="Calibri"/>
          <w:spacing w:val="-2"/>
        </w:rPr>
        <w:t xml:space="preserve"> </w:t>
      </w:r>
      <w:r>
        <w:rPr>
          <w:rFonts w:ascii="Calibri" w:hAnsi="Calibri" w:eastAsia="Calibri" w:cs="Calibri"/>
          <w:spacing w:val="1"/>
        </w:rPr>
        <w:t>o</w:t>
      </w:r>
      <w:r>
        <w:rPr>
          <w:rFonts w:ascii="Calibri" w:hAnsi="Calibri" w:eastAsia="Calibri" w:cs="Calibri"/>
        </w:rPr>
        <w:t>r</w:t>
      </w:r>
      <w:r>
        <w:rPr>
          <w:rFonts w:ascii="Calibri" w:hAnsi="Calibri" w:eastAsia="Calibri" w:cs="Calibri"/>
          <w:spacing w:val="-2"/>
        </w:rPr>
        <w:t xml:space="preserve"> </w:t>
      </w:r>
      <w:r>
        <w:rPr>
          <w:rFonts w:ascii="Calibri" w:hAnsi="Calibri" w:eastAsia="Calibri" w:cs="Calibri"/>
        </w:rPr>
        <w:t>c</w:t>
      </w:r>
      <w:r>
        <w:rPr>
          <w:rFonts w:ascii="Calibri" w:hAnsi="Calibri" w:eastAsia="Calibri" w:cs="Calibri"/>
          <w:spacing w:val="-1"/>
        </w:rPr>
        <w:t>h</w:t>
      </w:r>
      <w:r>
        <w:rPr>
          <w:rFonts w:ascii="Calibri" w:hAnsi="Calibri" w:eastAsia="Calibri" w:cs="Calibri"/>
        </w:rPr>
        <w:t>ild</w:t>
      </w:r>
      <w:r>
        <w:rPr>
          <w:rFonts w:ascii="Calibri" w:hAnsi="Calibri" w:eastAsia="Calibri" w:cs="Calibri"/>
          <w:spacing w:val="-1"/>
        </w:rPr>
        <w:t xml:space="preserve"> </w:t>
      </w:r>
      <w:r>
        <w:rPr>
          <w:rFonts w:ascii="Calibri" w:hAnsi="Calibri" w:eastAsia="Calibri" w:cs="Calibri"/>
          <w:spacing w:val="2"/>
        </w:rPr>
        <w:t>m</w:t>
      </w:r>
      <w:r>
        <w:rPr>
          <w:rFonts w:ascii="Calibri" w:hAnsi="Calibri" w:eastAsia="Calibri" w:cs="Calibri"/>
        </w:rPr>
        <w:t>ar</w:t>
      </w:r>
      <w:r>
        <w:rPr>
          <w:rFonts w:ascii="Calibri" w:hAnsi="Calibri" w:eastAsia="Calibri" w:cs="Calibri"/>
          <w:spacing w:val="-1"/>
        </w:rPr>
        <w:t>r</w:t>
      </w:r>
      <w:r>
        <w:rPr>
          <w:rFonts w:ascii="Calibri" w:hAnsi="Calibri" w:eastAsia="Calibri" w:cs="Calibri"/>
        </w:rPr>
        <w:t>ia</w:t>
      </w:r>
      <w:r>
        <w:rPr>
          <w:rFonts w:ascii="Calibri" w:hAnsi="Calibri" w:eastAsia="Calibri" w:cs="Calibri"/>
          <w:spacing w:val="-4"/>
        </w:rPr>
        <w:t>g</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rPr>
        <w:t>in</w:t>
      </w:r>
      <w:r>
        <w:rPr>
          <w:rFonts w:ascii="Calibri" w:hAnsi="Calibri" w:eastAsia="Calibri" w:cs="Calibri"/>
          <w:spacing w:val="-1"/>
        </w:rPr>
        <w:t xml:space="preserve"> </w:t>
      </w:r>
      <w:r>
        <w:rPr>
          <w:rFonts w:ascii="Calibri" w:hAnsi="Calibri" w:eastAsia="Calibri" w:cs="Calibri"/>
        </w:rPr>
        <w:t>ad</w:t>
      </w:r>
      <w:r>
        <w:rPr>
          <w:rFonts w:ascii="Calibri" w:hAnsi="Calibri" w:eastAsia="Calibri" w:cs="Calibri"/>
          <w:spacing w:val="-1"/>
        </w:rPr>
        <w:t>d</w:t>
      </w:r>
      <w:r>
        <w:rPr>
          <w:rFonts w:ascii="Calibri" w:hAnsi="Calibri" w:eastAsia="Calibri" w:cs="Calibri"/>
        </w:rPr>
        <w:t>it</w:t>
      </w:r>
      <w:r>
        <w:rPr>
          <w:rFonts w:ascii="Calibri" w:hAnsi="Calibri" w:eastAsia="Calibri" w:cs="Calibri"/>
          <w:spacing w:val="-2"/>
        </w:rPr>
        <w:t>i</w:t>
      </w:r>
      <w:r>
        <w:rPr>
          <w:rFonts w:ascii="Calibri" w:hAnsi="Calibri" w:eastAsia="Calibri" w:cs="Calibri"/>
          <w:spacing w:val="1"/>
        </w:rPr>
        <w:t>o</w:t>
      </w:r>
      <w:r>
        <w:rPr>
          <w:rFonts w:ascii="Calibri" w:hAnsi="Calibri" w:eastAsia="Calibri" w:cs="Calibri"/>
        </w:rPr>
        <w:t>n</w:t>
      </w:r>
      <w:r>
        <w:rPr>
          <w:rFonts w:ascii="Calibri" w:hAnsi="Calibri" w:eastAsia="Calibri" w:cs="Calibri"/>
          <w:spacing w:val="-3"/>
        </w:rPr>
        <w:t xml:space="preserve"> </w:t>
      </w:r>
      <w:r>
        <w:rPr>
          <w:rFonts w:ascii="Calibri" w:hAnsi="Calibri" w:eastAsia="Calibri" w:cs="Calibri"/>
        </w:rPr>
        <w:t>to en</w:t>
      </w:r>
      <w:r>
        <w:rPr>
          <w:rFonts w:ascii="Calibri" w:hAnsi="Calibri" w:eastAsia="Calibri" w:cs="Calibri"/>
          <w:spacing w:val="-1"/>
        </w:rPr>
        <w:t>h</w:t>
      </w:r>
      <w:r>
        <w:rPr>
          <w:rFonts w:ascii="Calibri" w:hAnsi="Calibri" w:eastAsia="Calibri" w:cs="Calibri"/>
        </w:rPr>
        <w:t>a</w:t>
      </w:r>
      <w:r>
        <w:rPr>
          <w:rFonts w:ascii="Calibri" w:hAnsi="Calibri" w:eastAsia="Calibri" w:cs="Calibri"/>
          <w:spacing w:val="-1"/>
        </w:rPr>
        <w:t>n</w:t>
      </w:r>
      <w:r>
        <w:rPr>
          <w:rFonts w:ascii="Calibri" w:hAnsi="Calibri" w:eastAsia="Calibri" w:cs="Calibri"/>
        </w:rPr>
        <w:t xml:space="preserve">ced </w:t>
      </w:r>
      <w:r>
        <w:rPr>
          <w:rFonts w:ascii="Calibri" w:hAnsi="Calibri" w:eastAsia="Calibri" w:cs="Calibri"/>
          <w:spacing w:val="-1"/>
        </w:rPr>
        <w:t>p</w:t>
      </w:r>
      <w:r>
        <w:rPr>
          <w:rFonts w:ascii="Calibri" w:hAnsi="Calibri" w:eastAsia="Calibri" w:cs="Calibri"/>
        </w:rPr>
        <w:t>s</w:t>
      </w:r>
      <w:r>
        <w:rPr>
          <w:rFonts w:ascii="Calibri" w:hAnsi="Calibri" w:eastAsia="Calibri" w:cs="Calibri"/>
          <w:spacing w:val="1"/>
        </w:rPr>
        <w:t>y</w:t>
      </w:r>
      <w:r>
        <w:rPr>
          <w:rFonts w:ascii="Calibri" w:hAnsi="Calibri" w:eastAsia="Calibri" w:cs="Calibri"/>
        </w:rPr>
        <w:t>ch</w:t>
      </w:r>
      <w:r>
        <w:rPr>
          <w:rFonts w:ascii="Calibri" w:hAnsi="Calibri" w:eastAsia="Calibri" w:cs="Calibri"/>
          <w:spacing w:val="1"/>
        </w:rPr>
        <w:t>o</w:t>
      </w:r>
      <w:r>
        <w:rPr>
          <w:rFonts w:ascii="Calibri" w:hAnsi="Calibri" w:eastAsia="Calibri" w:cs="Calibri"/>
        </w:rPr>
        <w:t>-</w:t>
      </w:r>
      <w:r>
        <w:rPr>
          <w:rFonts w:ascii="Calibri" w:hAnsi="Calibri" w:eastAsia="Calibri" w:cs="Calibri"/>
          <w:spacing w:val="-2"/>
        </w:rPr>
        <w:t>s</w:t>
      </w:r>
      <w:r>
        <w:rPr>
          <w:rFonts w:ascii="Calibri" w:hAnsi="Calibri" w:eastAsia="Calibri" w:cs="Calibri"/>
          <w:spacing w:val="1"/>
        </w:rPr>
        <w:t>o</w:t>
      </w:r>
      <w:r>
        <w:rPr>
          <w:rFonts w:ascii="Calibri" w:hAnsi="Calibri" w:eastAsia="Calibri" w:cs="Calibri"/>
        </w:rPr>
        <w:t>cial</w:t>
      </w:r>
      <w:r>
        <w:rPr>
          <w:rFonts w:ascii="Calibri" w:hAnsi="Calibri" w:eastAsia="Calibri" w:cs="Calibri"/>
          <w:spacing w:val="-2"/>
        </w:rPr>
        <w:t xml:space="preserve"> </w:t>
      </w:r>
      <w:r>
        <w:rPr>
          <w:rFonts w:ascii="Calibri" w:hAnsi="Calibri" w:eastAsia="Calibri" w:cs="Calibri"/>
        </w:rPr>
        <w:t>w</w:t>
      </w:r>
      <w:r>
        <w:rPr>
          <w:rFonts w:ascii="Calibri" w:hAnsi="Calibri" w:eastAsia="Calibri" w:cs="Calibri"/>
          <w:spacing w:val="1"/>
        </w:rPr>
        <w:t>e</w:t>
      </w:r>
      <w:r>
        <w:rPr>
          <w:rFonts w:ascii="Calibri" w:hAnsi="Calibri" w:eastAsia="Calibri" w:cs="Calibri"/>
        </w:rPr>
        <w:t>ll</w:t>
      </w:r>
      <w:r>
        <w:rPr>
          <w:rFonts w:ascii="Calibri" w:hAnsi="Calibri" w:eastAsia="Calibri" w:cs="Calibri"/>
          <w:spacing w:val="-1"/>
        </w:rPr>
        <w:t>b</w:t>
      </w:r>
      <w:r>
        <w:rPr>
          <w:rFonts w:ascii="Calibri" w:hAnsi="Calibri" w:eastAsia="Calibri" w:cs="Calibri"/>
        </w:rPr>
        <w:t>ei</w:t>
      </w:r>
      <w:r>
        <w:rPr>
          <w:rFonts w:ascii="Calibri" w:hAnsi="Calibri" w:eastAsia="Calibri" w:cs="Calibri"/>
          <w:spacing w:val="-1"/>
        </w:rPr>
        <w:t>n</w:t>
      </w:r>
      <w:r>
        <w:rPr>
          <w:rFonts w:ascii="Calibri" w:hAnsi="Calibri" w:eastAsia="Calibri" w:cs="Calibri"/>
        </w:rPr>
        <w:t>g</w:t>
      </w:r>
      <w:r>
        <w:rPr>
          <w:rFonts w:ascii="Calibri" w:hAnsi="Calibri" w:eastAsia="Calibri" w:cs="Calibri"/>
          <w:spacing w:val="-3"/>
        </w:rPr>
        <w:t xml:space="preserve"> </w:t>
      </w:r>
      <w:r>
        <w:rPr>
          <w:rFonts w:ascii="Calibri" w:hAnsi="Calibri" w:eastAsia="Calibri" w:cs="Calibri"/>
        </w:rPr>
        <w:t>th</w:t>
      </w:r>
      <w:r>
        <w:rPr>
          <w:rFonts w:ascii="Calibri" w:hAnsi="Calibri" w:eastAsia="Calibri" w:cs="Calibri"/>
          <w:spacing w:val="-3"/>
        </w:rPr>
        <w:t>a</w:t>
      </w:r>
      <w:r>
        <w:rPr>
          <w:rFonts w:ascii="Calibri" w:hAnsi="Calibri" w:eastAsia="Calibri" w:cs="Calibri"/>
        </w:rPr>
        <w:t>t</w:t>
      </w:r>
      <w:r>
        <w:rPr>
          <w:rFonts w:ascii="Calibri" w:hAnsi="Calibri" w:eastAsia="Calibri" w:cs="Calibri"/>
          <w:spacing w:val="1"/>
        </w:rPr>
        <w:t xml:space="preserve"> </w:t>
      </w:r>
      <w:r>
        <w:rPr>
          <w:rFonts w:ascii="Calibri" w:hAnsi="Calibri" w:eastAsia="Calibri" w:cs="Calibri"/>
        </w:rPr>
        <w:t>c</w:t>
      </w:r>
      <w:r>
        <w:rPr>
          <w:rFonts w:ascii="Calibri" w:hAnsi="Calibri" w:eastAsia="Calibri" w:cs="Calibri"/>
          <w:spacing w:val="-1"/>
        </w:rPr>
        <w:t>om</w:t>
      </w:r>
      <w:r>
        <w:rPr>
          <w:rFonts w:ascii="Calibri" w:hAnsi="Calibri" w:eastAsia="Calibri" w:cs="Calibri"/>
        </w:rPr>
        <w:t>es</w:t>
      </w:r>
      <w:r>
        <w:rPr>
          <w:rFonts w:ascii="Calibri" w:hAnsi="Calibri" w:eastAsia="Calibri" w:cs="Calibri"/>
          <w:spacing w:val="1"/>
        </w:rPr>
        <w:t xml:space="preserve"> </w:t>
      </w:r>
      <w:r>
        <w:rPr>
          <w:rFonts w:ascii="Calibri" w:hAnsi="Calibri" w:eastAsia="Calibri" w:cs="Calibri"/>
        </w:rPr>
        <w:t>f</w:t>
      </w:r>
      <w:r>
        <w:rPr>
          <w:rFonts w:ascii="Calibri" w:hAnsi="Calibri" w:eastAsia="Calibri" w:cs="Calibri"/>
          <w:spacing w:val="-3"/>
        </w:rPr>
        <w:t>r</w:t>
      </w:r>
      <w:r>
        <w:rPr>
          <w:rFonts w:ascii="Calibri" w:hAnsi="Calibri" w:eastAsia="Calibri" w:cs="Calibri"/>
          <w:spacing w:val="-1"/>
        </w:rPr>
        <w:t>o</w:t>
      </w:r>
      <w:r>
        <w:rPr>
          <w:rFonts w:ascii="Calibri" w:hAnsi="Calibri" w:eastAsia="Calibri" w:cs="Calibri"/>
        </w:rPr>
        <w:t>m</w:t>
      </w:r>
      <w:r>
        <w:rPr>
          <w:rFonts w:ascii="Calibri" w:hAnsi="Calibri" w:eastAsia="Calibri" w:cs="Calibri"/>
          <w:spacing w:val="1"/>
        </w:rPr>
        <w:t xml:space="preserve"> t</w:t>
      </w:r>
      <w:r>
        <w:rPr>
          <w:rFonts w:ascii="Calibri" w:hAnsi="Calibri" w:eastAsia="Calibri" w:cs="Calibri"/>
          <w:spacing w:val="-1"/>
        </w:rPr>
        <w:t>h</w:t>
      </w:r>
      <w:r>
        <w:rPr>
          <w:rFonts w:ascii="Calibri" w:hAnsi="Calibri" w:eastAsia="Calibri" w:cs="Calibri"/>
        </w:rPr>
        <w:t>e</w:t>
      </w:r>
      <w:r>
        <w:rPr>
          <w:rFonts w:ascii="Calibri" w:hAnsi="Calibri" w:eastAsia="Calibri" w:cs="Calibri"/>
          <w:spacing w:val="-2"/>
        </w:rPr>
        <w:t xml:space="preserve"> </w:t>
      </w:r>
      <w:r>
        <w:rPr>
          <w:rFonts w:ascii="Calibri" w:hAnsi="Calibri" w:eastAsia="Calibri" w:cs="Calibri"/>
        </w:rPr>
        <w:t>r</w:t>
      </w:r>
      <w:r>
        <w:rPr>
          <w:rFonts w:ascii="Calibri" w:hAnsi="Calibri" w:eastAsia="Calibri" w:cs="Calibri"/>
          <w:spacing w:val="1"/>
        </w:rPr>
        <w:t>o</w:t>
      </w:r>
      <w:r>
        <w:rPr>
          <w:rFonts w:ascii="Calibri" w:hAnsi="Calibri" w:eastAsia="Calibri" w:cs="Calibri"/>
          <w:spacing w:val="-1"/>
        </w:rPr>
        <w:t>u</w:t>
      </w:r>
      <w:r>
        <w:rPr>
          <w:rFonts w:ascii="Calibri" w:hAnsi="Calibri" w:eastAsia="Calibri" w:cs="Calibri"/>
        </w:rPr>
        <w:t>ti</w:t>
      </w:r>
      <w:r>
        <w:rPr>
          <w:rFonts w:ascii="Calibri" w:hAnsi="Calibri" w:eastAsia="Calibri" w:cs="Calibri"/>
          <w:spacing w:val="-3"/>
        </w:rPr>
        <w:t>n</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spacing w:val="-3"/>
        </w:rPr>
        <w:t>a</w:t>
      </w:r>
      <w:r>
        <w:rPr>
          <w:rFonts w:ascii="Calibri" w:hAnsi="Calibri" w:eastAsia="Calibri" w:cs="Calibri"/>
          <w:spacing w:val="-1"/>
        </w:rPr>
        <w:t>n</w:t>
      </w:r>
      <w:r>
        <w:rPr>
          <w:rFonts w:ascii="Calibri" w:hAnsi="Calibri" w:eastAsia="Calibri" w:cs="Calibri"/>
        </w:rPr>
        <w:t>d</w:t>
      </w:r>
      <w:r>
        <w:rPr>
          <w:rFonts w:ascii="Calibri" w:hAnsi="Calibri" w:eastAsia="Calibri" w:cs="Calibri"/>
          <w:spacing w:val="-1"/>
        </w:rPr>
        <w:t xml:space="preserve"> </w:t>
      </w:r>
      <w:r>
        <w:rPr>
          <w:rFonts w:ascii="Calibri" w:hAnsi="Calibri" w:eastAsia="Calibri" w:cs="Calibri"/>
        </w:rPr>
        <w:t>s</w:t>
      </w:r>
      <w:r>
        <w:rPr>
          <w:rFonts w:ascii="Calibri" w:hAnsi="Calibri" w:eastAsia="Calibri" w:cs="Calibri"/>
          <w:spacing w:val="1"/>
        </w:rPr>
        <w:t>o</w:t>
      </w:r>
      <w:r>
        <w:rPr>
          <w:rFonts w:ascii="Calibri" w:hAnsi="Calibri" w:eastAsia="Calibri" w:cs="Calibri"/>
        </w:rPr>
        <w:t>cial su</w:t>
      </w:r>
      <w:r>
        <w:rPr>
          <w:rFonts w:ascii="Calibri" w:hAnsi="Calibri" w:eastAsia="Calibri" w:cs="Calibri"/>
          <w:spacing w:val="-1"/>
        </w:rPr>
        <w:t>p</w:t>
      </w:r>
      <w:r>
        <w:rPr>
          <w:rFonts w:ascii="Calibri" w:hAnsi="Calibri" w:eastAsia="Calibri" w:cs="Calibri"/>
          <w:spacing w:val="-3"/>
        </w:rPr>
        <w:t>p</w:t>
      </w:r>
      <w:r>
        <w:rPr>
          <w:rFonts w:ascii="Calibri" w:hAnsi="Calibri" w:eastAsia="Calibri" w:cs="Calibri"/>
          <w:spacing w:val="1"/>
        </w:rPr>
        <w:t>o</w:t>
      </w:r>
      <w:r>
        <w:rPr>
          <w:rFonts w:ascii="Calibri" w:hAnsi="Calibri" w:eastAsia="Calibri" w:cs="Calibri"/>
        </w:rPr>
        <w:t>rts</w:t>
      </w:r>
      <w:r>
        <w:rPr>
          <w:rFonts w:ascii="Calibri" w:hAnsi="Calibri" w:eastAsia="Calibri" w:cs="Calibri"/>
          <w:spacing w:val="-2"/>
        </w:rPr>
        <w:t xml:space="preserve"> </w:t>
      </w:r>
      <w:r>
        <w:rPr>
          <w:rFonts w:ascii="Calibri" w:hAnsi="Calibri" w:eastAsia="Calibri" w:cs="Calibri"/>
          <w:spacing w:val="1"/>
        </w:rPr>
        <w:t>o</w:t>
      </w:r>
      <w:r>
        <w:rPr>
          <w:rFonts w:ascii="Calibri" w:hAnsi="Calibri" w:eastAsia="Calibri" w:cs="Calibri"/>
        </w:rPr>
        <w:t xml:space="preserve">f </w:t>
      </w:r>
      <w:r>
        <w:rPr>
          <w:rFonts w:ascii="Calibri" w:hAnsi="Calibri" w:eastAsia="Calibri" w:cs="Calibri"/>
          <w:spacing w:val="-2"/>
        </w:rPr>
        <w:t>s</w:t>
      </w:r>
      <w:r>
        <w:rPr>
          <w:rFonts w:ascii="Calibri" w:hAnsi="Calibri" w:eastAsia="Calibri" w:cs="Calibri"/>
        </w:rPr>
        <w:t>ch</w:t>
      </w:r>
      <w:r>
        <w:rPr>
          <w:rFonts w:ascii="Calibri" w:hAnsi="Calibri" w:eastAsia="Calibri" w:cs="Calibri"/>
          <w:spacing w:val="-2"/>
        </w:rPr>
        <w:t>o</w:t>
      </w:r>
      <w:r>
        <w:rPr>
          <w:rFonts w:ascii="Calibri" w:hAnsi="Calibri" w:eastAsia="Calibri" w:cs="Calibri"/>
          <w:spacing w:val="-1"/>
        </w:rPr>
        <w:t>o</w:t>
      </w:r>
      <w:r>
        <w:rPr>
          <w:rFonts w:ascii="Calibri" w:hAnsi="Calibri" w:eastAsia="Calibri" w:cs="Calibri"/>
        </w:rPr>
        <w:t>l.</w:t>
      </w:r>
    </w:p>
    <w:p w:rsidR="00053E75" w:rsidRDefault="00053E75" w14:paraId="6877473F" w14:textId="77777777">
      <w:pPr>
        <w:spacing w:before="8" w:after="0" w:line="150" w:lineRule="exact"/>
        <w:rPr>
          <w:sz w:val="15"/>
          <w:szCs w:val="15"/>
        </w:rPr>
      </w:pPr>
    </w:p>
    <w:p w:rsidR="00053E75" w:rsidRDefault="00BF1E13" w14:paraId="42F52337" w14:textId="77777777">
      <w:pPr>
        <w:spacing w:after="0" w:line="240" w:lineRule="auto"/>
        <w:ind w:left="100" w:right="-20"/>
        <w:rPr>
          <w:rFonts w:ascii="Calibri" w:hAnsi="Calibri" w:eastAsia="Calibri" w:cs="Calibri"/>
        </w:rPr>
      </w:pPr>
      <w:r>
        <w:rPr>
          <w:rFonts w:ascii="Calibri" w:hAnsi="Calibri" w:eastAsia="Calibri" w:cs="Calibri"/>
          <w:b/>
          <w:bCs/>
          <w:spacing w:val="1"/>
        </w:rPr>
        <w:t>T</w:t>
      </w:r>
      <w:r>
        <w:rPr>
          <w:rFonts w:ascii="Calibri" w:hAnsi="Calibri" w:eastAsia="Calibri" w:cs="Calibri"/>
          <w:b/>
          <w:bCs/>
          <w:spacing w:val="-1"/>
        </w:rPr>
        <w:t>h</w:t>
      </w:r>
      <w:r>
        <w:rPr>
          <w:rFonts w:ascii="Calibri" w:hAnsi="Calibri" w:eastAsia="Calibri" w:cs="Calibri"/>
          <w:b/>
          <w:bCs/>
          <w:spacing w:val="1"/>
        </w:rPr>
        <w:t>i</w:t>
      </w:r>
      <w:r>
        <w:rPr>
          <w:rFonts w:ascii="Calibri" w:hAnsi="Calibri" w:eastAsia="Calibri" w:cs="Calibri"/>
          <w:b/>
          <w:bCs/>
        </w:rPr>
        <w:t>s</w:t>
      </w:r>
      <w:r>
        <w:rPr>
          <w:rFonts w:ascii="Calibri" w:hAnsi="Calibri" w:eastAsia="Calibri" w:cs="Calibri"/>
          <w:b/>
          <w:bCs/>
          <w:spacing w:val="-2"/>
        </w:rPr>
        <w:t xml:space="preserve"> </w:t>
      </w:r>
      <w:r>
        <w:rPr>
          <w:rFonts w:ascii="Calibri" w:hAnsi="Calibri" w:eastAsia="Calibri" w:cs="Calibri"/>
          <w:b/>
          <w:bCs/>
          <w:spacing w:val="1"/>
        </w:rPr>
        <w:t>c</w:t>
      </w:r>
      <w:r>
        <w:rPr>
          <w:rFonts w:ascii="Calibri" w:hAnsi="Calibri" w:eastAsia="Calibri" w:cs="Calibri"/>
          <w:b/>
          <w:bCs/>
          <w:spacing w:val="-1"/>
        </w:rPr>
        <w:t>a</w:t>
      </w:r>
      <w:r>
        <w:rPr>
          <w:rFonts w:ascii="Calibri" w:hAnsi="Calibri" w:eastAsia="Calibri" w:cs="Calibri"/>
          <w:b/>
          <w:bCs/>
        </w:rPr>
        <w:t>n</w:t>
      </w:r>
      <w:r>
        <w:rPr>
          <w:rFonts w:ascii="Calibri" w:hAnsi="Calibri" w:eastAsia="Calibri" w:cs="Calibri"/>
          <w:b/>
          <w:bCs/>
          <w:spacing w:val="-1"/>
        </w:rPr>
        <w:t xml:space="preserve"> </w:t>
      </w:r>
      <w:r>
        <w:rPr>
          <w:rFonts w:ascii="Calibri" w:hAnsi="Calibri" w:eastAsia="Calibri" w:cs="Calibri"/>
          <w:b/>
          <w:bCs/>
        </w:rPr>
        <w:t>be</w:t>
      </w:r>
      <w:r>
        <w:rPr>
          <w:rFonts w:ascii="Calibri" w:hAnsi="Calibri" w:eastAsia="Calibri" w:cs="Calibri"/>
          <w:b/>
          <w:bCs/>
          <w:spacing w:val="-1"/>
        </w:rPr>
        <w:t xml:space="preserve"> </w:t>
      </w:r>
      <w:r>
        <w:rPr>
          <w:rFonts w:ascii="Calibri" w:hAnsi="Calibri" w:eastAsia="Calibri" w:cs="Calibri"/>
          <w:b/>
          <w:bCs/>
          <w:spacing w:val="1"/>
        </w:rPr>
        <w:t>r</w:t>
      </w:r>
      <w:r>
        <w:rPr>
          <w:rFonts w:ascii="Calibri" w:hAnsi="Calibri" w:eastAsia="Calibri" w:cs="Calibri"/>
          <w:b/>
          <w:bCs/>
          <w:spacing w:val="-1"/>
        </w:rPr>
        <w:t>e</w:t>
      </w:r>
      <w:r>
        <w:rPr>
          <w:rFonts w:ascii="Calibri" w:hAnsi="Calibri" w:eastAsia="Calibri" w:cs="Calibri"/>
          <w:b/>
          <w:bCs/>
          <w:spacing w:val="-3"/>
        </w:rPr>
        <w:t>f</w:t>
      </w:r>
      <w:r>
        <w:rPr>
          <w:rFonts w:ascii="Calibri" w:hAnsi="Calibri" w:eastAsia="Calibri" w:cs="Calibri"/>
          <w:b/>
          <w:bCs/>
          <w:spacing w:val="1"/>
        </w:rPr>
        <w:t>l</w:t>
      </w:r>
      <w:r>
        <w:rPr>
          <w:rFonts w:ascii="Calibri" w:hAnsi="Calibri" w:eastAsia="Calibri" w:cs="Calibri"/>
          <w:b/>
          <w:bCs/>
          <w:spacing w:val="-1"/>
        </w:rPr>
        <w:t>e</w:t>
      </w:r>
      <w:r>
        <w:rPr>
          <w:rFonts w:ascii="Calibri" w:hAnsi="Calibri" w:eastAsia="Calibri" w:cs="Calibri"/>
          <w:b/>
          <w:bCs/>
          <w:spacing w:val="1"/>
        </w:rPr>
        <w:t>c</w:t>
      </w:r>
      <w:r>
        <w:rPr>
          <w:rFonts w:ascii="Calibri" w:hAnsi="Calibri" w:eastAsia="Calibri" w:cs="Calibri"/>
          <w:b/>
          <w:bCs/>
        </w:rPr>
        <w:t>ted</w:t>
      </w:r>
      <w:r>
        <w:rPr>
          <w:rFonts w:ascii="Calibri" w:hAnsi="Calibri" w:eastAsia="Calibri" w:cs="Calibri"/>
          <w:b/>
          <w:bCs/>
          <w:spacing w:val="-3"/>
        </w:rPr>
        <w:t xml:space="preserve"> </w:t>
      </w:r>
      <w:r>
        <w:rPr>
          <w:rFonts w:ascii="Calibri" w:hAnsi="Calibri" w:eastAsia="Calibri" w:cs="Calibri"/>
          <w:b/>
          <w:bCs/>
          <w:spacing w:val="1"/>
        </w:rPr>
        <w:t>i</w:t>
      </w:r>
      <w:r>
        <w:rPr>
          <w:rFonts w:ascii="Calibri" w:hAnsi="Calibri" w:eastAsia="Calibri" w:cs="Calibri"/>
          <w:b/>
          <w:bCs/>
        </w:rPr>
        <w:t>n</w:t>
      </w:r>
      <w:r>
        <w:rPr>
          <w:rFonts w:ascii="Calibri" w:hAnsi="Calibri" w:eastAsia="Calibri" w:cs="Calibri"/>
          <w:b/>
          <w:bCs/>
          <w:spacing w:val="-3"/>
        </w:rPr>
        <w:t xml:space="preserve"> </w:t>
      </w:r>
      <w:r>
        <w:rPr>
          <w:rFonts w:ascii="Calibri" w:hAnsi="Calibri" w:eastAsia="Calibri" w:cs="Calibri"/>
          <w:b/>
          <w:bCs/>
          <w:spacing w:val="1"/>
        </w:rPr>
        <w:t>c</w:t>
      </w:r>
      <w:r>
        <w:rPr>
          <w:rFonts w:ascii="Calibri" w:hAnsi="Calibri" w:eastAsia="Calibri" w:cs="Calibri"/>
          <w:b/>
          <w:bCs/>
          <w:spacing w:val="-1"/>
        </w:rPr>
        <w:t>ol</w:t>
      </w:r>
      <w:r>
        <w:rPr>
          <w:rFonts w:ascii="Calibri" w:hAnsi="Calibri" w:eastAsia="Calibri" w:cs="Calibri"/>
          <w:b/>
          <w:bCs/>
          <w:spacing w:val="1"/>
        </w:rPr>
        <w:t>l</w:t>
      </w:r>
      <w:r>
        <w:rPr>
          <w:rFonts w:ascii="Calibri" w:hAnsi="Calibri" w:eastAsia="Calibri" w:cs="Calibri"/>
          <w:b/>
          <w:bCs/>
          <w:spacing w:val="-1"/>
        </w:rPr>
        <w:t>e</w:t>
      </w:r>
      <w:r>
        <w:rPr>
          <w:rFonts w:ascii="Calibri" w:hAnsi="Calibri" w:eastAsia="Calibri" w:cs="Calibri"/>
          <w:b/>
          <w:bCs/>
          <w:spacing w:val="1"/>
        </w:rPr>
        <w:t>c</w:t>
      </w:r>
      <w:r>
        <w:rPr>
          <w:rFonts w:ascii="Calibri" w:hAnsi="Calibri" w:eastAsia="Calibri" w:cs="Calibri"/>
          <w:b/>
          <w:bCs/>
          <w:spacing w:val="-2"/>
        </w:rPr>
        <w:t>t</w:t>
      </w:r>
      <w:r>
        <w:rPr>
          <w:rFonts w:ascii="Calibri" w:hAnsi="Calibri" w:eastAsia="Calibri" w:cs="Calibri"/>
          <w:b/>
          <w:bCs/>
          <w:spacing w:val="1"/>
        </w:rPr>
        <w:t>iv</w:t>
      </w:r>
      <w:r>
        <w:rPr>
          <w:rFonts w:ascii="Calibri" w:hAnsi="Calibri" w:eastAsia="Calibri" w:cs="Calibri"/>
          <w:b/>
          <w:bCs/>
        </w:rPr>
        <w:t>e</w:t>
      </w:r>
      <w:r>
        <w:rPr>
          <w:rFonts w:ascii="Calibri" w:hAnsi="Calibri" w:eastAsia="Calibri" w:cs="Calibri"/>
          <w:b/>
          <w:bCs/>
          <w:spacing w:val="-1"/>
        </w:rPr>
        <w:t xml:space="preserve"> o</w:t>
      </w:r>
      <w:r>
        <w:rPr>
          <w:rFonts w:ascii="Calibri" w:hAnsi="Calibri" w:eastAsia="Calibri" w:cs="Calibri"/>
          <w:b/>
          <w:bCs/>
          <w:spacing w:val="-3"/>
        </w:rPr>
        <w:t>b</w:t>
      </w:r>
      <w:r>
        <w:rPr>
          <w:rFonts w:ascii="Calibri" w:hAnsi="Calibri" w:eastAsia="Calibri" w:cs="Calibri"/>
          <w:b/>
          <w:bCs/>
          <w:spacing w:val="1"/>
        </w:rPr>
        <w:t>j</w:t>
      </w:r>
      <w:r>
        <w:rPr>
          <w:rFonts w:ascii="Calibri" w:hAnsi="Calibri" w:eastAsia="Calibri" w:cs="Calibri"/>
          <w:b/>
          <w:bCs/>
          <w:spacing w:val="-1"/>
        </w:rPr>
        <w:t>e</w:t>
      </w:r>
      <w:r>
        <w:rPr>
          <w:rFonts w:ascii="Calibri" w:hAnsi="Calibri" w:eastAsia="Calibri" w:cs="Calibri"/>
          <w:b/>
          <w:bCs/>
          <w:spacing w:val="1"/>
        </w:rPr>
        <w:t>c</w:t>
      </w:r>
      <w:r>
        <w:rPr>
          <w:rFonts w:ascii="Calibri" w:hAnsi="Calibri" w:eastAsia="Calibri" w:cs="Calibri"/>
          <w:b/>
          <w:bCs/>
          <w:spacing w:val="-2"/>
        </w:rPr>
        <w:t>t</w:t>
      </w:r>
      <w:r>
        <w:rPr>
          <w:rFonts w:ascii="Calibri" w:hAnsi="Calibri" w:eastAsia="Calibri" w:cs="Calibri"/>
          <w:b/>
          <w:bCs/>
          <w:spacing w:val="1"/>
        </w:rPr>
        <w:t>iv</w:t>
      </w:r>
      <w:r>
        <w:rPr>
          <w:rFonts w:ascii="Calibri" w:hAnsi="Calibri" w:eastAsia="Calibri" w:cs="Calibri"/>
          <w:b/>
          <w:bCs/>
          <w:spacing w:val="-3"/>
        </w:rPr>
        <w:t>e</w:t>
      </w:r>
      <w:r>
        <w:rPr>
          <w:rFonts w:ascii="Calibri" w:hAnsi="Calibri" w:eastAsia="Calibri" w:cs="Calibri"/>
          <w:b/>
          <w:bCs/>
        </w:rPr>
        <w:t>s,</w:t>
      </w:r>
      <w:r>
        <w:rPr>
          <w:rFonts w:ascii="Calibri" w:hAnsi="Calibri" w:eastAsia="Calibri" w:cs="Calibri"/>
          <w:b/>
          <w:bCs/>
          <w:spacing w:val="4"/>
        </w:rPr>
        <w:t xml:space="preserve"> </w:t>
      </w:r>
      <w:r>
        <w:rPr>
          <w:rFonts w:ascii="Calibri" w:hAnsi="Calibri" w:eastAsia="Calibri" w:cs="Calibri"/>
        </w:rPr>
        <w:t>which</w:t>
      </w:r>
      <w:r>
        <w:rPr>
          <w:rFonts w:ascii="Calibri" w:hAnsi="Calibri" w:eastAsia="Calibri" w:cs="Calibri"/>
          <w:spacing w:val="-1"/>
        </w:rPr>
        <w:t xml:space="preserve"> </w:t>
      </w:r>
      <w:r>
        <w:rPr>
          <w:rFonts w:ascii="Calibri" w:hAnsi="Calibri" w:eastAsia="Calibri" w:cs="Calibri"/>
          <w:spacing w:val="-2"/>
        </w:rPr>
        <w:t>s</w:t>
      </w:r>
      <w:r>
        <w:rPr>
          <w:rFonts w:ascii="Calibri" w:hAnsi="Calibri" w:eastAsia="Calibri" w:cs="Calibri"/>
        </w:rPr>
        <w:t>ec</w:t>
      </w:r>
      <w:r>
        <w:rPr>
          <w:rFonts w:ascii="Calibri" w:hAnsi="Calibri" w:eastAsia="Calibri" w:cs="Calibri"/>
          <w:spacing w:val="-1"/>
        </w:rPr>
        <w:t>t</w:t>
      </w:r>
      <w:r>
        <w:rPr>
          <w:rFonts w:ascii="Calibri" w:hAnsi="Calibri" w:eastAsia="Calibri" w:cs="Calibri"/>
          <w:spacing w:val="1"/>
        </w:rPr>
        <w:t>o</w:t>
      </w:r>
      <w:r>
        <w:rPr>
          <w:rFonts w:ascii="Calibri" w:hAnsi="Calibri" w:eastAsia="Calibri" w:cs="Calibri"/>
        </w:rPr>
        <w:t>rs s</w:t>
      </w:r>
      <w:r>
        <w:rPr>
          <w:rFonts w:ascii="Calibri" w:hAnsi="Calibri" w:eastAsia="Calibri" w:cs="Calibri"/>
          <w:spacing w:val="-3"/>
        </w:rPr>
        <w:t>h</w:t>
      </w:r>
      <w:r>
        <w:rPr>
          <w:rFonts w:ascii="Calibri" w:hAnsi="Calibri" w:eastAsia="Calibri" w:cs="Calibri"/>
          <w:spacing w:val="1"/>
        </w:rPr>
        <w:t>o</w:t>
      </w:r>
      <w:r>
        <w:rPr>
          <w:rFonts w:ascii="Calibri" w:hAnsi="Calibri" w:eastAsia="Calibri" w:cs="Calibri"/>
          <w:spacing w:val="-1"/>
        </w:rPr>
        <w:t>u</w:t>
      </w:r>
      <w:r>
        <w:rPr>
          <w:rFonts w:ascii="Calibri" w:hAnsi="Calibri" w:eastAsia="Calibri" w:cs="Calibri"/>
        </w:rPr>
        <w:t>ld</w:t>
      </w:r>
      <w:r>
        <w:rPr>
          <w:rFonts w:ascii="Calibri" w:hAnsi="Calibri" w:eastAsia="Calibri" w:cs="Calibri"/>
          <w:spacing w:val="-1"/>
        </w:rPr>
        <w:t xml:space="preserve"> </w:t>
      </w:r>
      <w:r>
        <w:rPr>
          <w:rFonts w:ascii="Calibri" w:hAnsi="Calibri" w:eastAsia="Calibri" w:cs="Calibri"/>
        </w:rPr>
        <w:t>de</w:t>
      </w:r>
      <w:r>
        <w:rPr>
          <w:rFonts w:ascii="Calibri" w:hAnsi="Calibri" w:eastAsia="Calibri" w:cs="Calibri"/>
          <w:spacing w:val="-1"/>
        </w:rPr>
        <w:t>v</w:t>
      </w:r>
      <w:r>
        <w:rPr>
          <w:rFonts w:ascii="Calibri" w:hAnsi="Calibri" w:eastAsia="Calibri" w:cs="Calibri"/>
        </w:rPr>
        <w:t>el</w:t>
      </w:r>
      <w:r>
        <w:rPr>
          <w:rFonts w:ascii="Calibri" w:hAnsi="Calibri" w:eastAsia="Calibri" w:cs="Calibri"/>
          <w:spacing w:val="1"/>
        </w:rPr>
        <w:t>o</w:t>
      </w:r>
      <w:r>
        <w:rPr>
          <w:rFonts w:ascii="Calibri" w:hAnsi="Calibri" w:eastAsia="Calibri" w:cs="Calibri"/>
        </w:rPr>
        <w:t>p</w:t>
      </w:r>
      <w:r>
        <w:rPr>
          <w:rFonts w:ascii="Calibri" w:hAnsi="Calibri" w:eastAsia="Calibri" w:cs="Calibri"/>
          <w:spacing w:val="-3"/>
        </w:rPr>
        <w:t xml:space="preserve"> </w:t>
      </w:r>
      <w:r>
        <w:rPr>
          <w:rFonts w:ascii="Calibri" w:hAnsi="Calibri" w:eastAsia="Calibri" w:cs="Calibri"/>
          <w:spacing w:val="1"/>
        </w:rPr>
        <w:t>to</w:t>
      </w:r>
      <w:r>
        <w:rPr>
          <w:rFonts w:ascii="Calibri" w:hAnsi="Calibri" w:eastAsia="Calibri" w:cs="Calibri"/>
          <w:spacing w:val="-3"/>
        </w:rPr>
        <w:t>g</w:t>
      </w:r>
      <w:r>
        <w:rPr>
          <w:rFonts w:ascii="Calibri" w:hAnsi="Calibri" w:eastAsia="Calibri" w:cs="Calibri"/>
          <w:spacing w:val="-2"/>
        </w:rPr>
        <w:t>e</w:t>
      </w:r>
      <w:r>
        <w:rPr>
          <w:rFonts w:ascii="Calibri" w:hAnsi="Calibri" w:eastAsia="Calibri" w:cs="Calibri"/>
        </w:rPr>
        <w:t xml:space="preserve">ther </w:t>
      </w:r>
      <w:r>
        <w:rPr>
          <w:rFonts w:ascii="Calibri" w:hAnsi="Calibri" w:eastAsia="Calibri" w:cs="Calibri"/>
          <w:spacing w:val="-1"/>
        </w:rPr>
        <w:t>o</w:t>
      </w:r>
      <w:r>
        <w:rPr>
          <w:rFonts w:ascii="Calibri" w:hAnsi="Calibri" w:eastAsia="Calibri" w:cs="Calibri"/>
        </w:rPr>
        <w:t>r</w:t>
      </w:r>
      <w:r>
        <w:rPr>
          <w:rFonts w:ascii="Calibri" w:hAnsi="Calibri" w:eastAsia="Calibri" w:cs="Calibri"/>
          <w:spacing w:val="1"/>
        </w:rPr>
        <w:t xml:space="preserve"> </w:t>
      </w:r>
      <w:r>
        <w:rPr>
          <w:rFonts w:ascii="Calibri" w:hAnsi="Calibri" w:eastAsia="Calibri" w:cs="Calibri"/>
          <w:spacing w:val="-2"/>
        </w:rPr>
        <w:t>c</w:t>
      </w:r>
      <w:r>
        <w:rPr>
          <w:rFonts w:ascii="Calibri" w:hAnsi="Calibri" w:eastAsia="Calibri" w:cs="Calibri"/>
          <w:spacing w:val="1"/>
        </w:rPr>
        <w:t>o</w:t>
      </w:r>
      <w:r>
        <w:rPr>
          <w:rFonts w:ascii="Calibri" w:hAnsi="Calibri" w:eastAsia="Calibri" w:cs="Calibri"/>
          <w:spacing w:val="-1"/>
        </w:rPr>
        <w:t>n</w:t>
      </w:r>
      <w:r>
        <w:rPr>
          <w:rFonts w:ascii="Calibri" w:hAnsi="Calibri" w:eastAsia="Calibri" w:cs="Calibri"/>
        </w:rPr>
        <w:t>su</w:t>
      </w:r>
      <w:r>
        <w:rPr>
          <w:rFonts w:ascii="Calibri" w:hAnsi="Calibri" w:eastAsia="Calibri" w:cs="Calibri"/>
          <w:spacing w:val="-1"/>
        </w:rPr>
        <w:t>l</w:t>
      </w:r>
      <w:r>
        <w:rPr>
          <w:rFonts w:ascii="Calibri" w:hAnsi="Calibri" w:eastAsia="Calibri" w:cs="Calibri"/>
        </w:rPr>
        <w:t>t</w:t>
      </w:r>
      <w:r>
        <w:rPr>
          <w:rFonts w:ascii="Calibri" w:hAnsi="Calibri" w:eastAsia="Calibri" w:cs="Calibri"/>
          <w:spacing w:val="1"/>
        </w:rPr>
        <w:t xml:space="preserve"> </w:t>
      </w:r>
      <w:r>
        <w:rPr>
          <w:rFonts w:ascii="Calibri" w:hAnsi="Calibri" w:eastAsia="Calibri" w:cs="Calibri"/>
          <w:spacing w:val="-2"/>
        </w:rPr>
        <w:t>e</w:t>
      </w:r>
      <w:r>
        <w:rPr>
          <w:rFonts w:ascii="Calibri" w:hAnsi="Calibri" w:eastAsia="Calibri" w:cs="Calibri"/>
        </w:rPr>
        <w:t>ach</w:t>
      </w:r>
      <w:r>
        <w:rPr>
          <w:rFonts w:ascii="Calibri" w:hAnsi="Calibri" w:eastAsia="Calibri" w:cs="Calibri"/>
          <w:spacing w:val="-3"/>
        </w:rPr>
        <w:t xml:space="preserve"> </w:t>
      </w:r>
      <w:r>
        <w:rPr>
          <w:rFonts w:ascii="Calibri" w:hAnsi="Calibri" w:eastAsia="Calibri" w:cs="Calibri"/>
          <w:spacing w:val="1"/>
        </w:rPr>
        <w:t>o</w:t>
      </w:r>
      <w:r>
        <w:rPr>
          <w:rFonts w:ascii="Calibri" w:hAnsi="Calibri" w:eastAsia="Calibri" w:cs="Calibri"/>
        </w:rPr>
        <w:t>ther</w:t>
      </w:r>
      <w:r>
        <w:rPr>
          <w:rFonts w:ascii="Calibri" w:hAnsi="Calibri" w:eastAsia="Calibri" w:cs="Calibri"/>
          <w:spacing w:val="-2"/>
        </w:rPr>
        <w:t xml:space="preserve"> </w:t>
      </w:r>
      <w:r>
        <w:rPr>
          <w:rFonts w:ascii="Calibri" w:hAnsi="Calibri" w:eastAsia="Calibri" w:cs="Calibri"/>
          <w:spacing w:val="1"/>
        </w:rPr>
        <w:t>o</w:t>
      </w:r>
      <w:r>
        <w:rPr>
          <w:rFonts w:ascii="Calibri" w:hAnsi="Calibri" w:eastAsia="Calibri" w:cs="Calibri"/>
          <w:spacing w:val="-1"/>
        </w:rPr>
        <w:t>n</w:t>
      </w:r>
      <w:r>
        <w:rPr>
          <w:rFonts w:ascii="Calibri" w:hAnsi="Calibri" w:eastAsia="Calibri" w:cs="Calibri"/>
        </w:rPr>
        <w:t>.</w:t>
      </w:r>
    </w:p>
    <w:p w:rsidR="00053E75" w:rsidRDefault="00053E75" w14:paraId="5154BAF6" w14:textId="77777777">
      <w:pPr>
        <w:spacing w:before="3" w:after="0" w:line="180" w:lineRule="exact"/>
        <w:rPr>
          <w:sz w:val="18"/>
          <w:szCs w:val="18"/>
        </w:rPr>
      </w:pPr>
    </w:p>
    <w:p w:rsidR="00053E75" w:rsidRDefault="00BF1E13" w14:paraId="3A95623C" w14:textId="77777777">
      <w:pPr>
        <w:spacing w:after="0" w:line="258" w:lineRule="auto"/>
        <w:ind w:left="100" w:right="658"/>
        <w:rPr>
          <w:rFonts w:ascii="Calibri" w:hAnsi="Calibri" w:eastAsia="Calibri" w:cs="Calibri"/>
        </w:rPr>
      </w:pPr>
      <w:r>
        <w:rPr>
          <w:rFonts w:ascii="Calibri" w:hAnsi="Calibri" w:eastAsia="Calibri" w:cs="Calibri"/>
        </w:rPr>
        <w:t>Based</w:t>
      </w:r>
      <w:r>
        <w:rPr>
          <w:rFonts w:ascii="Calibri" w:hAnsi="Calibri" w:eastAsia="Calibri" w:cs="Calibri"/>
          <w:spacing w:val="-2"/>
        </w:rPr>
        <w:t xml:space="preserve"> </w:t>
      </w:r>
      <w:r>
        <w:rPr>
          <w:rFonts w:ascii="Calibri" w:hAnsi="Calibri" w:eastAsia="Calibri" w:cs="Calibri"/>
          <w:spacing w:val="1"/>
        </w:rPr>
        <w:t>o</w:t>
      </w:r>
      <w:r>
        <w:rPr>
          <w:rFonts w:ascii="Calibri" w:hAnsi="Calibri" w:eastAsia="Calibri" w:cs="Calibri"/>
        </w:rPr>
        <w:t>n</w:t>
      </w:r>
      <w:r>
        <w:rPr>
          <w:rFonts w:ascii="Calibri" w:hAnsi="Calibri" w:eastAsia="Calibri" w:cs="Calibri"/>
          <w:spacing w:val="-1"/>
        </w:rPr>
        <w:t xml:space="preserve"> </w:t>
      </w:r>
      <w:r>
        <w:rPr>
          <w:rFonts w:ascii="Calibri" w:hAnsi="Calibri" w:eastAsia="Calibri" w:cs="Calibri"/>
          <w:spacing w:val="1"/>
        </w:rPr>
        <w:t>t</w:t>
      </w:r>
      <w:r>
        <w:rPr>
          <w:rFonts w:ascii="Calibri" w:hAnsi="Calibri" w:eastAsia="Calibri" w:cs="Calibri"/>
          <w:spacing w:val="-1"/>
        </w:rPr>
        <w:t>h</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rPr>
        <w:t>central</w:t>
      </w:r>
      <w:r>
        <w:rPr>
          <w:rFonts w:ascii="Calibri" w:hAnsi="Calibri" w:eastAsia="Calibri" w:cs="Calibri"/>
          <w:spacing w:val="-3"/>
        </w:rPr>
        <w:t>i</w:t>
      </w:r>
      <w:r>
        <w:rPr>
          <w:rFonts w:ascii="Calibri" w:hAnsi="Calibri" w:eastAsia="Calibri" w:cs="Calibri"/>
        </w:rPr>
        <w:t>ty</w:t>
      </w:r>
      <w:r>
        <w:rPr>
          <w:rFonts w:ascii="Calibri" w:hAnsi="Calibri" w:eastAsia="Calibri" w:cs="Calibri"/>
          <w:spacing w:val="-1"/>
        </w:rPr>
        <w:t xml:space="preserve"> </w:t>
      </w:r>
      <w:r>
        <w:rPr>
          <w:rFonts w:ascii="Calibri" w:hAnsi="Calibri" w:eastAsia="Calibri" w:cs="Calibri"/>
          <w:spacing w:val="1"/>
        </w:rPr>
        <w:t>o</w:t>
      </w:r>
      <w:r>
        <w:rPr>
          <w:rFonts w:ascii="Calibri" w:hAnsi="Calibri" w:eastAsia="Calibri" w:cs="Calibri"/>
        </w:rPr>
        <w:t>f</w:t>
      </w:r>
      <w:r>
        <w:rPr>
          <w:rFonts w:ascii="Calibri" w:hAnsi="Calibri" w:eastAsia="Calibri" w:cs="Calibri"/>
          <w:spacing w:val="-2"/>
        </w:rPr>
        <w:t xml:space="preserve"> </w:t>
      </w:r>
      <w:r>
        <w:rPr>
          <w:rFonts w:ascii="Calibri" w:hAnsi="Calibri" w:eastAsia="Calibri" w:cs="Calibri"/>
          <w:spacing w:val="-1"/>
        </w:rPr>
        <w:t>p</w:t>
      </w:r>
      <w:r>
        <w:rPr>
          <w:rFonts w:ascii="Calibri" w:hAnsi="Calibri" w:eastAsia="Calibri" w:cs="Calibri"/>
        </w:rPr>
        <w:t>r</w:t>
      </w:r>
      <w:r>
        <w:rPr>
          <w:rFonts w:ascii="Calibri" w:hAnsi="Calibri" w:eastAsia="Calibri" w:cs="Calibri"/>
          <w:spacing w:val="1"/>
        </w:rPr>
        <w:t>o</w:t>
      </w:r>
      <w:r>
        <w:rPr>
          <w:rFonts w:ascii="Calibri" w:hAnsi="Calibri" w:eastAsia="Calibri" w:cs="Calibri"/>
        </w:rPr>
        <w:t>t</w:t>
      </w:r>
      <w:r>
        <w:rPr>
          <w:rFonts w:ascii="Calibri" w:hAnsi="Calibri" w:eastAsia="Calibri" w:cs="Calibri"/>
          <w:spacing w:val="1"/>
        </w:rPr>
        <w:t>e</w:t>
      </w:r>
      <w:r>
        <w:rPr>
          <w:rFonts w:ascii="Calibri" w:hAnsi="Calibri" w:eastAsia="Calibri" w:cs="Calibri"/>
          <w:spacing w:val="-2"/>
        </w:rPr>
        <w:t>c</w:t>
      </w:r>
      <w:r>
        <w:rPr>
          <w:rFonts w:ascii="Calibri" w:hAnsi="Calibri" w:eastAsia="Calibri" w:cs="Calibri"/>
        </w:rPr>
        <w:t>ti</w:t>
      </w:r>
      <w:r>
        <w:rPr>
          <w:rFonts w:ascii="Calibri" w:hAnsi="Calibri" w:eastAsia="Calibri" w:cs="Calibri"/>
          <w:spacing w:val="1"/>
        </w:rPr>
        <w:t>o</w:t>
      </w:r>
      <w:r>
        <w:rPr>
          <w:rFonts w:ascii="Calibri" w:hAnsi="Calibri" w:eastAsia="Calibri" w:cs="Calibri"/>
          <w:spacing w:val="-1"/>
        </w:rPr>
        <w:t>n</w:t>
      </w:r>
      <w:r>
        <w:rPr>
          <w:rFonts w:ascii="Calibri" w:hAnsi="Calibri" w:eastAsia="Calibri" w:cs="Calibri"/>
        </w:rPr>
        <w:t>,</w:t>
      </w:r>
      <w:r>
        <w:rPr>
          <w:rFonts w:ascii="Calibri" w:hAnsi="Calibri" w:eastAsia="Calibri" w:cs="Calibri"/>
          <w:spacing w:val="-2"/>
        </w:rPr>
        <w:t xml:space="preserve"> </w:t>
      </w:r>
      <w:r>
        <w:rPr>
          <w:rFonts w:ascii="Calibri" w:hAnsi="Calibri" w:eastAsia="Calibri" w:cs="Calibri"/>
        </w:rPr>
        <w:t>it</w:t>
      </w:r>
      <w:r>
        <w:rPr>
          <w:rFonts w:ascii="Calibri" w:hAnsi="Calibri" w:eastAsia="Calibri" w:cs="Calibri"/>
          <w:spacing w:val="4"/>
        </w:rPr>
        <w:t xml:space="preserve"> </w:t>
      </w:r>
      <w:r>
        <w:rPr>
          <w:rFonts w:ascii="Calibri" w:hAnsi="Calibri" w:eastAsia="Calibri" w:cs="Calibri"/>
        </w:rPr>
        <w:t>is</w:t>
      </w:r>
      <w:r>
        <w:rPr>
          <w:rFonts w:ascii="Calibri" w:hAnsi="Calibri" w:eastAsia="Calibri" w:cs="Calibri"/>
          <w:spacing w:val="-2"/>
        </w:rPr>
        <w:t xml:space="preserve"> </w:t>
      </w:r>
      <w:r>
        <w:rPr>
          <w:rFonts w:ascii="Calibri" w:hAnsi="Calibri" w:eastAsia="Calibri" w:cs="Calibri"/>
        </w:rPr>
        <w:t>stra</w:t>
      </w:r>
      <w:r>
        <w:rPr>
          <w:rFonts w:ascii="Calibri" w:hAnsi="Calibri" w:eastAsia="Calibri" w:cs="Calibri"/>
          <w:spacing w:val="-2"/>
        </w:rPr>
        <w:t>t</w:t>
      </w:r>
      <w:r>
        <w:rPr>
          <w:rFonts w:ascii="Calibri" w:hAnsi="Calibri" w:eastAsia="Calibri" w:cs="Calibri"/>
        </w:rPr>
        <w:t>egic</w:t>
      </w:r>
      <w:r>
        <w:rPr>
          <w:rFonts w:ascii="Calibri" w:hAnsi="Calibri" w:eastAsia="Calibri" w:cs="Calibri"/>
          <w:spacing w:val="1"/>
        </w:rPr>
        <w:t xml:space="preserve"> </w:t>
      </w:r>
      <w:r>
        <w:rPr>
          <w:rFonts w:ascii="Calibri" w:hAnsi="Calibri" w:eastAsia="Calibri" w:cs="Calibri"/>
          <w:spacing w:val="-3"/>
        </w:rPr>
        <w:t>f</w:t>
      </w:r>
      <w:r>
        <w:rPr>
          <w:rFonts w:ascii="Calibri" w:hAnsi="Calibri" w:eastAsia="Calibri" w:cs="Calibri"/>
          <w:spacing w:val="-1"/>
        </w:rPr>
        <w:t>o</w:t>
      </w:r>
      <w:r>
        <w:rPr>
          <w:rFonts w:ascii="Calibri" w:hAnsi="Calibri" w:eastAsia="Calibri" w:cs="Calibri"/>
        </w:rPr>
        <w:t>r t</w:t>
      </w:r>
      <w:r>
        <w:rPr>
          <w:rFonts w:ascii="Calibri" w:hAnsi="Calibri" w:eastAsia="Calibri" w:cs="Calibri"/>
          <w:spacing w:val="-1"/>
        </w:rPr>
        <w:t>h</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rPr>
        <w:t>ed</w:t>
      </w:r>
      <w:r>
        <w:rPr>
          <w:rFonts w:ascii="Calibri" w:hAnsi="Calibri" w:eastAsia="Calibri" w:cs="Calibri"/>
          <w:spacing w:val="-1"/>
        </w:rPr>
        <w:t>u</w:t>
      </w:r>
      <w:r>
        <w:rPr>
          <w:rFonts w:ascii="Calibri" w:hAnsi="Calibri" w:eastAsia="Calibri" w:cs="Calibri"/>
        </w:rPr>
        <w:t>c</w:t>
      </w:r>
      <w:r>
        <w:rPr>
          <w:rFonts w:ascii="Calibri" w:hAnsi="Calibri" w:eastAsia="Calibri" w:cs="Calibri"/>
          <w:spacing w:val="-2"/>
        </w:rPr>
        <w:t>a</w:t>
      </w:r>
      <w:r>
        <w:rPr>
          <w:rFonts w:ascii="Calibri" w:hAnsi="Calibri" w:eastAsia="Calibri" w:cs="Calibri"/>
        </w:rPr>
        <w:t>ti</w:t>
      </w:r>
      <w:r>
        <w:rPr>
          <w:rFonts w:ascii="Calibri" w:hAnsi="Calibri" w:eastAsia="Calibri" w:cs="Calibri"/>
          <w:spacing w:val="1"/>
        </w:rPr>
        <w:t>o</w:t>
      </w:r>
      <w:r>
        <w:rPr>
          <w:rFonts w:ascii="Calibri" w:hAnsi="Calibri" w:eastAsia="Calibri" w:cs="Calibri"/>
        </w:rPr>
        <w:t>n</w:t>
      </w:r>
      <w:r>
        <w:rPr>
          <w:rFonts w:ascii="Calibri" w:hAnsi="Calibri" w:eastAsia="Calibri" w:cs="Calibri"/>
          <w:spacing w:val="-3"/>
        </w:rPr>
        <w:t xml:space="preserve"> </w:t>
      </w:r>
      <w:r>
        <w:rPr>
          <w:rFonts w:ascii="Calibri" w:hAnsi="Calibri" w:eastAsia="Calibri" w:cs="Calibri"/>
        </w:rPr>
        <w:t>s</w:t>
      </w:r>
      <w:r>
        <w:rPr>
          <w:rFonts w:ascii="Calibri" w:hAnsi="Calibri" w:eastAsia="Calibri" w:cs="Calibri"/>
          <w:spacing w:val="1"/>
        </w:rPr>
        <w:t>e</w:t>
      </w:r>
      <w:r>
        <w:rPr>
          <w:rFonts w:ascii="Calibri" w:hAnsi="Calibri" w:eastAsia="Calibri" w:cs="Calibri"/>
          <w:spacing w:val="-2"/>
        </w:rPr>
        <w:t>c</w:t>
      </w:r>
      <w:r>
        <w:rPr>
          <w:rFonts w:ascii="Calibri" w:hAnsi="Calibri" w:eastAsia="Calibri" w:cs="Calibri"/>
        </w:rPr>
        <w:t>t</w:t>
      </w:r>
      <w:r>
        <w:rPr>
          <w:rFonts w:ascii="Calibri" w:hAnsi="Calibri" w:eastAsia="Calibri" w:cs="Calibri"/>
          <w:spacing w:val="1"/>
        </w:rPr>
        <w:t>o</w:t>
      </w:r>
      <w:r>
        <w:rPr>
          <w:rFonts w:ascii="Calibri" w:hAnsi="Calibri" w:eastAsia="Calibri" w:cs="Calibri"/>
        </w:rPr>
        <w:t>r</w:t>
      </w:r>
      <w:r>
        <w:rPr>
          <w:rFonts w:ascii="Calibri" w:hAnsi="Calibri" w:eastAsia="Calibri" w:cs="Calibri"/>
          <w:spacing w:val="-2"/>
        </w:rPr>
        <w:t xml:space="preserve"> </w:t>
      </w:r>
      <w:r>
        <w:rPr>
          <w:rFonts w:ascii="Calibri" w:hAnsi="Calibri" w:eastAsia="Calibri" w:cs="Calibri"/>
          <w:spacing w:val="1"/>
        </w:rPr>
        <w:t>t</w:t>
      </w:r>
      <w:r>
        <w:rPr>
          <w:rFonts w:ascii="Calibri" w:hAnsi="Calibri" w:eastAsia="Calibri" w:cs="Calibri"/>
        </w:rPr>
        <w:t>o</w:t>
      </w:r>
      <w:r>
        <w:rPr>
          <w:rFonts w:ascii="Calibri" w:hAnsi="Calibri" w:eastAsia="Calibri" w:cs="Calibri"/>
          <w:spacing w:val="-1"/>
        </w:rPr>
        <w:t xml:space="preserve"> </w:t>
      </w:r>
      <w:r>
        <w:rPr>
          <w:rFonts w:ascii="Calibri" w:hAnsi="Calibri" w:eastAsia="Calibri" w:cs="Calibri"/>
        </w:rPr>
        <w:t>r</w:t>
      </w:r>
      <w:r>
        <w:rPr>
          <w:rFonts w:ascii="Calibri" w:hAnsi="Calibri" w:eastAsia="Calibri" w:cs="Calibri"/>
          <w:spacing w:val="-2"/>
        </w:rPr>
        <w:t>e</w:t>
      </w:r>
      <w:r>
        <w:rPr>
          <w:rFonts w:ascii="Calibri" w:hAnsi="Calibri" w:eastAsia="Calibri" w:cs="Calibri"/>
        </w:rPr>
        <w:t>flect</w:t>
      </w:r>
      <w:r>
        <w:rPr>
          <w:rFonts w:ascii="Calibri" w:hAnsi="Calibri" w:eastAsia="Calibri" w:cs="Calibri"/>
          <w:spacing w:val="1"/>
        </w:rPr>
        <w:t xml:space="preserve"> </w:t>
      </w:r>
      <w:r>
        <w:rPr>
          <w:rFonts w:ascii="Calibri" w:hAnsi="Calibri" w:eastAsia="Calibri" w:cs="Calibri"/>
        </w:rPr>
        <w:t>t</w:t>
      </w:r>
      <w:r>
        <w:rPr>
          <w:rFonts w:ascii="Calibri" w:hAnsi="Calibri" w:eastAsia="Calibri" w:cs="Calibri"/>
          <w:spacing w:val="-3"/>
        </w:rPr>
        <w:t>h</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spacing w:val="-1"/>
        </w:rPr>
        <w:t>p</w:t>
      </w:r>
      <w:r>
        <w:rPr>
          <w:rFonts w:ascii="Calibri" w:hAnsi="Calibri" w:eastAsia="Calibri" w:cs="Calibri"/>
        </w:rPr>
        <w:t>r</w:t>
      </w:r>
      <w:r>
        <w:rPr>
          <w:rFonts w:ascii="Calibri" w:hAnsi="Calibri" w:eastAsia="Calibri" w:cs="Calibri"/>
          <w:spacing w:val="-1"/>
        </w:rPr>
        <w:t>o</w:t>
      </w:r>
      <w:r>
        <w:rPr>
          <w:rFonts w:ascii="Calibri" w:hAnsi="Calibri" w:eastAsia="Calibri" w:cs="Calibri"/>
        </w:rPr>
        <w:t>t</w:t>
      </w:r>
      <w:r>
        <w:rPr>
          <w:rFonts w:ascii="Calibri" w:hAnsi="Calibri" w:eastAsia="Calibri" w:cs="Calibri"/>
          <w:spacing w:val="1"/>
        </w:rPr>
        <w:t>e</w:t>
      </w:r>
      <w:r>
        <w:rPr>
          <w:rFonts w:ascii="Calibri" w:hAnsi="Calibri" w:eastAsia="Calibri" w:cs="Calibri"/>
          <w:spacing w:val="-2"/>
        </w:rPr>
        <w:t>c</w:t>
      </w:r>
      <w:r>
        <w:rPr>
          <w:rFonts w:ascii="Calibri" w:hAnsi="Calibri" w:eastAsia="Calibri" w:cs="Calibri"/>
        </w:rPr>
        <w:t>ti</w:t>
      </w:r>
      <w:r>
        <w:rPr>
          <w:rFonts w:ascii="Calibri" w:hAnsi="Calibri" w:eastAsia="Calibri" w:cs="Calibri"/>
          <w:spacing w:val="-1"/>
        </w:rPr>
        <w:t>v</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spacing w:val="-1"/>
        </w:rPr>
        <w:t>n</w:t>
      </w:r>
      <w:r>
        <w:rPr>
          <w:rFonts w:ascii="Calibri" w:hAnsi="Calibri" w:eastAsia="Calibri" w:cs="Calibri"/>
        </w:rPr>
        <w:t>atu</w:t>
      </w:r>
      <w:r>
        <w:rPr>
          <w:rFonts w:ascii="Calibri" w:hAnsi="Calibri" w:eastAsia="Calibri" w:cs="Calibri"/>
          <w:spacing w:val="-1"/>
        </w:rPr>
        <w:t>r</w:t>
      </w:r>
      <w:r>
        <w:rPr>
          <w:rFonts w:ascii="Calibri" w:hAnsi="Calibri" w:eastAsia="Calibri" w:cs="Calibri"/>
        </w:rPr>
        <w:t>e</w:t>
      </w:r>
      <w:r>
        <w:rPr>
          <w:rFonts w:ascii="Calibri" w:hAnsi="Calibri" w:eastAsia="Calibri" w:cs="Calibri"/>
          <w:spacing w:val="-4"/>
        </w:rPr>
        <w:t xml:space="preserve"> </w:t>
      </w:r>
      <w:r>
        <w:rPr>
          <w:rFonts w:ascii="Calibri" w:hAnsi="Calibri" w:eastAsia="Calibri" w:cs="Calibri"/>
          <w:spacing w:val="1"/>
        </w:rPr>
        <w:t>o</w:t>
      </w:r>
      <w:r>
        <w:rPr>
          <w:rFonts w:ascii="Calibri" w:hAnsi="Calibri" w:eastAsia="Calibri" w:cs="Calibri"/>
        </w:rPr>
        <w:t xml:space="preserve">f </w:t>
      </w:r>
      <w:r>
        <w:rPr>
          <w:rFonts w:ascii="Calibri" w:hAnsi="Calibri" w:eastAsia="Calibri" w:cs="Calibri"/>
          <w:spacing w:val="1"/>
        </w:rPr>
        <w:t>e</w:t>
      </w:r>
      <w:r>
        <w:rPr>
          <w:rFonts w:ascii="Calibri" w:hAnsi="Calibri" w:eastAsia="Calibri" w:cs="Calibri"/>
          <w:spacing w:val="-1"/>
        </w:rPr>
        <w:t>du</w:t>
      </w:r>
      <w:r>
        <w:rPr>
          <w:rFonts w:ascii="Calibri" w:hAnsi="Calibri" w:eastAsia="Calibri" w:cs="Calibri"/>
        </w:rPr>
        <w:t>c</w:t>
      </w:r>
      <w:r>
        <w:rPr>
          <w:rFonts w:ascii="Calibri" w:hAnsi="Calibri" w:eastAsia="Calibri" w:cs="Calibri"/>
          <w:spacing w:val="-2"/>
        </w:rPr>
        <w:t>a</w:t>
      </w:r>
      <w:r>
        <w:rPr>
          <w:rFonts w:ascii="Calibri" w:hAnsi="Calibri" w:eastAsia="Calibri" w:cs="Calibri"/>
        </w:rPr>
        <w:t>ti</w:t>
      </w:r>
      <w:r>
        <w:rPr>
          <w:rFonts w:ascii="Calibri" w:hAnsi="Calibri" w:eastAsia="Calibri" w:cs="Calibri"/>
          <w:spacing w:val="1"/>
        </w:rPr>
        <w:t>o</w:t>
      </w:r>
      <w:r>
        <w:rPr>
          <w:rFonts w:ascii="Calibri" w:hAnsi="Calibri" w:eastAsia="Calibri" w:cs="Calibri"/>
        </w:rPr>
        <w:t>n in</w:t>
      </w:r>
      <w:r>
        <w:rPr>
          <w:rFonts w:ascii="Calibri" w:hAnsi="Calibri" w:eastAsia="Calibri" w:cs="Calibri"/>
          <w:spacing w:val="-1"/>
        </w:rPr>
        <w:t xml:space="preserve"> </w:t>
      </w:r>
      <w:r>
        <w:rPr>
          <w:rFonts w:ascii="Calibri" w:hAnsi="Calibri" w:eastAsia="Calibri" w:cs="Calibri"/>
          <w:spacing w:val="1"/>
        </w:rPr>
        <w:t>t</w:t>
      </w:r>
      <w:r>
        <w:rPr>
          <w:rFonts w:ascii="Calibri" w:hAnsi="Calibri" w:eastAsia="Calibri" w:cs="Calibri"/>
          <w:spacing w:val="-1"/>
        </w:rPr>
        <w:t>h</w:t>
      </w:r>
      <w:r>
        <w:rPr>
          <w:rFonts w:ascii="Calibri" w:hAnsi="Calibri" w:eastAsia="Calibri" w:cs="Calibri"/>
        </w:rPr>
        <w:t>eir</w:t>
      </w:r>
      <w:r>
        <w:rPr>
          <w:rFonts w:ascii="Calibri" w:hAnsi="Calibri" w:eastAsia="Calibri" w:cs="Calibri"/>
          <w:spacing w:val="-2"/>
        </w:rPr>
        <w:t xml:space="preserve"> </w:t>
      </w:r>
      <w:r>
        <w:rPr>
          <w:rFonts w:ascii="Calibri" w:hAnsi="Calibri" w:eastAsia="Calibri" w:cs="Calibri"/>
          <w:spacing w:val="1"/>
        </w:rPr>
        <w:t>o</w:t>
      </w:r>
      <w:r>
        <w:rPr>
          <w:rFonts w:ascii="Calibri" w:hAnsi="Calibri" w:eastAsia="Calibri" w:cs="Calibri"/>
          <w:spacing w:val="-1"/>
        </w:rPr>
        <w:t>b</w:t>
      </w:r>
      <w:r>
        <w:rPr>
          <w:rFonts w:ascii="Calibri" w:hAnsi="Calibri" w:eastAsia="Calibri" w:cs="Calibri"/>
        </w:rPr>
        <w:t>je</w:t>
      </w:r>
      <w:r>
        <w:rPr>
          <w:rFonts w:ascii="Calibri" w:hAnsi="Calibri" w:eastAsia="Calibri" w:cs="Calibri"/>
          <w:spacing w:val="1"/>
        </w:rPr>
        <w:t>c</w:t>
      </w:r>
      <w:r>
        <w:rPr>
          <w:rFonts w:ascii="Calibri" w:hAnsi="Calibri" w:eastAsia="Calibri" w:cs="Calibri"/>
        </w:rPr>
        <w:t>t</w:t>
      </w:r>
      <w:r>
        <w:rPr>
          <w:rFonts w:ascii="Calibri" w:hAnsi="Calibri" w:eastAsia="Calibri" w:cs="Calibri"/>
          <w:spacing w:val="-2"/>
        </w:rPr>
        <w:t>i</w:t>
      </w:r>
      <w:r>
        <w:rPr>
          <w:rFonts w:ascii="Calibri" w:hAnsi="Calibri" w:eastAsia="Calibri" w:cs="Calibri"/>
          <w:spacing w:val="1"/>
        </w:rPr>
        <w:t>v</w:t>
      </w:r>
      <w:r>
        <w:rPr>
          <w:rFonts w:ascii="Calibri" w:hAnsi="Calibri" w:eastAsia="Calibri" w:cs="Calibri"/>
        </w:rPr>
        <w:t xml:space="preserve">es. GEC’s </w:t>
      </w:r>
      <w:hyperlink r:id="rId9">
        <w:r>
          <w:rPr>
            <w:rFonts w:ascii="Calibri" w:hAnsi="Calibri" w:eastAsia="Calibri" w:cs="Calibri"/>
            <w:color w:val="0462C1"/>
            <w:spacing w:val="-2"/>
            <w:u w:val="single" w:color="0462C1"/>
          </w:rPr>
          <w:t>R</w:t>
        </w:r>
        <w:r>
          <w:rPr>
            <w:rFonts w:ascii="Calibri" w:hAnsi="Calibri" w:eastAsia="Calibri" w:cs="Calibri"/>
            <w:color w:val="0462C1"/>
            <w:u w:val="single" w:color="0462C1"/>
          </w:rPr>
          <w:t>es</w:t>
        </w:r>
        <w:r>
          <w:rPr>
            <w:rFonts w:ascii="Calibri" w:hAnsi="Calibri" w:eastAsia="Calibri" w:cs="Calibri"/>
            <w:color w:val="0462C1"/>
            <w:spacing w:val="-1"/>
            <w:u w:val="single" w:color="0462C1"/>
          </w:rPr>
          <w:t>p</w:t>
        </w:r>
        <w:r>
          <w:rPr>
            <w:rFonts w:ascii="Calibri" w:hAnsi="Calibri" w:eastAsia="Calibri" w:cs="Calibri"/>
            <w:color w:val="0462C1"/>
            <w:spacing w:val="1"/>
            <w:u w:val="single" w:color="0462C1"/>
          </w:rPr>
          <w:t>o</w:t>
        </w:r>
        <w:r>
          <w:rPr>
            <w:rFonts w:ascii="Calibri" w:hAnsi="Calibri" w:eastAsia="Calibri" w:cs="Calibri"/>
            <w:color w:val="0462C1"/>
            <w:spacing w:val="-1"/>
            <w:u w:val="single" w:color="0462C1"/>
          </w:rPr>
          <w:t>n</w:t>
        </w:r>
        <w:r>
          <w:rPr>
            <w:rFonts w:ascii="Calibri" w:hAnsi="Calibri" w:eastAsia="Calibri" w:cs="Calibri"/>
            <w:color w:val="0462C1"/>
            <w:u w:val="single" w:color="0462C1"/>
          </w:rPr>
          <w:t>se</w:t>
        </w:r>
        <w:r>
          <w:rPr>
            <w:rFonts w:ascii="Calibri" w:hAnsi="Calibri" w:eastAsia="Calibri" w:cs="Calibri"/>
            <w:color w:val="0462C1"/>
            <w:spacing w:val="-2"/>
            <w:u w:val="single" w:color="0462C1"/>
          </w:rPr>
          <w:t xml:space="preserve"> </w:t>
        </w:r>
        <w:r>
          <w:rPr>
            <w:rFonts w:ascii="Calibri" w:hAnsi="Calibri" w:eastAsia="Calibri" w:cs="Calibri"/>
            <w:color w:val="0462C1"/>
            <w:u w:val="single" w:color="0462C1"/>
          </w:rPr>
          <w:t>Fra</w:t>
        </w:r>
        <w:r>
          <w:rPr>
            <w:rFonts w:ascii="Calibri" w:hAnsi="Calibri" w:eastAsia="Calibri" w:cs="Calibri"/>
            <w:color w:val="0462C1"/>
            <w:spacing w:val="-2"/>
            <w:u w:val="single" w:color="0462C1"/>
          </w:rPr>
          <w:t>m</w:t>
        </w:r>
        <w:r>
          <w:rPr>
            <w:rFonts w:ascii="Calibri" w:hAnsi="Calibri" w:eastAsia="Calibri" w:cs="Calibri"/>
            <w:color w:val="0462C1"/>
            <w:u w:val="single" w:color="0462C1"/>
          </w:rPr>
          <w:t>e</w:t>
        </w:r>
        <w:r>
          <w:rPr>
            <w:rFonts w:ascii="Calibri" w:hAnsi="Calibri" w:eastAsia="Calibri" w:cs="Calibri"/>
            <w:color w:val="0462C1"/>
            <w:spacing w:val="-1"/>
            <w:u w:val="single" w:color="0462C1"/>
          </w:rPr>
          <w:t>w</w:t>
        </w:r>
        <w:r>
          <w:rPr>
            <w:rFonts w:ascii="Calibri" w:hAnsi="Calibri" w:eastAsia="Calibri" w:cs="Calibri"/>
            <w:color w:val="0462C1"/>
            <w:spacing w:val="1"/>
            <w:u w:val="single" w:color="0462C1"/>
          </w:rPr>
          <w:t>o</w:t>
        </w:r>
        <w:r>
          <w:rPr>
            <w:rFonts w:ascii="Calibri" w:hAnsi="Calibri" w:eastAsia="Calibri" w:cs="Calibri"/>
            <w:color w:val="0462C1"/>
            <w:u w:val="single" w:color="0462C1"/>
          </w:rPr>
          <w:t>rk</w:t>
        </w:r>
        <w:r>
          <w:rPr>
            <w:rFonts w:ascii="Calibri" w:hAnsi="Calibri" w:eastAsia="Calibri" w:cs="Calibri"/>
            <w:color w:val="0462C1"/>
            <w:spacing w:val="-1"/>
          </w:rPr>
          <w:t xml:space="preserve"> </w:t>
        </w:r>
      </w:hyperlink>
      <w:r>
        <w:rPr>
          <w:rFonts w:ascii="Calibri" w:hAnsi="Calibri" w:eastAsia="Calibri" w:cs="Calibri"/>
          <w:color w:val="000000"/>
          <w:spacing w:val="-1"/>
        </w:rPr>
        <w:t>p</w:t>
      </w:r>
      <w:r>
        <w:rPr>
          <w:rFonts w:ascii="Calibri" w:hAnsi="Calibri" w:eastAsia="Calibri" w:cs="Calibri"/>
          <w:color w:val="000000"/>
        </w:rPr>
        <w:t>r</w:t>
      </w:r>
      <w:r>
        <w:rPr>
          <w:rFonts w:ascii="Calibri" w:hAnsi="Calibri" w:eastAsia="Calibri" w:cs="Calibri"/>
          <w:color w:val="000000"/>
          <w:spacing w:val="-1"/>
        </w:rPr>
        <w:t>omo</w:t>
      </w:r>
      <w:r>
        <w:rPr>
          <w:rFonts w:ascii="Calibri" w:hAnsi="Calibri" w:eastAsia="Calibri" w:cs="Calibri"/>
          <w:color w:val="000000"/>
        </w:rPr>
        <w:t>t</w:t>
      </w:r>
      <w:r>
        <w:rPr>
          <w:rFonts w:ascii="Calibri" w:hAnsi="Calibri" w:eastAsia="Calibri" w:cs="Calibri"/>
          <w:color w:val="000000"/>
          <w:spacing w:val="1"/>
        </w:rPr>
        <w:t>e</w:t>
      </w:r>
      <w:r>
        <w:rPr>
          <w:rFonts w:ascii="Calibri" w:hAnsi="Calibri" w:eastAsia="Calibri" w:cs="Calibri"/>
          <w:color w:val="000000"/>
        </w:rPr>
        <w:t>s d</w:t>
      </w:r>
      <w:r>
        <w:rPr>
          <w:rFonts w:ascii="Calibri" w:hAnsi="Calibri" w:eastAsia="Calibri" w:cs="Calibri"/>
          <w:color w:val="000000"/>
          <w:spacing w:val="-2"/>
        </w:rPr>
        <w:t>e</w:t>
      </w:r>
      <w:r>
        <w:rPr>
          <w:rFonts w:ascii="Calibri" w:hAnsi="Calibri" w:eastAsia="Calibri" w:cs="Calibri"/>
          <w:color w:val="000000"/>
          <w:spacing w:val="1"/>
        </w:rPr>
        <w:t>v</w:t>
      </w:r>
      <w:r>
        <w:rPr>
          <w:rFonts w:ascii="Calibri" w:hAnsi="Calibri" w:eastAsia="Calibri" w:cs="Calibri"/>
          <w:color w:val="000000"/>
        </w:rPr>
        <w:t>e</w:t>
      </w:r>
      <w:r>
        <w:rPr>
          <w:rFonts w:ascii="Calibri" w:hAnsi="Calibri" w:eastAsia="Calibri" w:cs="Calibri"/>
          <w:color w:val="000000"/>
          <w:spacing w:val="-2"/>
        </w:rPr>
        <w:t>l</w:t>
      </w:r>
      <w:r>
        <w:rPr>
          <w:rFonts w:ascii="Calibri" w:hAnsi="Calibri" w:eastAsia="Calibri" w:cs="Calibri"/>
          <w:color w:val="000000"/>
          <w:spacing w:val="1"/>
        </w:rPr>
        <w:t>o</w:t>
      </w:r>
      <w:r>
        <w:rPr>
          <w:rFonts w:ascii="Calibri" w:hAnsi="Calibri" w:eastAsia="Calibri" w:cs="Calibri"/>
          <w:color w:val="000000"/>
          <w:spacing w:val="-1"/>
        </w:rPr>
        <w:t>p</w:t>
      </w:r>
      <w:r>
        <w:rPr>
          <w:rFonts w:ascii="Calibri" w:hAnsi="Calibri" w:eastAsia="Calibri" w:cs="Calibri"/>
          <w:color w:val="000000"/>
        </w:rPr>
        <w:t>i</w:t>
      </w:r>
      <w:r>
        <w:rPr>
          <w:rFonts w:ascii="Calibri" w:hAnsi="Calibri" w:eastAsia="Calibri" w:cs="Calibri"/>
          <w:color w:val="000000"/>
          <w:spacing w:val="-1"/>
        </w:rPr>
        <w:t>n</w:t>
      </w:r>
      <w:r>
        <w:rPr>
          <w:rFonts w:ascii="Calibri" w:hAnsi="Calibri" w:eastAsia="Calibri" w:cs="Calibri"/>
          <w:color w:val="000000"/>
        </w:rPr>
        <w:t>g</w:t>
      </w:r>
      <w:r>
        <w:rPr>
          <w:rFonts w:ascii="Calibri" w:hAnsi="Calibri" w:eastAsia="Calibri" w:cs="Calibri"/>
          <w:color w:val="000000"/>
          <w:spacing w:val="-1"/>
        </w:rPr>
        <w:t xml:space="preserve"> </w:t>
      </w:r>
      <w:r>
        <w:rPr>
          <w:rFonts w:ascii="Calibri" w:hAnsi="Calibri" w:eastAsia="Calibri" w:cs="Calibri"/>
          <w:color w:val="000000"/>
        </w:rPr>
        <w:t>E</w:t>
      </w:r>
      <w:r>
        <w:rPr>
          <w:rFonts w:ascii="Calibri" w:hAnsi="Calibri" w:eastAsia="Calibri" w:cs="Calibri"/>
          <w:color w:val="000000"/>
          <w:spacing w:val="-1"/>
        </w:rPr>
        <w:t>du</w:t>
      </w:r>
      <w:r>
        <w:rPr>
          <w:rFonts w:ascii="Calibri" w:hAnsi="Calibri" w:eastAsia="Calibri" w:cs="Calibri"/>
          <w:color w:val="000000"/>
        </w:rPr>
        <w:t>cat</w:t>
      </w:r>
      <w:r>
        <w:rPr>
          <w:rFonts w:ascii="Calibri" w:hAnsi="Calibri" w:eastAsia="Calibri" w:cs="Calibri"/>
          <w:color w:val="000000"/>
          <w:spacing w:val="-2"/>
        </w:rPr>
        <w:t>i</w:t>
      </w:r>
      <w:r>
        <w:rPr>
          <w:rFonts w:ascii="Calibri" w:hAnsi="Calibri" w:eastAsia="Calibri" w:cs="Calibri"/>
          <w:color w:val="000000"/>
          <w:spacing w:val="1"/>
        </w:rPr>
        <w:t>o</w:t>
      </w:r>
      <w:r>
        <w:rPr>
          <w:rFonts w:ascii="Calibri" w:hAnsi="Calibri" w:eastAsia="Calibri" w:cs="Calibri"/>
          <w:color w:val="000000"/>
        </w:rPr>
        <w:t>n</w:t>
      </w:r>
      <w:r>
        <w:rPr>
          <w:rFonts w:ascii="Calibri" w:hAnsi="Calibri" w:eastAsia="Calibri" w:cs="Calibri"/>
          <w:color w:val="000000"/>
          <w:spacing w:val="-1"/>
        </w:rPr>
        <w:t xml:space="preserve"> </w:t>
      </w:r>
      <w:r>
        <w:rPr>
          <w:rFonts w:ascii="Calibri" w:hAnsi="Calibri" w:eastAsia="Calibri" w:cs="Calibri"/>
          <w:color w:val="000000"/>
          <w:spacing w:val="-2"/>
        </w:rPr>
        <w:t>C</w:t>
      </w:r>
      <w:r>
        <w:rPr>
          <w:rFonts w:ascii="Calibri" w:hAnsi="Calibri" w:eastAsia="Calibri" w:cs="Calibri"/>
          <w:color w:val="000000"/>
        </w:rPr>
        <w:t>l</w:t>
      </w:r>
      <w:r>
        <w:rPr>
          <w:rFonts w:ascii="Calibri" w:hAnsi="Calibri" w:eastAsia="Calibri" w:cs="Calibri"/>
          <w:color w:val="000000"/>
          <w:spacing w:val="-1"/>
        </w:rPr>
        <w:t>u</w:t>
      </w:r>
      <w:r>
        <w:rPr>
          <w:rFonts w:ascii="Calibri" w:hAnsi="Calibri" w:eastAsia="Calibri" w:cs="Calibri"/>
          <w:color w:val="000000"/>
        </w:rPr>
        <w:t>st</w:t>
      </w:r>
      <w:r>
        <w:rPr>
          <w:rFonts w:ascii="Calibri" w:hAnsi="Calibri" w:eastAsia="Calibri" w:cs="Calibri"/>
          <w:color w:val="000000"/>
          <w:spacing w:val="1"/>
        </w:rPr>
        <w:t>e</w:t>
      </w:r>
      <w:r>
        <w:rPr>
          <w:rFonts w:ascii="Calibri" w:hAnsi="Calibri" w:eastAsia="Calibri" w:cs="Calibri"/>
          <w:color w:val="000000"/>
        </w:rPr>
        <w:t>r Ob</w:t>
      </w:r>
      <w:r>
        <w:rPr>
          <w:rFonts w:ascii="Calibri" w:hAnsi="Calibri" w:eastAsia="Calibri" w:cs="Calibri"/>
          <w:color w:val="000000"/>
          <w:spacing w:val="-3"/>
        </w:rPr>
        <w:t>j</w:t>
      </w:r>
      <w:r>
        <w:rPr>
          <w:rFonts w:ascii="Calibri" w:hAnsi="Calibri" w:eastAsia="Calibri" w:cs="Calibri"/>
          <w:color w:val="000000"/>
        </w:rPr>
        <w:t>ec</w:t>
      </w:r>
      <w:r>
        <w:rPr>
          <w:rFonts w:ascii="Calibri" w:hAnsi="Calibri" w:eastAsia="Calibri" w:cs="Calibri"/>
          <w:color w:val="000000"/>
          <w:spacing w:val="1"/>
        </w:rPr>
        <w:t>t</w:t>
      </w:r>
      <w:r>
        <w:rPr>
          <w:rFonts w:ascii="Calibri" w:hAnsi="Calibri" w:eastAsia="Calibri" w:cs="Calibri"/>
          <w:color w:val="000000"/>
          <w:spacing w:val="-3"/>
        </w:rPr>
        <w:t>i</w:t>
      </w:r>
      <w:r>
        <w:rPr>
          <w:rFonts w:ascii="Calibri" w:hAnsi="Calibri" w:eastAsia="Calibri" w:cs="Calibri"/>
          <w:color w:val="000000"/>
          <w:spacing w:val="1"/>
        </w:rPr>
        <w:t>v</w:t>
      </w:r>
      <w:r>
        <w:rPr>
          <w:rFonts w:ascii="Calibri" w:hAnsi="Calibri" w:eastAsia="Calibri" w:cs="Calibri"/>
          <w:color w:val="000000"/>
        </w:rPr>
        <w:t>es</w:t>
      </w:r>
      <w:r>
        <w:rPr>
          <w:rFonts w:ascii="Calibri" w:hAnsi="Calibri" w:eastAsia="Calibri" w:cs="Calibri"/>
          <w:color w:val="000000"/>
          <w:spacing w:val="1"/>
        </w:rPr>
        <w:t xml:space="preserve"> </w:t>
      </w:r>
      <w:r>
        <w:rPr>
          <w:rFonts w:ascii="Calibri" w:hAnsi="Calibri" w:eastAsia="Calibri" w:cs="Calibri"/>
          <w:color w:val="000000"/>
        </w:rPr>
        <w:t>in</w:t>
      </w:r>
      <w:r>
        <w:rPr>
          <w:rFonts w:ascii="Calibri" w:hAnsi="Calibri" w:eastAsia="Calibri" w:cs="Calibri"/>
          <w:color w:val="000000"/>
          <w:spacing w:val="-3"/>
        </w:rPr>
        <w:t xml:space="preserve"> </w:t>
      </w:r>
      <w:r>
        <w:rPr>
          <w:rFonts w:ascii="Calibri" w:hAnsi="Calibri" w:eastAsia="Calibri" w:cs="Calibri"/>
          <w:color w:val="000000"/>
        </w:rPr>
        <w:t xml:space="preserve">the </w:t>
      </w:r>
      <w:r>
        <w:rPr>
          <w:rFonts w:ascii="Calibri" w:hAnsi="Calibri" w:eastAsia="Calibri" w:cs="Calibri"/>
          <w:color w:val="000000"/>
          <w:spacing w:val="-2"/>
        </w:rPr>
        <w:t>f</w:t>
      </w:r>
      <w:r>
        <w:rPr>
          <w:rFonts w:ascii="Calibri" w:hAnsi="Calibri" w:eastAsia="Calibri" w:cs="Calibri"/>
          <w:color w:val="000000"/>
          <w:spacing w:val="1"/>
        </w:rPr>
        <w:t>o</w:t>
      </w:r>
      <w:r>
        <w:rPr>
          <w:rFonts w:ascii="Calibri" w:hAnsi="Calibri" w:eastAsia="Calibri" w:cs="Calibri"/>
          <w:color w:val="000000"/>
        </w:rPr>
        <w:t>l</w:t>
      </w:r>
      <w:r>
        <w:rPr>
          <w:rFonts w:ascii="Calibri" w:hAnsi="Calibri" w:eastAsia="Calibri" w:cs="Calibri"/>
          <w:color w:val="000000"/>
          <w:spacing w:val="-3"/>
        </w:rPr>
        <w:t>l</w:t>
      </w:r>
      <w:r>
        <w:rPr>
          <w:rFonts w:ascii="Calibri" w:hAnsi="Calibri" w:eastAsia="Calibri" w:cs="Calibri"/>
          <w:color w:val="000000"/>
          <w:spacing w:val="1"/>
        </w:rPr>
        <w:t>o</w:t>
      </w:r>
      <w:r>
        <w:rPr>
          <w:rFonts w:ascii="Calibri" w:hAnsi="Calibri" w:eastAsia="Calibri" w:cs="Calibri"/>
          <w:color w:val="000000"/>
        </w:rPr>
        <w:t>wing</w:t>
      </w:r>
      <w:r>
        <w:rPr>
          <w:rFonts w:ascii="Calibri" w:hAnsi="Calibri" w:eastAsia="Calibri" w:cs="Calibri"/>
          <w:color w:val="000000"/>
          <w:spacing w:val="-1"/>
        </w:rPr>
        <w:t xml:space="preserve"> </w:t>
      </w:r>
      <w:r>
        <w:rPr>
          <w:rFonts w:ascii="Calibri" w:hAnsi="Calibri" w:eastAsia="Calibri" w:cs="Calibri"/>
          <w:color w:val="000000"/>
          <w:spacing w:val="-2"/>
        </w:rPr>
        <w:t>f</w:t>
      </w:r>
      <w:r>
        <w:rPr>
          <w:rFonts w:ascii="Calibri" w:hAnsi="Calibri" w:eastAsia="Calibri" w:cs="Calibri"/>
          <w:color w:val="000000"/>
          <w:spacing w:val="1"/>
        </w:rPr>
        <w:t>o</w:t>
      </w:r>
      <w:r>
        <w:rPr>
          <w:rFonts w:ascii="Calibri" w:hAnsi="Calibri" w:eastAsia="Calibri" w:cs="Calibri"/>
          <w:color w:val="000000"/>
          <w:spacing w:val="-1"/>
        </w:rPr>
        <w:t>u</w:t>
      </w:r>
      <w:r>
        <w:rPr>
          <w:rFonts w:ascii="Calibri" w:hAnsi="Calibri" w:eastAsia="Calibri" w:cs="Calibri"/>
          <w:color w:val="000000"/>
        </w:rPr>
        <w:t>r cat</w:t>
      </w:r>
      <w:r>
        <w:rPr>
          <w:rFonts w:ascii="Calibri" w:hAnsi="Calibri" w:eastAsia="Calibri" w:cs="Calibri"/>
          <w:color w:val="000000"/>
          <w:spacing w:val="1"/>
        </w:rPr>
        <w:t>e</w:t>
      </w:r>
      <w:r>
        <w:rPr>
          <w:rFonts w:ascii="Calibri" w:hAnsi="Calibri" w:eastAsia="Calibri" w:cs="Calibri"/>
          <w:color w:val="000000"/>
          <w:spacing w:val="-3"/>
        </w:rPr>
        <w:t>g</w:t>
      </w:r>
      <w:r>
        <w:rPr>
          <w:rFonts w:ascii="Calibri" w:hAnsi="Calibri" w:eastAsia="Calibri" w:cs="Calibri"/>
          <w:color w:val="000000"/>
          <w:spacing w:val="1"/>
        </w:rPr>
        <w:t>o</w:t>
      </w:r>
      <w:r>
        <w:rPr>
          <w:rFonts w:ascii="Calibri" w:hAnsi="Calibri" w:eastAsia="Calibri" w:cs="Calibri"/>
          <w:color w:val="000000"/>
        </w:rPr>
        <w:t>ries,</w:t>
      </w:r>
      <w:r>
        <w:rPr>
          <w:rFonts w:ascii="Calibri" w:hAnsi="Calibri" w:eastAsia="Calibri" w:cs="Calibri"/>
          <w:color w:val="000000"/>
          <w:spacing w:val="-1"/>
        </w:rPr>
        <w:t xml:space="preserve"> </w:t>
      </w:r>
      <w:r>
        <w:rPr>
          <w:rFonts w:ascii="Calibri" w:hAnsi="Calibri" w:eastAsia="Calibri" w:cs="Calibri"/>
          <w:color w:val="000000"/>
        </w:rPr>
        <w:t>which</w:t>
      </w:r>
      <w:r>
        <w:rPr>
          <w:rFonts w:ascii="Calibri" w:hAnsi="Calibri" w:eastAsia="Calibri" w:cs="Calibri"/>
          <w:color w:val="000000"/>
          <w:spacing w:val="-1"/>
        </w:rPr>
        <w:t xml:space="preserve"> </w:t>
      </w:r>
      <w:r>
        <w:rPr>
          <w:rFonts w:ascii="Calibri" w:hAnsi="Calibri" w:eastAsia="Calibri" w:cs="Calibri"/>
          <w:color w:val="000000"/>
        </w:rPr>
        <w:t>h</w:t>
      </w:r>
      <w:r>
        <w:rPr>
          <w:rFonts w:ascii="Calibri" w:hAnsi="Calibri" w:eastAsia="Calibri" w:cs="Calibri"/>
          <w:color w:val="000000"/>
          <w:spacing w:val="-3"/>
        </w:rPr>
        <w:t>a</w:t>
      </w:r>
      <w:r>
        <w:rPr>
          <w:rFonts w:ascii="Calibri" w:hAnsi="Calibri" w:eastAsia="Calibri" w:cs="Calibri"/>
          <w:color w:val="000000"/>
          <w:spacing w:val="1"/>
        </w:rPr>
        <w:t>v</w:t>
      </w:r>
      <w:r>
        <w:rPr>
          <w:rFonts w:ascii="Calibri" w:hAnsi="Calibri" w:eastAsia="Calibri" w:cs="Calibri"/>
          <w:color w:val="000000"/>
        </w:rPr>
        <w:t>e</w:t>
      </w:r>
      <w:r>
        <w:rPr>
          <w:rFonts w:ascii="Calibri" w:hAnsi="Calibri" w:eastAsia="Calibri" w:cs="Calibri"/>
          <w:color w:val="000000"/>
          <w:spacing w:val="1"/>
        </w:rPr>
        <w:t xml:space="preserve"> </w:t>
      </w:r>
      <w:r>
        <w:rPr>
          <w:rFonts w:ascii="Calibri" w:hAnsi="Calibri" w:eastAsia="Calibri" w:cs="Calibri"/>
          <w:color w:val="000000"/>
          <w:spacing w:val="-2"/>
        </w:rPr>
        <w:t>c</w:t>
      </w:r>
      <w:r>
        <w:rPr>
          <w:rFonts w:ascii="Calibri" w:hAnsi="Calibri" w:eastAsia="Calibri" w:cs="Calibri"/>
          <w:color w:val="000000"/>
          <w:spacing w:val="-1"/>
        </w:rPr>
        <w:t>om</w:t>
      </w:r>
      <w:r>
        <w:rPr>
          <w:rFonts w:ascii="Calibri" w:hAnsi="Calibri" w:eastAsia="Calibri" w:cs="Calibri"/>
          <w:color w:val="000000"/>
          <w:spacing w:val="1"/>
        </w:rPr>
        <w:t>mo</w:t>
      </w:r>
      <w:r>
        <w:rPr>
          <w:rFonts w:ascii="Calibri" w:hAnsi="Calibri" w:eastAsia="Calibri" w:cs="Calibri"/>
          <w:color w:val="000000"/>
        </w:rPr>
        <w:t>n</w:t>
      </w:r>
      <w:r>
        <w:rPr>
          <w:rFonts w:ascii="Calibri" w:hAnsi="Calibri" w:eastAsia="Calibri" w:cs="Calibri"/>
          <w:color w:val="000000"/>
          <w:spacing w:val="-3"/>
        </w:rPr>
        <w:t xml:space="preserve"> </w:t>
      </w:r>
      <w:r>
        <w:rPr>
          <w:rFonts w:ascii="Calibri" w:hAnsi="Calibri" w:eastAsia="Calibri" w:cs="Calibri"/>
          <w:color w:val="000000"/>
        </w:rPr>
        <w:t>el</w:t>
      </w:r>
      <w:r>
        <w:rPr>
          <w:rFonts w:ascii="Calibri" w:hAnsi="Calibri" w:eastAsia="Calibri" w:cs="Calibri"/>
          <w:color w:val="000000"/>
          <w:spacing w:val="-2"/>
        </w:rPr>
        <w:t>e</w:t>
      </w:r>
      <w:r>
        <w:rPr>
          <w:rFonts w:ascii="Calibri" w:hAnsi="Calibri" w:eastAsia="Calibri" w:cs="Calibri"/>
          <w:color w:val="000000"/>
          <w:spacing w:val="1"/>
        </w:rPr>
        <w:t>m</w:t>
      </w:r>
      <w:r>
        <w:rPr>
          <w:rFonts w:ascii="Calibri" w:hAnsi="Calibri" w:eastAsia="Calibri" w:cs="Calibri"/>
          <w:color w:val="000000"/>
        </w:rPr>
        <w:t>ents</w:t>
      </w:r>
      <w:r>
        <w:rPr>
          <w:rFonts w:ascii="Calibri" w:hAnsi="Calibri" w:eastAsia="Calibri" w:cs="Calibri"/>
          <w:color w:val="000000"/>
          <w:spacing w:val="-2"/>
        </w:rPr>
        <w:t xml:space="preserve"> </w:t>
      </w:r>
      <w:r>
        <w:rPr>
          <w:rFonts w:ascii="Calibri" w:hAnsi="Calibri" w:eastAsia="Calibri" w:cs="Calibri"/>
          <w:color w:val="000000"/>
          <w:spacing w:val="1"/>
        </w:rPr>
        <w:t>w</w:t>
      </w:r>
      <w:r>
        <w:rPr>
          <w:rFonts w:ascii="Calibri" w:hAnsi="Calibri" w:eastAsia="Calibri" w:cs="Calibri"/>
          <w:color w:val="000000"/>
        </w:rPr>
        <w:t>ith</w:t>
      </w:r>
      <w:r>
        <w:rPr>
          <w:rFonts w:ascii="Calibri" w:hAnsi="Calibri" w:eastAsia="Calibri" w:cs="Calibri"/>
          <w:color w:val="000000"/>
          <w:spacing w:val="-3"/>
        </w:rPr>
        <w:t xml:space="preserve"> </w:t>
      </w:r>
      <w:r>
        <w:rPr>
          <w:rFonts w:ascii="Calibri" w:hAnsi="Calibri" w:eastAsia="Calibri" w:cs="Calibri"/>
          <w:color w:val="000000"/>
        </w:rPr>
        <w:t>Ch</w:t>
      </w:r>
      <w:r>
        <w:rPr>
          <w:rFonts w:ascii="Calibri" w:hAnsi="Calibri" w:eastAsia="Calibri" w:cs="Calibri"/>
          <w:color w:val="000000"/>
          <w:spacing w:val="-1"/>
        </w:rPr>
        <w:t>i</w:t>
      </w:r>
      <w:r>
        <w:rPr>
          <w:rFonts w:ascii="Calibri" w:hAnsi="Calibri" w:eastAsia="Calibri" w:cs="Calibri"/>
          <w:color w:val="000000"/>
        </w:rPr>
        <w:t>ld</w:t>
      </w:r>
      <w:r>
        <w:rPr>
          <w:rFonts w:ascii="Calibri" w:hAnsi="Calibri" w:eastAsia="Calibri" w:cs="Calibri"/>
          <w:color w:val="000000"/>
          <w:spacing w:val="-1"/>
        </w:rPr>
        <w:t xml:space="preserve"> </w:t>
      </w:r>
      <w:r>
        <w:rPr>
          <w:rFonts w:ascii="Calibri" w:hAnsi="Calibri" w:eastAsia="Calibri" w:cs="Calibri"/>
          <w:color w:val="000000"/>
          <w:spacing w:val="1"/>
        </w:rPr>
        <w:t>P</w:t>
      </w:r>
      <w:r>
        <w:rPr>
          <w:rFonts w:ascii="Calibri" w:hAnsi="Calibri" w:eastAsia="Calibri" w:cs="Calibri"/>
          <w:color w:val="000000"/>
          <w:spacing w:val="-3"/>
        </w:rPr>
        <w:t>r</w:t>
      </w:r>
      <w:r>
        <w:rPr>
          <w:rFonts w:ascii="Calibri" w:hAnsi="Calibri" w:eastAsia="Calibri" w:cs="Calibri"/>
          <w:color w:val="000000"/>
          <w:spacing w:val="1"/>
        </w:rPr>
        <w:t>o</w:t>
      </w:r>
      <w:r>
        <w:rPr>
          <w:rFonts w:ascii="Calibri" w:hAnsi="Calibri" w:eastAsia="Calibri" w:cs="Calibri"/>
          <w:color w:val="000000"/>
        </w:rPr>
        <w:t>t</w:t>
      </w:r>
      <w:r>
        <w:rPr>
          <w:rFonts w:ascii="Calibri" w:hAnsi="Calibri" w:eastAsia="Calibri" w:cs="Calibri"/>
          <w:color w:val="000000"/>
          <w:spacing w:val="-1"/>
        </w:rPr>
        <w:t>e</w:t>
      </w:r>
      <w:r>
        <w:rPr>
          <w:rFonts w:ascii="Calibri" w:hAnsi="Calibri" w:eastAsia="Calibri" w:cs="Calibri"/>
          <w:color w:val="000000"/>
        </w:rPr>
        <w:t>cti</w:t>
      </w:r>
      <w:r>
        <w:rPr>
          <w:rFonts w:ascii="Calibri" w:hAnsi="Calibri" w:eastAsia="Calibri" w:cs="Calibri"/>
          <w:color w:val="000000"/>
          <w:spacing w:val="1"/>
        </w:rPr>
        <w:t>o</w:t>
      </w:r>
      <w:r>
        <w:rPr>
          <w:rFonts w:ascii="Calibri" w:hAnsi="Calibri" w:eastAsia="Calibri" w:cs="Calibri"/>
          <w:color w:val="000000"/>
        </w:rPr>
        <w:t>n</w:t>
      </w:r>
      <w:r>
        <w:rPr>
          <w:rFonts w:ascii="Calibri" w:hAnsi="Calibri" w:eastAsia="Calibri" w:cs="Calibri"/>
          <w:color w:val="000000"/>
          <w:spacing w:val="-3"/>
        </w:rPr>
        <w:t xml:space="preserve"> </w:t>
      </w:r>
      <w:r>
        <w:rPr>
          <w:rFonts w:ascii="Calibri" w:hAnsi="Calibri" w:eastAsia="Calibri" w:cs="Calibri"/>
          <w:color w:val="000000"/>
        </w:rPr>
        <w:t>hi</w:t>
      </w:r>
      <w:r>
        <w:rPr>
          <w:rFonts w:ascii="Calibri" w:hAnsi="Calibri" w:eastAsia="Calibri" w:cs="Calibri"/>
          <w:color w:val="000000"/>
          <w:spacing w:val="-1"/>
        </w:rPr>
        <w:t>gh</w:t>
      </w:r>
      <w:r>
        <w:rPr>
          <w:rFonts w:ascii="Calibri" w:hAnsi="Calibri" w:eastAsia="Calibri" w:cs="Calibri"/>
          <w:color w:val="000000"/>
        </w:rPr>
        <w:t>li</w:t>
      </w:r>
      <w:r>
        <w:rPr>
          <w:rFonts w:ascii="Calibri" w:hAnsi="Calibri" w:eastAsia="Calibri" w:cs="Calibri"/>
          <w:color w:val="000000"/>
          <w:spacing w:val="-1"/>
        </w:rPr>
        <w:t>gh</w:t>
      </w:r>
      <w:r>
        <w:rPr>
          <w:rFonts w:ascii="Calibri" w:hAnsi="Calibri" w:eastAsia="Calibri" w:cs="Calibri"/>
          <w:color w:val="000000"/>
        </w:rPr>
        <w:t>t</w:t>
      </w:r>
      <w:r>
        <w:rPr>
          <w:rFonts w:ascii="Calibri" w:hAnsi="Calibri" w:eastAsia="Calibri" w:cs="Calibri"/>
          <w:color w:val="000000"/>
          <w:spacing w:val="1"/>
        </w:rPr>
        <w:t>e</w:t>
      </w:r>
      <w:r>
        <w:rPr>
          <w:rFonts w:ascii="Calibri" w:hAnsi="Calibri" w:eastAsia="Calibri" w:cs="Calibri"/>
          <w:color w:val="000000"/>
        </w:rPr>
        <w:t>d</w:t>
      </w:r>
      <w:r>
        <w:rPr>
          <w:rFonts w:ascii="Calibri" w:hAnsi="Calibri" w:eastAsia="Calibri" w:cs="Calibri"/>
          <w:color w:val="000000"/>
          <w:spacing w:val="-1"/>
        </w:rPr>
        <w:t xml:space="preserve"> </w:t>
      </w:r>
      <w:r>
        <w:rPr>
          <w:rFonts w:ascii="Calibri" w:hAnsi="Calibri" w:eastAsia="Calibri" w:cs="Calibri"/>
          <w:color w:val="000000"/>
          <w:spacing w:val="1"/>
        </w:rPr>
        <w:t>t</w:t>
      </w:r>
      <w:r>
        <w:rPr>
          <w:rFonts w:ascii="Calibri" w:hAnsi="Calibri" w:eastAsia="Calibri" w:cs="Calibri"/>
          <w:color w:val="000000"/>
        </w:rPr>
        <w:t>o</w:t>
      </w:r>
      <w:r>
        <w:rPr>
          <w:rFonts w:ascii="Calibri" w:hAnsi="Calibri" w:eastAsia="Calibri" w:cs="Calibri"/>
          <w:color w:val="000000"/>
          <w:spacing w:val="-1"/>
        </w:rPr>
        <w:t xml:space="preserve"> </w:t>
      </w:r>
      <w:r>
        <w:rPr>
          <w:rFonts w:ascii="Calibri" w:hAnsi="Calibri" w:eastAsia="Calibri" w:cs="Calibri"/>
          <w:color w:val="000000"/>
        </w:rPr>
        <w:t>de</w:t>
      </w:r>
      <w:r>
        <w:rPr>
          <w:rFonts w:ascii="Calibri" w:hAnsi="Calibri" w:eastAsia="Calibri" w:cs="Calibri"/>
          <w:color w:val="000000"/>
          <w:spacing w:val="-1"/>
        </w:rPr>
        <w:t>m</w:t>
      </w:r>
      <w:r>
        <w:rPr>
          <w:rFonts w:ascii="Calibri" w:hAnsi="Calibri" w:eastAsia="Calibri" w:cs="Calibri"/>
          <w:color w:val="000000"/>
          <w:spacing w:val="1"/>
        </w:rPr>
        <w:t>o</w:t>
      </w:r>
      <w:r>
        <w:rPr>
          <w:rFonts w:ascii="Calibri" w:hAnsi="Calibri" w:eastAsia="Calibri" w:cs="Calibri"/>
          <w:color w:val="000000"/>
          <w:spacing w:val="-1"/>
        </w:rPr>
        <w:t>n</w:t>
      </w:r>
      <w:r>
        <w:rPr>
          <w:rFonts w:ascii="Calibri" w:hAnsi="Calibri" w:eastAsia="Calibri" w:cs="Calibri"/>
          <w:color w:val="000000"/>
        </w:rPr>
        <w:t>str</w:t>
      </w:r>
      <w:r>
        <w:rPr>
          <w:rFonts w:ascii="Calibri" w:hAnsi="Calibri" w:eastAsia="Calibri" w:cs="Calibri"/>
          <w:color w:val="000000"/>
          <w:spacing w:val="-2"/>
        </w:rPr>
        <w:t>a</w:t>
      </w:r>
      <w:r>
        <w:rPr>
          <w:rFonts w:ascii="Calibri" w:hAnsi="Calibri" w:eastAsia="Calibri" w:cs="Calibri"/>
          <w:color w:val="000000"/>
        </w:rPr>
        <w:t>te</w:t>
      </w:r>
      <w:r>
        <w:rPr>
          <w:rFonts w:ascii="Calibri" w:hAnsi="Calibri" w:eastAsia="Calibri" w:cs="Calibri"/>
          <w:color w:val="000000"/>
          <w:spacing w:val="1"/>
        </w:rPr>
        <w:t xml:space="preserve"> t</w:t>
      </w:r>
      <w:r>
        <w:rPr>
          <w:rFonts w:ascii="Calibri" w:hAnsi="Calibri" w:eastAsia="Calibri" w:cs="Calibri"/>
          <w:color w:val="000000"/>
          <w:spacing w:val="-3"/>
        </w:rPr>
        <w:t>h</w:t>
      </w:r>
      <w:r>
        <w:rPr>
          <w:rFonts w:ascii="Calibri" w:hAnsi="Calibri" w:eastAsia="Calibri" w:cs="Calibri"/>
          <w:color w:val="000000"/>
        </w:rPr>
        <w:t>e</w:t>
      </w:r>
      <w:r>
        <w:rPr>
          <w:rFonts w:ascii="Calibri" w:hAnsi="Calibri" w:eastAsia="Calibri" w:cs="Calibri"/>
          <w:color w:val="000000"/>
          <w:spacing w:val="1"/>
        </w:rPr>
        <w:t xml:space="preserve"> </w:t>
      </w:r>
      <w:r>
        <w:rPr>
          <w:rFonts w:ascii="Calibri" w:hAnsi="Calibri" w:eastAsia="Calibri" w:cs="Calibri"/>
          <w:color w:val="000000"/>
        </w:rPr>
        <w:t>s</w:t>
      </w:r>
      <w:r>
        <w:rPr>
          <w:rFonts w:ascii="Calibri" w:hAnsi="Calibri" w:eastAsia="Calibri" w:cs="Calibri"/>
          <w:color w:val="000000"/>
          <w:spacing w:val="-2"/>
        </w:rPr>
        <w:t>c</w:t>
      </w:r>
      <w:r>
        <w:rPr>
          <w:rFonts w:ascii="Calibri" w:hAnsi="Calibri" w:eastAsia="Calibri" w:cs="Calibri"/>
          <w:color w:val="000000"/>
          <w:spacing w:val="1"/>
        </w:rPr>
        <w:t>o</w:t>
      </w:r>
      <w:r>
        <w:rPr>
          <w:rFonts w:ascii="Calibri" w:hAnsi="Calibri" w:eastAsia="Calibri" w:cs="Calibri"/>
          <w:color w:val="000000"/>
          <w:spacing w:val="-1"/>
        </w:rPr>
        <w:t>p</w:t>
      </w:r>
      <w:r>
        <w:rPr>
          <w:rFonts w:ascii="Calibri" w:hAnsi="Calibri" w:eastAsia="Calibri" w:cs="Calibri"/>
          <w:color w:val="000000"/>
        </w:rPr>
        <w:t>e</w:t>
      </w:r>
      <w:r>
        <w:rPr>
          <w:rFonts w:ascii="Calibri" w:hAnsi="Calibri" w:eastAsia="Calibri" w:cs="Calibri"/>
          <w:color w:val="000000"/>
          <w:spacing w:val="-1"/>
        </w:rPr>
        <w:t xml:space="preserve"> </w:t>
      </w:r>
      <w:r>
        <w:rPr>
          <w:rFonts w:ascii="Calibri" w:hAnsi="Calibri" w:eastAsia="Calibri" w:cs="Calibri"/>
          <w:color w:val="000000"/>
        </w:rPr>
        <w:t>f</w:t>
      </w:r>
      <w:r>
        <w:rPr>
          <w:rFonts w:ascii="Calibri" w:hAnsi="Calibri" w:eastAsia="Calibri" w:cs="Calibri"/>
          <w:color w:val="000000"/>
          <w:spacing w:val="1"/>
        </w:rPr>
        <w:t>o</w:t>
      </w:r>
      <w:r>
        <w:rPr>
          <w:rFonts w:ascii="Calibri" w:hAnsi="Calibri" w:eastAsia="Calibri" w:cs="Calibri"/>
          <w:color w:val="000000"/>
        </w:rPr>
        <w:t>r</w:t>
      </w:r>
      <w:r>
        <w:rPr>
          <w:rFonts w:ascii="Calibri" w:hAnsi="Calibri" w:eastAsia="Calibri" w:cs="Calibri"/>
          <w:color w:val="000000"/>
          <w:spacing w:val="-2"/>
        </w:rPr>
        <w:t xml:space="preserve"> c</w:t>
      </w:r>
      <w:r>
        <w:rPr>
          <w:rFonts w:ascii="Calibri" w:hAnsi="Calibri" w:eastAsia="Calibri" w:cs="Calibri"/>
          <w:color w:val="000000"/>
          <w:spacing w:val="1"/>
        </w:rPr>
        <w:t>o</w:t>
      </w:r>
      <w:r>
        <w:rPr>
          <w:rFonts w:ascii="Calibri" w:hAnsi="Calibri" w:eastAsia="Calibri" w:cs="Calibri"/>
          <w:color w:val="000000"/>
        </w:rPr>
        <w:t>lla</w:t>
      </w:r>
      <w:r>
        <w:rPr>
          <w:rFonts w:ascii="Calibri" w:hAnsi="Calibri" w:eastAsia="Calibri" w:cs="Calibri"/>
          <w:color w:val="000000"/>
          <w:spacing w:val="-1"/>
        </w:rPr>
        <w:t>b</w:t>
      </w:r>
      <w:r>
        <w:rPr>
          <w:rFonts w:ascii="Calibri" w:hAnsi="Calibri" w:eastAsia="Calibri" w:cs="Calibri"/>
          <w:color w:val="000000"/>
          <w:spacing w:val="1"/>
        </w:rPr>
        <w:t>o</w:t>
      </w:r>
      <w:r>
        <w:rPr>
          <w:rFonts w:ascii="Calibri" w:hAnsi="Calibri" w:eastAsia="Calibri" w:cs="Calibri"/>
          <w:color w:val="000000"/>
        </w:rPr>
        <w:t>r</w:t>
      </w:r>
      <w:r>
        <w:rPr>
          <w:rFonts w:ascii="Calibri" w:hAnsi="Calibri" w:eastAsia="Calibri" w:cs="Calibri"/>
          <w:color w:val="000000"/>
          <w:spacing w:val="-3"/>
        </w:rPr>
        <w:t>a</w:t>
      </w:r>
      <w:r>
        <w:rPr>
          <w:rFonts w:ascii="Calibri" w:hAnsi="Calibri" w:eastAsia="Calibri" w:cs="Calibri"/>
          <w:color w:val="000000"/>
        </w:rPr>
        <w:t>ti</w:t>
      </w:r>
      <w:r>
        <w:rPr>
          <w:rFonts w:ascii="Calibri" w:hAnsi="Calibri" w:eastAsia="Calibri" w:cs="Calibri"/>
          <w:color w:val="000000"/>
          <w:spacing w:val="1"/>
        </w:rPr>
        <w:t>o</w:t>
      </w:r>
      <w:r>
        <w:rPr>
          <w:rFonts w:ascii="Calibri" w:hAnsi="Calibri" w:eastAsia="Calibri" w:cs="Calibri"/>
          <w:color w:val="000000"/>
          <w:spacing w:val="-3"/>
        </w:rPr>
        <w:t>n</w:t>
      </w:r>
      <w:r>
        <w:rPr>
          <w:rFonts w:ascii="Calibri" w:hAnsi="Calibri" w:eastAsia="Calibri" w:cs="Calibri"/>
          <w:color w:val="000000"/>
        </w:rPr>
        <w:t>:</w:t>
      </w:r>
    </w:p>
    <w:p w:rsidR="00053E75" w:rsidRDefault="00BF1E13" w14:paraId="0FE65CBC" w14:textId="77777777">
      <w:pPr>
        <w:tabs>
          <w:tab w:val="left" w:pos="820"/>
        </w:tabs>
        <w:spacing w:before="2" w:after="0" w:line="259" w:lineRule="auto"/>
        <w:ind w:left="820" w:right="619" w:hanging="360"/>
        <w:rPr>
          <w:rFonts w:ascii="Calibri" w:hAnsi="Calibri" w:eastAsia="Calibri" w:cs="Calibri"/>
          <w:sz w:val="20"/>
          <w:szCs w:val="20"/>
        </w:rPr>
      </w:pPr>
      <w:r>
        <w:rPr>
          <w:rFonts w:ascii="Symbol" w:hAnsi="Symbol" w:eastAsia="Symbol" w:cs="Symbol"/>
          <w:color w:val="009FDC"/>
          <w:w w:val="76"/>
          <w:sz w:val="20"/>
          <w:szCs w:val="20"/>
        </w:rPr>
        <w:t>•</w:t>
      </w:r>
      <w:r>
        <w:rPr>
          <w:rFonts w:ascii="Times New Roman" w:hAnsi="Times New Roman" w:eastAsia="Times New Roman" w:cs="Times New Roman"/>
          <w:color w:val="009FDC"/>
          <w:sz w:val="20"/>
          <w:szCs w:val="20"/>
        </w:rPr>
        <w:tab/>
      </w:r>
      <w:r>
        <w:rPr>
          <w:rFonts w:ascii="Calibri" w:hAnsi="Calibri" w:eastAsia="Calibri" w:cs="Calibri"/>
          <w:b/>
          <w:bCs/>
          <w:color w:val="009FDC"/>
          <w:spacing w:val="-1"/>
          <w:sz w:val="20"/>
          <w:szCs w:val="20"/>
        </w:rPr>
        <w:t>S</w:t>
      </w:r>
      <w:r>
        <w:rPr>
          <w:rFonts w:ascii="Calibri" w:hAnsi="Calibri" w:eastAsia="Calibri" w:cs="Calibri"/>
          <w:b/>
          <w:bCs/>
          <w:color w:val="009FDC"/>
          <w:sz w:val="20"/>
          <w:szCs w:val="20"/>
        </w:rPr>
        <w:t>afe,</w:t>
      </w:r>
      <w:r>
        <w:rPr>
          <w:rFonts w:ascii="Calibri" w:hAnsi="Calibri" w:eastAsia="Calibri" w:cs="Calibri"/>
          <w:b/>
          <w:bCs/>
          <w:color w:val="009FDC"/>
          <w:spacing w:val="-5"/>
          <w:sz w:val="20"/>
          <w:szCs w:val="20"/>
        </w:rPr>
        <w:t xml:space="preserve"> </w:t>
      </w:r>
      <w:r>
        <w:rPr>
          <w:rFonts w:ascii="Calibri" w:hAnsi="Calibri" w:eastAsia="Calibri" w:cs="Calibri"/>
          <w:b/>
          <w:bCs/>
          <w:color w:val="009FDC"/>
          <w:spacing w:val="1"/>
          <w:sz w:val="20"/>
          <w:szCs w:val="20"/>
        </w:rPr>
        <w:t>pro</w:t>
      </w:r>
      <w:r>
        <w:rPr>
          <w:rFonts w:ascii="Calibri" w:hAnsi="Calibri" w:eastAsia="Calibri" w:cs="Calibri"/>
          <w:b/>
          <w:bCs/>
          <w:color w:val="009FDC"/>
          <w:sz w:val="20"/>
          <w:szCs w:val="20"/>
        </w:rPr>
        <w:t>t</w:t>
      </w:r>
      <w:r>
        <w:rPr>
          <w:rFonts w:ascii="Calibri" w:hAnsi="Calibri" w:eastAsia="Calibri" w:cs="Calibri"/>
          <w:b/>
          <w:bCs/>
          <w:color w:val="009FDC"/>
          <w:spacing w:val="1"/>
          <w:sz w:val="20"/>
          <w:szCs w:val="20"/>
        </w:rPr>
        <w:t>ec</w:t>
      </w:r>
      <w:r>
        <w:rPr>
          <w:rFonts w:ascii="Calibri" w:hAnsi="Calibri" w:eastAsia="Calibri" w:cs="Calibri"/>
          <w:b/>
          <w:bCs/>
          <w:color w:val="009FDC"/>
          <w:sz w:val="20"/>
          <w:szCs w:val="20"/>
        </w:rPr>
        <w:t>ti</w:t>
      </w:r>
      <w:r>
        <w:rPr>
          <w:rFonts w:ascii="Calibri" w:hAnsi="Calibri" w:eastAsia="Calibri" w:cs="Calibri"/>
          <w:b/>
          <w:bCs/>
          <w:color w:val="009FDC"/>
          <w:spacing w:val="-1"/>
          <w:sz w:val="20"/>
          <w:szCs w:val="20"/>
        </w:rPr>
        <w:t>v</w:t>
      </w:r>
      <w:r>
        <w:rPr>
          <w:rFonts w:ascii="Calibri" w:hAnsi="Calibri" w:eastAsia="Calibri" w:cs="Calibri"/>
          <w:b/>
          <w:bCs/>
          <w:color w:val="009FDC"/>
          <w:sz w:val="20"/>
          <w:szCs w:val="20"/>
        </w:rPr>
        <w:t>e</w:t>
      </w:r>
      <w:r>
        <w:rPr>
          <w:rFonts w:ascii="Calibri" w:hAnsi="Calibri" w:eastAsia="Calibri" w:cs="Calibri"/>
          <w:b/>
          <w:bCs/>
          <w:color w:val="009FDC"/>
          <w:spacing w:val="-9"/>
          <w:sz w:val="20"/>
          <w:szCs w:val="20"/>
        </w:rPr>
        <w:t xml:space="preserve"> </w:t>
      </w:r>
      <w:r>
        <w:rPr>
          <w:rFonts w:ascii="Calibri" w:hAnsi="Calibri" w:eastAsia="Calibri" w:cs="Calibri"/>
          <w:b/>
          <w:bCs/>
          <w:color w:val="009FDC"/>
          <w:sz w:val="20"/>
          <w:szCs w:val="20"/>
        </w:rPr>
        <w:t>a</w:t>
      </w:r>
      <w:r>
        <w:rPr>
          <w:rFonts w:ascii="Calibri" w:hAnsi="Calibri" w:eastAsia="Calibri" w:cs="Calibri"/>
          <w:b/>
          <w:bCs/>
          <w:color w:val="009FDC"/>
          <w:spacing w:val="2"/>
          <w:sz w:val="20"/>
          <w:szCs w:val="20"/>
        </w:rPr>
        <w:t>n</w:t>
      </w:r>
      <w:r>
        <w:rPr>
          <w:rFonts w:ascii="Calibri" w:hAnsi="Calibri" w:eastAsia="Calibri" w:cs="Calibri"/>
          <w:b/>
          <w:bCs/>
          <w:color w:val="009FDC"/>
          <w:sz w:val="20"/>
          <w:szCs w:val="20"/>
        </w:rPr>
        <w:t>d</w:t>
      </w:r>
      <w:r>
        <w:rPr>
          <w:rFonts w:ascii="Calibri" w:hAnsi="Calibri" w:eastAsia="Calibri" w:cs="Calibri"/>
          <w:b/>
          <w:bCs/>
          <w:color w:val="009FDC"/>
          <w:spacing w:val="-2"/>
          <w:sz w:val="20"/>
          <w:szCs w:val="20"/>
        </w:rPr>
        <w:t xml:space="preserve"> </w:t>
      </w:r>
      <w:r>
        <w:rPr>
          <w:rFonts w:ascii="Calibri" w:hAnsi="Calibri" w:eastAsia="Calibri" w:cs="Calibri"/>
          <w:b/>
          <w:bCs/>
          <w:color w:val="009FDC"/>
          <w:spacing w:val="1"/>
          <w:sz w:val="20"/>
          <w:szCs w:val="20"/>
        </w:rPr>
        <w:t>qu</w:t>
      </w:r>
      <w:r>
        <w:rPr>
          <w:rFonts w:ascii="Calibri" w:hAnsi="Calibri" w:eastAsia="Calibri" w:cs="Calibri"/>
          <w:b/>
          <w:bCs/>
          <w:color w:val="009FDC"/>
          <w:sz w:val="20"/>
          <w:szCs w:val="20"/>
        </w:rPr>
        <w:t>a</w:t>
      </w:r>
      <w:r>
        <w:rPr>
          <w:rFonts w:ascii="Calibri" w:hAnsi="Calibri" w:eastAsia="Calibri" w:cs="Calibri"/>
          <w:b/>
          <w:bCs/>
          <w:color w:val="009FDC"/>
          <w:spacing w:val="-1"/>
          <w:sz w:val="20"/>
          <w:szCs w:val="20"/>
        </w:rPr>
        <w:t>li</w:t>
      </w:r>
      <w:r>
        <w:rPr>
          <w:rFonts w:ascii="Calibri" w:hAnsi="Calibri" w:eastAsia="Calibri" w:cs="Calibri"/>
          <w:b/>
          <w:bCs/>
          <w:color w:val="009FDC"/>
          <w:sz w:val="20"/>
          <w:szCs w:val="20"/>
        </w:rPr>
        <w:t>ty</w:t>
      </w:r>
      <w:r>
        <w:rPr>
          <w:rFonts w:ascii="Calibri" w:hAnsi="Calibri" w:eastAsia="Calibri" w:cs="Calibri"/>
          <w:b/>
          <w:bCs/>
          <w:color w:val="009FDC"/>
          <w:spacing w:val="-6"/>
          <w:sz w:val="20"/>
          <w:szCs w:val="20"/>
        </w:rPr>
        <w:t xml:space="preserve"> </w:t>
      </w:r>
      <w:r>
        <w:rPr>
          <w:rFonts w:ascii="Calibri" w:hAnsi="Calibri" w:eastAsia="Calibri" w:cs="Calibri"/>
          <w:b/>
          <w:bCs/>
          <w:color w:val="009FDC"/>
          <w:spacing w:val="1"/>
          <w:sz w:val="20"/>
          <w:szCs w:val="20"/>
        </w:rPr>
        <w:t>l</w:t>
      </w:r>
      <w:r>
        <w:rPr>
          <w:rFonts w:ascii="Calibri" w:hAnsi="Calibri" w:eastAsia="Calibri" w:cs="Calibri"/>
          <w:b/>
          <w:bCs/>
          <w:color w:val="009FDC"/>
          <w:sz w:val="20"/>
          <w:szCs w:val="20"/>
        </w:rPr>
        <w:t>ea</w:t>
      </w:r>
      <w:r>
        <w:rPr>
          <w:rFonts w:ascii="Calibri" w:hAnsi="Calibri" w:eastAsia="Calibri" w:cs="Calibri"/>
          <w:b/>
          <w:bCs/>
          <w:color w:val="009FDC"/>
          <w:spacing w:val="1"/>
          <w:sz w:val="20"/>
          <w:szCs w:val="20"/>
        </w:rPr>
        <w:t>rn</w:t>
      </w:r>
      <w:r>
        <w:rPr>
          <w:rFonts w:ascii="Calibri" w:hAnsi="Calibri" w:eastAsia="Calibri" w:cs="Calibri"/>
          <w:b/>
          <w:bCs/>
          <w:color w:val="009FDC"/>
          <w:spacing w:val="-1"/>
          <w:sz w:val="20"/>
          <w:szCs w:val="20"/>
        </w:rPr>
        <w:t>i</w:t>
      </w:r>
      <w:r>
        <w:rPr>
          <w:rFonts w:ascii="Calibri" w:hAnsi="Calibri" w:eastAsia="Calibri" w:cs="Calibri"/>
          <w:b/>
          <w:bCs/>
          <w:color w:val="009FDC"/>
          <w:spacing w:val="1"/>
          <w:sz w:val="20"/>
          <w:szCs w:val="20"/>
        </w:rPr>
        <w:t>n</w:t>
      </w:r>
      <w:r>
        <w:rPr>
          <w:rFonts w:ascii="Calibri" w:hAnsi="Calibri" w:eastAsia="Calibri" w:cs="Calibri"/>
          <w:b/>
          <w:bCs/>
          <w:color w:val="009FDC"/>
          <w:sz w:val="20"/>
          <w:szCs w:val="20"/>
        </w:rPr>
        <w:t>g</w:t>
      </w:r>
      <w:r>
        <w:rPr>
          <w:rFonts w:ascii="Calibri" w:hAnsi="Calibri" w:eastAsia="Calibri" w:cs="Calibri"/>
          <w:b/>
          <w:bCs/>
          <w:color w:val="009FDC"/>
          <w:spacing w:val="-8"/>
          <w:sz w:val="20"/>
          <w:szCs w:val="20"/>
        </w:rPr>
        <w:t xml:space="preserve"> </w:t>
      </w:r>
      <w:r>
        <w:rPr>
          <w:rFonts w:ascii="Calibri" w:hAnsi="Calibri" w:eastAsia="Calibri" w:cs="Calibri"/>
          <w:b/>
          <w:bCs/>
          <w:color w:val="009FDC"/>
          <w:sz w:val="20"/>
          <w:szCs w:val="20"/>
        </w:rPr>
        <w:t>s</w:t>
      </w:r>
      <w:r>
        <w:rPr>
          <w:rFonts w:ascii="Calibri" w:hAnsi="Calibri" w:eastAsia="Calibri" w:cs="Calibri"/>
          <w:b/>
          <w:bCs/>
          <w:color w:val="009FDC"/>
          <w:spacing w:val="1"/>
          <w:sz w:val="20"/>
          <w:szCs w:val="20"/>
        </w:rPr>
        <w:t>p</w:t>
      </w:r>
      <w:r>
        <w:rPr>
          <w:rFonts w:ascii="Calibri" w:hAnsi="Calibri" w:eastAsia="Calibri" w:cs="Calibri"/>
          <w:b/>
          <w:bCs/>
          <w:color w:val="009FDC"/>
          <w:sz w:val="20"/>
          <w:szCs w:val="20"/>
        </w:rPr>
        <w:t>a</w:t>
      </w:r>
      <w:r>
        <w:rPr>
          <w:rFonts w:ascii="Calibri" w:hAnsi="Calibri" w:eastAsia="Calibri" w:cs="Calibri"/>
          <w:b/>
          <w:bCs/>
          <w:color w:val="009FDC"/>
          <w:spacing w:val="1"/>
          <w:sz w:val="20"/>
          <w:szCs w:val="20"/>
        </w:rPr>
        <w:t>c</w:t>
      </w:r>
      <w:r>
        <w:rPr>
          <w:rFonts w:ascii="Calibri" w:hAnsi="Calibri" w:eastAsia="Calibri" w:cs="Calibri"/>
          <w:b/>
          <w:bCs/>
          <w:color w:val="009FDC"/>
          <w:sz w:val="20"/>
          <w:szCs w:val="20"/>
        </w:rPr>
        <w:t>es:</w:t>
      </w:r>
      <w:r>
        <w:rPr>
          <w:rFonts w:ascii="Calibri" w:hAnsi="Calibri" w:eastAsia="Calibri" w:cs="Calibri"/>
          <w:b/>
          <w:bCs/>
          <w:color w:val="009FDC"/>
          <w:spacing w:val="-1"/>
          <w:sz w:val="20"/>
          <w:szCs w:val="20"/>
        </w:rPr>
        <w:t xml:space="preserve"> </w:t>
      </w:r>
      <w:r>
        <w:rPr>
          <w:rFonts w:ascii="Calibri" w:hAnsi="Calibri" w:eastAsia="Calibri" w:cs="Calibri"/>
          <w:color w:val="000000"/>
          <w:spacing w:val="-1"/>
          <w:sz w:val="20"/>
          <w:szCs w:val="20"/>
        </w:rPr>
        <w:t>f</w:t>
      </w:r>
      <w:r>
        <w:rPr>
          <w:rFonts w:ascii="Calibri" w:hAnsi="Calibri" w:eastAsia="Calibri" w:cs="Calibri"/>
          <w:color w:val="000000"/>
          <w:sz w:val="20"/>
          <w:szCs w:val="20"/>
        </w:rPr>
        <w:t>oc</w:t>
      </w:r>
      <w:r>
        <w:rPr>
          <w:rFonts w:ascii="Calibri" w:hAnsi="Calibri" w:eastAsia="Calibri" w:cs="Calibri"/>
          <w:color w:val="000000"/>
          <w:spacing w:val="1"/>
          <w:sz w:val="20"/>
          <w:szCs w:val="20"/>
        </w:rPr>
        <w:t>us</w:t>
      </w:r>
      <w:r>
        <w:rPr>
          <w:rFonts w:ascii="Calibri" w:hAnsi="Calibri" w:eastAsia="Calibri" w:cs="Calibri"/>
          <w:color w:val="000000"/>
          <w:sz w:val="20"/>
          <w:szCs w:val="20"/>
        </w:rPr>
        <w:t>es</w:t>
      </w:r>
      <w:r>
        <w:rPr>
          <w:rFonts w:ascii="Calibri" w:hAnsi="Calibri" w:eastAsia="Calibri" w:cs="Calibri"/>
          <w:color w:val="000000"/>
          <w:spacing w:val="-5"/>
          <w:sz w:val="20"/>
          <w:szCs w:val="20"/>
        </w:rPr>
        <w:t xml:space="preserve"> </w:t>
      </w:r>
      <w:r>
        <w:rPr>
          <w:rFonts w:ascii="Calibri" w:hAnsi="Calibri" w:eastAsia="Calibri" w:cs="Calibri"/>
          <w:color w:val="000000"/>
          <w:spacing w:val="1"/>
          <w:sz w:val="20"/>
          <w:szCs w:val="20"/>
        </w:rPr>
        <w:t>o</w:t>
      </w:r>
      <w:r>
        <w:rPr>
          <w:rFonts w:ascii="Calibri" w:hAnsi="Calibri" w:eastAsia="Calibri" w:cs="Calibri"/>
          <w:color w:val="000000"/>
          <w:sz w:val="20"/>
          <w:szCs w:val="20"/>
        </w:rPr>
        <w:t>n</w:t>
      </w:r>
      <w:r>
        <w:rPr>
          <w:rFonts w:ascii="Calibri" w:hAnsi="Calibri" w:eastAsia="Calibri" w:cs="Calibri"/>
          <w:color w:val="000000"/>
          <w:spacing w:val="-1"/>
          <w:sz w:val="20"/>
          <w:szCs w:val="20"/>
        </w:rPr>
        <w:t xml:space="preserve"> </w:t>
      </w:r>
      <w:r>
        <w:rPr>
          <w:rFonts w:ascii="Calibri" w:hAnsi="Calibri" w:eastAsia="Calibri" w:cs="Calibri"/>
          <w:color w:val="000000"/>
          <w:spacing w:val="1"/>
          <w:sz w:val="20"/>
          <w:szCs w:val="20"/>
        </w:rPr>
        <w:t>t</w:t>
      </w:r>
      <w:r>
        <w:rPr>
          <w:rFonts w:ascii="Calibri" w:hAnsi="Calibri" w:eastAsia="Calibri" w:cs="Calibri"/>
          <w:color w:val="000000"/>
          <w:spacing w:val="-1"/>
          <w:sz w:val="20"/>
          <w:szCs w:val="20"/>
        </w:rPr>
        <w:t>h</w:t>
      </w:r>
      <w:r>
        <w:rPr>
          <w:rFonts w:ascii="Calibri" w:hAnsi="Calibri" w:eastAsia="Calibri" w:cs="Calibri"/>
          <w:color w:val="000000"/>
          <w:sz w:val="20"/>
          <w:szCs w:val="20"/>
        </w:rPr>
        <w:t>e</w:t>
      </w:r>
      <w:r>
        <w:rPr>
          <w:rFonts w:ascii="Calibri" w:hAnsi="Calibri" w:eastAsia="Calibri" w:cs="Calibri"/>
          <w:color w:val="000000"/>
          <w:spacing w:val="-4"/>
          <w:sz w:val="20"/>
          <w:szCs w:val="20"/>
        </w:rPr>
        <w:t xml:space="preserve"> </w:t>
      </w:r>
      <w:r>
        <w:rPr>
          <w:rFonts w:ascii="Calibri" w:hAnsi="Calibri" w:eastAsia="Calibri" w:cs="Calibri"/>
          <w:color w:val="000000"/>
          <w:spacing w:val="2"/>
          <w:sz w:val="20"/>
          <w:szCs w:val="20"/>
        </w:rPr>
        <w:t>s</w:t>
      </w:r>
      <w:r>
        <w:rPr>
          <w:rFonts w:ascii="Calibri" w:hAnsi="Calibri" w:eastAsia="Calibri" w:cs="Calibri"/>
          <w:color w:val="000000"/>
          <w:sz w:val="20"/>
          <w:szCs w:val="20"/>
        </w:rPr>
        <w:t>afe</w:t>
      </w:r>
      <w:r>
        <w:rPr>
          <w:rFonts w:ascii="Calibri" w:hAnsi="Calibri" w:eastAsia="Calibri" w:cs="Calibri"/>
          <w:color w:val="000000"/>
          <w:spacing w:val="-4"/>
          <w:sz w:val="20"/>
          <w:szCs w:val="20"/>
        </w:rPr>
        <w:t xml:space="preserve"> </w:t>
      </w:r>
      <w:r>
        <w:rPr>
          <w:rFonts w:ascii="Calibri" w:hAnsi="Calibri" w:eastAsia="Calibri" w:cs="Calibri"/>
          <w:color w:val="000000"/>
          <w:spacing w:val="1"/>
          <w:sz w:val="20"/>
          <w:szCs w:val="20"/>
        </w:rPr>
        <w:t>an</w:t>
      </w:r>
      <w:r>
        <w:rPr>
          <w:rFonts w:ascii="Calibri" w:hAnsi="Calibri" w:eastAsia="Calibri" w:cs="Calibri"/>
          <w:color w:val="000000"/>
          <w:sz w:val="20"/>
          <w:szCs w:val="20"/>
        </w:rPr>
        <w:t>d</w:t>
      </w:r>
      <w:r>
        <w:rPr>
          <w:rFonts w:ascii="Calibri" w:hAnsi="Calibri" w:eastAsia="Calibri" w:cs="Calibri"/>
          <w:color w:val="000000"/>
          <w:spacing w:val="-2"/>
          <w:sz w:val="20"/>
          <w:szCs w:val="20"/>
        </w:rPr>
        <w:t xml:space="preserve"> </w:t>
      </w:r>
      <w:r>
        <w:rPr>
          <w:rFonts w:ascii="Calibri" w:hAnsi="Calibri" w:eastAsia="Calibri" w:cs="Calibri"/>
          <w:color w:val="000000"/>
          <w:spacing w:val="1"/>
          <w:sz w:val="20"/>
          <w:szCs w:val="20"/>
        </w:rPr>
        <w:t>p</w:t>
      </w:r>
      <w:r>
        <w:rPr>
          <w:rFonts w:ascii="Calibri" w:hAnsi="Calibri" w:eastAsia="Calibri" w:cs="Calibri"/>
          <w:color w:val="000000"/>
          <w:sz w:val="20"/>
          <w:szCs w:val="20"/>
        </w:rPr>
        <w:t>r</w:t>
      </w:r>
      <w:r>
        <w:rPr>
          <w:rFonts w:ascii="Calibri" w:hAnsi="Calibri" w:eastAsia="Calibri" w:cs="Calibri"/>
          <w:color w:val="000000"/>
          <w:spacing w:val="1"/>
          <w:sz w:val="20"/>
          <w:szCs w:val="20"/>
        </w:rPr>
        <w:t>o</w:t>
      </w:r>
      <w:r>
        <w:rPr>
          <w:rFonts w:ascii="Calibri" w:hAnsi="Calibri" w:eastAsia="Calibri" w:cs="Calibri"/>
          <w:color w:val="000000"/>
          <w:sz w:val="20"/>
          <w:szCs w:val="20"/>
        </w:rPr>
        <w:t>tecti</w:t>
      </w:r>
      <w:r>
        <w:rPr>
          <w:rFonts w:ascii="Calibri" w:hAnsi="Calibri" w:eastAsia="Calibri" w:cs="Calibri"/>
          <w:color w:val="000000"/>
          <w:spacing w:val="1"/>
          <w:sz w:val="20"/>
          <w:szCs w:val="20"/>
        </w:rPr>
        <w:t>v</w:t>
      </w:r>
      <w:r>
        <w:rPr>
          <w:rFonts w:ascii="Calibri" w:hAnsi="Calibri" w:eastAsia="Calibri" w:cs="Calibri"/>
          <w:color w:val="000000"/>
          <w:sz w:val="20"/>
          <w:szCs w:val="20"/>
        </w:rPr>
        <w:t>e</w:t>
      </w:r>
      <w:r>
        <w:rPr>
          <w:rFonts w:ascii="Calibri" w:hAnsi="Calibri" w:eastAsia="Calibri" w:cs="Calibri"/>
          <w:color w:val="000000"/>
          <w:spacing w:val="-9"/>
          <w:sz w:val="20"/>
          <w:szCs w:val="20"/>
        </w:rPr>
        <w:t xml:space="preserve"> </w:t>
      </w:r>
      <w:r>
        <w:rPr>
          <w:rFonts w:ascii="Calibri" w:hAnsi="Calibri" w:eastAsia="Calibri" w:cs="Calibri"/>
          <w:color w:val="000000"/>
          <w:spacing w:val="1"/>
          <w:sz w:val="20"/>
          <w:szCs w:val="20"/>
        </w:rPr>
        <w:t>n</w:t>
      </w:r>
      <w:r>
        <w:rPr>
          <w:rFonts w:ascii="Calibri" w:hAnsi="Calibri" w:eastAsia="Calibri" w:cs="Calibri"/>
          <w:color w:val="000000"/>
          <w:sz w:val="20"/>
          <w:szCs w:val="20"/>
        </w:rPr>
        <w:t>a</w:t>
      </w:r>
      <w:r>
        <w:rPr>
          <w:rFonts w:ascii="Calibri" w:hAnsi="Calibri" w:eastAsia="Calibri" w:cs="Calibri"/>
          <w:color w:val="000000"/>
          <w:spacing w:val="1"/>
          <w:sz w:val="20"/>
          <w:szCs w:val="20"/>
        </w:rPr>
        <w:t>tu</w:t>
      </w:r>
      <w:r>
        <w:rPr>
          <w:rFonts w:ascii="Calibri" w:hAnsi="Calibri" w:eastAsia="Calibri" w:cs="Calibri"/>
          <w:color w:val="000000"/>
          <w:sz w:val="20"/>
          <w:szCs w:val="20"/>
        </w:rPr>
        <w:t>re</w:t>
      </w:r>
      <w:r>
        <w:rPr>
          <w:rFonts w:ascii="Calibri" w:hAnsi="Calibri" w:eastAsia="Calibri" w:cs="Calibri"/>
          <w:color w:val="000000"/>
          <w:spacing w:val="-6"/>
          <w:sz w:val="20"/>
          <w:szCs w:val="20"/>
        </w:rPr>
        <w:t xml:space="preserve"> </w:t>
      </w:r>
      <w:r>
        <w:rPr>
          <w:rFonts w:ascii="Calibri" w:hAnsi="Calibri" w:eastAsia="Calibri" w:cs="Calibri"/>
          <w:color w:val="000000"/>
          <w:spacing w:val="1"/>
          <w:sz w:val="20"/>
          <w:szCs w:val="20"/>
        </w:rPr>
        <w:t>o</w:t>
      </w:r>
      <w:r>
        <w:rPr>
          <w:rFonts w:ascii="Calibri" w:hAnsi="Calibri" w:eastAsia="Calibri" w:cs="Calibri"/>
          <w:color w:val="000000"/>
          <w:sz w:val="20"/>
          <w:szCs w:val="20"/>
        </w:rPr>
        <w:t>f</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th</w:t>
      </w:r>
      <w:r>
        <w:rPr>
          <w:rFonts w:ascii="Calibri" w:hAnsi="Calibri" w:eastAsia="Calibri" w:cs="Calibri"/>
          <w:color w:val="000000"/>
          <w:sz w:val="20"/>
          <w:szCs w:val="20"/>
        </w:rPr>
        <w:t>e</w:t>
      </w:r>
      <w:r>
        <w:rPr>
          <w:rFonts w:ascii="Calibri" w:hAnsi="Calibri" w:eastAsia="Calibri" w:cs="Calibri"/>
          <w:color w:val="000000"/>
          <w:spacing w:val="-4"/>
          <w:sz w:val="20"/>
          <w:szCs w:val="20"/>
        </w:rPr>
        <w:t xml:space="preserve"> </w:t>
      </w:r>
      <w:r>
        <w:rPr>
          <w:rFonts w:ascii="Calibri" w:hAnsi="Calibri" w:eastAsia="Calibri" w:cs="Calibri"/>
          <w:color w:val="000000"/>
          <w:spacing w:val="1"/>
          <w:sz w:val="20"/>
          <w:szCs w:val="20"/>
        </w:rPr>
        <w:t>phys</w:t>
      </w:r>
      <w:r>
        <w:rPr>
          <w:rFonts w:ascii="Calibri" w:hAnsi="Calibri" w:eastAsia="Calibri" w:cs="Calibri"/>
          <w:color w:val="000000"/>
          <w:sz w:val="20"/>
          <w:szCs w:val="20"/>
        </w:rPr>
        <w:t>ical</w:t>
      </w:r>
      <w:r>
        <w:rPr>
          <w:rFonts w:ascii="Calibri" w:hAnsi="Calibri" w:eastAsia="Calibri" w:cs="Calibri"/>
          <w:color w:val="000000"/>
          <w:spacing w:val="-7"/>
          <w:sz w:val="20"/>
          <w:szCs w:val="20"/>
        </w:rPr>
        <w:t xml:space="preserve"> </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p</w:t>
      </w:r>
      <w:r>
        <w:rPr>
          <w:rFonts w:ascii="Calibri" w:hAnsi="Calibri" w:eastAsia="Calibri" w:cs="Calibri"/>
          <w:color w:val="000000"/>
          <w:sz w:val="20"/>
          <w:szCs w:val="20"/>
        </w:rPr>
        <w:t>ace</w:t>
      </w:r>
      <w:r>
        <w:rPr>
          <w:rFonts w:ascii="Calibri" w:hAnsi="Calibri" w:eastAsia="Calibri" w:cs="Calibri"/>
          <w:color w:val="000000"/>
          <w:spacing w:val="-5"/>
          <w:sz w:val="20"/>
          <w:szCs w:val="20"/>
        </w:rPr>
        <w:t xml:space="preserve"> </w:t>
      </w:r>
      <w:r>
        <w:rPr>
          <w:rFonts w:ascii="Calibri" w:hAnsi="Calibri" w:eastAsia="Calibri" w:cs="Calibri"/>
          <w:color w:val="000000"/>
          <w:spacing w:val="1"/>
          <w:sz w:val="20"/>
          <w:szCs w:val="20"/>
        </w:rPr>
        <w:t>o</w:t>
      </w:r>
      <w:r>
        <w:rPr>
          <w:rFonts w:ascii="Calibri" w:hAnsi="Calibri" w:eastAsia="Calibri" w:cs="Calibri"/>
          <w:color w:val="000000"/>
          <w:sz w:val="20"/>
          <w:szCs w:val="20"/>
        </w:rPr>
        <w:t>f</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th</w:t>
      </w:r>
      <w:r>
        <w:rPr>
          <w:rFonts w:ascii="Calibri" w:hAnsi="Calibri" w:eastAsia="Calibri" w:cs="Calibri"/>
          <w:color w:val="000000"/>
          <w:sz w:val="20"/>
          <w:szCs w:val="20"/>
        </w:rPr>
        <w:t>e cla</w:t>
      </w:r>
      <w:r>
        <w:rPr>
          <w:rFonts w:ascii="Calibri" w:hAnsi="Calibri" w:eastAsia="Calibri" w:cs="Calibri"/>
          <w:color w:val="000000"/>
          <w:spacing w:val="1"/>
          <w:sz w:val="20"/>
          <w:szCs w:val="20"/>
        </w:rPr>
        <w:t>ss</w:t>
      </w:r>
      <w:r>
        <w:rPr>
          <w:rFonts w:ascii="Calibri" w:hAnsi="Calibri" w:eastAsia="Calibri" w:cs="Calibri"/>
          <w:color w:val="000000"/>
          <w:sz w:val="20"/>
          <w:szCs w:val="20"/>
        </w:rPr>
        <w:t>r</w:t>
      </w:r>
      <w:r>
        <w:rPr>
          <w:rFonts w:ascii="Calibri" w:hAnsi="Calibri" w:eastAsia="Calibri" w:cs="Calibri"/>
          <w:color w:val="000000"/>
          <w:spacing w:val="1"/>
          <w:sz w:val="20"/>
          <w:szCs w:val="20"/>
        </w:rPr>
        <w:t>o</w:t>
      </w:r>
      <w:r>
        <w:rPr>
          <w:rFonts w:ascii="Calibri" w:hAnsi="Calibri" w:eastAsia="Calibri" w:cs="Calibri"/>
          <w:color w:val="000000"/>
          <w:sz w:val="20"/>
          <w:szCs w:val="20"/>
        </w:rPr>
        <w:t>om</w:t>
      </w:r>
      <w:r>
        <w:rPr>
          <w:rFonts w:ascii="Calibri" w:hAnsi="Calibri" w:eastAsia="Calibri" w:cs="Calibri"/>
          <w:color w:val="000000"/>
          <w:spacing w:val="-9"/>
          <w:sz w:val="20"/>
          <w:szCs w:val="20"/>
        </w:rPr>
        <w:t xml:space="preserve"> </w:t>
      </w:r>
      <w:r>
        <w:rPr>
          <w:rFonts w:ascii="Calibri" w:hAnsi="Calibri" w:eastAsia="Calibri" w:cs="Calibri"/>
          <w:color w:val="000000"/>
          <w:spacing w:val="1"/>
          <w:sz w:val="20"/>
          <w:szCs w:val="20"/>
        </w:rPr>
        <w:t>a</w:t>
      </w:r>
      <w:r>
        <w:rPr>
          <w:rFonts w:ascii="Calibri" w:hAnsi="Calibri" w:eastAsia="Calibri" w:cs="Calibri"/>
          <w:color w:val="000000"/>
          <w:sz w:val="20"/>
          <w:szCs w:val="20"/>
        </w:rPr>
        <w:t>s</w:t>
      </w:r>
      <w:r>
        <w:rPr>
          <w:rFonts w:ascii="Calibri" w:hAnsi="Calibri" w:eastAsia="Calibri" w:cs="Calibri"/>
          <w:color w:val="000000"/>
          <w:spacing w:val="-1"/>
          <w:sz w:val="20"/>
          <w:szCs w:val="20"/>
        </w:rPr>
        <w:t xml:space="preserve"> </w:t>
      </w:r>
      <w:r>
        <w:rPr>
          <w:rFonts w:ascii="Calibri" w:hAnsi="Calibri" w:eastAsia="Calibri" w:cs="Calibri"/>
          <w:color w:val="000000"/>
          <w:sz w:val="20"/>
          <w:szCs w:val="20"/>
        </w:rPr>
        <w:t>w</w:t>
      </w:r>
      <w:r>
        <w:rPr>
          <w:rFonts w:ascii="Calibri" w:hAnsi="Calibri" w:eastAsia="Calibri" w:cs="Calibri"/>
          <w:color w:val="000000"/>
          <w:spacing w:val="-1"/>
          <w:sz w:val="20"/>
          <w:szCs w:val="20"/>
        </w:rPr>
        <w:t>e</w:t>
      </w:r>
      <w:r>
        <w:rPr>
          <w:rFonts w:ascii="Calibri" w:hAnsi="Calibri" w:eastAsia="Calibri" w:cs="Calibri"/>
          <w:color w:val="000000"/>
          <w:sz w:val="20"/>
          <w:szCs w:val="20"/>
        </w:rPr>
        <w:t>ll</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a</w:t>
      </w:r>
      <w:r>
        <w:rPr>
          <w:rFonts w:ascii="Calibri" w:hAnsi="Calibri" w:eastAsia="Calibri" w:cs="Calibri"/>
          <w:color w:val="000000"/>
          <w:sz w:val="20"/>
          <w:szCs w:val="20"/>
        </w:rPr>
        <w:t>s</w:t>
      </w:r>
      <w:r>
        <w:rPr>
          <w:rFonts w:ascii="Calibri" w:hAnsi="Calibri" w:eastAsia="Calibri" w:cs="Calibri"/>
          <w:color w:val="000000"/>
          <w:spacing w:val="-1"/>
          <w:sz w:val="20"/>
          <w:szCs w:val="20"/>
        </w:rPr>
        <w:t xml:space="preserve"> </w:t>
      </w:r>
      <w:r>
        <w:rPr>
          <w:rFonts w:ascii="Calibri" w:hAnsi="Calibri" w:eastAsia="Calibri" w:cs="Calibri"/>
          <w:color w:val="000000"/>
          <w:sz w:val="20"/>
          <w:szCs w:val="20"/>
        </w:rPr>
        <w:t>getti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6"/>
          <w:sz w:val="20"/>
          <w:szCs w:val="20"/>
        </w:rPr>
        <w:t xml:space="preserve"> </w:t>
      </w:r>
      <w:r>
        <w:rPr>
          <w:rFonts w:ascii="Calibri" w:hAnsi="Calibri" w:eastAsia="Calibri" w:cs="Calibri"/>
          <w:color w:val="000000"/>
          <w:spacing w:val="1"/>
          <w:sz w:val="20"/>
          <w:szCs w:val="20"/>
        </w:rPr>
        <w:t>s</w:t>
      </w:r>
      <w:r>
        <w:rPr>
          <w:rFonts w:ascii="Calibri" w:hAnsi="Calibri" w:eastAsia="Calibri" w:cs="Calibri"/>
          <w:color w:val="000000"/>
          <w:sz w:val="20"/>
          <w:szCs w:val="20"/>
        </w:rPr>
        <w:t>c</w:t>
      </w:r>
      <w:r>
        <w:rPr>
          <w:rFonts w:ascii="Calibri" w:hAnsi="Calibri" w:eastAsia="Calibri" w:cs="Calibri"/>
          <w:color w:val="000000"/>
          <w:spacing w:val="1"/>
          <w:sz w:val="20"/>
          <w:szCs w:val="20"/>
        </w:rPr>
        <w:t>h</w:t>
      </w:r>
      <w:r>
        <w:rPr>
          <w:rFonts w:ascii="Calibri" w:hAnsi="Calibri" w:eastAsia="Calibri" w:cs="Calibri"/>
          <w:color w:val="000000"/>
          <w:sz w:val="20"/>
          <w:szCs w:val="20"/>
        </w:rPr>
        <w:t>oo</w:t>
      </w:r>
      <w:r>
        <w:rPr>
          <w:rFonts w:ascii="Calibri" w:hAnsi="Calibri" w:eastAsia="Calibri" w:cs="Calibri"/>
          <w:color w:val="000000"/>
          <w:spacing w:val="3"/>
          <w:sz w:val="20"/>
          <w:szCs w:val="20"/>
        </w:rPr>
        <w:t>l</w:t>
      </w:r>
      <w:r>
        <w:rPr>
          <w:rFonts w:ascii="Calibri" w:hAnsi="Calibri" w:eastAsia="Calibri" w:cs="Calibri"/>
          <w:color w:val="000000"/>
          <w:spacing w:val="-1"/>
          <w:sz w:val="20"/>
          <w:szCs w:val="20"/>
        </w:rPr>
        <w:t>-</w:t>
      </w:r>
      <w:r>
        <w:rPr>
          <w:rFonts w:ascii="Calibri" w:hAnsi="Calibri" w:eastAsia="Calibri" w:cs="Calibri"/>
          <w:color w:val="000000"/>
          <w:sz w:val="20"/>
          <w:szCs w:val="20"/>
        </w:rPr>
        <w:t>aged</w:t>
      </w:r>
      <w:r>
        <w:rPr>
          <w:rFonts w:ascii="Calibri" w:hAnsi="Calibri" w:eastAsia="Calibri" w:cs="Calibri"/>
          <w:color w:val="000000"/>
          <w:spacing w:val="-9"/>
          <w:sz w:val="20"/>
          <w:szCs w:val="20"/>
        </w:rPr>
        <w:t xml:space="preserve"> </w:t>
      </w:r>
      <w:r>
        <w:rPr>
          <w:rFonts w:ascii="Calibri" w:hAnsi="Calibri" w:eastAsia="Calibri" w:cs="Calibri"/>
          <w:color w:val="000000"/>
          <w:sz w:val="20"/>
          <w:szCs w:val="20"/>
        </w:rPr>
        <w:t>c</w:t>
      </w:r>
      <w:r>
        <w:rPr>
          <w:rFonts w:ascii="Calibri" w:hAnsi="Calibri" w:eastAsia="Calibri" w:cs="Calibri"/>
          <w:color w:val="000000"/>
          <w:spacing w:val="1"/>
          <w:sz w:val="20"/>
          <w:szCs w:val="20"/>
        </w:rPr>
        <w:t>h</w:t>
      </w:r>
      <w:r>
        <w:rPr>
          <w:rFonts w:ascii="Calibri" w:hAnsi="Calibri" w:eastAsia="Calibri" w:cs="Calibri"/>
          <w:color w:val="000000"/>
          <w:sz w:val="20"/>
          <w:szCs w:val="20"/>
        </w:rPr>
        <w:t>ild</w:t>
      </w:r>
      <w:r>
        <w:rPr>
          <w:rFonts w:ascii="Calibri" w:hAnsi="Calibri" w:eastAsia="Calibri" w:cs="Calibri"/>
          <w:color w:val="000000"/>
          <w:spacing w:val="1"/>
          <w:sz w:val="20"/>
          <w:szCs w:val="20"/>
        </w:rPr>
        <w:t>r</w:t>
      </w:r>
      <w:r>
        <w:rPr>
          <w:rFonts w:ascii="Calibri" w:hAnsi="Calibri" w:eastAsia="Calibri" w:cs="Calibri"/>
          <w:color w:val="000000"/>
          <w:spacing w:val="-1"/>
          <w:sz w:val="20"/>
          <w:szCs w:val="20"/>
        </w:rPr>
        <w:t>e</w:t>
      </w:r>
      <w:r>
        <w:rPr>
          <w:rFonts w:ascii="Calibri" w:hAnsi="Calibri" w:eastAsia="Calibri" w:cs="Calibri"/>
          <w:color w:val="000000"/>
          <w:sz w:val="20"/>
          <w:szCs w:val="20"/>
        </w:rPr>
        <w:t>n</w:t>
      </w:r>
      <w:r>
        <w:rPr>
          <w:rFonts w:ascii="Calibri" w:hAnsi="Calibri" w:eastAsia="Calibri" w:cs="Calibri"/>
          <w:color w:val="000000"/>
          <w:spacing w:val="-6"/>
          <w:sz w:val="20"/>
          <w:szCs w:val="20"/>
        </w:rPr>
        <w:t xml:space="preserve"> </w:t>
      </w:r>
      <w:r>
        <w:rPr>
          <w:rFonts w:ascii="Calibri" w:hAnsi="Calibri" w:eastAsia="Calibri" w:cs="Calibri"/>
          <w:color w:val="000000"/>
          <w:spacing w:val="1"/>
          <w:sz w:val="20"/>
          <w:szCs w:val="20"/>
        </w:rPr>
        <w:t>an</w:t>
      </w:r>
      <w:r>
        <w:rPr>
          <w:rFonts w:ascii="Calibri" w:hAnsi="Calibri" w:eastAsia="Calibri" w:cs="Calibri"/>
          <w:color w:val="000000"/>
          <w:sz w:val="20"/>
          <w:szCs w:val="20"/>
        </w:rPr>
        <w:t>d</w:t>
      </w:r>
      <w:r>
        <w:rPr>
          <w:rFonts w:ascii="Calibri" w:hAnsi="Calibri" w:eastAsia="Calibri" w:cs="Calibri"/>
          <w:color w:val="000000"/>
          <w:spacing w:val="-2"/>
          <w:sz w:val="20"/>
          <w:szCs w:val="20"/>
        </w:rPr>
        <w:t xml:space="preserve"> </w:t>
      </w:r>
      <w:r>
        <w:rPr>
          <w:rFonts w:ascii="Calibri" w:hAnsi="Calibri" w:eastAsia="Calibri" w:cs="Calibri"/>
          <w:color w:val="000000"/>
          <w:spacing w:val="1"/>
          <w:sz w:val="20"/>
          <w:szCs w:val="20"/>
        </w:rPr>
        <w:t>y</w:t>
      </w:r>
      <w:r>
        <w:rPr>
          <w:rFonts w:ascii="Calibri" w:hAnsi="Calibri" w:eastAsia="Calibri" w:cs="Calibri"/>
          <w:color w:val="000000"/>
          <w:sz w:val="20"/>
          <w:szCs w:val="20"/>
        </w:rPr>
        <w:t>o</w:t>
      </w:r>
      <w:r>
        <w:rPr>
          <w:rFonts w:ascii="Calibri" w:hAnsi="Calibri" w:eastAsia="Calibri" w:cs="Calibri"/>
          <w:color w:val="000000"/>
          <w:spacing w:val="1"/>
          <w:sz w:val="20"/>
          <w:szCs w:val="20"/>
        </w:rPr>
        <w:t>u</w:t>
      </w:r>
      <w:r>
        <w:rPr>
          <w:rFonts w:ascii="Calibri" w:hAnsi="Calibri" w:eastAsia="Calibri" w:cs="Calibri"/>
          <w:color w:val="000000"/>
          <w:sz w:val="20"/>
          <w:szCs w:val="20"/>
        </w:rPr>
        <w:t>th</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i</w:t>
      </w:r>
      <w:r>
        <w:rPr>
          <w:rFonts w:ascii="Calibri" w:hAnsi="Calibri" w:eastAsia="Calibri" w:cs="Calibri"/>
          <w:color w:val="000000"/>
          <w:spacing w:val="1"/>
          <w:sz w:val="20"/>
          <w:szCs w:val="20"/>
        </w:rPr>
        <w:t>n</w:t>
      </w:r>
      <w:r>
        <w:rPr>
          <w:rFonts w:ascii="Calibri" w:hAnsi="Calibri" w:eastAsia="Calibri" w:cs="Calibri"/>
          <w:color w:val="000000"/>
          <w:sz w:val="20"/>
          <w:szCs w:val="20"/>
        </w:rPr>
        <w:t>to</w:t>
      </w:r>
      <w:r>
        <w:rPr>
          <w:rFonts w:ascii="Calibri" w:hAnsi="Calibri" w:eastAsia="Calibri" w:cs="Calibri"/>
          <w:color w:val="000000"/>
          <w:spacing w:val="-2"/>
          <w:sz w:val="20"/>
          <w:szCs w:val="20"/>
        </w:rPr>
        <w:t xml:space="preserve"> </w:t>
      </w:r>
      <w:r>
        <w:rPr>
          <w:rFonts w:ascii="Calibri" w:hAnsi="Calibri" w:eastAsia="Calibri" w:cs="Calibri"/>
          <w:color w:val="000000"/>
          <w:spacing w:val="1"/>
          <w:sz w:val="20"/>
          <w:szCs w:val="20"/>
        </w:rPr>
        <w:t>th</w:t>
      </w:r>
      <w:r>
        <w:rPr>
          <w:rFonts w:ascii="Calibri" w:hAnsi="Calibri" w:eastAsia="Calibri" w:cs="Calibri"/>
          <w:color w:val="000000"/>
          <w:spacing w:val="-2"/>
          <w:sz w:val="20"/>
          <w:szCs w:val="20"/>
        </w:rPr>
        <w:t>o</w:t>
      </w:r>
      <w:r>
        <w:rPr>
          <w:rFonts w:ascii="Calibri" w:hAnsi="Calibri" w:eastAsia="Calibri" w:cs="Calibri"/>
          <w:color w:val="000000"/>
          <w:spacing w:val="1"/>
          <w:sz w:val="20"/>
          <w:szCs w:val="20"/>
        </w:rPr>
        <w:t>s</w:t>
      </w:r>
      <w:r>
        <w:rPr>
          <w:rFonts w:ascii="Calibri" w:hAnsi="Calibri" w:eastAsia="Calibri" w:cs="Calibri"/>
          <w:color w:val="000000"/>
          <w:sz w:val="20"/>
          <w:szCs w:val="20"/>
        </w:rPr>
        <w:t>e</w:t>
      </w:r>
      <w:r>
        <w:rPr>
          <w:rFonts w:ascii="Calibri" w:hAnsi="Calibri" w:eastAsia="Calibri" w:cs="Calibri"/>
          <w:color w:val="000000"/>
          <w:spacing w:val="-6"/>
          <w:sz w:val="20"/>
          <w:szCs w:val="20"/>
        </w:rPr>
        <w:t xml:space="preserve"> </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p</w:t>
      </w:r>
      <w:r>
        <w:rPr>
          <w:rFonts w:ascii="Calibri" w:hAnsi="Calibri" w:eastAsia="Calibri" w:cs="Calibri"/>
          <w:color w:val="000000"/>
          <w:sz w:val="20"/>
          <w:szCs w:val="20"/>
        </w:rPr>
        <w:t>aces</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for</w:t>
      </w:r>
      <w:r>
        <w:rPr>
          <w:rFonts w:ascii="Calibri" w:hAnsi="Calibri" w:eastAsia="Calibri" w:cs="Calibri"/>
          <w:color w:val="000000"/>
          <w:spacing w:val="-1"/>
          <w:sz w:val="20"/>
          <w:szCs w:val="20"/>
        </w:rPr>
        <w:t xml:space="preserve"> </w:t>
      </w:r>
      <w:r>
        <w:rPr>
          <w:rFonts w:ascii="Calibri" w:hAnsi="Calibri" w:eastAsia="Calibri" w:cs="Calibri"/>
          <w:color w:val="000000"/>
          <w:spacing w:val="1"/>
          <w:sz w:val="20"/>
          <w:szCs w:val="20"/>
        </w:rPr>
        <w:t>qu</w:t>
      </w:r>
      <w:r>
        <w:rPr>
          <w:rFonts w:ascii="Calibri" w:hAnsi="Calibri" w:eastAsia="Calibri" w:cs="Calibri"/>
          <w:color w:val="000000"/>
          <w:sz w:val="20"/>
          <w:szCs w:val="20"/>
        </w:rPr>
        <w:t>ali</w:t>
      </w:r>
      <w:r>
        <w:rPr>
          <w:rFonts w:ascii="Calibri" w:hAnsi="Calibri" w:eastAsia="Calibri" w:cs="Calibri"/>
          <w:color w:val="000000"/>
          <w:spacing w:val="1"/>
          <w:sz w:val="20"/>
          <w:szCs w:val="20"/>
        </w:rPr>
        <w:t>t</w:t>
      </w:r>
      <w:r>
        <w:rPr>
          <w:rFonts w:ascii="Calibri" w:hAnsi="Calibri" w:eastAsia="Calibri" w:cs="Calibri"/>
          <w:color w:val="000000"/>
          <w:sz w:val="20"/>
          <w:szCs w:val="20"/>
        </w:rPr>
        <w:t>y</w:t>
      </w:r>
      <w:r>
        <w:rPr>
          <w:rFonts w:ascii="Calibri" w:hAnsi="Calibri" w:eastAsia="Calibri" w:cs="Calibri"/>
          <w:color w:val="000000"/>
          <w:spacing w:val="-8"/>
          <w:sz w:val="20"/>
          <w:szCs w:val="20"/>
        </w:rPr>
        <w:t xml:space="preserve"> </w:t>
      </w:r>
      <w:r>
        <w:rPr>
          <w:rFonts w:ascii="Calibri" w:hAnsi="Calibri" w:eastAsia="Calibri" w:cs="Calibri"/>
          <w:color w:val="000000"/>
          <w:sz w:val="20"/>
          <w:szCs w:val="20"/>
        </w:rPr>
        <w:t>lear</w:t>
      </w:r>
      <w:r>
        <w:rPr>
          <w:rFonts w:ascii="Calibri" w:hAnsi="Calibri" w:eastAsia="Calibri" w:cs="Calibri"/>
          <w:color w:val="000000"/>
          <w:spacing w:val="1"/>
          <w:sz w:val="20"/>
          <w:szCs w:val="20"/>
        </w:rPr>
        <w:t>n</w:t>
      </w:r>
      <w:r>
        <w:rPr>
          <w:rFonts w:ascii="Calibri" w:hAnsi="Calibri" w:eastAsia="Calibri" w:cs="Calibri"/>
          <w:color w:val="000000"/>
          <w:sz w:val="20"/>
          <w:szCs w:val="20"/>
        </w:rPr>
        <w:t>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39"/>
          <w:sz w:val="20"/>
          <w:szCs w:val="20"/>
        </w:rPr>
        <w:t xml:space="preserve"> </w:t>
      </w:r>
      <w:r>
        <w:rPr>
          <w:rFonts w:ascii="Calibri" w:hAnsi="Calibri" w:eastAsia="Calibri" w:cs="Calibri"/>
          <w:color w:val="000000"/>
          <w:sz w:val="20"/>
          <w:szCs w:val="20"/>
        </w:rPr>
        <w:t>It</w:t>
      </w:r>
      <w:r>
        <w:rPr>
          <w:rFonts w:ascii="Calibri" w:hAnsi="Calibri" w:eastAsia="Calibri" w:cs="Calibri"/>
          <w:color w:val="000000"/>
          <w:spacing w:val="-1"/>
          <w:sz w:val="20"/>
          <w:szCs w:val="20"/>
        </w:rPr>
        <w:t xml:space="preserve"> </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upp</w:t>
      </w:r>
      <w:r>
        <w:rPr>
          <w:rFonts w:ascii="Calibri" w:hAnsi="Calibri" w:eastAsia="Calibri" w:cs="Calibri"/>
          <w:color w:val="000000"/>
          <w:sz w:val="20"/>
          <w:szCs w:val="20"/>
        </w:rPr>
        <w:t>or</w:t>
      </w:r>
      <w:r>
        <w:rPr>
          <w:rFonts w:ascii="Calibri" w:hAnsi="Calibri" w:eastAsia="Calibri" w:cs="Calibri"/>
          <w:color w:val="000000"/>
          <w:spacing w:val="-2"/>
          <w:sz w:val="20"/>
          <w:szCs w:val="20"/>
        </w:rPr>
        <w:t>t</w:t>
      </w:r>
      <w:r>
        <w:rPr>
          <w:rFonts w:ascii="Calibri" w:hAnsi="Calibri" w:eastAsia="Calibri" w:cs="Calibri"/>
          <w:color w:val="000000"/>
          <w:sz w:val="20"/>
          <w:szCs w:val="20"/>
        </w:rPr>
        <w:t>s</w:t>
      </w:r>
      <w:r>
        <w:rPr>
          <w:rFonts w:ascii="Calibri" w:hAnsi="Calibri" w:eastAsia="Calibri" w:cs="Calibri"/>
          <w:color w:val="000000"/>
          <w:spacing w:val="-6"/>
          <w:sz w:val="20"/>
          <w:szCs w:val="20"/>
        </w:rPr>
        <w:t xml:space="preserve"> </w:t>
      </w:r>
      <w:r>
        <w:rPr>
          <w:rFonts w:ascii="Calibri" w:hAnsi="Calibri" w:eastAsia="Calibri" w:cs="Calibri"/>
          <w:color w:val="000000"/>
          <w:sz w:val="20"/>
          <w:szCs w:val="20"/>
        </w:rPr>
        <w:t>i</w:t>
      </w:r>
      <w:r>
        <w:rPr>
          <w:rFonts w:ascii="Calibri" w:hAnsi="Calibri" w:eastAsia="Calibri" w:cs="Calibri"/>
          <w:color w:val="000000"/>
          <w:spacing w:val="1"/>
          <w:sz w:val="20"/>
          <w:szCs w:val="20"/>
        </w:rPr>
        <w:t>n</w:t>
      </w:r>
      <w:r>
        <w:rPr>
          <w:rFonts w:ascii="Calibri" w:hAnsi="Calibri" w:eastAsia="Calibri" w:cs="Calibri"/>
          <w:color w:val="000000"/>
          <w:sz w:val="20"/>
          <w:szCs w:val="20"/>
        </w:rPr>
        <w:t>te</w:t>
      </w:r>
      <w:r>
        <w:rPr>
          <w:rFonts w:ascii="Calibri" w:hAnsi="Calibri" w:eastAsia="Calibri" w:cs="Calibri"/>
          <w:color w:val="000000"/>
          <w:spacing w:val="8"/>
          <w:sz w:val="20"/>
          <w:szCs w:val="20"/>
        </w:rPr>
        <w:t>r</w:t>
      </w:r>
      <w:r>
        <w:rPr>
          <w:rFonts w:ascii="Calibri" w:hAnsi="Calibri" w:eastAsia="Calibri" w:cs="Calibri"/>
          <w:color w:val="000000"/>
          <w:spacing w:val="-1"/>
          <w:sz w:val="20"/>
          <w:szCs w:val="20"/>
        </w:rPr>
        <w:t>-</w:t>
      </w:r>
      <w:r>
        <w:rPr>
          <w:rFonts w:ascii="Calibri" w:hAnsi="Calibri" w:eastAsia="Calibri" w:cs="Calibri"/>
          <w:color w:val="000000"/>
          <w:spacing w:val="1"/>
          <w:sz w:val="20"/>
          <w:szCs w:val="20"/>
        </w:rPr>
        <w:t>s</w:t>
      </w:r>
      <w:r>
        <w:rPr>
          <w:rFonts w:ascii="Calibri" w:hAnsi="Calibri" w:eastAsia="Calibri" w:cs="Calibri"/>
          <w:color w:val="000000"/>
          <w:spacing w:val="-1"/>
          <w:sz w:val="20"/>
          <w:szCs w:val="20"/>
        </w:rPr>
        <w:t>e</w:t>
      </w:r>
      <w:r>
        <w:rPr>
          <w:rFonts w:ascii="Calibri" w:hAnsi="Calibri" w:eastAsia="Calibri" w:cs="Calibri"/>
          <w:color w:val="000000"/>
          <w:sz w:val="20"/>
          <w:szCs w:val="20"/>
        </w:rPr>
        <w:t>ct</w:t>
      </w:r>
      <w:r>
        <w:rPr>
          <w:rFonts w:ascii="Calibri" w:hAnsi="Calibri" w:eastAsia="Calibri" w:cs="Calibri"/>
          <w:color w:val="000000"/>
          <w:spacing w:val="1"/>
          <w:sz w:val="20"/>
          <w:szCs w:val="20"/>
        </w:rPr>
        <w:t>o</w:t>
      </w:r>
      <w:r>
        <w:rPr>
          <w:rFonts w:ascii="Calibri" w:hAnsi="Calibri" w:eastAsia="Calibri" w:cs="Calibri"/>
          <w:color w:val="000000"/>
          <w:sz w:val="20"/>
          <w:szCs w:val="20"/>
        </w:rPr>
        <w:t>ral Str</w:t>
      </w:r>
      <w:r>
        <w:rPr>
          <w:rFonts w:ascii="Calibri" w:hAnsi="Calibri" w:eastAsia="Calibri" w:cs="Calibri"/>
          <w:color w:val="000000"/>
          <w:spacing w:val="1"/>
          <w:sz w:val="20"/>
          <w:szCs w:val="20"/>
        </w:rPr>
        <w:t>a</w:t>
      </w:r>
      <w:r>
        <w:rPr>
          <w:rFonts w:ascii="Calibri" w:hAnsi="Calibri" w:eastAsia="Calibri" w:cs="Calibri"/>
          <w:color w:val="000000"/>
          <w:sz w:val="20"/>
          <w:szCs w:val="20"/>
        </w:rPr>
        <w:t>teg</w:t>
      </w:r>
      <w:r>
        <w:rPr>
          <w:rFonts w:ascii="Calibri" w:hAnsi="Calibri" w:eastAsia="Calibri" w:cs="Calibri"/>
          <w:color w:val="000000"/>
          <w:spacing w:val="-1"/>
          <w:sz w:val="20"/>
          <w:szCs w:val="20"/>
        </w:rPr>
        <w:t>i</w:t>
      </w:r>
      <w:r>
        <w:rPr>
          <w:rFonts w:ascii="Calibri" w:hAnsi="Calibri" w:eastAsia="Calibri" w:cs="Calibri"/>
          <w:color w:val="000000"/>
          <w:sz w:val="20"/>
          <w:szCs w:val="20"/>
        </w:rPr>
        <w:t>c</w:t>
      </w:r>
      <w:r>
        <w:rPr>
          <w:rFonts w:ascii="Calibri" w:hAnsi="Calibri" w:eastAsia="Calibri" w:cs="Calibri"/>
          <w:color w:val="000000"/>
          <w:spacing w:val="-7"/>
          <w:sz w:val="20"/>
          <w:szCs w:val="20"/>
        </w:rPr>
        <w:t xml:space="preserve"> </w:t>
      </w:r>
      <w:r>
        <w:rPr>
          <w:rFonts w:ascii="Calibri" w:hAnsi="Calibri" w:eastAsia="Calibri" w:cs="Calibri"/>
          <w:color w:val="000000"/>
          <w:sz w:val="20"/>
          <w:szCs w:val="20"/>
        </w:rPr>
        <w:t>O</w:t>
      </w:r>
      <w:r>
        <w:rPr>
          <w:rFonts w:ascii="Calibri" w:hAnsi="Calibri" w:eastAsia="Calibri" w:cs="Calibri"/>
          <w:color w:val="000000"/>
          <w:spacing w:val="1"/>
          <w:sz w:val="20"/>
          <w:szCs w:val="20"/>
        </w:rPr>
        <w:t>b</w:t>
      </w:r>
      <w:r>
        <w:rPr>
          <w:rFonts w:ascii="Calibri" w:hAnsi="Calibri" w:eastAsia="Calibri" w:cs="Calibri"/>
          <w:color w:val="000000"/>
          <w:sz w:val="20"/>
          <w:szCs w:val="20"/>
        </w:rPr>
        <w:t>j</w:t>
      </w:r>
      <w:r>
        <w:rPr>
          <w:rFonts w:ascii="Calibri" w:hAnsi="Calibri" w:eastAsia="Calibri" w:cs="Calibri"/>
          <w:color w:val="000000"/>
          <w:spacing w:val="2"/>
          <w:sz w:val="20"/>
          <w:szCs w:val="20"/>
        </w:rPr>
        <w:t>e</w:t>
      </w:r>
      <w:r>
        <w:rPr>
          <w:rFonts w:ascii="Calibri" w:hAnsi="Calibri" w:eastAsia="Calibri" w:cs="Calibri"/>
          <w:color w:val="000000"/>
          <w:sz w:val="20"/>
          <w:szCs w:val="20"/>
        </w:rPr>
        <w:t>cti</w:t>
      </w:r>
      <w:r>
        <w:rPr>
          <w:rFonts w:ascii="Calibri" w:hAnsi="Calibri" w:eastAsia="Calibri" w:cs="Calibri"/>
          <w:color w:val="000000"/>
          <w:spacing w:val="1"/>
          <w:sz w:val="20"/>
          <w:szCs w:val="20"/>
        </w:rPr>
        <w:t>v</w:t>
      </w:r>
      <w:r>
        <w:rPr>
          <w:rFonts w:ascii="Calibri" w:hAnsi="Calibri" w:eastAsia="Calibri" w:cs="Calibri"/>
          <w:color w:val="000000"/>
          <w:spacing w:val="-1"/>
          <w:sz w:val="20"/>
          <w:szCs w:val="20"/>
        </w:rPr>
        <w:t>e</w:t>
      </w:r>
      <w:r>
        <w:rPr>
          <w:rFonts w:ascii="Calibri" w:hAnsi="Calibri" w:eastAsia="Calibri" w:cs="Calibri"/>
          <w:color w:val="000000"/>
          <w:sz w:val="20"/>
          <w:szCs w:val="20"/>
        </w:rPr>
        <w:t>s</w:t>
      </w:r>
      <w:r>
        <w:rPr>
          <w:rFonts w:ascii="Calibri" w:hAnsi="Calibri" w:eastAsia="Calibri" w:cs="Calibri"/>
          <w:color w:val="000000"/>
          <w:spacing w:val="-8"/>
          <w:sz w:val="20"/>
          <w:szCs w:val="20"/>
        </w:rPr>
        <w:t xml:space="preserve"> </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z w:val="20"/>
          <w:szCs w:val="20"/>
        </w:rPr>
        <w:t>la</w:t>
      </w:r>
      <w:r>
        <w:rPr>
          <w:rFonts w:ascii="Calibri" w:hAnsi="Calibri" w:eastAsia="Calibri" w:cs="Calibri"/>
          <w:color w:val="000000"/>
          <w:spacing w:val="1"/>
          <w:sz w:val="20"/>
          <w:szCs w:val="20"/>
        </w:rPr>
        <w:t>t</w:t>
      </w:r>
      <w:r>
        <w:rPr>
          <w:rFonts w:ascii="Calibri" w:hAnsi="Calibri" w:eastAsia="Calibri" w:cs="Calibri"/>
          <w:color w:val="000000"/>
          <w:spacing w:val="-1"/>
          <w:sz w:val="20"/>
          <w:szCs w:val="20"/>
        </w:rPr>
        <w:t>e</w:t>
      </w:r>
      <w:r>
        <w:rPr>
          <w:rFonts w:ascii="Calibri" w:hAnsi="Calibri" w:eastAsia="Calibri" w:cs="Calibri"/>
          <w:color w:val="000000"/>
          <w:sz w:val="20"/>
          <w:szCs w:val="20"/>
        </w:rPr>
        <w:t>d</w:t>
      </w:r>
      <w:r>
        <w:rPr>
          <w:rFonts w:ascii="Calibri" w:hAnsi="Calibri" w:eastAsia="Calibri" w:cs="Calibri"/>
          <w:color w:val="000000"/>
          <w:spacing w:val="-5"/>
          <w:sz w:val="20"/>
          <w:szCs w:val="20"/>
        </w:rPr>
        <w:t xml:space="preserve"> </w:t>
      </w:r>
      <w:r>
        <w:rPr>
          <w:rFonts w:ascii="Calibri" w:hAnsi="Calibri" w:eastAsia="Calibri" w:cs="Calibri"/>
          <w:color w:val="000000"/>
          <w:spacing w:val="3"/>
          <w:sz w:val="20"/>
          <w:szCs w:val="20"/>
        </w:rPr>
        <w:t>t</w:t>
      </w:r>
      <w:r>
        <w:rPr>
          <w:rFonts w:ascii="Calibri" w:hAnsi="Calibri" w:eastAsia="Calibri" w:cs="Calibri"/>
          <w:color w:val="000000"/>
          <w:sz w:val="20"/>
          <w:szCs w:val="20"/>
        </w:rPr>
        <w:t>o</w:t>
      </w:r>
      <w:r>
        <w:rPr>
          <w:rFonts w:ascii="Calibri" w:hAnsi="Calibri" w:eastAsia="Calibri" w:cs="Calibri"/>
          <w:color w:val="000000"/>
          <w:spacing w:val="1"/>
          <w:sz w:val="20"/>
          <w:szCs w:val="20"/>
        </w:rPr>
        <w:t xml:space="preserve"> </w:t>
      </w:r>
      <w:r>
        <w:rPr>
          <w:rFonts w:ascii="Calibri" w:hAnsi="Calibri" w:eastAsia="Calibri" w:cs="Calibri"/>
          <w:i/>
          <w:color w:val="000000"/>
          <w:sz w:val="20"/>
          <w:szCs w:val="20"/>
        </w:rPr>
        <w:t>P</w:t>
      </w:r>
      <w:r>
        <w:rPr>
          <w:rFonts w:ascii="Calibri" w:hAnsi="Calibri" w:eastAsia="Calibri" w:cs="Calibri"/>
          <w:i/>
          <w:color w:val="000000"/>
          <w:spacing w:val="-1"/>
          <w:sz w:val="20"/>
          <w:szCs w:val="20"/>
        </w:rPr>
        <w:t>r</w:t>
      </w:r>
      <w:r>
        <w:rPr>
          <w:rFonts w:ascii="Calibri" w:hAnsi="Calibri" w:eastAsia="Calibri" w:cs="Calibri"/>
          <w:i/>
          <w:color w:val="000000"/>
          <w:spacing w:val="1"/>
          <w:sz w:val="20"/>
          <w:szCs w:val="20"/>
        </w:rPr>
        <w:t>o</w:t>
      </w:r>
      <w:r>
        <w:rPr>
          <w:rFonts w:ascii="Calibri" w:hAnsi="Calibri" w:eastAsia="Calibri" w:cs="Calibri"/>
          <w:i/>
          <w:color w:val="000000"/>
          <w:sz w:val="20"/>
          <w:szCs w:val="20"/>
        </w:rPr>
        <w:t>t</w:t>
      </w:r>
      <w:r>
        <w:rPr>
          <w:rFonts w:ascii="Calibri" w:hAnsi="Calibri" w:eastAsia="Calibri" w:cs="Calibri"/>
          <w:i/>
          <w:color w:val="000000"/>
          <w:spacing w:val="1"/>
          <w:sz w:val="20"/>
          <w:szCs w:val="20"/>
        </w:rPr>
        <w:t>ec</w:t>
      </w:r>
      <w:r>
        <w:rPr>
          <w:rFonts w:ascii="Calibri" w:hAnsi="Calibri" w:eastAsia="Calibri" w:cs="Calibri"/>
          <w:i/>
          <w:color w:val="000000"/>
          <w:sz w:val="20"/>
          <w:szCs w:val="20"/>
        </w:rPr>
        <w:t>ti</w:t>
      </w:r>
      <w:r>
        <w:rPr>
          <w:rFonts w:ascii="Calibri" w:hAnsi="Calibri" w:eastAsia="Calibri" w:cs="Calibri"/>
          <w:i/>
          <w:color w:val="000000"/>
          <w:spacing w:val="1"/>
          <w:sz w:val="20"/>
          <w:szCs w:val="20"/>
        </w:rPr>
        <w:t>o</w:t>
      </w:r>
      <w:r>
        <w:rPr>
          <w:rFonts w:ascii="Calibri" w:hAnsi="Calibri" w:eastAsia="Calibri" w:cs="Calibri"/>
          <w:i/>
          <w:color w:val="000000"/>
          <w:sz w:val="20"/>
          <w:szCs w:val="20"/>
        </w:rPr>
        <w:t>n</w:t>
      </w:r>
      <w:r>
        <w:rPr>
          <w:rFonts w:ascii="Calibri" w:hAnsi="Calibri" w:eastAsia="Calibri" w:cs="Calibri"/>
          <w:i/>
          <w:color w:val="000000"/>
          <w:spacing w:val="-8"/>
          <w:sz w:val="20"/>
          <w:szCs w:val="20"/>
        </w:rPr>
        <w:t xml:space="preserve"> </w:t>
      </w:r>
      <w:r>
        <w:rPr>
          <w:rFonts w:ascii="Calibri" w:hAnsi="Calibri" w:eastAsia="Calibri" w:cs="Calibri"/>
          <w:i/>
          <w:color w:val="000000"/>
          <w:spacing w:val="1"/>
          <w:sz w:val="20"/>
          <w:szCs w:val="20"/>
        </w:rPr>
        <w:t>an</w:t>
      </w:r>
      <w:r>
        <w:rPr>
          <w:rFonts w:ascii="Calibri" w:hAnsi="Calibri" w:eastAsia="Calibri" w:cs="Calibri"/>
          <w:i/>
          <w:color w:val="000000"/>
          <w:sz w:val="20"/>
          <w:szCs w:val="20"/>
        </w:rPr>
        <w:t>d</w:t>
      </w:r>
      <w:r>
        <w:rPr>
          <w:rFonts w:ascii="Calibri" w:hAnsi="Calibri" w:eastAsia="Calibri" w:cs="Calibri"/>
          <w:i/>
          <w:color w:val="000000"/>
          <w:spacing w:val="-5"/>
          <w:sz w:val="20"/>
          <w:szCs w:val="20"/>
        </w:rPr>
        <w:t xml:space="preserve"> </w:t>
      </w:r>
      <w:r>
        <w:rPr>
          <w:rFonts w:ascii="Calibri" w:hAnsi="Calibri" w:eastAsia="Calibri" w:cs="Calibri"/>
          <w:i/>
          <w:color w:val="000000"/>
          <w:sz w:val="20"/>
          <w:szCs w:val="20"/>
        </w:rPr>
        <w:t>A</w:t>
      </w:r>
      <w:r>
        <w:rPr>
          <w:rFonts w:ascii="Calibri" w:hAnsi="Calibri" w:eastAsia="Calibri" w:cs="Calibri"/>
          <w:i/>
          <w:color w:val="000000"/>
          <w:spacing w:val="1"/>
          <w:sz w:val="20"/>
          <w:szCs w:val="20"/>
        </w:rPr>
        <w:t>cce</w:t>
      </w:r>
      <w:r>
        <w:rPr>
          <w:rFonts w:ascii="Calibri" w:hAnsi="Calibri" w:eastAsia="Calibri" w:cs="Calibri"/>
          <w:i/>
          <w:color w:val="000000"/>
          <w:spacing w:val="-1"/>
          <w:sz w:val="20"/>
          <w:szCs w:val="20"/>
        </w:rPr>
        <w:t>s</w:t>
      </w:r>
      <w:r>
        <w:rPr>
          <w:rFonts w:ascii="Calibri" w:hAnsi="Calibri" w:eastAsia="Calibri" w:cs="Calibri"/>
          <w:i/>
          <w:color w:val="000000"/>
          <w:sz w:val="20"/>
          <w:szCs w:val="20"/>
        </w:rPr>
        <w:t>s</w:t>
      </w:r>
      <w:r>
        <w:rPr>
          <w:rFonts w:ascii="Calibri" w:hAnsi="Calibri" w:eastAsia="Calibri" w:cs="Calibri"/>
          <w:i/>
          <w:color w:val="000000"/>
          <w:spacing w:val="-6"/>
          <w:sz w:val="20"/>
          <w:szCs w:val="20"/>
        </w:rPr>
        <w:t xml:space="preserve"> </w:t>
      </w:r>
      <w:r>
        <w:rPr>
          <w:rFonts w:ascii="Calibri" w:hAnsi="Calibri" w:eastAsia="Calibri" w:cs="Calibri"/>
          <w:i/>
          <w:color w:val="000000"/>
          <w:spacing w:val="1"/>
          <w:sz w:val="20"/>
          <w:szCs w:val="20"/>
        </w:rPr>
        <w:t>t</w:t>
      </w:r>
      <w:r>
        <w:rPr>
          <w:rFonts w:ascii="Calibri" w:hAnsi="Calibri" w:eastAsia="Calibri" w:cs="Calibri"/>
          <w:i/>
          <w:color w:val="000000"/>
          <w:sz w:val="20"/>
          <w:szCs w:val="20"/>
        </w:rPr>
        <w:t>o</w:t>
      </w:r>
      <w:r>
        <w:rPr>
          <w:rFonts w:ascii="Calibri" w:hAnsi="Calibri" w:eastAsia="Calibri" w:cs="Calibri"/>
          <w:i/>
          <w:color w:val="000000"/>
          <w:spacing w:val="-1"/>
          <w:sz w:val="20"/>
          <w:szCs w:val="20"/>
        </w:rPr>
        <w:t xml:space="preserve"> </w:t>
      </w:r>
      <w:r>
        <w:rPr>
          <w:rFonts w:ascii="Calibri" w:hAnsi="Calibri" w:eastAsia="Calibri" w:cs="Calibri"/>
          <w:i/>
          <w:color w:val="000000"/>
          <w:spacing w:val="1"/>
          <w:sz w:val="20"/>
          <w:szCs w:val="20"/>
        </w:rPr>
        <w:t>b</w:t>
      </w:r>
      <w:r>
        <w:rPr>
          <w:rFonts w:ascii="Calibri" w:hAnsi="Calibri" w:eastAsia="Calibri" w:cs="Calibri"/>
          <w:i/>
          <w:color w:val="000000"/>
          <w:spacing w:val="-2"/>
          <w:sz w:val="20"/>
          <w:szCs w:val="20"/>
        </w:rPr>
        <w:t>a</w:t>
      </w:r>
      <w:r>
        <w:rPr>
          <w:rFonts w:ascii="Calibri" w:hAnsi="Calibri" w:eastAsia="Calibri" w:cs="Calibri"/>
          <w:i/>
          <w:color w:val="000000"/>
          <w:spacing w:val="-1"/>
          <w:sz w:val="20"/>
          <w:szCs w:val="20"/>
        </w:rPr>
        <w:t>s</w:t>
      </w:r>
      <w:r>
        <w:rPr>
          <w:rFonts w:ascii="Calibri" w:hAnsi="Calibri" w:eastAsia="Calibri" w:cs="Calibri"/>
          <w:i/>
          <w:color w:val="000000"/>
          <w:sz w:val="20"/>
          <w:szCs w:val="20"/>
        </w:rPr>
        <w:t xml:space="preserve">ic </w:t>
      </w:r>
      <w:r>
        <w:rPr>
          <w:rFonts w:ascii="Calibri" w:hAnsi="Calibri" w:eastAsia="Calibri" w:cs="Calibri"/>
          <w:i/>
          <w:color w:val="000000"/>
          <w:spacing w:val="-1"/>
          <w:sz w:val="20"/>
          <w:szCs w:val="20"/>
        </w:rPr>
        <w:t>s</w:t>
      </w:r>
      <w:r>
        <w:rPr>
          <w:rFonts w:ascii="Calibri" w:hAnsi="Calibri" w:eastAsia="Calibri" w:cs="Calibri"/>
          <w:i/>
          <w:color w:val="000000"/>
          <w:spacing w:val="1"/>
          <w:sz w:val="20"/>
          <w:szCs w:val="20"/>
        </w:rPr>
        <w:t>e</w:t>
      </w:r>
      <w:r>
        <w:rPr>
          <w:rFonts w:ascii="Calibri" w:hAnsi="Calibri" w:eastAsia="Calibri" w:cs="Calibri"/>
          <w:i/>
          <w:color w:val="000000"/>
          <w:spacing w:val="-1"/>
          <w:sz w:val="20"/>
          <w:szCs w:val="20"/>
        </w:rPr>
        <w:t>r</w:t>
      </w:r>
      <w:r>
        <w:rPr>
          <w:rFonts w:ascii="Calibri" w:hAnsi="Calibri" w:eastAsia="Calibri" w:cs="Calibri"/>
          <w:i/>
          <w:color w:val="000000"/>
          <w:sz w:val="20"/>
          <w:szCs w:val="20"/>
        </w:rPr>
        <w:t>vi</w:t>
      </w:r>
      <w:r>
        <w:rPr>
          <w:rFonts w:ascii="Calibri" w:hAnsi="Calibri" w:eastAsia="Calibri" w:cs="Calibri"/>
          <w:i/>
          <w:color w:val="000000"/>
          <w:spacing w:val="1"/>
          <w:sz w:val="20"/>
          <w:szCs w:val="20"/>
        </w:rPr>
        <w:t>ce</w:t>
      </w:r>
      <w:r>
        <w:rPr>
          <w:rFonts w:ascii="Calibri" w:hAnsi="Calibri" w:eastAsia="Calibri" w:cs="Calibri"/>
          <w:i/>
          <w:color w:val="000000"/>
          <w:sz w:val="20"/>
          <w:szCs w:val="20"/>
        </w:rPr>
        <w:t>s</w:t>
      </w:r>
    </w:p>
    <w:p w:rsidR="00053E75" w:rsidRDefault="00BF1E13" w14:paraId="13804FF9" w14:textId="77777777">
      <w:pPr>
        <w:tabs>
          <w:tab w:val="left" w:pos="820"/>
        </w:tabs>
        <w:spacing w:after="0" w:line="254" w:lineRule="exact"/>
        <w:ind w:left="460" w:right="-20"/>
        <w:rPr>
          <w:rFonts w:ascii="Calibri" w:hAnsi="Calibri" w:eastAsia="Calibri" w:cs="Calibri"/>
          <w:sz w:val="20"/>
          <w:szCs w:val="20"/>
        </w:rPr>
      </w:pPr>
      <w:r>
        <w:rPr>
          <w:rFonts w:ascii="Symbol" w:hAnsi="Symbol" w:eastAsia="Symbol" w:cs="Symbol"/>
          <w:color w:val="009FDC"/>
          <w:w w:val="76"/>
          <w:sz w:val="20"/>
          <w:szCs w:val="20"/>
        </w:rPr>
        <w:t>•</w:t>
      </w:r>
      <w:r>
        <w:rPr>
          <w:rFonts w:ascii="Times New Roman" w:hAnsi="Times New Roman" w:eastAsia="Times New Roman" w:cs="Times New Roman"/>
          <w:color w:val="009FDC"/>
          <w:sz w:val="20"/>
          <w:szCs w:val="20"/>
        </w:rPr>
        <w:tab/>
      </w:r>
      <w:r>
        <w:rPr>
          <w:rFonts w:ascii="Calibri" w:hAnsi="Calibri" w:eastAsia="Calibri" w:cs="Calibri"/>
          <w:b/>
          <w:bCs/>
          <w:color w:val="009FDC"/>
          <w:sz w:val="20"/>
          <w:szCs w:val="20"/>
        </w:rPr>
        <w:t>L</w:t>
      </w:r>
      <w:r>
        <w:rPr>
          <w:rFonts w:ascii="Calibri" w:hAnsi="Calibri" w:eastAsia="Calibri" w:cs="Calibri"/>
          <w:b/>
          <w:bCs/>
          <w:color w:val="009FDC"/>
          <w:spacing w:val="-1"/>
          <w:sz w:val="20"/>
          <w:szCs w:val="20"/>
        </w:rPr>
        <w:t>i</w:t>
      </w:r>
      <w:r>
        <w:rPr>
          <w:rFonts w:ascii="Calibri" w:hAnsi="Calibri" w:eastAsia="Calibri" w:cs="Calibri"/>
          <w:b/>
          <w:bCs/>
          <w:color w:val="009FDC"/>
          <w:sz w:val="20"/>
          <w:szCs w:val="20"/>
        </w:rPr>
        <w:t>f</w:t>
      </w:r>
      <w:r>
        <w:rPr>
          <w:rFonts w:ascii="Calibri" w:hAnsi="Calibri" w:eastAsia="Calibri" w:cs="Calibri"/>
          <w:b/>
          <w:bCs/>
          <w:color w:val="009FDC"/>
          <w:spacing w:val="2"/>
          <w:sz w:val="20"/>
          <w:szCs w:val="20"/>
        </w:rPr>
        <w:t>e</w:t>
      </w:r>
      <w:r>
        <w:rPr>
          <w:rFonts w:ascii="Calibri" w:hAnsi="Calibri" w:eastAsia="Calibri" w:cs="Calibri"/>
          <w:b/>
          <w:bCs/>
          <w:color w:val="009FDC"/>
          <w:spacing w:val="-1"/>
          <w:sz w:val="20"/>
          <w:szCs w:val="20"/>
        </w:rPr>
        <w:t>-</w:t>
      </w:r>
      <w:r>
        <w:rPr>
          <w:rFonts w:ascii="Calibri" w:hAnsi="Calibri" w:eastAsia="Calibri" w:cs="Calibri"/>
          <w:b/>
          <w:bCs/>
          <w:color w:val="009FDC"/>
          <w:sz w:val="20"/>
          <w:szCs w:val="20"/>
        </w:rPr>
        <w:t>sa</w:t>
      </w:r>
      <w:r>
        <w:rPr>
          <w:rFonts w:ascii="Calibri" w:hAnsi="Calibri" w:eastAsia="Calibri" w:cs="Calibri"/>
          <w:b/>
          <w:bCs/>
          <w:color w:val="009FDC"/>
          <w:spacing w:val="1"/>
          <w:sz w:val="20"/>
          <w:szCs w:val="20"/>
        </w:rPr>
        <w:t>v</w:t>
      </w:r>
      <w:r>
        <w:rPr>
          <w:rFonts w:ascii="Calibri" w:hAnsi="Calibri" w:eastAsia="Calibri" w:cs="Calibri"/>
          <w:b/>
          <w:bCs/>
          <w:color w:val="009FDC"/>
          <w:spacing w:val="-1"/>
          <w:sz w:val="20"/>
          <w:szCs w:val="20"/>
        </w:rPr>
        <w:t>i</w:t>
      </w:r>
      <w:r>
        <w:rPr>
          <w:rFonts w:ascii="Calibri" w:hAnsi="Calibri" w:eastAsia="Calibri" w:cs="Calibri"/>
          <w:b/>
          <w:bCs/>
          <w:color w:val="009FDC"/>
          <w:spacing w:val="1"/>
          <w:sz w:val="20"/>
          <w:szCs w:val="20"/>
        </w:rPr>
        <w:t>n</w:t>
      </w:r>
      <w:r>
        <w:rPr>
          <w:rFonts w:ascii="Calibri" w:hAnsi="Calibri" w:eastAsia="Calibri" w:cs="Calibri"/>
          <w:b/>
          <w:bCs/>
          <w:color w:val="009FDC"/>
          <w:sz w:val="20"/>
          <w:szCs w:val="20"/>
        </w:rPr>
        <w:t>g</w:t>
      </w:r>
      <w:r>
        <w:rPr>
          <w:rFonts w:ascii="Calibri" w:hAnsi="Calibri" w:eastAsia="Calibri" w:cs="Calibri"/>
          <w:b/>
          <w:bCs/>
          <w:color w:val="009FDC"/>
          <w:spacing w:val="-10"/>
          <w:sz w:val="20"/>
          <w:szCs w:val="20"/>
        </w:rPr>
        <w:t xml:space="preserve"> </w:t>
      </w:r>
      <w:r>
        <w:rPr>
          <w:rFonts w:ascii="Calibri" w:hAnsi="Calibri" w:eastAsia="Calibri" w:cs="Calibri"/>
          <w:b/>
          <w:bCs/>
          <w:color w:val="009FDC"/>
          <w:spacing w:val="1"/>
          <w:sz w:val="20"/>
          <w:szCs w:val="20"/>
        </w:rPr>
        <w:t>m</w:t>
      </w:r>
      <w:r>
        <w:rPr>
          <w:rFonts w:ascii="Calibri" w:hAnsi="Calibri" w:eastAsia="Calibri" w:cs="Calibri"/>
          <w:b/>
          <w:bCs/>
          <w:color w:val="009FDC"/>
          <w:sz w:val="20"/>
          <w:szCs w:val="20"/>
        </w:rPr>
        <w:t>ess</w:t>
      </w:r>
      <w:r>
        <w:rPr>
          <w:rFonts w:ascii="Calibri" w:hAnsi="Calibri" w:eastAsia="Calibri" w:cs="Calibri"/>
          <w:b/>
          <w:bCs/>
          <w:color w:val="009FDC"/>
          <w:spacing w:val="2"/>
          <w:sz w:val="20"/>
          <w:szCs w:val="20"/>
        </w:rPr>
        <w:t>a</w:t>
      </w:r>
      <w:r>
        <w:rPr>
          <w:rFonts w:ascii="Calibri" w:hAnsi="Calibri" w:eastAsia="Calibri" w:cs="Calibri"/>
          <w:b/>
          <w:bCs/>
          <w:color w:val="009FDC"/>
          <w:spacing w:val="-1"/>
          <w:sz w:val="20"/>
          <w:szCs w:val="20"/>
        </w:rPr>
        <w:t>g</w:t>
      </w:r>
      <w:r>
        <w:rPr>
          <w:rFonts w:ascii="Calibri" w:hAnsi="Calibri" w:eastAsia="Calibri" w:cs="Calibri"/>
          <w:b/>
          <w:bCs/>
          <w:color w:val="009FDC"/>
          <w:sz w:val="20"/>
          <w:szCs w:val="20"/>
        </w:rPr>
        <w:t>es</w:t>
      </w:r>
      <w:r>
        <w:rPr>
          <w:rFonts w:ascii="Calibri" w:hAnsi="Calibri" w:eastAsia="Calibri" w:cs="Calibri"/>
          <w:b/>
          <w:bCs/>
          <w:color w:val="009FDC"/>
          <w:spacing w:val="-8"/>
          <w:sz w:val="20"/>
          <w:szCs w:val="20"/>
        </w:rPr>
        <w:t xml:space="preserve"> </w:t>
      </w:r>
      <w:r>
        <w:rPr>
          <w:rFonts w:ascii="Calibri" w:hAnsi="Calibri" w:eastAsia="Calibri" w:cs="Calibri"/>
          <w:b/>
          <w:bCs/>
          <w:color w:val="009FDC"/>
          <w:sz w:val="20"/>
          <w:szCs w:val="20"/>
        </w:rPr>
        <w:t>a</w:t>
      </w:r>
      <w:r>
        <w:rPr>
          <w:rFonts w:ascii="Calibri" w:hAnsi="Calibri" w:eastAsia="Calibri" w:cs="Calibri"/>
          <w:b/>
          <w:bCs/>
          <w:color w:val="009FDC"/>
          <w:spacing w:val="1"/>
          <w:sz w:val="20"/>
          <w:szCs w:val="20"/>
        </w:rPr>
        <w:t>n</w:t>
      </w:r>
      <w:r>
        <w:rPr>
          <w:rFonts w:ascii="Calibri" w:hAnsi="Calibri" w:eastAsia="Calibri" w:cs="Calibri"/>
          <w:b/>
          <w:bCs/>
          <w:color w:val="009FDC"/>
          <w:sz w:val="20"/>
          <w:szCs w:val="20"/>
        </w:rPr>
        <w:t>d</w:t>
      </w:r>
      <w:r>
        <w:rPr>
          <w:rFonts w:ascii="Calibri" w:hAnsi="Calibri" w:eastAsia="Calibri" w:cs="Calibri"/>
          <w:b/>
          <w:bCs/>
          <w:color w:val="009FDC"/>
          <w:spacing w:val="-2"/>
          <w:sz w:val="20"/>
          <w:szCs w:val="20"/>
        </w:rPr>
        <w:t xml:space="preserve"> </w:t>
      </w:r>
      <w:r>
        <w:rPr>
          <w:rFonts w:ascii="Calibri" w:hAnsi="Calibri" w:eastAsia="Calibri" w:cs="Calibri"/>
          <w:b/>
          <w:bCs/>
          <w:color w:val="009FDC"/>
          <w:spacing w:val="1"/>
          <w:sz w:val="20"/>
          <w:szCs w:val="20"/>
        </w:rPr>
        <w:t>p</w:t>
      </w:r>
      <w:r>
        <w:rPr>
          <w:rFonts w:ascii="Calibri" w:hAnsi="Calibri" w:eastAsia="Calibri" w:cs="Calibri"/>
          <w:b/>
          <w:bCs/>
          <w:color w:val="009FDC"/>
          <w:sz w:val="20"/>
          <w:szCs w:val="20"/>
        </w:rPr>
        <w:t>s</w:t>
      </w:r>
      <w:r>
        <w:rPr>
          <w:rFonts w:ascii="Calibri" w:hAnsi="Calibri" w:eastAsia="Calibri" w:cs="Calibri"/>
          <w:b/>
          <w:bCs/>
          <w:color w:val="009FDC"/>
          <w:spacing w:val="1"/>
          <w:sz w:val="20"/>
          <w:szCs w:val="20"/>
        </w:rPr>
        <w:t>ycho</w:t>
      </w:r>
      <w:r>
        <w:rPr>
          <w:rFonts w:ascii="Calibri" w:hAnsi="Calibri" w:eastAsia="Calibri" w:cs="Calibri"/>
          <w:b/>
          <w:bCs/>
          <w:color w:val="009FDC"/>
          <w:sz w:val="20"/>
          <w:szCs w:val="20"/>
        </w:rPr>
        <w:t>so</w:t>
      </w:r>
      <w:r>
        <w:rPr>
          <w:rFonts w:ascii="Calibri" w:hAnsi="Calibri" w:eastAsia="Calibri" w:cs="Calibri"/>
          <w:b/>
          <w:bCs/>
          <w:color w:val="009FDC"/>
          <w:spacing w:val="1"/>
          <w:sz w:val="20"/>
          <w:szCs w:val="20"/>
        </w:rPr>
        <w:t>c</w:t>
      </w:r>
      <w:r>
        <w:rPr>
          <w:rFonts w:ascii="Calibri" w:hAnsi="Calibri" w:eastAsia="Calibri" w:cs="Calibri"/>
          <w:b/>
          <w:bCs/>
          <w:color w:val="009FDC"/>
          <w:spacing w:val="-1"/>
          <w:sz w:val="20"/>
          <w:szCs w:val="20"/>
        </w:rPr>
        <w:t>i</w:t>
      </w:r>
      <w:r>
        <w:rPr>
          <w:rFonts w:ascii="Calibri" w:hAnsi="Calibri" w:eastAsia="Calibri" w:cs="Calibri"/>
          <w:b/>
          <w:bCs/>
          <w:color w:val="009FDC"/>
          <w:sz w:val="20"/>
          <w:szCs w:val="20"/>
        </w:rPr>
        <w:t>al</w:t>
      </w:r>
      <w:r>
        <w:rPr>
          <w:rFonts w:ascii="Calibri" w:hAnsi="Calibri" w:eastAsia="Calibri" w:cs="Calibri"/>
          <w:b/>
          <w:bCs/>
          <w:color w:val="009FDC"/>
          <w:spacing w:val="-11"/>
          <w:sz w:val="20"/>
          <w:szCs w:val="20"/>
        </w:rPr>
        <w:t xml:space="preserve"> </w:t>
      </w:r>
      <w:r>
        <w:rPr>
          <w:rFonts w:ascii="Calibri" w:hAnsi="Calibri" w:eastAsia="Calibri" w:cs="Calibri"/>
          <w:b/>
          <w:bCs/>
          <w:color w:val="009FDC"/>
          <w:sz w:val="20"/>
          <w:szCs w:val="20"/>
        </w:rPr>
        <w:t>s</w:t>
      </w:r>
      <w:r>
        <w:rPr>
          <w:rFonts w:ascii="Calibri" w:hAnsi="Calibri" w:eastAsia="Calibri" w:cs="Calibri"/>
          <w:b/>
          <w:bCs/>
          <w:color w:val="009FDC"/>
          <w:spacing w:val="1"/>
          <w:sz w:val="20"/>
          <w:szCs w:val="20"/>
        </w:rPr>
        <w:t>uppor</w:t>
      </w:r>
      <w:r>
        <w:rPr>
          <w:rFonts w:ascii="Calibri" w:hAnsi="Calibri" w:eastAsia="Calibri" w:cs="Calibri"/>
          <w:b/>
          <w:bCs/>
          <w:color w:val="009FDC"/>
          <w:sz w:val="20"/>
          <w:szCs w:val="20"/>
        </w:rPr>
        <w:t>t:</w:t>
      </w:r>
      <w:r>
        <w:rPr>
          <w:rFonts w:ascii="Calibri" w:hAnsi="Calibri" w:eastAsia="Calibri" w:cs="Calibri"/>
          <w:b/>
          <w:bCs/>
          <w:color w:val="009FDC"/>
          <w:spacing w:val="-1"/>
          <w:sz w:val="20"/>
          <w:szCs w:val="20"/>
        </w:rPr>
        <w:t xml:space="preserve"> </w:t>
      </w:r>
      <w:r>
        <w:rPr>
          <w:rFonts w:ascii="Calibri" w:hAnsi="Calibri" w:eastAsia="Calibri" w:cs="Calibri"/>
          <w:color w:val="000000"/>
          <w:spacing w:val="-1"/>
          <w:sz w:val="20"/>
          <w:szCs w:val="20"/>
        </w:rPr>
        <w:t>f</w:t>
      </w:r>
      <w:r>
        <w:rPr>
          <w:rFonts w:ascii="Calibri" w:hAnsi="Calibri" w:eastAsia="Calibri" w:cs="Calibri"/>
          <w:color w:val="000000"/>
          <w:sz w:val="20"/>
          <w:szCs w:val="20"/>
        </w:rPr>
        <w:t>oc</w:t>
      </w:r>
      <w:r>
        <w:rPr>
          <w:rFonts w:ascii="Calibri" w:hAnsi="Calibri" w:eastAsia="Calibri" w:cs="Calibri"/>
          <w:color w:val="000000"/>
          <w:spacing w:val="1"/>
          <w:sz w:val="20"/>
          <w:szCs w:val="20"/>
        </w:rPr>
        <w:t>us</w:t>
      </w:r>
      <w:r>
        <w:rPr>
          <w:rFonts w:ascii="Calibri" w:hAnsi="Calibri" w:eastAsia="Calibri" w:cs="Calibri"/>
          <w:color w:val="000000"/>
          <w:spacing w:val="-1"/>
          <w:sz w:val="20"/>
          <w:szCs w:val="20"/>
        </w:rPr>
        <w:t>e</w:t>
      </w:r>
      <w:r>
        <w:rPr>
          <w:rFonts w:ascii="Calibri" w:hAnsi="Calibri" w:eastAsia="Calibri" w:cs="Calibri"/>
          <w:color w:val="000000"/>
          <w:sz w:val="20"/>
          <w:szCs w:val="20"/>
        </w:rPr>
        <w:t>s</w:t>
      </w:r>
      <w:r>
        <w:rPr>
          <w:rFonts w:ascii="Calibri" w:hAnsi="Calibri" w:eastAsia="Calibri" w:cs="Calibri"/>
          <w:color w:val="000000"/>
          <w:spacing w:val="-5"/>
          <w:sz w:val="20"/>
          <w:szCs w:val="20"/>
        </w:rPr>
        <w:t xml:space="preserve"> </w:t>
      </w:r>
      <w:r>
        <w:rPr>
          <w:rFonts w:ascii="Calibri" w:hAnsi="Calibri" w:eastAsia="Calibri" w:cs="Calibri"/>
          <w:color w:val="000000"/>
          <w:spacing w:val="-1"/>
          <w:sz w:val="20"/>
          <w:szCs w:val="20"/>
        </w:rPr>
        <w:t>o</w:t>
      </w:r>
      <w:r>
        <w:rPr>
          <w:rFonts w:ascii="Calibri" w:hAnsi="Calibri" w:eastAsia="Calibri" w:cs="Calibri"/>
          <w:color w:val="000000"/>
          <w:sz w:val="20"/>
          <w:szCs w:val="20"/>
        </w:rPr>
        <w:t>n</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pacing w:val="1"/>
          <w:sz w:val="20"/>
          <w:szCs w:val="20"/>
        </w:rPr>
        <w:t>du</w:t>
      </w:r>
      <w:r>
        <w:rPr>
          <w:rFonts w:ascii="Calibri" w:hAnsi="Calibri" w:eastAsia="Calibri" w:cs="Calibri"/>
          <w:color w:val="000000"/>
          <w:sz w:val="20"/>
          <w:szCs w:val="20"/>
        </w:rPr>
        <w:t>cing</w:t>
      </w:r>
      <w:r>
        <w:rPr>
          <w:rFonts w:ascii="Calibri" w:hAnsi="Calibri" w:eastAsia="Calibri" w:cs="Calibri"/>
          <w:color w:val="000000"/>
          <w:spacing w:val="-6"/>
          <w:sz w:val="20"/>
          <w:szCs w:val="20"/>
        </w:rPr>
        <w:t xml:space="preserve"> </w:t>
      </w:r>
      <w:r>
        <w:rPr>
          <w:rFonts w:ascii="Calibri" w:hAnsi="Calibri" w:eastAsia="Calibri" w:cs="Calibri"/>
          <w:color w:val="000000"/>
          <w:sz w:val="20"/>
          <w:szCs w:val="20"/>
        </w:rPr>
        <w:t>li</w:t>
      </w:r>
      <w:r>
        <w:rPr>
          <w:rFonts w:ascii="Calibri" w:hAnsi="Calibri" w:eastAsia="Calibri" w:cs="Calibri"/>
          <w:color w:val="000000"/>
          <w:spacing w:val="-1"/>
          <w:sz w:val="20"/>
          <w:szCs w:val="20"/>
        </w:rPr>
        <w:t>f</w:t>
      </w:r>
      <w:r>
        <w:rPr>
          <w:rFonts w:ascii="Calibri" w:hAnsi="Calibri" w:eastAsia="Calibri" w:cs="Calibri"/>
          <w:color w:val="000000"/>
          <w:spacing w:val="4"/>
          <w:sz w:val="20"/>
          <w:szCs w:val="20"/>
        </w:rPr>
        <w:t>e</w:t>
      </w:r>
      <w:r>
        <w:rPr>
          <w:rFonts w:ascii="Calibri" w:hAnsi="Calibri" w:eastAsia="Calibri" w:cs="Calibri"/>
          <w:color w:val="000000"/>
          <w:spacing w:val="-1"/>
          <w:sz w:val="20"/>
          <w:szCs w:val="20"/>
        </w:rPr>
        <w:t>-</w:t>
      </w:r>
      <w:r>
        <w:rPr>
          <w:rFonts w:ascii="Calibri" w:hAnsi="Calibri" w:eastAsia="Calibri" w:cs="Calibri"/>
          <w:color w:val="000000"/>
          <w:sz w:val="20"/>
          <w:szCs w:val="20"/>
        </w:rPr>
        <w:t>t</w:t>
      </w:r>
      <w:r>
        <w:rPr>
          <w:rFonts w:ascii="Calibri" w:hAnsi="Calibri" w:eastAsia="Calibri" w:cs="Calibri"/>
          <w:color w:val="000000"/>
          <w:spacing w:val="1"/>
          <w:sz w:val="20"/>
          <w:szCs w:val="20"/>
        </w:rPr>
        <w:t>h</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z w:val="20"/>
          <w:szCs w:val="20"/>
        </w:rPr>
        <w:t>a</w:t>
      </w:r>
      <w:r>
        <w:rPr>
          <w:rFonts w:ascii="Calibri" w:hAnsi="Calibri" w:eastAsia="Calibri" w:cs="Calibri"/>
          <w:color w:val="000000"/>
          <w:spacing w:val="1"/>
          <w:sz w:val="20"/>
          <w:szCs w:val="20"/>
        </w:rPr>
        <w:t>t</w:t>
      </w:r>
      <w:r>
        <w:rPr>
          <w:rFonts w:ascii="Calibri" w:hAnsi="Calibri" w:eastAsia="Calibri" w:cs="Calibri"/>
          <w:color w:val="000000"/>
          <w:sz w:val="20"/>
          <w:szCs w:val="20"/>
        </w:rPr>
        <w:t>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11"/>
          <w:sz w:val="20"/>
          <w:szCs w:val="20"/>
        </w:rPr>
        <w:t xml:space="preserve"> </w:t>
      </w:r>
      <w:r>
        <w:rPr>
          <w:rFonts w:ascii="Calibri" w:hAnsi="Calibri" w:eastAsia="Calibri" w:cs="Calibri"/>
          <w:color w:val="000000"/>
          <w:spacing w:val="1"/>
          <w:sz w:val="20"/>
          <w:szCs w:val="20"/>
        </w:rPr>
        <w:t>an</w:t>
      </w:r>
      <w:r>
        <w:rPr>
          <w:rFonts w:ascii="Calibri" w:hAnsi="Calibri" w:eastAsia="Calibri" w:cs="Calibri"/>
          <w:color w:val="000000"/>
          <w:sz w:val="20"/>
          <w:szCs w:val="20"/>
        </w:rPr>
        <w:t>d</w:t>
      </w:r>
      <w:r>
        <w:rPr>
          <w:rFonts w:ascii="Calibri" w:hAnsi="Calibri" w:eastAsia="Calibri" w:cs="Calibri"/>
          <w:color w:val="000000"/>
          <w:spacing w:val="-2"/>
          <w:sz w:val="20"/>
          <w:szCs w:val="20"/>
        </w:rPr>
        <w:t xml:space="preserve"> </w:t>
      </w:r>
      <w:r>
        <w:rPr>
          <w:rFonts w:ascii="Calibri" w:hAnsi="Calibri" w:eastAsia="Calibri" w:cs="Calibri"/>
          <w:color w:val="000000"/>
          <w:spacing w:val="1"/>
          <w:sz w:val="20"/>
          <w:szCs w:val="20"/>
        </w:rPr>
        <w:t>psy</w:t>
      </w:r>
      <w:r>
        <w:rPr>
          <w:rFonts w:ascii="Calibri" w:hAnsi="Calibri" w:eastAsia="Calibri" w:cs="Calibri"/>
          <w:color w:val="000000"/>
          <w:sz w:val="20"/>
          <w:szCs w:val="20"/>
        </w:rPr>
        <w:t>c</w:t>
      </w:r>
      <w:r>
        <w:rPr>
          <w:rFonts w:ascii="Calibri" w:hAnsi="Calibri" w:eastAsia="Calibri" w:cs="Calibri"/>
          <w:color w:val="000000"/>
          <w:spacing w:val="1"/>
          <w:sz w:val="20"/>
          <w:szCs w:val="20"/>
        </w:rPr>
        <w:t>h</w:t>
      </w:r>
      <w:r>
        <w:rPr>
          <w:rFonts w:ascii="Calibri" w:hAnsi="Calibri" w:eastAsia="Calibri" w:cs="Calibri"/>
          <w:color w:val="000000"/>
          <w:sz w:val="20"/>
          <w:szCs w:val="20"/>
        </w:rPr>
        <w:t>o</w:t>
      </w:r>
      <w:r>
        <w:rPr>
          <w:rFonts w:ascii="Calibri" w:hAnsi="Calibri" w:eastAsia="Calibri" w:cs="Calibri"/>
          <w:color w:val="000000"/>
          <w:spacing w:val="1"/>
          <w:sz w:val="20"/>
          <w:szCs w:val="20"/>
        </w:rPr>
        <w:t>s</w:t>
      </w:r>
      <w:r>
        <w:rPr>
          <w:rFonts w:ascii="Calibri" w:hAnsi="Calibri" w:eastAsia="Calibri" w:cs="Calibri"/>
          <w:color w:val="000000"/>
          <w:sz w:val="20"/>
          <w:szCs w:val="20"/>
        </w:rPr>
        <w:t>ocial</w:t>
      </w:r>
      <w:r>
        <w:rPr>
          <w:rFonts w:ascii="Calibri" w:hAnsi="Calibri" w:eastAsia="Calibri" w:cs="Calibri"/>
          <w:color w:val="000000"/>
          <w:spacing w:val="-10"/>
          <w:sz w:val="20"/>
          <w:szCs w:val="20"/>
        </w:rPr>
        <w:t xml:space="preserve"> </w:t>
      </w:r>
      <w:r>
        <w:rPr>
          <w:rFonts w:ascii="Calibri" w:hAnsi="Calibri" w:eastAsia="Calibri" w:cs="Calibri"/>
          <w:color w:val="000000"/>
          <w:sz w:val="20"/>
          <w:szCs w:val="20"/>
        </w:rPr>
        <w:t>ri</w:t>
      </w:r>
      <w:r>
        <w:rPr>
          <w:rFonts w:ascii="Calibri" w:hAnsi="Calibri" w:eastAsia="Calibri" w:cs="Calibri"/>
          <w:color w:val="000000"/>
          <w:spacing w:val="2"/>
          <w:sz w:val="20"/>
          <w:szCs w:val="20"/>
        </w:rPr>
        <w:t>s</w:t>
      </w:r>
      <w:r>
        <w:rPr>
          <w:rFonts w:ascii="Calibri" w:hAnsi="Calibri" w:eastAsia="Calibri" w:cs="Calibri"/>
          <w:color w:val="000000"/>
          <w:sz w:val="20"/>
          <w:szCs w:val="20"/>
        </w:rPr>
        <w:t>ks</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t</w:t>
      </w:r>
      <w:r>
        <w:rPr>
          <w:rFonts w:ascii="Calibri" w:hAnsi="Calibri" w:eastAsia="Calibri" w:cs="Calibri"/>
          <w:color w:val="000000"/>
          <w:sz w:val="20"/>
          <w:szCs w:val="20"/>
        </w:rPr>
        <w:t>o</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c</w:t>
      </w:r>
      <w:r>
        <w:rPr>
          <w:rFonts w:ascii="Calibri" w:hAnsi="Calibri" w:eastAsia="Calibri" w:cs="Calibri"/>
          <w:color w:val="000000"/>
          <w:spacing w:val="1"/>
          <w:sz w:val="20"/>
          <w:szCs w:val="20"/>
        </w:rPr>
        <w:t>h</w:t>
      </w:r>
      <w:r>
        <w:rPr>
          <w:rFonts w:ascii="Calibri" w:hAnsi="Calibri" w:eastAsia="Calibri" w:cs="Calibri"/>
          <w:color w:val="000000"/>
          <w:sz w:val="20"/>
          <w:szCs w:val="20"/>
        </w:rPr>
        <w:t>ild</w:t>
      </w:r>
      <w:r>
        <w:rPr>
          <w:rFonts w:ascii="Calibri" w:hAnsi="Calibri" w:eastAsia="Calibri" w:cs="Calibri"/>
          <w:color w:val="000000"/>
          <w:spacing w:val="1"/>
          <w:sz w:val="20"/>
          <w:szCs w:val="20"/>
        </w:rPr>
        <w:t>r</w:t>
      </w:r>
      <w:r>
        <w:rPr>
          <w:rFonts w:ascii="Calibri" w:hAnsi="Calibri" w:eastAsia="Calibri" w:cs="Calibri"/>
          <w:color w:val="000000"/>
          <w:spacing w:val="-1"/>
          <w:sz w:val="20"/>
          <w:szCs w:val="20"/>
        </w:rPr>
        <w:t>e</w:t>
      </w:r>
      <w:r>
        <w:rPr>
          <w:rFonts w:ascii="Calibri" w:hAnsi="Calibri" w:eastAsia="Calibri" w:cs="Calibri"/>
          <w:color w:val="000000"/>
          <w:sz w:val="20"/>
          <w:szCs w:val="20"/>
        </w:rPr>
        <w:t>n</w:t>
      </w:r>
      <w:r>
        <w:rPr>
          <w:rFonts w:ascii="Calibri" w:hAnsi="Calibri" w:eastAsia="Calibri" w:cs="Calibri"/>
          <w:color w:val="000000"/>
          <w:spacing w:val="-6"/>
          <w:sz w:val="20"/>
          <w:szCs w:val="20"/>
        </w:rPr>
        <w:t xml:space="preserve"> </w:t>
      </w:r>
      <w:r>
        <w:rPr>
          <w:rFonts w:ascii="Calibri" w:hAnsi="Calibri" w:eastAsia="Calibri" w:cs="Calibri"/>
          <w:color w:val="000000"/>
          <w:spacing w:val="1"/>
          <w:sz w:val="20"/>
          <w:szCs w:val="20"/>
        </w:rPr>
        <w:t>a</w:t>
      </w:r>
      <w:r>
        <w:rPr>
          <w:rFonts w:ascii="Calibri" w:hAnsi="Calibri" w:eastAsia="Calibri" w:cs="Calibri"/>
          <w:color w:val="000000"/>
          <w:spacing w:val="-1"/>
          <w:sz w:val="20"/>
          <w:szCs w:val="20"/>
        </w:rPr>
        <w:t>n</w:t>
      </w:r>
      <w:r>
        <w:rPr>
          <w:rFonts w:ascii="Calibri" w:hAnsi="Calibri" w:eastAsia="Calibri" w:cs="Calibri"/>
          <w:color w:val="000000"/>
          <w:sz w:val="20"/>
          <w:szCs w:val="20"/>
        </w:rPr>
        <w:t>d</w:t>
      </w:r>
    </w:p>
    <w:p w:rsidR="00053E75" w:rsidRDefault="00BF1E13" w14:paraId="3C88B55C" w14:textId="77777777">
      <w:pPr>
        <w:spacing w:before="20" w:after="0" w:line="258" w:lineRule="auto"/>
        <w:ind w:left="820" w:right="607"/>
        <w:rPr>
          <w:rFonts w:ascii="Calibri" w:hAnsi="Calibri" w:eastAsia="Calibri" w:cs="Calibri"/>
          <w:sz w:val="20"/>
          <w:szCs w:val="20"/>
        </w:rPr>
      </w:pPr>
      <w:r>
        <w:rPr>
          <w:rFonts w:ascii="Calibri" w:hAnsi="Calibri" w:eastAsia="Calibri" w:cs="Calibri"/>
          <w:spacing w:val="1"/>
          <w:sz w:val="20"/>
          <w:szCs w:val="20"/>
        </w:rPr>
        <w:t>y</w:t>
      </w:r>
      <w:r>
        <w:rPr>
          <w:rFonts w:ascii="Calibri" w:hAnsi="Calibri" w:eastAsia="Calibri" w:cs="Calibri"/>
          <w:sz w:val="20"/>
          <w:szCs w:val="20"/>
        </w:rPr>
        <w:t>o</w:t>
      </w:r>
      <w:r>
        <w:rPr>
          <w:rFonts w:ascii="Calibri" w:hAnsi="Calibri" w:eastAsia="Calibri" w:cs="Calibri"/>
          <w:spacing w:val="1"/>
          <w:sz w:val="20"/>
          <w:szCs w:val="20"/>
        </w:rPr>
        <w:t>u</w:t>
      </w:r>
      <w:r>
        <w:rPr>
          <w:rFonts w:ascii="Calibri" w:hAnsi="Calibri" w:eastAsia="Calibri" w:cs="Calibri"/>
          <w:sz w:val="20"/>
          <w:szCs w:val="20"/>
        </w:rPr>
        <w:t>th</w:t>
      </w:r>
      <w:r>
        <w:rPr>
          <w:rFonts w:ascii="Calibri" w:hAnsi="Calibri" w:eastAsia="Calibri" w:cs="Calibri"/>
          <w:spacing w:val="-4"/>
          <w:sz w:val="20"/>
          <w:szCs w:val="20"/>
        </w:rPr>
        <w:t xml:space="preserve"> </w:t>
      </w:r>
      <w:r>
        <w:rPr>
          <w:rFonts w:ascii="Calibri" w:hAnsi="Calibri" w:eastAsia="Calibri" w:cs="Calibri"/>
          <w:spacing w:val="1"/>
          <w:sz w:val="20"/>
          <w:szCs w:val="20"/>
        </w:rPr>
        <w:t>th</w:t>
      </w:r>
      <w:r>
        <w:rPr>
          <w:rFonts w:ascii="Calibri" w:hAnsi="Calibri" w:eastAsia="Calibri" w:cs="Calibri"/>
          <w:sz w:val="20"/>
          <w:szCs w:val="20"/>
        </w:rPr>
        <w:t>r</w:t>
      </w:r>
      <w:r>
        <w:rPr>
          <w:rFonts w:ascii="Calibri" w:hAnsi="Calibri" w:eastAsia="Calibri" w:cs="Calibri"/>
          <w:spacing w:val="-2"/>
          <w:sz w:val="20"/>
          <w:szCs w:val="20"/>
        </w:rPr>
        <w:t>o</w:t>
      </w:r>
      <w:r>
        <w:rPr>
          <w:rFonts w:ascii="Calibri" w:hAnsi="Calibri" w:eastAsia="Calibri" w:cs="Calibri"/>
          <w:spacing w:val="1"/>
          <w:sz w:val="20"/>
          <w:szCs w:val="20"/>
        </w:rPr>
        <w:t>u</w:t>
      </w:r>
      <w:r>
        <w:rPr>
          <w:rFonts w:ascii="Calibri" w:hAnsi="Calibri" w:eastAsia="Calibri" w:cs="Calibri"/>
          <w:sz w:val="20"/>
          <w:szCs w:val="20"/>
        </w:rPr>
        <w:t>gh</w:t>
      </w:r>
      <w:r>
        <w:rPr>
          <w:rFonts w:ascii="Calibri" w:hAnsi="Calibri" w:eastAsia="Calibri" w:cs="Calibri"/>
          <w:spacing w:val="-7"/>
          <w:sz w:val="20"/>
          <w:szCs w:val="20"/>
        </w:rPr>
        <w:t xml:space="preserve"> </w:t>
      </w:r>
      <w:r>
        <w:rPr>
          <w:rFonts w:ascii="Calibri" w:hAnsi="Calibri" w:eastAsia="Calibri" w:cs="Calibri"/>
          <w:spacing w:val="1"/>
          <w:sz w:val="20"/>
          <w:szCs w:val="20"/>
        </w:rPr>
        <w:t>th</w:t>
      </w:r>
      <w:r>
        <w:rPr>
          <w:rFonts w:ascii="Calibri" w:hAnsi="Calibri" w:eastAsia="Calibri" w:cs="Calibri"/>
          <w:sz w:val="20"/>
          <w:szCs w:val="20"/>
        </w:rPr>
        <w:t>e</w:t>
      </w:r>
      <w:r>
        <w:rPr>
          <w:rFonts w:ascii="Calibri" w:hAnsi="Calibri" w:eastAsia="Calibri" w:cs="Calibri"/>
          <w:spacing w:val="-4"/>
          <w:sz w:val="20"/>
          <w:szCs w:val="20"/>
        </w:rPr>
        <w:t xml:space="preserve"> </w:t>
      </w:r>
      <w:r>
        <w:rPr>
          <w:rFonts w:ascii="Calibri" w:hAnsi="Calibri" w:eastAsia="Calibri" w:cs="Calibri"/>
          <w:sz w:val="20"/>
          <w:szCs w:val="20"/>
        </w:rPr>
        <w:t>lif</w:t>
      </w:r>
      <w:r>
        <w:rPr>
          <w:rFonts w:ascii="Calibri" w:hAnsi="Calibri" w:eastAsia="Calibri" w:cs="Calibri"/>
          <w:spacing w:val="2"/>
          <w:sz w:val="20"/>
          <w:szCs w:val="20"/>
        </w:rPr>
        <w:t>e</w:t>
      </w:r>
      <w:r>
        <w:rPr>
          <w:rFonts w:ascii="Calibri" w:hAnsi="Calibri" w:eastAsia="Calibri" w:cs="Calibri"/>
          <w:spacing w:val="-1"/>
          <w:sz w:val="20"/>
          <w:szCs w:val="20"/>
        </w:rPr>
        <w:t>-</w:t>
      </w:r>
      <w:r>
        <w:rPr>
          <w:rFonts w:ascii="Calibri" w:hAnsi="Calibri" w:eastAsia="Calibri" w:cs="Calibri"/>
          <w:spacing w:val="1"/>
          <w:sz w:val="20"/>
          <w:szCs w:val="20"/>
        </w:rPr>
        <w:t>s</w:t>
      </w:r>
      <w:r>
        <w:rPr>
          <w:rFonts w:ascii="Calibri" w:hAnsi="Calibri" w:eastAsia="Calibri" w:cs="Calibri"/>
          <w:sz w:val="20"/>
          <w:szCs w:val="20"/>
        </w:rPr>
        <w:t>a</w:t>
      </w:r>
      <w:r>
        <w:rPr>
          <w:rFonts w:ascii="Calibri" w:hAnsi="Calibri" w:eastAsia="Calibri" w:cs="Calibri"/>
          <w:spacing w:val="2"/>
          <w:sz w:val="20"/>
          <w:szCs w:val="20"/>
        </w:rPr>
        <w:t>v</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8"/>
          <w:sz w:val="20"/>
          <w:szCs w:val="20"/>
        </w:rPr>
        <w:t xml:space="preserve"> </w:t>
      </w:r>
      <w:r>
        <w:rPr>
          <w:rFonts w:ascii="Calibri" w:hAnsi="Calibri" w:eastAsia="Calibri" w:cs="Calibri"/>
          <w:sz w:val="20"/>
          <w:szCs w:val="20"/>
        </w:rPr>
        <w:t>m</w:t>
      </w:r>
      <w:r>
        <w:rPr>
          <w:rFonts w:ascii="Calibri" w:hAnsi="Calibri" w:eastAsia="Calibri" w:cs="Calibri"/>
          <w:spacing w:val="-1"/>
          <w:sz w:val="20"/>
          <w:szCs w:val="20"/>
        </w:rPr>
        <w:t>e</w:t>
      </w:r>
      <w:r>
        <w:rPr>
          <w:rFonts w:ascii="Calibri" w:hAnsi="Calibri" w:eastAsia="Calibri" w:cs="Calibri"/>
          <w:spacing w:val="1"/>
          <w:sz w:val="20"/>
          <w:szCs w:val="20"/>
        </w:rPr>
        <w:t>ss</w:t>
      </w:r>
      <w:r>
        <w:rPr>
          <w:rFonts w:ascii="Calibri" w:hAnsi="Calibri" w:eastAsia="Calibri" w:cs="Calibri"/>
          <w:sz w:val="20"/>
          <w:szCs w:val="20"/>
        </w:rPr>
        <w:t>agi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8"/>
          <w:sz w:val="20"/>
          <w:szCs w:val="20"/>
        </w:rPr>
        <w:t xml:space="preserve"> </w:t>
      </w:r>
      <w:r>
        <w:rPr>
          <w:rFonts w:ascii="Calibri" w:hAnsi="Calibri" w:eastAsia="Calibri" w:cs="Calibri"/>
          <w:spacing w:val="1"/>
          <w:sz w:val="20"/>
          <w:szCs w:val="20"/>
        </w:rPr>
        <w:t>psy</w:t>
      </w:r>
      <w:r>
        <w:rPr>
          <w:rFonts w:ascii="Calibri" w:hAnsi="Calibri" w:eastAsia="Calibri" w:cs="Calibri"/>
          <w:sz w:val="20"/>
          <w:szCs w:val="20"/>
        </w:rPr>
        <w:t>c</w:t>
      </w:r>
      <w:r>
        <w:rPr>
          <w:rFonts w:ascii="Calibri" w:hAnsi="Calibri" w:eastAsia="Calibri" w:cs="Calibri"/>
          <w:spacing w:val="1"/>
          <w:sz w:val="20"/>
          <w:szCs w:val="20"/>
        </w:rPr>
        <w:t>h</w:t>
      </w:r>
      <w:r>
        <w:rPr>
          <w:rFonts w:ascii="Calibri" w:hAnsi="Calibri" w:eastAsia="Calibri" w:cs="Calibri"/>
          <w:sz w:val="20"/>
          <w:szCs w:val="20"/>
        </w:rPr>
        <w:t>o</w:t>
      </w:r>
      <w:r>
        <w:rPr>
          <w:rFonts w:ascii="Calibri" w:hAnsi="Calibri" w:eastAsia="Calibri" w:cs="Calibri"/>
          <w:spacing w:val="1"/>
          <w:sz w:val="20"/>
          <w:szCs w:val="20"/>
        </w:rPr>
        <w:t>s</w:t>
      </w:r>
      <w:r>
        <w:rPr>
          <w:rFonts w:ascii="Calibri" w:hAnsi="Calibri" w:eastAsia="Calibri" w:cs="Calibri"/>
          <w:sz w:val="20"/>
          <w:szCs w:val="20"/>
        </w:rPr>
        <w:t>ocial</w:t>
      </w:r>
      <w:r>
        <w:rPr>
          <w:rFonts w:ascii="Calibri" w:hAnsi="Calibri" w:eastAsia="Calibri" w:cs="Calibri"/>
          <w:spacing w:val="-10"/>
          <w:sz w:val="20"/>
          <w:szCs w:val="20"/>
        </w:rPr>
        <w:t xml:space="preserve"> </w:t>
      </w:r>
      <w:r>
        <w:rPr>
          <w:rFonts w:ascii="Calibri" w:hAnsi="Calibri" w:eastAsia="Calibri" w:cs="Calibri"/>
          <w:spacing w:val="-1"/>
          <w:sz w:val="20"/>
          <w:szCs w:val="20"/>
        </w:rPr>
        <w:t>s</w:t>
      </w:r>
      <w:r>
        <w:rPr>
          <w:rFonts w:ascii="Calibri" w:hAnsi="Calibri" w:eastAsia="Calibri" w:cs="Calibri"/>
          <w:spacing w:val="1"/>
          <w:sz w:val="20"/>
          <w:szCs w:val="20"/>
        </w:rPr>
        <w:t>up</w:t>
      </w:r>
      <w:r>
        <w:rPr>
          <w:rFonts w:ascii="Calibri" w:hAnsi="Calibri" w:eastAsia="Calibri" w:cs="Calibri"/>
          <w:spacing w:val="-1"/>
          <w:sz w:val="20"/>
          <w:szCs w:val="20"/>
        </w:rPr>
        <w:t>p</w:t>
      </w:r>
      <w:r>
        <w:rPr>
          <w:rFonts w:ascii="Calibri" w:hAnsi="Calibri" w:eastAsia="Calibri" w:cs="Calibri"/>
          <w:sz w:val="20"/>
          <w:szCs w:val="20"/>
        </w:rPr>
        <w:t>ort</w:t>
      </w:r>
      <w:r>
        <w:rPr>
          <w:rFonts w:ascii="Calibri" w:hAnsi="Calibri" w:eastAsia="Calibri" w:cs="Calibri"/>
          <w:spacing w:val="-5"/>
          <w:sz w:val="20"/>
          <w:szCs w:val="20"/>
        </w:rPr>
        <w:t xml:space="preserve"> </w:t>
      </w:r>
      <w:r>
        <w:rPr>
          <w:rFonts w:ascii="Calibri" w:hAnsi="Calibri" w:eastAsia="Calibri" w:cs="Calibri"/>
          <w:sz w:val="20"/>
          <w:szCs w:val="20"/>
        </w:rPr>
        <w:t>a</w:t>
      </w:r>
      <w:r>
        <w:rPr>
          <w:rFonts w:ascii="Calibri" w:hAnsi="Calibri" w:eastAsia="Calibri" w:cs="Calibri"/>
          <w:spacing w:val="1"/>
          <w:sz w:val="20"/>
          <w:szCs w:val="20"/>
        </w:rPr>
        <w:t>n</w:t>
      </w:r>
      <w:r>
        <w:rPr>
          <w:rFonts w:ascii="Calibri" w:hAnsi="Calibri" w:eastAsia="Calibri" w:cs="Calibri"/>
          <w:sz w:val="20"/>
          <w:szCs w:val="20"/>
        </w:rPr>
        <w:t>d</w:t>
      </w:r>
      <w:r>
        <w:rPr>
          <w:rFonts w:ascii="Calibri" w:hAnsi="Calibri" w:eastAsia="Calibri" w:cs="Calibri"/>
          <w:spacing w:val="-2"/>
          <w:sz w:val="20"/>
          <w:szCs w:val="20"/>
        </w:rPr>
        <w:t xml:space="preserve"> </w:t>
      </w:r>
      <w:r>
        <w:rPr>
          <w:rFonts w:ascii="Calibri" w:hAnsi="Calibri" w:eastAsia="Calibri" w:cs="Calibri"/>
          <w:sz w:val="20"/>
          <w:szCs w:val="20"/>
        </w:rPr>
        <w:t>r</w:t>
      </w:r>
      <w:r>
        <w:rPr>
          <w:rFonts w:ascii="Calibri" w:hAnsi="Calibri" w:eastAsia="Calibri" w:cs="Calibri"/>
          <w:spacing w:val="-1"/>
          <w:sz w:val="20"/>
          <w:szCs w:val="20"/>
        </w:rPr>
        <w:t>efe</w:t>
      </w:r>
      <w:r>
        <w:rPr>
          <w:rFonts w:ascii="Calibri" w:hAnsi="Calibri" w:eastAsia="Calibri" w:cs="Calibri"/>
          <w:sz w:val="20"/>
          <w:szCs w:val="20"/>
        </w:rPr>
        <w:t>rr</w:t>
      </w:r>
      <w:r>
        <w:rPr>
          <w:rFonts w:ascii="Calibri" w:hAnsi="Calibri" w:eastAsia="Calibri" w:cs="Calibri"/>
          <w:spacing w:val="1"/>
          <w:sz w:val="20"/>
          <w:szCs w:val="20"/>
        </w:rPr>
        <w:t>a</w:t>
      </w:r>
      <w:r>
        <w:rPr>
          <w:rFonts w:ascii="Calibri" w:hAnsi="Calibri" w:eastAsia="Calibri" w:cs="Calibri"/>
          <w:sz w:val="20"/>
          <w:szCs w:val="20"/>
        </w:rPr>
        <w:t>l</w:t>
      </w:r>
      <w:r>
        <w:rPr>
          <w:rFonts w:ascii="Calibri" w:hAnsi="Calibri" w:eastAsia="Calibri" w:cs="Calibri"/>
          <w:spacing w:val="-6"/>
          <w:sz w:val="20"/>
          <w:szCs w:val="20"/>
        </w:rPr>
        <w:t xml:space="preserve"> </w:t>
      </w:r>
      <w:r>
        <w:rPr>
          <w:rFonts w:ascii="Calibri" w:hAnsi="Calibri" w:eastAsia="Calibri" w:cs="Calibri"/>
          <w:spacing w:val="2"/>
          <w:sz w:val="20"/>
          <w:szCs w:val="20"/>
        </w:rPr>
        <w:t>m</w:t>
      </w:r>
      <w:r>
        <w:rPr>
          <w:rFonts w:ascii="Calibri" w:hAnsi="Calibri" w:eastAsia="Calibri" w:cs="Calibri"/>
          <w:spacing w:val="-1"/>
          <w:sz w:val="20"/>
          <w:szCs w:val="20"/>
        </w:rPr>
        <w:t>e</w:t>
      </w:r>
      <w:r>
        <w:rPr>
          <w:rFonts w:ascii="Calibri" w:hAnsi="Calibri" w:eastAsia="Calibri" w:cs="Calibri"/>
          <w:sz w:val="20"/>
          <w:szCs w:val="20"/>
        </w:rPr>
        <w:t>c</w:t>
      </w:r>
      <w:r>
        <w:rPr>
          <w:rFonts w:ascii="Calibri" w:hAnsi="Calibri" w:eastAsia="Calibri" w:cs="Calibri"/>
          <w:spacing w:val="1"/>
          <w:sz w:val="20"/>
          <w:szCs w:val="20"/>
        </w:rPr>
        <w:t>h</w:t>
      </w:r>
      <w:r>
        <w:rPr>
          <w:rFonts w:ascii="Calibri" w:hAnsi="Calibri" w:eastAsia="Calibri" w:cs="Calibri"/>
          <w:sz w:val="20"/>
          <w:szCs w:val="20"/>
        </w:rPr>
        <w:t>a</w:t>
      </w:r>
      <w:r>
        <w:rPr>
          <w:rFonts w:ascii="Calibri" w:hAnsi="Calibri" w:eastAsia="Calibri" w:cs="Calibri"/>
          <w:spacing w:val="1"/>
          <w:sz w:val="20"/>
          <w:szCs w:val="20"/>
        </w:rPr>
        <w:t>n</w:t>
      </w:r>
      <w:r>
        <w:rPr>
          <w:rFonts w:ascii="Calibri" w:hAnsi="Calibri" w:eastAsia="Calibri" w:cs="Calibri"/>
          <w:sz w:val="20"/>
          <w:szCs w:val="20"/>
        </w:rPr>
        <w:t>i</w:t>
      </w:r>
      <w:r>
        <w:rPr>
          <w:rFonts w:ascii="Calibri" w:hAnsi="Calibri" w:eastAsia="Calibri" w:cs="Calibri"/>
          <w:spacing w:val="1"/>
          <w:sz w:val="20"/>
          <w:szCs w:val="20"/>
        </w:rPr>
        <w:t>s</w:t>
      </w:r>
      <w:r>
        <w:rPr>
          <w:rFonts w:ascii="Calibri" w:hAnsi="Calibri" w:eastAsia="Calibri" w:cs="Calibri"/>
          <w:spacing w:val="-1"/>
          <w:sz w:val="20"/>
          <w:szCs w:val="20"/>
        </w:rPr>
        <w:t>m</w:t>
      </w:r>
      <w:r>
        <w:rPr>
          <w:rFonts w:ascii="Calibri" w:hAnsi="Calibri" w:eastAsia="Calibri" w:cs="Calibri"/>
          <w:sz w:val="20"/>
          <w:szCs w:val="20"/>
        </w:rPr>
        <w:t>s</w:t>
      </w:r>
      <w:r>
        <w:rPr>
          <w:rFonts w:ascii="Calibri" w:hAnsi="Calibri" w:eastAsia="Calibri" w:cs="Calibri"/>
          <w:spacing w:val="-9"/>
          <w:sz w:val="20"/>
          <w:szCs w:val="20"/>
        </w:rPr>
        <w:t xml:space="preserve"> </w:t>
      </w:r>
      <w:r>
        <w:rPr>
          <w:rFonts w:ascii="Calibri" w:hAnsi="Calibri" w:eastAsia="Calibri" w:cs="Calibri"/>
          <w:spacing w:val="1"/>
          <w:sz w:val="20"/>
          <w:szCs w:val="20"/>
        </w:rPr>
        <w:t>th</w:t>
      </w:r>
      <w:r>
        <w:rPr>
          <w:rFonts w:ascii="Calibri" w:hAnsi="Calibri" w:eastAsia="Calibri" w:cs="Calibri"/>
          <w:sz w:val="20"/>
          <w:szCs w:val="20"/>
        </w:rPr>
        <w:t>at</w:t>
      </w:r>
      <w:r>
        <w:rPr>
          <w:rFonts w:ascii="Calibri" w:hAnsi="Calibri" w:eastAsia="Calibri" w:cs="Calibri"/>
          <w:spacing w:val="-2"/>
          <w:sz w:val="20"/>
          <w:szCs w:val="20"/>
        </w:rPr>
        <w:t xml:space="preserve"> </w:t>
      </w:r>
      <w:r>
        <w:rPr>
          <w:rFonts w:ascii="Calibri" w:hAnsi="Calibri" w:eastAsia="Calibri" w:cs="Calibri"/>
          <w:sz w:val="20"/>
          <w:szCs w:val="20"/>
        </w:rPr>
        <w:t>c</w:t>
      </w:r>
      <w:r>
        <w:rPr>
          <w:rFonts w:ascii="Calibri" w:hAnsi="Calibri" w:eastAsia="Calibri" w:cs="Calibri"/>
          <w:spacing w:val="1"/>
          <w:sz w:val="20"/>
          <w:szCs w:val="20"/>
        </w:rPr>
        <w:t>a</w:t>
      </w:r>
      <w:r>
        <w:rPr>
          <w:rFonts w:ascii="Calibri" w:hAnsi="Calibri" w:eastAsia="Calibri" w:cs="Calibri"/>
          <w:sz w:val="20"/>
          <w:szCs w:val="20"/>
        </w:rPr>
        <w:t>n</w:t>
      </w:r>
      <w:r>
        <w:rPr>
          <w:rFonts w:ascii="Calibri" w:hAnsi="Calibri" w:eastAsia="Calibri" w:cs="Calibri"/>
          <w:spacing w:val="-2"/>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a</w:t>
      </w:r>
      <w:r>
        <w:rPr>
          <w:rFonts w:ascii="Calibri" w:hAnsi="Calibri" w:eastAsia="Calibri" w:cs="Calibri"/>
          <w:spacing w:val="1"/>
          <w:sz w:val="20"/>
          <w:szCs w:val="20"/>
        </w:rPr>
        <w:t>k</w:t>
      </w:r>
      <w:r>
        <w:rPr>
          <w:rFonts w:ascii="Calibri" w:hAnsi="Calibri" w:eastAsia="Calibri" w:cs="Calibri"/>
          <w:sz w:val="20"/>
          <w:szCs w:val="20"/>
        </w:rPr>
        <w:t>e</w:t>
      </w:r>
      <w:r>
        <w:rPr>
          <w:rFonts w:ascii="Calibri" w:hAnsi="Calibri" w:eastAsia="Calibri" w:cs="Calibri"/>
          <w:spacing w:val="-5"/>
          <w:sz w:val="20"/>
          <w:szCs w:val="20"/>
        </w:rPr>
        <w:t xml:space="preserve"> </w:t>
      </w:r>
      <w:r>
        <w:rPr>
          <w:rFonts w:ascii="Calibri" w:hAnsi="Calibri" w:eastAsia="Calibri" w:cs="Calibri"/>
          <w:spacing w:val="1"/>
          <w:sz w:val="20"/>
          <w:szCs w:val="20"/>
        </w:rPr>
        <w:t>p</w:t>
      </w:r>
      <w:r>
        <w:rPr>
          <w:rFonts w:ascii="Calibri" w:hAnsi="Calibri" w:eastAsia="Calibri" w:cs="Calibri"/>
          <w:sz w:val="20"/>
          <w:szCs w:val="20"/>
        </w:rPr>
        <w:t>lace</w:t>
      </w:r>
      <w:r>
        <w:rPr>
          <w:rFonts w:ascii="Calibri" w:hAnsi="Calibri" w:eastAsia="Calibri" w:cs="Calibri"/>
          <w:spacing w:val="-5"/>
          <w:sz w:val="20"/>
          <w:szCs w:val="20"/>
        </w:rPr>
        <w:t xml:space="preserve"> </w:t>
      </w:r>
      <w:r>
        <w:rPr>
          <w:rFonts w:ascii="Calibri" w:hAnsi="Calibri" w:eastAsia="Calibri" w:cs="Calibri"/>
          <w:sz w:val="20"/>
          <w:szCs w:val="20"/>
        </w:rPr>
        <w:t>wit</w:t>
      </w:r>
      <w:r>
        <w:rPr>
          <w:rFonts w:ascii="Calibri" w:hAnsi="Calibri" w:eastAsia="Calibri" w:cs="Calibri"/>
          <w:spacing w:val="1"/>
          <w:sz w:val="20"/>
          <w:szCs w:val="20"/>
        </w:rPr>
        <w:t>h</w:t>
      </w:r>
      <w:r>
        <w:rPr>
          <w:rFonts w:ascii="Calibri" w:hAnsi="Calibri" w:eastAsia="Calibri" w:cs="Calibri"/>
          <w:sz w:val="20"/>
          <w:szCs w:val="20"/>
        </w:rPr>
        <w:t>in</w:t>
      </w:r>
      <w:r>
        <w:rPr>
          <w:rFonts w:ascii="Calibri" w:hAnsi="Calibri" w:eastAsia="Calibri" w:cs="Calibri"/>
          <w:spacing w:val="-5"/>
          <w:sz w:val="20"/>
          <w:szCs w:val="20"/>
        </w:rPr>
        <w:t xml:space="preserve"> </w:t>
      </w:r>
      <w:r>
        <w:rPr>
          <w:rFonts w:ascii="Calibri" w:hAnsi="Calibri" w:eastAsia="Calibri" w:cs="Calibri"/>
          <w:spacing w:val="1"/>
          <w:sz w:val="20"/>
          <w:szCs w:val="20"/>
        </w:rPr>
        <w:t>th</w:t>
      </w:r>
      <w:r>
        <w:rPr>
          <w:rFonts w:ascii="Calibri" w:hAnsi="Calibri" w:eastAsia="Calibri" w:cs="Calibri"/>
          <w:sz w:val="20"/>
          <w:szCs w:val="20"/>
        </w:rPr>
        <w:t>e l</w:t>
      </w:r>
      <w:r>
        <w:rPr>
          <w:rFonts w:ascii="Calibri" w:hAnsi="Calibri" w:eastAsia="Calibri" w:cs="Calibri"/>
          <w:spacing w:val="-1"/>
          <w:sz w:val="20"/>
          <w:szCs w:val="20"/>
        </w:rPr>
        <w:t>e</w:t>
      </w:r>
      <w:r>
        <w:rPr>
          <w:rFonts w:ascii="Calibri" w:hAnsi="Calibri" w:eastAsia="Calibri" w:cs="Calibri"/>
          <w:sz w:val="20"/>
          <w:szCs w:val="20"/>
        </w:rPr>
        <w:t>ar</w:t>
      </w:r>
      <w:r>
        <w:rPr>
          <w:rFonts w:ascii="Calibri" w:hAnsi="Calibri" w:eastAsia="Calibri" w:cs="Calibri"/>
          <w:spacing w:val="1"/>
          <w:sz w:val="20"/>
          <w:szCs w:val="20"/>
        </w:rPr>
        <w:t>n</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6"/>
          <w:sz w:val="20"/>
          <w:szCs w:val="20"/>
        </w:rPr>
        <w:t xml:space="preserve"> </w:t>
      </w:r>
      <w:r>
        <w:rPr>
          <w:rFonts w:ascii="Calibri" w:hAnsi="Calibri" w:eastAsia="Calibri" w:cs="Calibri"/>
          <w:spacing w:val="-1"/>
          <w:sz w:val="20"/>
          <w:szCs w:val="20"/>
        </w:rPr>
        <w:t>e</w:t>
      </w:r>
      <w:r>
        <w:rPr>
          <w:rFonts w:ascii="Calibri" w:hAnsi="Calibri" w:eastAsia="Calibri" w:cs="Calibri"/>
          <w:spacing w:val="1"/>
          <w:sz w:val="20"/>
          <w:szCs w:val="20"/>
        </w:rPr>
        <w:t>nv</w:t>
      </w:r>
      <w:r>
        <w:rPr>
          <w:rFonts w:ascii="Calibri" w:hAnsi="Calibri" w:eastAsia="Calibri" w:cs="Calibri"/>
          <w:sz w:val="20"/>
          <w:szCs w:val="20"/>
        </w:rPr>
        <w:t>iro</w:t>
      </w:r>
      <w:r>
        <w:rPr>
          <w:rFonts w:ascii="Calibri" w:hAnsi="Calibri" w:eastAsia="Calibri" w:cs="Calibri"/>
          <w:spacing w:val="1"/>
          <w:sz w:val="20"/>
          <w:szCs w:val="20"/>
        </w:rPr>
        <w:t>n</w:t>
      </w:r>
      <w:r>
        <w:rPr>
          <w:rFonts w:ascii="Calibri" w:hAnsi="Calibri" w:eastAsia="Calibri" w:cs="Calibri"/>
          <w:spacing w:val="-1"/>
          <w:sz w:val="20"/>
          <w:szCs w:val="20"/>
        </w:rPr>
        <w:t>me</w:t>
      </w:r>
      <w:r>
        <w:rPr>
          <w:rFonts w:ascii="Calibri" w:hAnsi="Calibri" w:eastAsia="Calibri" w:cs="Calibri"/>
          <w:spacing w:val="1"/>
          <w:sz w:val="20"/>
          <w:szCs w:val="20"/>
        </w:rPr>
        <w:t>n</w:t>
      </w:r>
      <w:r>
        <w:rPr>
          <w:rFonts w:ascii="Calibri" w:hAnsi="Calibri" w:eastAsia="Calibri" w:cs="Calibri"/>
          <w:sz w:val="20"/>
          <w:szCs w:val="20"/>
        </w:rPr>
        <w:t>t</w:t>
      </w:r>
      <w:r>
        <w:rPr>
          <w:rFonts w:ascii="Calibri" w:hAnsi="Calibri" w:eastAsia="Calibri" w:cs="Calibri"/>
          <w:spacing w:val="-10"/>
          <w:sz w:val="20"/>
          <w:szCs w:val="20"/>
        </w:rPr>
        <w:t xml:space="preserve"> </w:t>
      </w:r>
      <w:r>
        <w:rPr>
          <w:rFonts w:ascii="Calibri" w:hAnsi="Calibri" w:eastAsia="Calibri" w:cs="Calibri"/>
          <w:sz w:val="20"/>
          <w:szCs w:val="20"/>
        </w:rPr>
        <w:t>t</w:t>
      </w:r>
      <w:r>
        <w:rPr>
          <w:rFonts w:ascii="Calibri" w:hAnsi="Calibri" w:eastAsia="Calibri" w:cs="Calibri"/>
          <w:spacing w:val="1"/>
          <w:sz w:val="20"/>
          <w:szCs w:val="20"/>
        </w:rPr>
        <w:t>h</w:t>
      </w:r>
      <w:r>
        <w:rPr>
          <w:rFonts w:ascii="Calibri" w:hAnsi="Calibri" w:eastAsia="Calibri" w:cs="Calibri"/>
          <w:sz w:val="20"/>
          <w:szCs w:val="20"/>
        </w:rPr>
        <w:t>r</w:t>
      </w:r>
      <w:r>
        <w:rPr>
          <w:rFonts w:ascii="Calibri" w:hAnsi="Calibri" w:eastAsia="Calibri" w:cs="Calibri"/>
          <w:spacing w:val="1"/>
          <w:sz w:val="20"/>
          <w:szCs w:val="20"/>
        </w:rPr>
        <w:t>ou</w:t>
      </w:r>
      <w:r>
        <w:rPr>
          <w:rFonts w:ascii="Calibri" w:hAnsi="Calibri" w:eastAsia="Calibri" w:cs="Calibri"/>
          <w:sz w:val="20"/>
          <w:szCs w:val="20"/>
        </w:rPr>
        <w:t>gh</w:t>
      </w:r>
      <w:r>
        <w:rPr>
          <w:rFonts w:ascii="Calibri" w:hAnsi="Calibri" w:eastAsia="Calibri" w:cs="Calibri"/>
          <w:spacing w:val="-7"/>
          <w:sz w:val="20"/>
          <w:szCs w:val="20"/>
        </w:rPr>
        <w:t xml:space="preserve"> </w:t>
      </w:r>
      <w:r>
        <w:rPr>
          <w:rFonts w:ascii="Calibri" w:hAnsi="Calibri" w:eastAsia="Calibri" w:cs="Calibri"/>
          <w:spacing w:val="1"/>
          <w:sz w:val="20"/>
          <w:szCs w:val="20"/>
        </w:rPr>
        <w:t>app</w:t>
      </w:r>
      <w:r>
        <w:rPr>
          <w:rFonts w:ascii="Calibri" w:hAnsi="Calibri" w:eastAsia="Calibri" w:cs="Calibri"/>
          <w:sz w:val="20"/>
          <w:szCs w:val="20"/>
        </w:rPr>
        <w:t>r</w:t>
      </w:r>
      <w:r>
        <w:rPr>
          <w:rFonts w:ascii="Calibri" w:hAnsi="Calibri" w:eastAsia="Calibri" w:cs="Calibri"/>
          <w:spacing w:val="1"/>
          <w:sz w:val="20"/>
          <w:szCs w:val="20"/>
        </w:rPr>
        <w:t>op</w:t>
      </w:r>
      <w:r>
        <w:rPr>
          <w:rFonts w:ascii="Calibri" w:hAnsi="Calibri" w:eastAsia="Calibri" w:cs="Calibri"/>
          <w:sz w:val="20"/>
          <w:szCs w:val="20"/>
        </w:rPr>
        <w:t>ria</w:t>
      </w:r>
      <w:r>
        <w:rPr>
          <w:rFonts w:ascii="Calibri" w:hAnsi="Calibri" w:eastAsia="Calibri" w:cs="Calibri"/>
          <w:spacing w:val="1"/>
          <w:sz w:val="20"/>
          <w:szCs w:val="20"/>
        </w:rPr>
        <w:t>t</w:t>
      </w:r>
      <w:r>
        <w:rPr>
          <w:rFonts w:ascii="Calibri" w:hAnsi="Calibri" w:eastAsia="Calibri" w:cs="Calibri"/>
          <w:spacing w:val="-1"/>
          <w:sz w:val="20"/>
          <w:szCs w:val="20"/>
        </w:rPr>
        <w:t>e</w:t>
      </w:r>
      <w:r>
        <w:rPr>
          <w:rFonts w:ascii="Calibri" w:hAnsi="Calibri" w:eastAsia="Calibri" w:cs="Calibri"/>
          <w:sz w:val="20"/>
          <w:szCs w:val="20"/>
        </w:rPr>
        <w:t>ly</w:t>
      </w:r>
      <w:r>
        <w:rPr>
          <w:rFonts w:ascii="Calibri" w:hAnsi="Calibri" w:eastAsia="Calibri" w:cs="Calibri"/>
          <w:spacing w:val="-10"/>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rai</w:t>
      </w:r>
      <w:r>
        <w:rPr>
          <w:rFonts w:ascii="Calibri" w:hAnsi="Calibri" w:eastAsia="Calibri" w:cs="Calibri"/>
          <w:spacing w:val="1"/>
          <w:sz w:val="20"/>
          <w:szCs w:val="20"/>
        </w:rPr>
        <w:t>n</w:t>
      </w:r>
      <w:r>
        <w:rPr>
          <w:rFonts w:ascii="Calibri" w:hAnsi="Calibri" w:eastAsia="Calibri" w:cs="Calibri"/>
          <w:spacing w:val="-1"/>
          <w:sz w:val="20"/>
          <w:szCs w:val="20"/>
        </w:rPr>
        <w:t>e</w:t>
      </w:r>
      <w:r>
        <w:rPr>
          <w:rFonts w:ascii="Calibri" w:hAnsi="Calibri" w:eastAsia="Calibri" w:cs="Calibri"/>
          <w:sz w:val="20"/>
          <w:szCs w:val="20"/>
        </w:rPr>
        <w:t>d</w:t>
      </w:r>
      <w:r>
        <w:rPr>
          <w:rFonts w:ascii="Calibri" w:hAnsi="Calibri" w:eastAsia="Calibri" w:cs="Calibri"/>
          <w:spacing w:val="-5"/>
          <w:sz w:val="20"/>
          <w:szCs w:val="20"/>
        </w:rPr>
        <w:t xml:space="preserve"> </w:t>
      </w:r>
      <w:r>
        <w:rPr>
          <w:rFonts w:ascii="Calibri" w:hAnsi="Calibri" w:eastAsia="Calibri" w:cs="Calibri"/>
          <w:sz w:val="20"/>
          <w:szCs w:val="20"/>
        </w:rPr>
        <w:t>e</w:t>
      </w:r>
      <w:r>
        <w:rPr>
          <w:rFonts w:ascii="Calibri" w:hAnsi="Calibri" w:eastAsia="Calibri" w:cs="Calibri"/>
          <w:spacing w:val="1"/>
          <w:sz w:val="20"/>
          <w:szCs w:val="20"/>
        </w:rPr>
        <w:t>du</w:t>
      </w:r>
      <w:r>
        <w:rPr>
          <w:rFonts w:ascii="Calibri" w:hAnsi="Calibri" w:eastAsia="Calibri" w:cs="Calibri"/>
          <w:sz w:val="20"/>
          <w:szCs w:val="20"/>
        </w:rPr>
        <w:t>ca</w:t>
      </w:r>
      <w:r>
        <w:rPr>
          <w:rFonts w:ascii="Calibri" w:hAnsi="Calibri" w:eastAsia="Calibri" w:cs="Calibri"/>
          <w:spacing w:val="1"/>
          <w:sz w:val="20"/>
          <w:szCs w:val="20"/>
        </w:rPr>
        <w:t>t</w:t>
      </w:r>
      <w:r>
        <w:rPr>
          <w:rFonts w:ascii="Calibri" w:hAnsi="Calibri" w:eastAsia="Calibri" w:cs="Calibri"/>
          <w:spacing w:val="-2"/>
          <w:sz w:val="20"/>
          <w:szCs w:val="20"/>
        </w:rPr>
        <w:t>i</w:t>
      </w:r>
      <w:r>
        <w:rPr>
          <w:rFonts w:ascii="Calibri" w:hAnsi="Calibri" w:eastAsia="Calibri" w:cs="Calibri"/>
          <w:sz w:val="20"/>
          <w:szCs w:val="20"/>
        </w:rPr>
        <w:t>on</w:t>
      </w:r>
      <w:r>
        <w:rPr>
          <w:rFonts w:ascii="Calibri" w:hAnsi="Calibri" w:eastAsia="Calibri" w:cs="Calibri"/>
          <w:spacing w:val="-7"/>
          <w:sz w:val="20"/>
          <w:szCs w:val="20"/>
        </w:rPr>
        <w:t xml:space="preserve"> </w:t>
      </w:r>
      <w:r>
        <w:rPr>
          <w:rFonts w:ascii="Calibri" w:hAnsi="Calibri" w:eastAsia="Calibri" w:cs="Calibri"/>
          <w:spacing w:val="1"/>
          <w:sz w:val="20"/>
          <w:szCs w:val="20"/>
        </w:rPr>
        <w:t>p</w:t>
      </w:r>
      <w:r>
        <w:rPr>
          <w:rFonts w:ascii="Calibri" w:hAnsi="Calibri" w:eastAsia="Calibri" w:cs="Calibri"/>
          <w:spacing w:val="-1"/>
          <w:sz w:val="20"/>
          <w:szCs w:val="20"/>
        </w:rPr>
        <w:t>e</w:t>
      </w:r>
      <w:r>
        <w:rPr>
          <w:rFonts w:ascii="Calibri" w:hAnsi="Calibri" w:eastAsia="Calibri" w:cs="Calibri"/>
          <w:sz w:val="20"/>
          <w:szCs w:val="20"/>
        </w:rPr>
        <w:t>r</w:t>
      </w:r>
      <w:r>
        <w:rPr>
          <w:rFonts w:ascii="Calibri" w:hAnsi="Calibri" w:eastAsia="Calibri" w:cs="Calibri"/>
          <w:spacing w:val="1"/>
          <w:sz w:val="20"/>
          <w:szCs w:val="20"/>
        </w:rPr>
        <w:t>s</w:t>
      </w:r>
      <w:r>
        <w:rPr>
          <w:rFonts w:ascii="Calibri" w:hAnsi="Calibri" w:eastAsia="Calibri" w:cs="Calibri"/>
          <w:sz w:val="20"/>
          <w:szCs w:val="20"/>
        </w:rPr>
        <w:t>o</w:t>
      </w:r>
      <w:r>
        <w:rPr>
          <w:rFonts w:ascii="Calibri" w:hAnsi="Calibri" w:eastAsia="Calibri" w:cs="Calibri"/>
          <w:spacing w:val="1"/>
          <w:sz w:val="20"/>
          <w:szCs w:val="20"/>
        </w:rPr>
        <w:t>nn</w:t>
      </w:r>
      <w:r>
        <w:rPr>
          <w:rFonts w:ascii="Calibri" w:hAnsi="Calibri" w:eastAsia="Calibri" w:cs="Calibri"/>
          <w:spacing w:val="-1"/>
          <w:sz w:val="20"/>
          <w:szCs w:val="20"/>
        </w:rPr>
        <w:t>e</w:t>
      </w:r>
      <w:r>
        <w:rPr>
          <w:rFonts w:ascii="Calibri" w:hAnsi="Calibri" w:eastAsia="Calibri" w:cs="Calibri"/>
          <w:sz w:val="20"/>
          <w:szCs w:val="20"/>
        </w:rPr>
        <w:t>l</w:t>
      </w:r>
      <w:r>
        <w:rPr>
          <w:rFonts w:ascii="Calibri" w:hAnsi="Calibri" w:eastAsia="Calibri" w:cs="Calibri"/>
          <w:spacing w:val="-8"/>
          <w:sz w:val="20"/>
          <w:szCs w:val="20"/>
        </w:rPr>
        <w:t xml:space="preserve"> </w:t>
      </w:r>
      <w:r>
        <w:rPr>
          <w:rFonts w:ascii="Calibri" w:hAnsi="Calibri" w:eastAsia="Calibri" w:cs="Calibri"/>
          <w:spacing w:val="1"/>
          <w:sz w:val="20"/>
          <w:szCs w:val="20"/>
        </w:rPr>
        <w:t>an</w:t>
      </w:r>
      <w:r>
        <w:rPr>
          <w:rFonts w:ascii="Calibri" w:hAnsi="Calibri" w:eastAsia="Calibri" w:cs="Calibri"/>
          <w:sz w:val="20"/>
          <w:szCs w:val="20"/>
        </w:rPr>
        <w:t>d</w:t>
      </w:r>
      <w:r>
        <w:rPr>
          <w:rFonts w:ascii="Calibri" w:hAnsi="Calibri" w:eastAsia="Calibri" w:cs="Calibri"/>
          <w:spacing w:val="-2"/>
          <w:sz w:val="20"/>
          <w:szCs w:val="20"/>
        </w:rPr>
        <w:t xml:space="preserve"> </w:t>
      </w:r>
      <w:r>
        <w:rPr>
          <w:rFonts w:ascii="Calibri" w:hAnsi="Calibri" w:eastAsia="Calibri" w:cs="Calibri"/>
          <w:spacing w:val="-1"/>
          <w:sz w:val="20"/>
          <w:szCs w:val="20"/>
        </w:rPr>
        <w:t>p</w:t>
      </w:r>
      <w:r>
        <w:rPr>
          <w:rFonts w:ascii="Calibri" w:hAnsi="Calibri" w:eastAsia="Calibri" w:cs="Calibri"/>
          <w:sz w:val="20"/>
          <w:szCs w:val="20"/>
        </w:rPr>
        <w:t>ar</w:t>
      </w:r>
      <w:r>
        <w:rPr>
          <w:rFonts w:ascii="Calibri" w:hAnsi="Calibri" w:eastAsia="Calibri" w:cs="Calibri"/>
          <w:spacing w:val="-1"/>
          <w:sz w:val="20"/>
          <w:szCs w:val="20"/>
        </w:rPr>
        <w:t>e</w:t>
      </w:r>
      <w:r>
        <w:rPr>
          <w:rFonts w:ascii="Calibri" w:hAnsi="Calibri" w:eastAsia="Calibri" w:cs="Calibri"/>
          <w:spacing w:val="1"/>
          <w:sz w:val="20"/>
          <w:szCs w:val="20"/>
        </w:rPr>
        <w:t>n</w:t>
      </w:r>
      <w:r>
        <w:rPr>
          <w:rFonts w:ascii="Calibri" w:hAnsi="Calibri" w:eastAsia="Calibri" w:cs="Calibri"/>
          <w:sz w:val="20"/>
          <w:szCs w:val="20"/>
        </w:rPr>
        <w:t>t</w:t>
      </w:r>
      <w:r>
        <w:rPr>
          <w:rFonts w:ascii="Calibri" w:hAnsi="Calibri" w:eastAsia="Calibri" w:cs="Calibri"/>
          <w:spacing w:val="2"/>
          <w:sz w:val="20"/>
          <w:szCs w:val="20"/>
        </w:rPr>
        <w:t>s</w:t>
      </w:r>
      <w:r>
        <w:rPr>
          <w:rFonts w:ascii="Calibri" w:hAnsi="Calibri" w:eastAsia="Calibri" w:cs="Calibri"/>
          <w:sz w:val="20"/>
          <w:szCs w:val="20"/>
        </w:rPr>
        <w:t>/</w:t>
      </w:r>
      <w:r>
        <w:rPr>
          <w:rFonts w:ascii="Calibri" w:hAnsi="Calibri" w:eastAsia="Calibri" w:cs="Calibri"/>
          <w:spacing w:val="-7"/>
          <w:sz w:val="20"/>
          <w:szCs w:val="20"/>
        </w:rPr>
        <w:t xml:space="preserve"> </w:t>
      </w:r>
      <w:r>
        <w:rPr>
          <w:rFonts w:ascii="Calibri" w:hAnsi="Calibri" w:eastAsia="Calibri" w:cs="Calibri"/>
          <w:sz w:val="20"/>
          <w:szCs w:val="20"/>
        </w:rPr>
        <w:t>c</w:t>
      </w:r>
      <w:r>
        <w:rPr>
          <w:rFonts w:ascii="Calibri" w:hAnsi="Calibri" w:eastAsia="Calibri" w:cs="Calibri"/>
          <w:spacing w:val="-2"/>
          <w:sz w:val="20"/>
          <w:szCs w:val="20"/>
        </w:rPr>
        <w:t>a</w:t>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z w:val="20"/>
          <w:szCs w:val="20"/>
        </w:rPr>
        <w:t>gi</w:t>
      </w:r>
      <w:r>
        <w:rPr>
          <w:rFonts w:ascii="Calibri" w:hAnsi="Calibri" w:eastAsia="Calibri" w:cs="Calibri"/>
          <w:spacing w:val="1"/>
          <w:sz w:val="20"/>
          <w:szCs w:val="20"/>
        </w:rPr>
        <w:t>v</w:t>
      </w:r>
      <w:r>
        <w:rPr>
          <w:rFonts w:ascii="Calibri" w:hAnsi="Calibri" w:eastAsia="Calibri" w:cs="Calibri"/>
          <w:spacing w:val="-1"/>
          <w:sz w:val="20"/>
          <w:szCs w:val="20"/>
        </w:rPr>
        <w:t>e</w:t>
      </w:r>
      <w:r>
        <w:rPr>
          <w:rFonts w:ascii="Calibri" w:hAnsi="Calibri" w:eastAsia="Calibri" w:cs="Calibri"/>
          <w:sz w:val="20"/>
          <w:szCs w:val="20"/>
        </w:rPr>
        <w:t>r</w:t>
      </w:r>
      <w:r>
        <w:rPr>
          <w:rFonts w:ascii="Calibri" w:hAnsi="Calibri" w:eastAsia="Calibri" w:cs="Calibri"/>
          <w:spacing w:val="1"/>
          <w:sz w:val="20"/>
          <w:szCs w:val="20"/>
        </w:rPr>
        <w:t>s</w:t>
      </w:r>
      <w:r>
        <w:rPr>
          <w:rFonts w:ascii="Calibri" w:hAnsi="Calibri" w:eastAsia="Calibri" w:cs="Calibri"/>
          <w:sz w:val="20"/>
          <w:szCs w:val="20"/>
        </w:rPr>
        <w:t>.</w:t>
      </w:r>
      <w:r>
        <w:rPr>
          <w:rFonts w:ascii="Calibri" w:hAnsi="Calibri" w:eastAsia="Calibri" w:cs="Calibri"/>
          <w:spacing w:val="36"/>
          <w:sz w:val="20"/>
          <w:szCs w:val="20"/>
        </w:rPr>
        <w:t xml:space="preserve"> </w:t>
      </w:r>
      <w:r>
        <w:rPr>
          <w:rFonts w:ascii="Calibri" w:hAnsi="Calibri" w:eastAsia="Calibri" w:cs="Calibri"/>
          <w:spacing w:val="1"/>
          <w:sz w:val="20"/>
          <w:szCs w:val="20"/>
        </w:rPr>
        <w:t>I</w:t>
      </w:r>
      <w:r>
        <w:rPr>
          <w:rFonts w:ascii="Calibri" w:hAnsi="Calibri" w:eastAsia="Calibri" w:cs="Calibri"/>
          <w:sz w:val="20"/>
          <w:szCs w:val="20"/>
        </w:rPr>
        <w:t xml:space="preserve">t </w:t>
      </w:r>
      <w:r>
        <w:rPr>
          <w:rFonts w:ascii="Calibri" w:hAnsi="Calibri" w:eastAsia="Calibri" w:cs="Calibri"/>
          <w:spacing w:val="1"/>
          <w:sz w:val="20"/>
          <w:szCs w:val="20"/>
        </w:rPr>
        <w:t>supp</w:t>
      </w:r>
      <w:r>
        <w:rPr>
          <w:rFonts w:ascii="Calibri" w:hAnsi="Calibri" w:eastAsia="Calibri" w:cs="Calibri"/>
          <w:sz w:val="20"/>
          <w:szCs w:val="20"/>
        </w:rPr>
        <w:t>orts</w:t>
      </w:r>
      <w:r>
        <w:rPr>
          <w:rFonts w:ascii="Calibri" w:hAnsi="Calibri" w:eastAsia="Calibri" w:cs="Calibri"/>
          <w:spacing w:val="-7"/>
          <w:sz w:val="20"/>
          <w:szCs w:val="20"/>
        </w:rPr>
        <w:t xml:space="preserve"> </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te</w:t>
      </w:r>
      <w:r>
        <w:rPr>
          <w:rFonts w:ascii="Calibri" w:hAnsi="Calibri" w:eastAsia="Calibri" w:cs="Calibri"/>
          <w:spacing w:val="11"/>
          <w:sz w:val="20"/>
          <w:szCs w:val="20"/>
        </w:rPr>
        <w:t>r</w:t>
      </w:r>
      <w:r>
        <w:rPr>
          <w:rFonts w:ascii="Calibri" w:hAnsi="Calibri" w:eastAsia="Calibri" w:cs="Calibri"/>
          <w:spacing w:val="-1"/>
          <w:sz w:val="20"/>
          <w:szCs w:val="20"/>
        </w:rPr>
        <w:t>-</w:t>
      </w:r>
      <w:r>
        <w:rPr>
          <w:rFonts w:ascii="Calibri" w:hAnsi="Calibri" w:eastAsia="Calibri" w:cs="Calibri"/>
          <w:spacing w:val="1"/>
          <w:sz w:val="20"/>
          <w:szCs w:val="20"/>
        </w:rPr>
        <w:t>s</w:t>
      </w:r>
      <w:r>
        <w:rPr>
          <w:rFonts w:ascii="Calibri" w:hAnsi="Calibri" w:eastAsia="Calibri" w:cs="Calibri"/>
          <w:spacing w:val="-1"/>
          <w:sz w:val="20"/>
          <w:szCs w:val="20"/>
        </w:rPr>
        <w:t>e</w:t>
      </w:r>
      <w:r>
        <w:rPr>
          <w:rFonts w:ascii="Calibri" w:hAnsi="Calibri" w:eastAsia="Calibri" w:cs="Calibri"/>
          <w:spacing w:val="2"/>
          <w:sz w:val="20"/>
          <w:szCs w:val="20"/>
        </w:rPr>
        <w:t>c</w:t>
      </w:r>
      <w:r>
        <w:rPr>
          <w:rFonts w:ascii="Calibri" w:hAnsi="Calibri" w:eastAsia="Calibri" w:cs="Calibri"/>
          <w:sz w:val="20"/>
          <w:szCs w:val="20"/>
        </w:rPr>
        <w:t>t</w:t>
      </w:r>
      <w:r>
        <w:rPr>
          <w:rFonts w:ascii="Calibri" w:hAnsi="Calibri" w:eastAsia="Calibri" w:cs="Calibri"/>
          <w:spacing w:val="1"/>
          <w:sz w:val="20"/>
          <w:szCs w:val="20"/>
        </w:rPr>
        <w:t>o</w:t>
      </w:r>
      <w:r>
        <w:rPr>
          <w:rFonts w:ascii="Calibri" w:hAnsi="Calibri" w:eastAsia="Calibri" w:cs="Calibri"/>
          <w:sz w:val="20"/>
          <w:szCs w:val="20"/>
        </w:rPr>
        <w:t>ral Str</w:t>
      </w:r>
      <w:r>
        <w:rPr>
          <w:rFonts w:ascii="Calibri" w:hAnsi="Calibri" w:eastAsia="Calibri" w:cs="Calibri"/>
          <w:spacing w:val="1"/>
          <w:sz w:val="20"/>
          <w:szCs w:val="20"/>
        </w:rPr>
        <w:t>a</w:t>
      </w:r>
      <w:r>
        <w:rPr>
          <w:rFonts w:ascii="Calibri" w:hAnsi="Calibri" w:eastAsia="Calibri" w:cs="Calibri"/>
          <w:sz w:val="20"/>
          <w:szCs w:val="20"/>
        </w:rPr>
        <w:t>teg</w:t>
      </w:r>
      <w:r>
        <w:rPr>
          <w:rFonts w:ascii="Calibri" w:hAnsi="Calibri" w:eastAsia="Calibri" w:cs="Calibri"/>
          <w:spacing w:val="-1"/>
          <w:sz w:val="20"/>
          <w:szCs w:val="20"/>
        </w:rPr>
        <w:t>i</w:t>
      </w:r>
      <w:r>
        <w:rPr>
          <w:rFonts w:ascii="Calibri" w:hAnsi="Calibri" w:eastAsia="Calibri" w:cs="Calibri"/>
          <w:sz w:val="20"/>
          <w:szCs w:val="20"/>
        </w:rPr>
        <w:t>c</w:t>
      </w:r>
      <w:r>
        <w:rPr>
          <w:rFonts w:ascii="Calibri" w:hAnsi="Calibri" w:eastAsia="Calibri" w:cs="Calibri"/>
          <w:spacing w:val="-7"/>
          <w:sz w:val="20"/>
          <w:szCs w:val="20"/>
        </w:rPr>
        <w:t xml:space="preserve"> </w:t>
      </w:r>
      <w:r>
        <w:rPr>
          <w:rFonts w:ascii="Calibri" w:hAnsi="Calibri" w:eastAsia="Calibri" w:cs="Calibri"/>
          <w:sz w:val="20"/>
          <w:szCs w:val="20"/>
        </w:rPr>
        <w:t>O</w:t>
      </w:r>
      <w:r>
        <w:rPr>
          <w:rFonts w:ascii="Calibri" w:hAnsi="Calibri" w:eastAsia="Calibri" w:cs="Calibri"/>
          <w:spacing w:val="1"/>
          <w:sz w:val="20"/>
          <w:szCs w:val="20"/>
        </w:rPr>
        <w:t>b</w:t>
      </w:r>
      <w:r>
        <w:rPr>
          <w:rFonts w:ascii="Calibri" w:hAnsi="Calibri" w:eastAsia="Calibri" w:cs="Calibri"/>
          <w:sz w:val="20"/>
          <w:szCs w:val="20"/>
        </w:rPr>
        <w:t>j</w:t>
      </w:r>
      <w:r>
        <w:rPr>
          <w:rFonts w:ascii="Calibri" w:hAnsi="Calibri" w:eastAsia="Calibri" w:cs="Calibri"/>
          <w:spacing w:val="2"/>
          <w:sz w:val="20"/>
          <w:szCs w:val="20"/>
        </w:rPr>
        <w:t>e</w:t>
      </w:r>
      <w:r>
        <w:rPr>
          <w:rFonts w:ascii="Calibri" w:hAnsi="Calibri" w:eastAsia="Calibri" w:cs="Calibri"/>
          <w:sz w:val="20"/>
          <w:szCs w:val="20"/>
        </w:rPr>
        <w:t>cti</w:t>
      </w:r>
      <w:r>
        <w:rPr>
          <w:rFonts w:ascii="Calibri" w:hAnsi="Calibri" w:eastAsia="Calibri" w:cs="Calibri"/>
          <w:spacing w:val="1"/>
          <w:sz w:val="20"/>
          <w:szCs w:val="20"/>
        </w:rPr>
        <w:t>v</w:t>
      </w:r>
      <w:r>
        <w:rPr>
          <w:rFonts w:ascii="Calibri" w:hAnsi="Calibri" w:eastAsia="Calibri" w:cs="Calibri"/>
          <w:spacing w:val="-1"/>
          <w:sz w:val="20"/>
          <w:szCs w:val="20"/>
        </w:rPr>
        <w:t>e</w:t>
      </w:r>
      <w:r>
        <w:rPr>
          <w:rFonts w:ascii="Calibri" w:hAnsi="Calibri" w:eastAsia="Calibri" w:cs="Calibri"/>
          <w:sz w:val="20"/>
          <w:szCs w:val="20"/>
        </w:rPr>
        <w:t>s</w:t>
      </w:r>
      <w:r>
        <w:rPr>
          <w:rFonts w:ascii="Calibri" w:hAnsi="Calibri" w:eastAsia="Calibri" w:cs="Calibri"/>
          <w:spacing w:val="-8"/>
          <w:sz w:val="20"/>
          <w:szCs w:val="20"/>
        </w:rPr>
        <w:t xml:space="preserve"> </w:t>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z w:val="20"/>
          <w:szCs w:val="20"/>
        </w:rPr>
        <w:t>la</w:t>
      </w:r>
      <w:r>
        <w:rPr>
          <w:rFonts w:ascii="Calibri" w:hAnsi="Calibri" w:eastAsia="Calibri" w:cs="Calibri"/>
          <w:spacing w:val="1"/>
          <w:sz w:val="20"/>
          <w:szCs w:val="20"/>
        </w:rPr>
        <w:t>t</w:t>
      </w:r>
      <w:r>
        <w:rPr>
          <w:rFonts w:ascii="Calibri" w:hAnsi="Calibri" w:eastAsia="Calibri" w:cs="Calibri"/>
          <w:spacing w:val="-1"/>
          <w:sz w:val="20"/>
          <w:szCs w:val="20"/>
        </w:rPr>
        <w:t>e</w:t>
      </w:r>
      <w:r>
        <w:rPr>
          <w:rFonts w:ascii="Calibri" w:hAnsi="Calibri" w:eastAsia="Calibri" w:cs="Calibri"/>
          <w:sz w:val="20"/>
          <w:szCs w:val="20"/>
        </w:rPr>
        <w:t>d</w:t>
      </w:r>
      <w:r>
        <w:rPr>
          <w:rFonts w:ascii="Calibri" w:hAnsi="Calibri" w:eastAsia="Calibri" w:cs="Calibri"/>
          <w:spacing w:val="-5"/>
          <w:sz w:val="20"/>
          <w:szCs w:val="20"/>
        </w:rPr>
        <w:t xml:space="preserve"> </w:t>
      </w:r>
      <w:r>
        <w:rPr>
          <w:rFonts w:ascii="Calibri" w:hAnsi="Calibri" w:eastAsia="Calibri" w:cs="Calibri"/>
          <w:spacing w:val="3"/>
          <w:sz w:val="20"/>
          <w:szCs w:val="20"/>
        </w:rPr>
        <w:t>t</w:t>
      </w:r>
      <w:r>
        <w:rPr>
          <w:rFonts w:ascii="Calibri" w:hAnsi="Calibri" w:eastAsia="Calibri" w:cs="Calibri"/>
          <w:sz w:val="20"/>
          <w:szCs w:val="20"/>
        </w:rPr>
        <w:t>o</w:t>
      </w:r>
      <w:r>
        <w:rPr>
          <w:rFonts w:ascii="Calibri" w:hAnsi="Calibri" w:eastAsia="Calibri" w:cs="Calibri"/>
          <w:spacing w:val="1"/>
          <w:sz w:val="20"/>
          <w:szCs w:val="20"/>
        </w:rPr>
        <w:t xml:space="preserve"> </w:t>
      </w:r>
      <w:r>
        <w:rPr>
          <w:rFonts w:ascii="Calibri" w:hAnsi="Calibri" w:eastAsia="Calibri" w:cs="Calibri"/>
          <w:i/>
          <w:sz w:val="20"/>
          <w:szCs w:val="20"/>
        </w:rPr>
        <w:t>Li</w:t>
      </w:r>
      <w:r>
        <w:rPr>
          <w:rFonts w:ascii="Calibri" w:hAnsi="Calibri" w:eastAsia="Calibri" w:cs="Calibri"/>
          <w:i/>
          <w:spacing w:val="-1"/>
          <w:sz w:val="20"/>
          <w:szCs w:val="20"/>
        </w:rPr>
        <w:t>f</w:t>
      </w:r>
      <w:r>
        <w:rPr>
          <w:rFonts w:ascii="Calibri" w:hAnsi="Calibri" w:eastAsia="Calibri" w:cs="Calibri"/>
          <w:i/>
          <w:spacing w:val="1"/>
          <w:sz w:val="20"/>
          <w:szCs w:val="20"/>
        </w:rPr>
        <w:t>e</w:t>
      </w:r>
      <w:r>
        <w:rPr>
          <w:rFonts w:ascii="Calibri" w:hAnsi="Calibri" w:eastAsia="Calibri" w:cs="Calibri"/>
          <w:i/>
          <w:spacing w:val="-1"/>
          <w:sz w:val="20"/>
          <w:szCs w:val="20"/>
        </w:rPr>
        <w:t>-s</w:t>
      </w:r>
      <w:r>
        <w:rPr>
          <w:rFonts w:ascii="Calibri" w:hAnsi="Calibri" w:eastAsia="Calibri" w:cs="Calibri"/>
          <w:i/>
          <w:spacing w:val="1"/>
          <w:sz w:val="20"/>
          <w:szCs w:val="20"/>
        </w:rPr>
        <w:t>a</w:t>
      </w:r>
      <w:r>
        <w:rPr>
          <w:rFonts w:ascii="Calibri" w:hAnsi="Calibri" w:eastAsia="Calibri" w:cs="Calibri"/>
          <w:i/>
          <w:sz w:val="20"/>
          <w:szCs w:val="20"/>
        </w:rPr>
        <w:t>vin</w:t>
      </w:r>
      <w:r>
        <w:rPr>
          <w:rFonts w:ascii="Calibri" w:hAnsi="Calibri" w:eastAsia="Calibri" w:cs="Calibri"/>
          <w:i/>
          <w:spacing w:val="1"/>
          <w:sz w:val="20"/>
          <w:szCs w:val="20"/>
        </w:rPr>
        <w:t>g</w:t>
      </w:r>
      <w:r>
        <w:rPr>
          <w:rFonts w:ascii="Calibri" w:hAnsi="Calibri" w:eastAsia="Calibri" w:cs="Calibri"/>
          <w:i/>
          <w:sz w:val="20"/>
          <w:szCs w:val="20"/>
        </w:rPr>
        <w:t>,</w:t>
      </w:r>
      <w:r>
        <w:rPr>
          <w:rFonts w:ascii="Calibri" w:hAnsi="Calibri" w:eastAsia="Calibri" w:cs="Calibri"/>
          <w:i/>
          <w:spacing w:val="-9"/>
          <w:sz w:val="20"/>
          <w:szCs w:val="20"/>
        </w:rPr>
        <w:t xml:space="preserve"> </w:t>
      </w:r>
      <w:r>
        <w:rPr>
          <w:rFonts w:ascii="Calibri" w:hAnsi="Calibri" w:eastAsia="Calibri" w:cs="Calibri"/>
          <w:i/>
          <w:spacing w:val="1"/>
          <w:sz w:val="20"/>
          <w:szCs w:val="20"/>
        </w:rPr>
        <w:t>P</w:t>
      </w:r>
      <w:r>
        <w:rPr>
          <w:rFonts w:ascii="Calibri" w:hAnsi="Calibri" w:eastAsia="Calibri" w:cs="Calibri"/>
          <w:i/>
          <w:spacing w:val="-1"/>
          <w:sz w:val="20"/>
          <w:szCs w:val="20"/>
        </w:rPr>
        <w:t>r</w:t>
      </w:r>
      <w:r>
        <w:rPr>
          <w:rFonts w:ascii="Calibri" w:hAnsi="Calibri" w:eastAsia="Calibri" w:cs="Calibri"/>
          <w:i/>
          <w:spacing w:val="1"/>
          <w:sz w:val="20"/>
          <w:szCs w:val="20"/>
        </w:rPr>
        <w:t>o</w:t>
      </w:r>
      <w:r>
        <w:rPr>
          <w:rFonts w:ascii="Calibri" w:hAnsi="Calibri" w:eastAsia="Calibri" w:cs="Calibri"/>
          <w:i/>
          <w:sz w:val="20"/>
          <w:szCs w:val="20"/>
        </w:rPr>
        <w:t>t</w:t>
      </w:r>
      <w:r>
        <w:rPr>
          <w:rFonts w:ascii="Calibri" w:hAnsi="Calibri" w:eastAsia="Calibri" w:cs="Calibri"/>
          <w:i/>
          <w:spacing w:val="1"/>
          <w:sz w:val="20"/>
          <w:szCs w:val="20"/>
        </w:rPr>
        <w:t>ec</w:t>
      </w:r>
      <w:r>
        <w:rPr>
          <w:rFonts w:ascii="Calibri" w:hAnsi="Calibri" w:eastAsia="Calibri" w:cs="Calibri"/>
          <w:i/>
          <w:sz w:val="20"/>
          <w:szCs w:val="20"/>
        </w:rPr>
        <w:t>ti</w:t>
      </w:r>
      <w:r>
        <w:rPr>
          <w:rFonts w:ascii="Calibri" w:hAnsi="Calibri" w:eastAsia="Calibri" w:cs="Calibri"/>
          <w:i/>
          <w:spacing w:val="1"/>
          <w:sz w:val="20"/>
          <w:szCs w:val="20"/>
        </w:rPr>
        <w:t>o</w:t>
      </w:r>
      <w:r>
        <w:rPr>
          <w:rFonts w:ascii="Calibri" w:hAnsi="Calibri" w:eastAsia="Calibri" w:cs="Calibri"/>
          <w:i/>
          <w:sz w:val="20"/>
          <w:szCs w:val="20"/>
        </w:rPr>
        <w:t>n</w:t>
      </w:r>
      <w:r>
        <w:rPr>
          <w:rFonts w:ascii="Calibri" w:hAnsi="Calibri" w:eastAsia="Calibri" w:cs="Calibri"/>
          <w:i/>
          <w:spacing w:val="-8"/>
          <w:sz w:val="20"/>
          <w:szCs w:val="20"/>
        </w:rPr>
        <w:t xml:space="preserve"> </w:t>
      </w:r>
      <w:r>
        <w:rPr>
          <w:rFonts w:ascii="Calibri" w:hAnsi="Calibri" w:eastAsia="Calibri" w:cs="Calibri"/>
          <w:i/>
          <w:spacing w:val="1"/>
          <w:sz w:val="20"/>
          <w:szCs w:val="20"/>
        </w:rPr>
        <w:t>an</w:t>
      </w:r>
      <w:r>
        <w:rPr>
          <w:rFonts w:ascii="Calibri" w:hAnsi="Calibri" w:eastAsia="Calibri" w:cs="Calibri"/>
          <w:i/>
          <w:sz w:val="20"/>
          <w:szCs w:val="20"/>
        </w:rPr>
        <w:t>d</w:t>
      </w:r>
      <w:r>
        <w:rPr>
          <w:rFonts w:ascii="Calibri" w:hAnsi="Calibri" w:eastAsia="Calibri" w:cs="Calibri"/>
          <w:i/>
          <w:spacing w:val="-4"/>
          <w:sz w:val="20"/>
          <w:szCs w:val="20"/>
        </w:rPr>
        <w:t xml:space="preserve"> </w:t>
      </w:r>
      <w:r>
        <w:rPr>
          <w:rFonts w:ascii="Calibri" w:hAnsi="Calibri" w:eastAsia="Calibri" w:cs="Calibri"/>
          <w:i/>
          <w:sz w:val="20"/>
          <w:szCs w:val="20"/>
        </w:rPr>
        <w:t>Re</w:t>
      </w:r>
      <w:r>
        <w:rPr>
          <w:rFonts w:ascii="Calibri" w:hAnsi="Calibri" w:eastAsia="Calibri" w:cs="Calibri"/>
          <w:i/>
          <w:spacing w:val="-1"/>
          <w:sz w:val="20"/>
          <w:szCs w:val="20"/>
        </w:rPr>
        <w:t>s</w:t>
      </w:r>
      <w:r>
        <w:rPr>
          <w:rFonts w:ascii="Calibri" w:hAnsi="Calibri" w:eastAsia="Calibri" w:cs="Calibri"/>
          <w:i/>
          <w:sz w:val="20"/>
          <w:szCs w:val="20"/>
        </w:rPr>
        <w:t>ili</w:t>
      </w:r>
      <w:r>
        <w:rPr>
          <w:rFonts w:ascii="Calibri" w:hAnsi="Calibri" w:eastAsia="Calibri" w:cs="Calibri"/>
          <w:i/>
          <w:spacing w:val="1"/>
          <w:sz w:val="20"/>
          <w:szCs w:val="20"/>
        </w:rPr>
        <w:t>ence</w:t>
      </w:r>
      <w:r>
        <w:rPr>
          <w:rFonts w:ascii="Calibri" w:hAnsi="Calibri" w:eastAsia="Calibri" w:cs="Calibri"/>
          <w:i/>
          <w:sz w:val="20"/>
          <w:szCs w:val="20"/>
        </w:rPr>
        <w:t>.</w:t>
      </w:r>
    </w:p>
    <w:p w:rsidR="00053E75" w:rsidRDefault="00BF1E13" w14:paraId="63A26336" w14:textId="77777777">
      <w:pPr>
        <w:tabs>
          <w:tab w:val="left" w:pos="820"/>
        </w:tabs>
        <w:spacing w:after="0" w:line="259" w:lineRule="auto"/>
        <w:ind w:left="820" w:right="624" w:hanging="360"/>
        <w:rPr>
          <w:rFonts w:ascii="Calibri" w:hAnsi="Calibri" w:eastAsia="Calibri" w:cs="Calibri"/>
          <w:sz w:val="20"/>
          <w:szCs w:val="20"/>
        </w:rPr>
      </w:pPr>
      <w:r>
        <w:rPr>
          <w:rFonts w:ascii="Symbol" w:hAnsi="Symbol" w:eastAsia="Symbol" w:cs="Symbol"/>
          <w:color w:val="009FDC"/>
          <w:w w:val="76"/>
          <w:sz w:val="20"/>
          <w:szCs w:val="20"/>
        </w:rPr>
        <w:t>•</w:t>
      </w:r>
      <w:r>
        <w:rPr>
          <w:rFonts w:ascii="Times New Roman" w:hAnsi="Times New Roman" w:eastAsia="Times New Roman" w:cs="Times New Roman"/>
          <w:color w:val="009FDC"/>
          <w:sz w:val="20"/>
          <w:szCs w:val="20"/>
        </w:rPr>
        <w:tab/>
      </w:r>
      <w:r>
        <w:rPr>
          <w:rFonts w:ascii="Calibri" w:hAnsi="Calibri" w:eastAsia="Calibri" w:cs="Calibri"/>
          <w:b/>
          <w:bCs/>
          <w:color w:val="009FDC"/>
          <w:spacing w:val="-1"/>
          <w:sz w:val="20"/>
          <w:szCs w:val="20"/>
        </w:rPr>
        <w:t>Al</w:t>
      </w:r>
      <w:r>
        <w:rPr>
          <w:rFonts w:ascii="Calibri" w:hAnsi="Calibri" w:eastAsia="Calibri" w:cs="Calibri"/>
          <w:b/>
          <w:bCs/>
          <w:color w:val="009FDC"/>
          <w:sz w:val="20"/>
          <w:szCs w:val="20"/>
        </w:rPr>
        <w:t>t</w:t>
      </w:r>
      <w:r>
        <w:rPr>
          <w:rFonts w:ascii="Calibri" w:hAnsi="Calibri" w:eastAsia="Calibri" w:cs="Calibri"/>
          <w:b/>
          <w:bCs/>
          <w:color w:val="009FDC"/>
          <w:spacing w:val="1"/>
          <w:sz w:val="20"/>
          <w:szCs w:val="20"/>
        </w:rPr>
        <w:t>ern</w:t>
      </w:r>
      <w:r>
        <w:rPr>
          <w:rFonts w:ascii="Calibri" w:hAnsi="Calibri" w:eastAsia="Calibri" w:cs="Calibri"/>
          <w:b/>
          <w:bCs/>
          <w:color w:val="009FDC"/>
          <w:sz w:val="20"/>
          <w:szCs w:val="20"/>
        </w:rPr>
        <w:t>ati</w:t>
      </w:r>
      <w:r>
        <w:rPr>
          <w:rFonts w:ascii="Calibri" w:hAnsi="Calibri" w:eastAsia="Calibri" w:cs="Calibri"/>
          <w:b/>
          <w:bCs/>
          <w:color w:val="009FDC"/>
          <w:spacing w:val="-1"/>
          <w:sz w:val="20"/>
          <w:szCs w:val="20"/>
        </w:rPr>
        <w:t>v</w:t>
      </w:r>
      <w:r>
        <w:rPr>
          <w:rFonts w:ascii="Calibri" w:hAnsi="Calibri" w:eastAsia="Calibri" w:cs="Calibri"/>
          <w:b/>
          <w:bCs/>
          <w:color w:val="009FDC"/>
          <w:sz w:val="20"/>
          <w:szCs w:val="20"/>
        </w:rPr>
        <w:t>e</w:t>
      </w:r>
      <w:r>
        <w:rPr>
          <w:rFonts w:ascii="Calibri" w:hAnsi="Calibri" w:eastAsia="Calibri" w:cs="Calibri"/>
          <w:b/>
          <w:bCs/>
          <w:color w:val="009FDC"/>
          <w:spacing w:val="-9"/>
          <w:sz w:val="20"/>
          <w:szCs w:val="20"/>
        </w:rPr>
        <w:t xml:space="preserve"> </w:t>
      </w:r>
      <w:r>
        <w:rPr>
          <w:rFonts w:ascii="Calibri" w:hAnsi="Calibri" w:eastAsia="Calibri" w:cs="Calibri"/>
          <w:b/>
          <w:bCs/>
          <w:color w:val="009FDC"/>
          <w:sz w:val="20"/>
          <w:szCs w:val="20"/>
        </w:rPr>
        <w:t>a</w:t>
      </w:r>
      <w:r>
        <w:rPr>
          <w:rFonts w:ascii="Calibri" w:hAnsi="Calibri" w:eastAsia="Calibri" w:cs="Calibri"/>
          <w:b/>
          <w:bCs/>
          <w:color w:val="009FDC"/>
          <w:spacing w:val="2"/>
          <w:sz w:val="20"/>
          <w:szCs w:val="20"/>
        </w:rPr>
        <w:t>n</w:t>
      </w:r>
      <w:r>
        <w:rPr>
          <w:rFonts w:ascii="Calibri" w:hAnsi="Calibri" w:eastAsia="Calibri" w:cs="Calibri"/>
          <w:b/>
          <w:bCs/>
          <w:color w:val="009FDC"/>
          <w:sz w:val="20"/>
          <w:szCs w:val="20"/>
        </w:rPr>
        <w:t>d</w:t>
      </w:r>
      <w:r>
        <w:rPr>
          <w:rFonts w:ascii="Calibri" w:hAnsi="Calibri" w:eastAsia="Calibri" w:cs="Calibri"/>
          <w:b/>
          <w:bCs/>
          <w:color w:val="009FDC"/>
          <w:spacing w:val="-2"/>
          <w:sz w:val="20"/>
          <w:szCs w:val="20"/>
        </w:rPr>
        <w:t xml:space="preserve"> </w:t>
      </w:r>
      <w:r>
        <w:rPr>
          <w:rFonts w:ascii="Calibri" w:hAnsi="Calibri" w:eastAsia="Calibri" w:cs="Calibri"/>
          <w:b/>
          <w:bCs/>
          <w:color w:val="009FDC"/>
          <w:spacing w:val="1"/>
          <w:sz w:val="20"/>
          <w:szCs w:val="20"/>
        </w:rPr>
        <w:t>con</w:t>
      </w:r>
      <w:r>
        <w:rPr>
          <w:rFonts w:ascii="Calibri" w:hAnsi="Calibri" w:eastAsia="Calibri" w:cs="Calibri"/>
          <w:b/>
          <w:bCs/>
          <w:color w:val="009FDC"/>
          <w:sz w:val="20"/>
          <w:szCs w:val="20"/>
        </w:rPr>
        <w:t>tin</w:t>
      </w:r>
      <w:r>
        <w:rPr>
          <w:rFonts w:ascii="Calibri" w:hAnsi="Calibri" w:eastAsia="Calibri" w:cs="Calibri"/>
          <w:b/>
          <w:bCs/>
          <w:color w:val="009FDC"/>
          <w:spacing w:val="2"/>
          <w:sz w:val="20"/>
          <w:szCs w:val="20"/>
        </w:rPr>
        <w:t>u</w:t>
      </w:r>
      <w:r>
        <w:rPr>
          <w:rFonts w:ascii="Calibri" w:hAnsi="Calibri" w:eastAsia="Calibri" w:cs="Calibri"/>
          <w:b/>
          <w:bCs/>
          <w:color w:val="009FDC"/>
          <w:spacing w:val="1"/>
          <w:sz w:val="20"/>
          <w:szCs w:val="20"/>
        </w:rPr>
        <w:t>ou</w:t>
      </w:r>
      <w:r>
        <w:rPr>
          <w:rFonts w:ascii="Calibri" w:hAnsi="Calibri" w:eastAsia="Calibri" w:cs="Calibri"/>
          <w:b/>
          <w:bCs/>
          <w:color w:val="009FDC"/>
          <w:sz w:val="20"/>
          <w:szCs w:val="20"/>
        </w:rPr>
        <w:t>s</w:t>
      </w:r>
      <w:r>
        <w:rPr>
          <w:rFonts w:ascii="Calibri" w:hAnsi="Calibri" w:eastAsia="Calibri" w:cs="Calibri"/>
          <w:b/>
          <w:bCs/>
          <w:color w:val="009FDC"/>
          <w:spacing w:val="-9"/>
          <w:sz w:val="20"/>
          <w:szCs w:val="20"/>
        </w:rPr>
        <w:t xml:space="preserve"> </w:t>
      </w:r>
      <w:r>
        <w:rPr>
          <w:rFonts w:ascii="Calibri" w:hAnsi="Calibri" w:eastAsia="Calibri" w:cs="Calibri"/>
          <w:b/>
          <w:bCs/>
          <w:color w:val="009FDC"/>
          <w:spacing w:val="-2"/>
          <w:sz w:val="20"/>
          <w:szCs w:val="20"/>
        </w:rPr>
        <w:t>e</w:t>
      </w:r>
      <w:r>
        <w:rPr>
          <w:rFonts w:ascii="Calibri" w:hAnsi="Calibri" w:eastAsia="Calibri" w:cs="Calibri"/>
          <w:b/>
          <w:bCs/>
          <w:color w:val="009FDC"/>
          <w:spacing w:val="1"/>
          <w:sz w:val="20"/>
          <w:szCs w:val="20"/>
        </w:rPr>
        <w:t>duc</w:t>
      </w:r>
      <w:r>
        <w:rPr>
          <w:rFonts w:ascii="Calibri" w:hAnsi="Calibri" w:eastAsia="Calibri" w:cs="Calibri"/>
          <w:b/>
          <w:bCs/>
          <w:color w:val="009FDC"/>
          <w:sz w:val="20"/>
          <w:szCs w:val="20"/>
        </w:rPr>
        <w:t>atio</w:t>
      </w:r>
      <w:r>
        <w:rPr>
          <w:rFonts w:ascii="Calibri" w:hAnsi="Calibri" w:eastAsia="Calibri" w:cs="Calibri"/>
          <w:b/>
          <w:bCs/>
          <w:color w:val="009FDC"/>
          <w:spacing w:val="6"/>
          <w:sz w:val="20"/>
          <w:szCs w:val="20"/>
        </w:rPr>
        <w:t>n</w:t>
      </w:r>
      <w:r>
        <w:rPr>
          <w:rFonts w:ascii="Calibri" w:hAnsi="Calibri" w:eastAsia="Calibri" w:cs="Calibri"/>
          <w:b/>
          <w:bCs/>
          <w:color w:val="009FDC"/>
          <w:sz w:val="20"/>
          <w:szCs w:val="20"/>
        </w:rPr>
        <w:t>:</w:t>
      </w:r>
      <w:r>
        <w:rPr>
          <w:rFonts w:ascii="Calibri" w:hAnsi="Calibri" w:eastAsia="Calibri" w:cs="Calibri"/>
          <w:b/>
          <w:bCs/>
          <w:color w:val="009FDC"/>
          <w:spacing w:val="-8"/>
          <w:sz w:val="20"/>
          <w:szCs w:val="20"/>
        </w:rPr>
        <w:t xml:space="preserve"> </w:t>
      </w:r>
      <w:r>
        <w:rPr>
          <w:rFonts w:ascii="Calibri" w:hAnsi="Calibri" w:eastAsia="Calibri" w:cs="Calibri"/>
          <w:color w:val="000000"/>
          <w:spacing w:val="-1"/>
          <w:sz w:val="20"/>
          <w:szCs w:val="20"/>
        </w:rPr>
        <w:t>f</w:t>
      </w:r>
      <w:r>
        <w:rPr>
          <w:rFonts w:ascii="Calibri" w:hAnsi="Calibri" w:eastAsia="Calibri" w:cs="Calibri"/>
          <w:color w:val="000000"/>
          <w:sz w:val="20"/>
          <w:szCs w:val="20"/>
        </w:rPr>
        <w:t>oc</w:t>
      </w:r>
      <w:r>
        <w:rPr>
          <w:rFonts w:ascii="Calibri" w:hAnsi="Calibri" w:eastAsia="Calibri" w:cs="Calibri"/>
          <w:color w:val="000000"/>
          <w:spacing w:val="1"/>
          <w:sz w:val="20"/>
          <w:szCs w:val="20"/>
        </w:rPr>
        <w:t>us</w:t>
      </w:r>
      <w:r>
        <w:rPr>
          <w:rFonts w:ascii="Calibri" w:hAnsi="Calibri" w:eastAsia="Calibri" w:cs="Calibri"/>
          <w:color w:val="000000"/>
          <w:spacing w:val="-1"/>
          <w:sz w:val="20"/>
          <w:szCs w:val="20"/>
        </w:rPr>
        <w:t>e</w:t>
      </w:r>
      <w:r>
        <w:rPr>
          <w:rFonts w:ascii="Calibri" w:hAnsi="Calibri" w:eastAsia="Calibri" w:cs="Calibri"/>
          <w:color w:val="000000"/>
          <w:sz w:val="20"/>
          <w:szCs w:val="20"/>
        </w:rPr>
        <w:t>s</w:t>
      </w:r>
      <w:r>
        <w:rPr>
          <w:rFonts w:ascii="Calibri" w:hAnsi="Calibri" w:eastAsia="Calibri" w:cs="Calibri"/>
          <w:color w:val="000000"/>
          <w:spacing w:val="-5"/>
          <w:sz w:val="20"/>
          <w:szCs w:val="20"/>
        </w:rPr>
        <w:t xml:space="preserve"> </w:t>
      </w:r>
      <w:r>
        <w:rPr>
          <w:rFonts w:ascii="Calibri" w:hAnsi="Calibri" w:eastAsia="Calibri" w:cs="Calibri"/>
          <w:color w:val="000000"/>
          <w:spacing w:val="1"/>
          <w:sz w:val="20"/>
          <w:szCs w:val="20"/>
        </w:rPr>
        <w:t>o</w:t>
      </w:r>
      <w:r>
        <w:rPr>
          <w:rFonts w:ascii="Calibri" w:hAnsi="Calibri" w:eastAsia="Calibri" w:cs="Calibri"/>
          <w:color w:val="000000"/>
          <w:sz w:val="20"/>
          <w:szCs w:val="20"/>
        </w:rPr>
        <w:t>n</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p</w:t>
      </w:r>
      <w:r>
        <w:rPr>
          <w:rFonts w:ascii="Calibri" w:hAnsi="Calibri" w:eastAsia="Calibri" w:cs="Calibri"/>
          <w:color w:val="000000"/>
          <w:sz w:val="20"/>
          <w:szCs w:val="20"/>
        </w:rPr>
        <w:t>r</w:t>
      </w:r>
      <w:r>
        <w:rPr>
          <w:rFonts w:ascii="Calibri" w:hAnsi="Calibri" w:eastAsia="Calibri" w:cs="Calibri"/>
          <w:color w:val="000000"/>
          <w:spacing w:val="1"/>
          <w:sz w:val="20"/>
          <w:szCs w:val="20"/>
        </w:rPr>
        <w:t>ov</w:t>
      </w:r>
      <w:r>
        <w:rPr>
          <w:rFonts w:ascii="Calibri" w:hAnsi="Calibri" w:eastAsia="Calibri" w:cs="Calibri"/>
          <w:color w:val="000000"/>
          <w:sz w:val="20"/>
          <w:szCs w:val="20"/>
        </w:rPr>
        <w:t>i</w:t>
      </w:r>
      <w:r>
        <w:rPr>
          <w:rFonts w:ascii="Calibri" w:hAnsi="Calibri" w:eastAsia="Calibri" w:cs="Calibri"/>
          <w:color w:val="000000"/>
          <w:spacing w:val="1"/>
          <w:sz w:val="20"/>
          <w:szCs w:val="20"/>
        </w:rPr>
        <w:t>d</w:t>
      </w:r>
      <w:r>
        <w:rPr>
          <w:rFonts w:ascii="Calibri" w:hAnsi="Calibri" w:eastAsia="Calibri" w:cs="Calibri"/>
          <w:color w:val="000000"/>
          <w:sz w:val="20"/>
          <w:szCs w:val="20"/>
        </w:rPr>
        <w:t>i</w:t>
      </w:r>
      <w:r>
        <w:rPr>
          <w:rFonts w:ascii="Calibri" w:hAnsi="Calibri" w:eastAsia="Calibri" w:cs="Calibri"/>
          <w:color w:val="000000"/>
          <w:spacing w:val="-2"/>
          <w:sz w:val="20"/>
          <w:szCs w:val="20"/>
        </w:rPr>
        <w:t>n</w:t>
      </w:r>
      <w:r>
        <w:rPr>
          <w:rFonts w:ascii="Calibri" w:hAnsi="Calibri" w:eastAsia="Calibri" w:cs="Calibri"/>
          <w:color w:val="000000"/>
          <w:sz w:val="20"/>
          <w:szCs w:val="20"/>
        </w:rPr>
        <w:t>g</w:t>
      </w:r>
      <w:r>
        <w:rPr>
          <w:rFonts w:ascii="Calibri" w:hAnsi="Calibri" w:eastAsia="Calibri" w:cs="Calibri"/>
          <w:color w:val="000000"/>
          <w:spacing w:val="-8"/>
          <w:sz w:val="20"/>
          <w:szCs w:val="20"/>
        </w:rPr>
        <w:t xml:space="preserve"> </w:t>
      </w:r>
      <w:r>
        <w:rPr>
          <w:rFonts w:ascii="Calibri" w:hAnsi="Calibri" w:eastAsia="Calibri" w:cs="Calibri"/>
          <w:color w:val="000000"/>
          <w:spacing w:val="1"/>
          <w:sz w:val="20"/>
          <w:szCs w:val="20"/>
        </w:rPr>
        <w:t>a</w:t>
      </w:r>
      <w:r>
        <w:rPr>
          <w:rFonts w:ascii="Calibri" w:hAnsi="Calibri" w:eastAsia="Calibri" w:cs="Calibri"/>
          <w:color w:val="000000"/>
          <w:sz w:val="20"/>
          <w:szCs w:val="20"/>
        </w:rPr>
        <w:t>ltern</w:t>
      </w:r>
      <w:r>
        <w:rPr>
          <w:rFonts w:ascii="Calibri" w:hAnsi="Calibri" w:eastAsia="Calibri" w:cs="Calibri"/>
          <w:color w:val="000000"/>
          <w:spacing w:val="1"/>
          <w:sz w:val="20"/>
          <w:szCs w:val="20"/>
        </w:rPr>
        <w:t>a</w:t>
      </w:r>
      <w:r>
        <w:rPr>
          <w:rFonts w:ascii="Calibri" w:hAnsi="Calibri" w:eastAsia="Calibri" w:cs="Calibri"/>
          <w:color w:val="000000"/>
          <w:sz w:val="20"/>
          <w:szCs w:val="20"/>
        </w:rPr>
        <w:t>ti</w:t>
      </w:r>
      <w:r>
        <w:rPr>
          <w:rFonts w:ascii="Calibri" w:hAnsi="Calibri" w:eastAsia="Calibri" w:cs="Calibri"/>
          <w:color w:val="000000"/>
          <w:spacing w:val="4"/>
          <w:sz w:val="20"/>
          <w:szCs w:val="20"/>
        </w:rPr>
        <w:t>v</w:t>
      </w:r>
      <w:r>
        <w:rPr>
          <w:rFonts w:ascii="Calibri" w:hAnsi="Calibri" w:eastAsia="Calibri" w:cs="Calibri"/>
          <w:color w:val="000000"/>
          <w:sz w:val="20"/>
          <w:szCs w:val="20"/>
        </w:rPr>
        <w:t>e</w:t>
      </w:r>
      <w:r>
        <w:rPr>
          <w:rFonts w:ascii="Calibri" w:hAnsi="Calibri" w:eastAsia="Calibri" w:cs="Calibri"/>
          <w:color w:val="000000"/>
          <w:spacing w:val="-10"/>
          <w:sz w:val="20"/>
          <w:szCs w:val="20"/>
        </w:rPr>
        <w:t xml:space="preserve"> </w:t>
      </w:r>
      <w:r>
        <w:rPr>
          <w:rFonts w:ascii="Calibri" w:hAnsi="Calibri" w:eastAsia="Calibri" w:cs="Calibri"/>
          <w:color w:val="000000"/>
          <w:spacing w:val="1"/>
          <w:sz w:val="20"/>
          <w:szCs w:val="20"/>
        </w:rPr>
        <w:t>op</w:t>
      </w:r>
      <w:r>
        <w:rPr>
          <w:rFonts w:ascii="Calibri" w:hAnsi="Calibri" w:eastAsia="Calibri" w:cs="Calibri"/>
          <w:color w:val="000000"/>
          <w:sz w:val="20"/>
          <w:szCs w:val="20"/>
        </w:rPr>
        <w:t>ti</w:t>
      </w:r>
      <w:r>
        <w:rPr>
          <w:rFonts w:ascii="Calibri" w:hAnsi="Calibri" w:eastAsia="Calibri" w:cs="Calibri"/>
          <w:color w:val="000000"/>
          <w:spacing w:val="1"/>
          <w:sz w:val="20"/>
          <w:szCs w:val="20"/>
        </w:rPr>
        <w:t>on</w:t>
      </w:r>
      <w:r>
        <w:rPr>
          <w:rFonts w:ascii="Calibri" w:hAnsi="Calibri" w:eastAsia="Calibri" w:cs="Calibri"/>
          <w:color w:val="000000"/>
          <w:sz w:val="20"/>
          <w:szCs w:val="20"/>
        </w:rPr>
        <w:t>s</w:t>
      </w:r>
      <w:r>
        <w:rPr>
          <w:rFonts w:ascii="Calibri" w:hAnsi="Calibri" w:eastAsia="Calibri" w:cs="Calibri"/>
          <w:color w:val="000000"/>
          <w:spacing w:val="-5"/>
          <w:sz w:val="20"/>
          <w:szCs w:val="20"/>
        </w:rPr>
        <w:t xml:space="preserve"> </w:t>
      </w:r>
      <w:r>
        <w:rPr>
          <w:rFonts w:ascii="Calibri" w:hAnsi="Calibri" w:eastAsia="Calibri" w:cs="Calibri"/>
          <w:color w:val="000000"/>
          <w:spacing w:val="1"/>
          <w:sz w:val="20"/>
          <w:szCs w:val="20"/>
        </w:rPr>
        <w:t>t</w:t>
      </w:r>
      <w:r>
        <w:rPr>
          <w:rFonts w:ascii="Calibri" w:hAnsi="Calibri" w:eastAsia="Calibri" w:cs="Calibri"/>
          <w:color w:val="000000"/>
          <w:sz w:val="20"/>
          <w:szCs w:val="20"/>
        </w:rPr>
        <w:t>o</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e</w:t>
      </w:r>
      <w:r>
        <w:rPr>
          <w:rFonts w:ascii="Calibri" w:hAnsi="Calibri" w:eastAsia="Calibri" w:cs="Calibri"/>
          <w:color w:val="000000"/>
          <w:spacing w:val="1"/>
          <w:sz w:val="20"/>
          <w:szCs w:val="20"/>
        </w:rPr>
        <w:t>nsu</w:t>
      </w:r>
      <w:r>
        <w:rPr>
          <w:rFonts w:ascii="Calibri" w:hAnsi="Calibri" w:eastAsia="Calibri" w:cs="Calibri"/>
          <w:color w:val="000000"/>
          <w:spacing w:val="-2"/>
          <w:sz w:val="20"/>
          <w:szCs w:val="20"/>
        </w:rPr>
        <w:t>r</w:t>
      </w:r>
      <w:r>
        <w:rPr>
          <w:rFonts w:ascii="Calibri" w:hAnsi="Calibri" w:eastAsia="Calibri" w:cs="Calibri"/>
          <w:color w:val="000000"/>
          <w:sz w:val="20"/>
          <w:szCs w:val="20"/>
        </w:rPr>
        <w:t>e</w:t>
      </w:r>
      <w:r>
        <w:rPr>
          <w:rFonts w:ascii="Calibri" w:hAnsi="Calibri" w:eastAsia="Calibri" w:cs="Calibri"/>
          <w:color w:val="000000"/>
          <w:spacing w:val="-7"/>
          <w:sz w:val="20"/>
          <w:szCs w:val="20"/>
        </w:rPr>
        <w:t xml:space="preserve"> </w:t>
      </w:r>
      <w:r>
        <w:rPr>
          <w:rFonts w:ascii="Calibri" w:hAnsi="Calibri" w:eastAsia="Calibri" w:cs="Calibri"/>
          <w:color w:val="000000"/>
          <w:spacing w:val="1"/>
          <w:sz w:val="20"/>
          <w:szCs w:val="20"/>
        </w:rPr>
        <w:t>th</w:t>
      </w:r>
      <w:r>
        <w:rPr>
          <w:rFonts w:ascii="Calibri" w:hAnsi="Calibri" w:eastAsia="Calibri" w:cs="Calibri"/>
          <w:color w:val="000000"/>
          <w:sz w:val="20"/>
          <w:szCs w:val="20"/>
        </w:rPr>
        <w:t>at</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e</w:t>
      </w:r>
      <w:r>
        <w:rPr>
          <w:rFonts w:ascii="Calibri" w:hAnsi="Calibri" w:eastAsia="Calibri" w:cs="Calibri"/>
          <w:color w:val="000000"/>
          <w:spacing w:val="1"/>
          <w:sz w:val="20"/>
          <w:szCs w:val="20"/>
        </w:rPr>
        <w:t>du</w:t>
      </w:r>
      <w:r>
        <w:rPr>
          <w:rFonts w:ascii="Calibri" w:hAnsi="Calibri" w:eastAsia="Calibri" w:cs="Calibri"/>
          <w:color w:val="000000"/>
          <w:sz w:val="20"/>
          <w:szCs w:val="20"/>
        </w:rPr>
        <w:t>ca</w:t>
      </w:r>
      <w:r>
        <w:rPr>
          <w:rFonts w:ascii="Calibri" w:hAnsi="Calibri" w:eastAsia="Calibri" w:cs="Calibri"/>
          <w:color w:val="000000"/>
          <w:spacing w:val="1"/>
          <w:sz w:val="20"/>
          <w:szCs w:val="20"/>
        </w:rPr>
        <w:t>t</w:t>
      </w:r>
      <w:r>
        <w:rPr>
          <w:rFonts w:ascii="Calibri" w:hAnsi="Calibri" w:eastAsia="Calibri" w:cs="Calibri"/>
          <w:color w:val="000000"/>
          <w:sz w:val="20"/>
          <w:szCs w:val="20"/>
        </w:rPr>
        <w:t>ion</w:t>
      </w:r>
      <w:r>
        <w:rPr>
          <w:rFonts w:ascii="Calibri" w:hAnsi="Calibri" w:eastAsia="Calibri" w:cs="Calibri"/>
          <w:color w:val="000000"/>
          <w:spacing w:val="-7"/>
          <w:sz w:val="20"/>
          <w:szCs w:val="20"/>
        </w:rPr>
        <w:t xml:space="preserve"> </w:t>
      </w:r>
      <w:r>
        <w:rPr>
          <w:rFonts w:ascii="Calibri" w:hAnsi="Calibri" w:eastAsia="Calibri" w:cs="Calibri"/>
          <w:color w:val="000000"/>
          <w:sz w:val="20"/>
          <w:szCs w:val="20"/>
        </w:rPr>
        <w:t>is c</w:t>
      </w:r>
      <w:r>
        <w:rPr>
          <w:rFonts w:ascii="Calibri" w:hAnsi="Calibri" w:eastAsia="Calibri" w:cs="Calibri"/>
          <w:color w:val="000000"/>
          <w:spacing w:val="1"/>
          <w:sz w:val="20"/>
          <w:szCs w:val="20"/>
        </w:rPr>
        <w:t>on</w:t>
      </w:r>
      <w:r>
        <w:rPr>
          <w:rFonts w:ascii="Calibri" w:hAnsi="Calibri" w:eastAsia="Calibri" w:cs="Calibri"/>
          <w:color w:val="000000"/>
          <w:sz w:val="20"/>
          <w:szCs w:val="20"/>
        </w:rPr>
        <w:t>ti</w:t>
      </w:r>
      <w:r>
        <w:rPr>
          <w:rFonts w:ascii="Calibri" w:hAnsi="Calibri" w:eastAsia="Calibri" w:cs="Calibri"/>
          <w:color w:val="000000"/>
          <w:spacing w:val="1"/>
          <w:sz w:val="20"/>
          <w:szCs w:val="20"/>
        </w:rPr>
        <w:t>nu</w:t>
      </w:r>
      <w:r>
        <w:rPr>
          <w:rFonts w:ascii="Calibri" w:hAnsi="Calibri" w:eastAsia="Calibri" w:cs="Calibri"/>
          <w:color w:val="000000"/>
          <w:spacing w:val="-2"/>
          <w:sz w:val="20"/>
          <w:szCs w:val="20"/>
        </w:rPr>
        <w:t>o</w:t>
      </w:r>
      <w:r>
        <w:rPr>
          <w:rFonts w:ascii="Calibri" w:hAnsi="Calibri" w:eastAsia="Calibri" w:cs="Calibri"/>
          <w:color w:val="000000"/>
          <w:spacing w:val="-1"/>
          <w:sz w:val="20"/>
          <w:szCs w:val="20"/>
        </w:rPr>
        <w:t>u</w:t>
      </w:r>
      <w:r>
        <w:rPr>
          <w:rFonts w:ascii="Calibri" w:hAnsi="Calibri" w:eastAsia="Calibri" w:cs="Calibri"/>
          <w:color w:val="000000"/>
          <w:sz w:val="20"/>
          <w:szCs w:val="20"/>
        </w:rPr>
        <w:t>s</w:t>
      </w:r>
      <w:r>
        <w:rPr>
          <w:rFonts w:ascii="Calibri" w:hAnsi="Calibri" w:eastAsia="Calibri" w:cs="Calibri"/>
          <w:color w:val="000000"/>
          <w:spacing w:val="-8"/>
          <w:sz w:val="20"/>
          <w:szCs w:val="20"/>
        </w:rPr>
        <w:t xml:space="preserve"> </w:t>
      </w:r>
      <w:r>
        <w:rPr>
          <w:rFonts w:ascii="Calibri" w:hAnsi="Calibri" w:eastAsia="Calibri" w:cs="Calibri"/>
          <w:color w:val="000000"/>
          <w:spacing w:val="1"/>
          <w:sz w:val="20"/>
          <w:szCs w:val="20"/>
        </w:rPr>
        <w:t>an</w:t>
      </w:r>
      <w:r>
        <w:rPr>
          <w:rFonts w:ascii="Calibri" w:hAnsi="Calibri" w:eastAsia="Calibri" w:cs="Calibri"/>
          <w:color w:val="000000"/>
          <w:sz w:val="20"/>
          <w:szCs w:val="20"/>
        </w:rPr>
        <w:t>d a</w:t>
      </w:r>
      <w:r>
        <w:rPr>
          <w:rFonts w:ascii="Calibri" w:hAnsi="Calibri" w:eastAsia="Calibri" w:cs="Calibri"/>
          <w:color w:val="000000"/>
          <w:spacing w:val="1"/>
          <w:sz w:val="20"/>
          <w:szCs w:val="20"/>
        </w:rPr>
        <w:t>n</w:t>
      </w:r>
      <w:r>
        <w:rPr>
          <w:rFonts w:ascii="Calibri" w:hAnsi="Calibri" w:eastAsia="Calibri" w:cs="Calibri"/>
          <w:color w:val="000000"/>
          <w:sz w:val="20"/>
          <w:szCs w:val="20"/>
        </w:rPr>
        <w:t>y</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l</w:t>
      </w:r>
      <w:r>
        <w:rPr>
          <w:rFonts w:ascii="Calibri" w:hAnsi="Calibri" w:eastAsia="Calibri" w:cs="Calibri"/>
          <w:color w:val="000000"/>
          <w:spacing w:val="1"/>
          <w:sz w:val="20"/>
          <w:szCs w:val="20"/>
        </w:rPr>
        <w:t>os</w:t>
      </w:r>
      <w:r>
        <w:rPr>
          <w:rFonts w:ascii="Calibri" w:hAnsi="Calibri" w:eastAsia="Calibri" w:cs="Calibri"/>
          <w:color w:val="000000"/>
          <w:sz w:val="20"/>
          <w:szCs w:val="20"/>
        </w:rPr>
        <w:t>t</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l</w:t>
      </w:r>
      <w:r>
        <w:rPr>
          <w:rFonts w:ascii="Calibri" w:hAnsi="Calibri" w:eastAsia="Calibri" w:cs="Calibri"/>
          <w:color w:val="000000"/>
          <w:spacing w:val="-1"/>
          <w:sz w:val="20"/>
          <w:szCs w:val="20"/>
        </w:rPr>
        <w:t>e</w:t>
      </w:r>
      <w:r>
        <w:rPr>
          <w:rFonts w:ascii="Calibri" w:hAnsi="Calibri" w:eastAsia="Calibri" w:cs="Calibri"/>
          <w:color w:val="000000"/>
          <w:sz w:val="20"/>
          <w:szCs w:val="20"/>
        </w:rPr>
        <w:t>ar</w:t>
      </w:r>
      <w:r>
        <w:rPr>
          <w:rFonts w:ascii="Calibri" w:hAnsi="Calibri" w:eastAsia="Calibri" w:cs="Calibri"/>
          <w:color w:val="000000"/>
          <w:spacing w:val="1"/>
          <w:sz w:val="20"/>
          <w:szCs w:val="20"/>
        </w:rPr>
        <w:t>n</w:t>
      </w:r>
      <w:r>
        <w:rPr>
          <w:rFonts w:ascii="Calibri" w:hAnsi="Calibri" w:eastAsia="Calibri" w:cs="Calibri"/>
          <w:color w:val="000000"/>
          <w:sz w:val="20"/>
          <w:szCs w:val="20"/>
        </w:rPr>
        <w:t>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7"/>
          <w:sz w:val="20"/>
          <w:szCs w:val="20"/>
        </w:rPr>
        <w:t xml:space="preserve"> </w:t>
      </w:r>
      <w:r>
        <w:rPr>
          <w:rFonts w:ascii="Calibri" w:hAnsi="Calibri" w:eastAsia="Calibri" w:cs="Calibri"/>
          <w:color w:val="000000"/>
          <w:sz w:val="20"/>
          <w:szCs w:val="20"/>
        </w:rPr>
        <w:t>can</w:t>
      </w:r>
      <w:r>
        <w:rPr>
          <w:rFonts w:ascii="Calibri" w:hAnsi="Calibri" w:eastAsia="Calibri" w:cs="Calibri"/>
          <w:color w:val="000000"/>
          <w:spacing w:val="-2"/>
          <w:sz w:val="20"/>
          <w:szCs w:val="20"/>
        </w:rPr>
        <w:t xml:space="preserve"> </w:t>
      </w:r>
      <w:r>
        <w:rPr>
          <w:rFonts w:ascii="Calibri" w:hAnsi="Calibri" w:eastAsia="Calibri" w:cs="Calibri"/>
          <w:color w:val="000000"/>
          <w:spacing w:val="1"/>
          <w:sz w:val="20"/>
          <w:szCs w:val="20"/>
        </w:rPr>
        <w:t>b</w:t>
      </w:r>
      <w:r>
        <w:rPr>
          <w:rFonts w:ascii="Calibri" w:hAnsi="Calibri" w:eastAsia="Calibri" w:cs="Calibri"/>
          <w:color w:val="000000"/>
          <w:sz w:val="20"/>
          <w:szCs w:val="20"/>
        </w:rPr>
        <w:t>e</w:t>
      </w:r>
      <w:r>
        <w:rPr>
          <w:rFonts w:ascii="Calibri" w:hAnsi="Calibri" w:eastAsia="Calibri" w:cs="Calibri"/>
          <w:color w:val="000000"/>
          <w:spacing w:val="-3"/>
          <w:sz w:val="20"/>
          <w:szCs w:val="20"/>
        </w:rPr>
        <w:t xml:space="preserve"> </w:t>
      </w:r>
      <w:r>
        <w:rPr>
          <w:rFonts w:ascii="Calibri" w:hAnsi="Calibri" w:eastAsia="Calibri" w:cs="Calibri"/>
          <w:color w:val="000000"/>
          <w:sz w:val="20"/>
          <w:szCs w:val="20"/>
        </w:rPr>
        <w:t>ma</w:t>
      </w:r>
      <w:r>
        <w:rPr>
          <w:rFonts w:ascii="Calibri" w:hAnsi="Calibri" w:eastAsia="Calibri" w:cs="Calibri"/>
          <w:color w:val="000000"/>
          <w:spacing w:val="1"/>
          <w:sz w:val="20"/>
          <w:szCs w:val="20"/>
        </w:rPr>
        <w:t>d</w:t>
      </w:r>
      <w:r>
        <w:rPr>
          <w:rFonts w:ascii="Calibri" w:hAnsi="Calibri" w:eastAsia="Calibri" w:cs="Calibri"/>
          <w:color w:val="000000"/>
          <w:sz w:val="20"/>
          <w:szCs w:val="20"/>
        </w:rPr>
        <w:t>e</w:t>
      </w:r>
      <w:r>
        <w:rPr>
          <w:rFonts w:ascii="Calibri" w:hAnsi="Calibri" w:eastAsia="Calibri" w:cs="Calibri"/>
          <w:color w:val="000000"/>
          <w:spacing w:val="-6"/>
          <w:sz w:val="20"/>
          <w:szCs w:val="20"/>
        </w:rPr>
        <w:t xml:space="preserve"> </w:t>
      </w:r>
      <w:r>
        <w:rPr>
          <w:rFonts w:ascii="Calibri" w:hAnsi="Calibri" w:eastAsia="Calibri" w:cs="Calibri"/>
          <w:color w:val="000000"/>
          <w:spacing w:val="1"/>
          <w:sz w:val="20"/>
          <w:szCs w:val="20"/>
        </w:rPr>
        <w:t>up</w:t>
      </w:r>
      <w:r>
        <w:rPr>
          <w:rFonts w:ascii="Calibri" w:hAnsi="Calibri" w:eastAsia="Calibri" w:cs="Calibri"/>
          <w:color w:val="000000"/>
          <w:sz w:val="20"/>
          <w:szCs w:val="20"/>
        </w:rPr>
        <w:t>.</w:t>
      </w:r>
      <w:r>
        <w:rPr>
          <w:rFonts w:ascii="Calibri" w:hAnsi="Calibri" w:eastAsia="Calibri" w:cs="Calibri"/>
          <w:color w:val="000000"/>
          <w:spacing w:val="43"/>
          <w:sz w:val="20"/>
          <w:szCs w:val="20"/>
        </w:rPr>
        <w:t xml:space="preserve"> </w:t>
      </w:r>
      <w:r>
        <w:rPr>
          <w:rFonts w:ascii="Calibri" w:hAnsi="Calibri" w:eastAsia="Calibri" w:cs="Calibri"/>
          <w:color w:val="000000"/>
          <w:spacing w:val="1"/>
          <w:sz w:val="20"/>
          <w:szCs w:val="20"/>
        </w:rPr>
        <w:t>I</w:t>
      </w:r>
      <w:r>
        <w:rPr>
          <w:rFonts w:ascii="Calibri" w:hAnsi="Calibri" w:eastAsia="Calibri" w:cs="Calibri"/>
          <w:color w:val="000000"/>
          <w:sz w:val="20"/>
          <w:szCs w:val="20"/>
        </w:rPr>
        <w:t>t can</w:t>
      </w:r>
      <w:r>
        <w:rPr>
          <w:rFonts w:ascii="Calibri" w:hAnsi="Calibri" w:eastAsia="Calibri" w:cs="Calibri"/>
          <w:color w:val="000000"/>
          <w:spacing w:val="-2"/>
          <w:sz w:val="20"/>
          <w:szCs w:val="20"/>
        </w:rPr>
        <w:t xml:space="preserve"> </w:t>
      </w:r>
      <w:r>
        <w:rPr>
          <w:rFonts w:ascii="Calibri" w:hAnsi="Calibri" w:eastAsia="Calibri" w:cs="Calibri"/>
          <w:color w:val="000000"/>
          <w:spacing w:val="1"/>
          <w:sz w:val="20"/>
          <w:szCs w:val="20"/>
        </w:rPr>
        <w:t>a</w:t>
      </w:r>
      <w:r>
        <w:rPr>
          <w:rFonts w:ascii="Calibri" w:hAnsi="Calibri" w:eastAsia="Calibri" w:cs="Calibri"/>
          <w:color w:val="000000"/>
          <w:spacing w:val="-2"/>
          <w:sz w:val="20"/>
          <w:szCs w:val="20"/>
        </w:rPr>
        <w:t>l</w:t>
      </w:r>
      <w:r>
        <w:rPr>
          <w:rFonts w:ascii="Calibri" w:hAnsi="Calibri" w:eastAsia="Calibri" w:cs="Calibri"/>
          <w:color w:val="000000"/>
          <w:spacing w:val="1"/>
          <w:sz w:val="20"/>
          <w:szCs w:val="20"/>
        </w:rPr>
        <w:t>s</w:t>
      </w:r>
      <w:r>
        <w:rPr>
          <w:rFonts w:ascii="Calibri" w:hAnsi="Calibri" w:eastAsia="Calibri" w:cs="Calibri"/>
          <w:color w:val="000000"/>
          <w:sz w:val="20"/>
          <w:szCs w:val="20"/>
        </w:rPr>
        <w:t>o</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h</w:t>
      </w:r>
      <w:r>
        <w:rPr>
          <w:rFonts w:ascii="Calibri" w:hAnsi="Calibri" w:eastAsia="Calibri" w:cs="Calibri"/>
          <w:color w:val="000000"/>
          <w:spacing w:val="-2"/>
          <w:sz w:val="20"/>
          <w:szCs w:val="20"/>
        </w:rPr>
        <w:t>a</w:t>
      </w:r>
      <w:r>
        <w:rPr>
          <w:rFonts w:ascii="Calibri" w:hAnsi="Calibri" w:eastAsia="Calibri" w:cs="Calibri"/>
          <w:color w:val="000000"/>
          <w:spacing w:val="1"/>
          <w:sz w:val="20"/>
          <w:szCs w:val="20"/>
        </w:rPr>
        <w:t>v</w:t>
      </w:r>
      <w:r>
        <w:rPr>
          <w:rFonts w:ascii="Calibri" w:hAnsi="Calibri" w:eastAsia="Calibri" w:cs="Calibri"/>
          <w:color w:val="000000"/>
          <w:sz w:val="20"/>
          <w:szCs w:val="20"/>
        </w:rPr>
        <w:t>e</w:t>
      </w:r>
      <w:r>
        <w:rPr>
          <w:rFonts w:ascii="Calibri" w:hAnsi="Calibri" w:eastAsia="Calibri" w:cs="Calibri"/>
          <w:color w:val="000000"/>
          <w:spacing w:val="-5"/>
          <w:sz w:val="20"/>
          <w:szCs w:val="20"/>
        </w:rPr>
        <w:t xml:space="preserve"> </w:t>
      </w:r>
      <w:r>
        <w:rPr>
          <w:rFonts w:ascii="Calibri" w:hAnsi="Calibri" w:eastAsia="Calibri" w:cs="Calibri"/>
          <w:color w:val="000000"/>
          <w:sz w:val="20"/>
          <w:szCs w:val="20"/>
        </w:rPr>
        <w:t xml:space="preserve">a </w:t>
      </w:r>
      <w:r>
        <w:rPr>
          <w:rFonts w:ascii="Calibri" w:hAnsi="Calibri" w:eastAsia="Calibri" w:cs="Calibri"/>
          <w:color w:val="000000"/>
          <w:spacing w:val="2"/>
          <w:sz w:val="20"/>
          <w:szCs w:val="20"/>
        </w:rPr>
        <w:t>s</w:t>
      </w:r>
      <w:r>
        <w:rPr>
          <w:rFonts w:ascii="Calibri" w:hAnsi="Calibri" w:eastAsia="Calibri" w:cs="Calibri"/>
          <w:color w:val="000000"/>
          <w:sz w:val="20"/>
          <w:szCs w:val="20"/>
        </w:rPr>
        <w:t>tr</w:t>
      </w:r>
      <w:r>
        <w:rPr>
          <w:rFonts w:ascii="Calibri" w:hAnsi="Calibri" w:eastAsia="Calibri" w:cs="Calibri"/>
          <w:color w:val="000000"/>
          <w:spacing w:val="1"/>
          <w:sz w:val="20"/>
          <w:szCs w:val="20"/>
        </w:rPr>
        <w:t>on</w:t>
      </w:r>
      <w:r>
        <w:rPr>
          <w:rFonts w:ascii="Calibri" w:hAnsi="Calibri" w:eastAsia="Calibri" w:cs="Calibri"/>
          <w:color w:val="000000"/>
          <w:sz w:val="20"/>
          <w:szCs w:val="20"/>
        </w:rPr>
        <w:t>g</w:t>
      </w:r>
      <w:r>
        <w:rPr>
          <w:rFonts w:ascii="Calibri" w:hAnsi="Calibri" w:eastAsia="Calibri" w:cs="Calibri"/>
          <w:color w:val="000000"/>
          <w:spacing w:val="-7"/>
          <w:sz w:val="20"/>
          <w:szCs w:val="20"/>
        </w:rPr>
        <w:t xml:space="preserve"> </w:t>
      </w:r>
      <w:r>
        <w:rPr>
          <w:rFonts w:ascii="Calibri" w:hAnsi="Calibri" w:eastAsia="Calibri" w:cs="Calibri"/>
          <w:color w:val="000000"/>
          <w:sz w:val="20"/>
          <w:szCs w:val="20"/>
        </w:rPr>
        <w:t>Pr</w:t>
      </w:r>
      <w:r>
        <w:rPr>
          <w:rFonts w:ascii="Calibri" w:hAnsi="Calibri" w:eastAsia="Calibri" w:cs="Calibri"/>
          <w:color w:val="000000"/>
          <w:spacing w:val="1"/>
          <w:sz w:val="20"/>
          <w:szCs w:val="20"/>
        </w:rPr>
        <w:t>o</w:t>
      </w:r>
      <w:r>
        <w:rPr>
          <w:rFonts w:ascii="Calibri" w:hAnsi="Calibri" w:eastAsia="Calibri" w:cs="Calibri"/>
          <w:color w:val="000000"/>
          <w:sz w:val="20"/>
          <w:szCs w:val="20"/>
        </w:rPr>
        <w:t>tection</w:t>
      </w:r>
      <w:r>
        <w:rPr>
          <w:rFonts w:ascii="Calibri" w:hAnsi="Calibri" w:eastAsia="Calibri" w:cs="Calibri"/>
          <w:color w:val="000000"/>
          <w:spacing w:val="-8"/>
          <w:sz w:val="20"/>
          <w:szCs w:val="20"/>
        </w:rPr>
        <w:t xml:space="preserve"> </w:t>
      </w:r>
      <w:r>
        <w:rPr>
          <w:rFonts w:ascii="Calibri" w:hAnsi="Calibri" w:eastAsia="Calibri" w:cs="Calibri"/>
          <w:color w:val="000000"/>
          <w:sz w:val="20"/>
          <w:szCs w:val="20"/>
        </w:rPr>
        <w:t>el</w:t>
      </w:r>
      <w:r>
        <w:rPr>
          <w:rFonts w:ascii="Calibri" w:hAnsi="Calibri" w:eastAsia="Calibri" w:cs="Calibri"/>
          <w:color w:val="000000"/>
          <w:spacing w:val="1"/>
          <w:sz w:val="20"/>
          <w:szCs w:val="20"/>
        </w:rPr>
        <w:t>e</w:t>
      </w:r>
      <w:r>
        <w:rPr>
          <w:rFonts w:ascii="Calibri" w:hAnsi="Calibri" w:eastAsia="Calibri" w:cs="Calibri"/>
          <w:color w:val="000000"/>
          <w:spacing w:val="-1"/>
          <w:sz w:val="20"/>
          <w:szCs w:val="20"/>
        </w:rPr>
        <w:t>me</w:t>
      </w:r>
      <w:r>
        <w:rPr>
          <w:rFonts w:ascii="Calibri" w:hAnsi="Calibri" w:eastAsia="Calibri" w:cs="Calibri"/>
          <w:color w:val="000000"/>
          <w:spacing w:val="1"/>
          <w:sz w:val="20"/>
          <w:szCs w:val="20"/>
        </w:rPr>
        <w:t>n</w:t>
      </w:r>
      <w:r>
        <w:rPr>
          <w:rFonts w:ascii="Calibri" w:hAnsi="Calibri" w:eastAsia="Calibri" w:cs="Calibri"/>
          <w:color w:val="000000"/>
          <w:sz w:val="20"/>
          <w:szCs w:val="20"/>
        </w:rPr>
        <w:t>t</w:t>
      </w:r>
      <w:r>
        <w:rPr>
          <w:rFonts w:ascii="Calibri" w:hAnsi="Calibri" w:eastAsia="Calibri" w:cs="Calibri"/>
          <w:color w:val="000000"/>
          <w:spacing w:val="-6"/>
          <w:sz w:val="20"/>
          <w:szCs w:val="20"/>
        </w:rPr>
        <w:t xml:space="preserve"> </w:t>
      </w:r>
      <w:r>
        <w:rPr>
          <w:rFonts w:ascii="Calibri" w:hAnsi="Calibri" w:eastAsia="Calibri" w:cs="Calibri"/>
          <w:color w:val="000000"/>
          <w:sz w:val="20"/>
          <w:szCs w:val="20"/>
        </w:rPr>
        <w:t>gi</w:t>
      </w:r>
      <w:r>
        <w:rPr>
          <w:rFonts w:ascii="Calibri" w:hAnsi="Calibri" w:eastAsia="Calibri" w:cs="Calibri"/>
          <w:color w:val="000000"/>
          <w:spacing w:val="1"/>
          <w:sz w:val="20"/>
          <w:szCs w:val="20"/>
        </w:rPr>
        <w:t>v</w:t>
      </w:r>
      <w:r>
        <w:rPr>
          <w:rFonts w:ascii="Calibri" w:hAnsi="Calibri" w:eastAsia="Calibri" w:cs="Calibri"/>
          <w:color w:val="000000"/>
          <w:spacing w:val="-1"/>
          <w:sz w:val="20"/>
          <w:szCs w:val="20"/>
        </w:rPr>
        <w:t>e</w:t>
      </w:r>
      <w:r>
        <w:rPr>
          <w:rFonts w:ascii="Calibri" w:hAnsi="Calibri" w:eastAsia="Calibri" w:cs="Calibri"/>
          <w:color w:val="000000"/>
          <w:sz w:val="20"/>
          <w:szCs w:val="20"/>
        </w:rPr>
        <w:t>n</w:t>
      </w:r>
      <w:r>
        <w:rPr>
          <w:rFonts w:ascii="Calibri" w:hAnsi="Calibri" w:eastAsia="Calibri" w:cs="Calibri"/>
          <w:color w:val="000000"/>
          <w:spacing w:val="-3"/>
          <w:sz w:val="20"/>
          <w:szCs w:val="20"/>
        </w:rPr>
        <w:t xml:space="preserve"> </w:t>
      </w:r>
      <w:r>
        <w:rPr>
          <w:rFonts w:ascii="Calibri" w:hAnsi="Calibri" w:eastAsia="Calibri" w:cs="Calibri"/>
          <w:color w:val="000000"/>
          <w:sz w:val="20"/>
          <w:szCs w:val="20"/>
        </w:rPr>
        <w:t xml:space="preserve">a </w:t>
      </w:r>
      <w:r>
        <w:rPr>
          <w:rFonts w:ascii="Calibri" w:hAnsi="Calibri" w:eastAsia="Calibri" w:cs="Calibri"/>
          <w:color w:val="000000"/>
          <w:spacing w:val="1"/>
          <w:sz w:val="20"/>
          <w:szCs w:val="20"/>
        </w:rPr>
        <w:t>p</w:t>
      </w:r>
      <w:r>
        <w:rPr>
          <w:rFonts w:ascii="Calibri" w:hAnsi="Calibri" w:eastAsia="Calibri" w:cs="Calibri"/>
          <w:color w:val="000000"/>
          <w:spacing w:val="3"/>
          <w:sz w:val="20"/>
          <w:szCs w:val="20"/>
        </w:rPr>
        <w:t>o</w:t>
      </w:r>
      <w:r>
        <w:rPr>
          <w:rFonts w:ascii="Calibri" w:hAnsi="Calibri" w:eastAsia="Calibri" w:cs="Calibri"/>
          <w:color w:val="000000"/>
          <w:sz w:val="20"/>
          <w:szCs w:val="20"/>
        </w:rPr>
        <w:t>tenti</w:t>
      </w:r>
      <w:r>
        <w:rPr>
          <w:rFonts w:ascii="Calibri" w:hAnsi="Calibri" w:eastAsia="Calibri" w:cs="Calibri"/>
          <w:color w:val="000000"/>
          <w:spacing w:val="1"/>
          <w:sz w:val="20"/>
          <w:szCs w:val="20"/>
        </w:rPr>
        <w:t>a</w:t>
      </w:r>
      <w:r>
        <w:rPr>
          <w:rFonts w:ascii="Calibri" w:hAnsi="Calibri" w:eastAsia="Calibri" w:cs="Calibri"/>
          <w:color w:val="000000"/>
          <w:sz w:val="20"/>
          <w:szCs w:val="20"/>
        </w:rPr>
        <w:t>l</w:t>
      </w:r>
      <w:r>
        <w:rPr>
          <w:rFonts w:ascii="Calibri" w:hAnsi="Calibri" w:eastAsia="Calibri" w:cs="Calibri"/>
          <w:color w:val="000000"/>
          <w:spacing w:val="-7"/>
          <w:sz w:val="20"/>
          <w:szCs w:val="20"/>
        </w:rPr>
        <w:t xml:space="preserve"> </w:t>
      </w:r>
      <w:r>
        <w:rPr>
          <w:rFonts w:ascii="Calibri" w:hAnsi="Calibri" w:eastAsia="Calibri" w:cs="Calibri"/>
          <w:color w:val="000000"/>
          <w:sz w:val="20"/>
          <w:szCs w:val="20"/>
        </w:rPr>
        <w:t>foc</w:t>
      </w:r>
      <w:r>
        <w:rPr>
          <w:rFonts w:ascii="Calibri" w:hAnsi="Calibri" w:eastAsia="Calibri" w:cs="Calibri"/>
          <w:color w:val="000000"/>
          <w:spacing w:val="1"/>
          <w:sz w:val="20"/>
          <w:szCs w:val="20"/>
        </w:rPr>
        <w:t>u</w:t>
      </w:r>
      <w:r>
        <w:rPr>
          <w:rFonts w:ascii="Calibri" w:hAnsi="Calibri" w:eastAsia="Calibri" w:cs="Calibri"/>
          <w:color w:val="000000"/>
          <w:sz w:val="20"/>
          <w:szCs w:val="20"/>
        </w:rPr>
        <w:t>s</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o</w:t>
      </w:r>
      <w:r>
        <w:rPr>
          <w:rFonts w:ascii="Calibri" w:hAnsi="Calibri" w:eastAsia="Calibri" w:cs="Calibri"/>
          <w:color w:val="000000"/>
          <w:sz w:val="20"/>
          <w:szCs w:val="20"/>
        </w:rPr>
        <w:t>n</w:t>
      </w:r>
      <w:r>
        <w:rPr>
          <w:rFonts w:ascii="Calibri" w:hAnsi="Calibri" w:eastAsia="Calibri" w:cs="Calibri"/>
          <w:color w:val="000000"/>
          <w:spacing w:val="-1"/>
          <w:sz w:val="20"/>
          <w:szCs w:val="20"/>
        </w:rPr>
        <w:t xml:space="preserve"> </w:t>
      </w:r>
      <w:r>
        <w:rPr>
          <w:rFonts w:ascii="Calibri" w:hAnsi="Calibri" w:eastAsia="Calibri" w:cs="Calibri"/>
          <w:color w:val="000000"/>
          <w:spacing w:val="1"/>
          <w:sz w:val="20"/>
          <w:szCs w:val="20"/>
        </w:rPr>
        <w:t>p</w:t>
      </w:r>
      <w:r>
        <w:rPr>
          <w:rFonts w:ascii="Calibri" w:hAnsi="Calibri" w:eastAsia="Calibri" w:cs="Calibri"/>
          <w:color w:val="000000"/>
          <w:sz w:val="20"/>
          <w:szCs w:val="20"/>
        </w:rPr>
        <w:t>r</w:t>
      </w:r>
      <w:r>
        <w:rPr>
          <w:rFonts w:ascii="Calibri" w:hAnsi="Calibri" w:eastAsia="Calibri" w:cs="Calibri"/>
          <w:color w:val="000000"/>
          <w:spacing w:val="1"/>
          <w:sz w:val="20"/>
          <w:szCs w:val="20"/>
        </w:rPr>
        <w:t>ov</w:t>
      </w:r>
      <w:r>
        <w:rPr>
          <w:rFonts w:ascii="Calibri" w:hAnsi="Calibri" w:eastAsia="Calibri" w:cs="Calibri"/>
          <w:color w:val="000000"/>
          <w:sz w:val="20"/>
          <w:szCs w:val="20"/>
        </w:rPr>
        <w:t>i</w:t>
      </w:r>
      <w:r>
        <w:rPr>
          <w:rFonts w:ascii="Calibri" w:hAnsi="Calibri" w:eastAsia="Calibri" w:cs="Calibri"/>
          <w:color w:val="000000"/>
          <w:spacing w:val="1"/>
          <w:sz w:val="20"/>
          <w:szCs w:val="20"/>
        </w:rPr>
        <w:t>d</w:t>
      </w:r>
      <w:r>
        <w:rPr>
          <w:rFonts w:ascii="Calibri" w:hAnsi="Calibri" w:eastAsia="Calibri" w:cs="Calibri"/>
          <w:color w:val="000000"/>
          <w:sz w:val="20"/>
          <w:szCs w:val="20"/>
        </w:rPr>
        <w:t>i</w:t>
      </w:r>
      <w:r>
        <w:rPr>
          <w:rFonts w:ascii="Calibri" w:hAnsi="Calibri" w:eastAsia="Calibri" w:cs="Calibri"/>
          <w:color w:val="000000"/>
          <w:spacing w:val="1"/>
          <w:sz w:val="20"/>
          <w:szCs w:val="20"/>
        </w:rPr>
        <w:t>n</w:t>
      </w:r>
      <w:r>
        <w:rPr>
          <w:rFonts w:ascii="Calibri" w:hAnsi="Calibri" w:eastAsia="Calibri" w:cs="Calibri"/>
          <w:color w:val="000000"/>
          <w:sz w:val="20"/>
          <w:szCs w:val="20"/>
        </w:rPr>
        <w:t>g al</w:t>
      </w:r>
      <w:r>
        <w:rPr>
          <w:rFonts w:ascii="Calibri" w:hAnsi="Calibri" w:eastAsia="Calibri" w:cs="Calibri"/>
          <w:color w:val="000000"/>
          <w:spacing w:val="1"/>
          <w:sz w:val="20"/>
          <w:szCs w:val="20"/>
        </w:rPr>
        <w:t>t</w:t>
      </w:r>
      <w:r>
        <w:rPr>
          <w:rFonts w:ascii="Calibri" w:hAnsi="Calibri" w:eastAsia="Calibri" w:cs="Calibri"/>
          <w:color w:val="000000"/>
          <w:spacing w:val="-1"/>
          <w:sz w:val="20"/>
          <w:szCs w:val="20"/>
        </w:rPr>
        <w:t>e</w:t>
      </w:r>
      <w:r>
        <w:rPr>
          <w:rFonts w:ascii="Calibri" w:hAnsi="Calibri" w:eastAsia="Calibri" w:cs="Calibri"/>
          <w:color w:val="000000"/>
          <w:sz w:val="20"/>
          <w:szCs w:val="20"/>
        </w:rPr>
        <w:t>r</w:t>
      </w:r>
      <w:r>
        <w:rPr>
          <w:rFonts w:ascii="Calibri" w:hAnsi="Calibri" w:eastAsia="Calibri" w:cs="Calibri"/>
          <w:color w:val="000000"/>
          <w:spacing w:val="1"/>
          <w:sz w:val="20"/>
          <w:szCs w:val="20"/>
        </w:rPr>
        <w:t>n</w:t>
      </w:r>
      <w:r>
        <w:rPr>
          <w:rFonts w:ascii="Calibri" w:hAnsi="Calibri" w:eastAsia="Calibri" w:cs="Calibri"/>
          <w:color w:val="000000"/>
          <w:sz w:val="20"/>
          <w:szCs w:val="20"/>
        </w:rPr>
        <w:t>a</w:t>
      </w:r>
      <w:r>
        <w:rPr>
          <w:rFonts w:ascii="Calibri" w:hAnsi="Calibri" w:eastAsia="Calibri" w:cs="Calibri"/>
          <w:color w:val="000000"/>
          <w:spacing w:val="1"/>
          <w:sz w:val="20"/>
          <w:szCs w:val="20"/>
        </w:rPr>
        <w:t>t</w:t>
      </w:r>
      <w:r>
        <w:rPr>
          <w:rFonts w:ascii="Calibri" w:hAnsi="Calibri" w:eastAsia="Calibri" w:cs="Calibri"/>
          <w:color w:val="000000"/>
          <w:sz w:val="20"/>
          <w:szCs w:val="20"/>
        </w:rPr>
        <w:t>i</w:t>
      </w:r>
      <w:r>
        <w:rPr>
          <w:rFonts w:ascii="Calibri" w:hAnsi="Calibri" w:eastAsia="Calibri" w:cs="Calibri"/>
          <w:color w:val="000000"/>
          <w:spacing w:val="1"/>
          <w:sz w:val="20"/>
          <w:szCs w:val="20"/>
        </w:rPr>
        <w:t>v</w:t>
      </w:r>
      <w:r>
        <w:rPr>
          <w:rFonts w:ascii="Calibri" w:hAnsi="Calibri" w:eastAsia="Calibri" w:cs="Calibri"/>
          <w:color w:val="000000"/>
          <w:sz w:val="20"/>
          <w:szCs w:val="20"/>
        </w:rPr>
        <w:t>e</w:t>
      </w:r>
      <w:r>
        <w:rPr>
          <w:rFonts w:ascii="Calibri" w:hAnsi="Calibri" w:eastAsia="Calibri" w:cs="Calibri"/>
          <w:color w:val="000000"/>
          <w:spacing w:val="-10"/>
          <w:sz w:val="20"/>
          <w:szCs w:val="20"/>
        </w:rPr>
        <w:t xml:space="preserve"> </w:t>
      </w:r>
      <w:r>
        <w:rPr>
          <w:rFonts w:ascii="Calibri" w:hAnsi="Calibri" w:eastAsia="Calibri" w:cs="Calibri"/>
          <w:color w:val="000000"/>
          <w:sz w:val="20"/>
          <w:szCs w:val="20"/>
        </w:rPr>
        <w:t>lear</w:t>
      </w:r>
      <w:r>
        <w:rPr>
          <w:rFonts w:ascii="Calibri" w:hAnsi="Calibri" w:eastAsia="Calibri" w:cs="Calibri"/>
          <w:color w:val="000000"/>
          <w:spacing w:val="1"/>
          <w:sz w:val="20"/>
          <w:szCs w:val="20"/>
        </w:rPr>
        <w:t>n</w:t>
      </w:r>
      <w:r>
        <w:rPr>
          <w:rFonts w:ascii="Calibri" w:hAnsi="Calibri" w:eastAsia="Calibri" w:cs="Calibri"/>
          <w:color w:val="000000"/>
          <w:sz w:val="20"/>
          <w:szCs w:val="20"/>
        </w:rPr>
        <w:t>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7"/>
          <w:sz w:val="20"/>
          <w:szCs w:val="20"/>
        </w:rPr>
        <w:t xml:space="preserve"> </w:t>
      </w:r>
      <w:r>
        <w:rPr>
          <w:rFonts w:ascii="Calibri" w:hAnsi="Calibri" w:eastAsia="Calibri" w:cs="Calibri"/>
          <w:color w:val="000000"/>
          <w:spacing w:val="1"/>
          <w:sz w:val="20"/>
          <w:szCs w:val="20"/>
        </w:rPr>
        <w:t>opp</w:t>
      </w:r>
      <w:r>
        <w:rPr>
          <w:rFonts w:ascii="Calibri" w:hAnsi="Calibri" w:eastAsia="Calibri" w:cs="Calibri"/>
          <w:color w:val="000000"/>
          <w:sz w:val="20"/>
          <w:szCs w:val="20"/>
        </w:rPr>
        <w:t>ort</w:t>
      </w:r>
      <w:r>
        <w:rPr>
          <w:rFonts w:ascii="Calibri" w:hAnsi="Calibri" w:eastAsia="Calibri" w:cs="Calibri"/>
          <w:color w:val="000000"/>
          <w:spacing w:val="1"/>
          <w:sz w:val="20"/>
          <w:szCs w:val="20"/>
        </w:rPr>
        <w:t>un</w:t>
      </w:r>
      <w:r>
        <w:rPr>
          <w:rFonts w:ascii="Calibri" w:hAnsi="Calibri" w:eastAsia="Calibri" w:cs="Calibri"/>
          <w:color w:val="000000"/>
          <w:sz w:val="20"/>
          <w:szCs w:val="20"/>
        </w:rPr>
        <w:t>ities</w:t>
      </w:r>
      <w:r>
        <w:rPr>
          <w:rFonts w:ascii="Calibri" w:hAnsi="Calibri" w:eastAsia="Calibri" w:cs="Calibri"/>
          <w:color w:val="000000"/>
          <w:spacing w:val="-10"/>
          <w:sz w:val="20"/>
          <w:szCs w:val="20"/>
        </w:rPr>
        <w:t xml:space="preserve"> </w:t>
      </w:r>
      <w:r>
        <w:rPr>
          <w:rFonts w:ascii="Calibri" w:hAnsi="Calibri" w:eastAsia="Calibri" w:cs="Calibri"/>
          <w:color w:val="000000"/>
          <w:sz w:val="20"/>
          <w:szCs w:val="20"/>
        </w:rPr>
        <w:t>in</w:t>
      </w:r>
      <w:r>
        <w:rPr>
          <w:rFonts w:ascii="Calibri" w:hAnsi="Calibri" w:eastAsia="Calibri" w:cs="Calibri"/>
          <w:color w:val="000000"/>
          <w:spacing w:val="-1"/>
          <w:sz w:val="20"/>
          <w:szCs w:val="20"/>
        </w:rPr>
        <w:t xml:space="preserve"> </w:t>
      </w:r>
      <w:r>
        <w:rPr>
          <w:rFonts w:ascii="Calibri" w:hAnsi="Calibri" w:eastAsia="Calibri" w:cs="Calibri"/>
          <w:color w:val="000000"/>
          <w:spacing w:val="1"/>
          <w:sz w:val="20"/>
          <w:szCs w:val="20"/>
        </w:rPr>
        <w:t>o</w:t>
      </w:r>
      <w:r>
        <w:rPr>
          <w:rFonts w:ascii="Calibri" w:hAnsi="Calibri" w:eastAsia="Calibri" w:cs="Calibri"/>
          <w:color w:val="000000"/>
          <w:sz w:val="20"/>
          <w:szCs w:val="20"/>
        </w:rPr>
        <w:t>r</w:t>
      </w:r>
      <w:r>
        <w:rPr>
          <w:rFonts w:ascii="Calibri" w:hAnsi="Calibri" w:eastAsia="Calibri" w:cs="Calibri"/>
          <w:color w:val="000000"/>
          <w:spacing w:val="1"/>
          <w:sz w:val="20"/>
          <w:szCs w:val="20"/>
        </w:rPr>
        <w:t>d</w:t>
      </w:r>
      <w:r>
        <w:rPr>
          <w:rFonts w:ascii="Calibri" w:hAnsi="Calibri" w:eastAsia="Calibri" w:cs="Calibri"/>
          <w:color w:val="000000"/>
          <w:spacing w:val="-1"/>
          <w:sz w:val="20"/>
          <w:szCs w:val="20"/>
        </w:rPr>
        <w:t>e</w:t>
      </w:r>
      <w:r>
        <w:rPr>
          <w:rFonts w:ascii="Calibri" w:hAnsi="Calibri" w:eastAsia="Calibri" w:cs="Calibri"/>
          <w:color w:val="000000"/>
          <w:sz w:val="20"/>
          <w:szCs w:val="20"/>
        </w:rPr>
        <w:t>r</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to</w:t>
      </w:r>
      <w:r>
        <w:rPr>
          <w:rFonts w:ascii="Calibri" w:hAnsi="Calibri" w:eastAsia="Calibri" w:cs="Calibri"/>
          <w:color w:val="000000"/>
          <w:spacing w:val="-1"/>
          <w:sz w:val="20"/>
          <w:szCs w:val="20"/>
        </w:rPr>
        <w:t xml:space="preserve"> </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pacing w:val="1"/>
          <w:sz w:val="20"/>
          <w:szCs w:val="20"/>
        </w:rPr>
        <w:t>du</w:t>
      </w:r>
      <w:r>
        <w:rPr>
          <w:rFonts w:ascii="Calibri" w:hAnsi="Calibri" w:eastAsia="Calibri" w:cs="Calibri"/>
          <w:color w:val="000000"/>
          <w:sz w:val="20"/>
          <w:szCs w:val="20"/>
        </w:rPr>
        <w:t>ce</w:t>
      </w:r>
      <w:r>
        <w:rPr>
          <w:rFonts w:ascii="Calibri" w:hAnsi="Calibri" w:eastAsia="Calibri" w:cs="Calibri"/>
          <w:color w:val="000000"/>
          <w:spacing w:val="-7"/>
          <w:sz w:val="20"/>
          <w:szCs w:val="20"/>
        </w:rPr>
        <w:t xml:space="preserve"> </w:t>
      </w:r>
      <w:r>
        <w:rPr>
          <w:rFonts w:ascii="Calibri" w:hAnsi="Calibri" w:eastAsia="Calibri" w:cs="Calibri"/>
          <w:color w:val="000000"/>
          <w:sz w:val="20"/>
          <w:szCs w:val="20"/>
        </w:rPr>
        <w:t>ri</w:t>
      </w:r>
      <w:r>
        <w:rPr>
          <w:rFonts w:ascii="Calibri" w:hAnsi="Calibri" w:eastAsia="Calibri" w:cs="Calibri"/>
          <w:color w:val="000000"/>
          <w:spacing w:val="1"/>
          <w:sz w:val="20"/>
          <w:szCs w:val="20"/>
        </w:rPr>
        <w:t>s</w:t>
      </w:r>
      <w:r>
        <w:rPr>
          <w:rFonts w:ascii="Calibri" w:hAnsi="Calibri" w:eastAsia="Calibri" w:cs="Calibri"/>
          <w:color w:val="000000"/>
          <w:sz w:val="20"/>
          <w:szCs w:val="20"/>
        </w:rPr>
        <w:t>ks</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o</w:t>
      </w:r>
      <w:r>
        <w:rPr>
          <w:rFonts w:ascii="Calibri" w:hAnsi="Calibri" w:eastAsia="Calibri" w:cs="Calibri"/>
          <w:color w:val="000000"/>
          <w:sz w:val="20"/>
          <w:szCs w:val="20"/>
        </w:rPr>
        <w:t>f</w:t>
      </w:r>
      <w:r>
        <w:rPr>
          <w:rFonts w:ascii="Calibri" w:hAnsi="Calibri" w:eastAsia="Calibri" w:cs="Calibri"/>
          <w:color w:val="000000"/>
          <w:spacing w:val="-3"/>
          <w:sz w:val="20"/>
          <w:szCs w:val="20"/>
        </w:rPr>
        <w:t xml:space="preserve"> </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z w:val="20"/>
          <w:szCs w:val="20"/>
        </w:rPr>
        <w:t>cr</w:t>
      </w:r>
      <w:r>
        <w:rPr>
          <w:rFonts w:ascii="Calibri" w:hAnsi="Calibri" w:eastAsia="Calibri" w:cs="Calibri"/>
          <w:color w:val="000000"/>
          <w:spacing w:val="1"/>
          <w:sz w:val="20"/>
          <w:szCs w:val="20"/>
        </w:rPr>
        <w:t>u</w:t>
      </w:r>
      <w:r>
        <w:rPr>
          <w:rFonts w:ascii="Calibri" w:hAnsi="Calibri" w:eastAsia="Calibri" w:cs="Calibri"/>
          <w:color w:val="000000"/>
          <w:sz w:val="20"/>
          <w:szCs w:val="20"/>
        </w:rPr>
        <w:t>it</w:t>
      </w:r>
      <w:r>
        <w:rPr>
          <w:rFonts w:ascii="Calibri" w:hAnsi="Calibri" w:eastAsia="Calibri" w:cs="Calibri"/>
          <w:color w:val="000000"/>
          <w:spacing w:val="2"/>
          <w:sz w:val="20"/>
          <w:szCs w:val="20"/>
        </w:rPr>
        <w:t>m</w:t>
      </w:r>
      <w:r>
        <w:rPr>
          <w:rFonts w:ascii="Calibri" w:hAnsi="Calibri" w:eastAsia="Calibri" w:cs="Calibri"/>
          <w:color w:val="000000"/>
          <w:spacing w:val="-1"/>
          <w:sz w:val="20"/>
          <w:szCs w:val="20"/>
        </w:rPr>
        <w:t>e</w:t>
      </w:r>
      <w:r>
        <w:rPr>
          <w:rFonts w:ascii="Calibri" w:hAnsi="Calibri" w:eastAsia="Calibri" w:cs="Calibri"/>
          <w:color w:val="000000"/>
          <w:spacing w:val="1"/>
          <w:sz w:val="20"/>
          <w:szCs w:val="20"/>
        </w:rPr>
        <w:t>n</w:t>
      </w:r>
      <w:r>
        <w:rPr>
          <w:rFonts w:ascii="Calibri" w:hAnsi="Calibri" w:eastAsia="Calibri" w:cs="Calibri"/>
          <w:color w:val="000000"/>
          <w:sz w:val="20"/>
          <w:szCs w:val="20"/>
        </w:rPr>
        <w:t>t</w:t>
      </w:r>
      <w:r>
        <w:rPr>
          <w:rFonts w:ascii="Calibri" w:hAnsi="Calibri" w:eastAsia="Calibri" w:cs="Calibri"/>
          <w:color w:val="000000"/>
          <w:spacing w:val="-9"/>
          <w:sz w:val="20"/>
          <w:szCs w:val="20"/>
        </w:rPr>
        <w:t xml:space="preserve"> </w:t>
      </w:r>
      <w:r>
        <w:rPr>
          <w:rFonts w:ascii="Calibri" w:hAnsi="Calibri" w:eastAsia="Calibri" w:cs="Calibri"/>
          <w:color w:val="000000"/>
          <w:sz w:val="20"/>
          <w:szCs w:val="20"/>
        </w:rPr>
        <w:t>i</w:t>
      </w:r>
      <w:r>
        <w:rPr>
          <w:rFonts w:ascii="Calibri" w:hAnsi="Calibri" w:eastAsia="Calibri" w:cs="Calibri"/>
          <w:color w:val="000000"/>
          <w:spacing w:val="1"/>
          <w:sz w:val="20"/>
          <w:szCs w:val="20"/>
        </w:rPr>
        <w:t>n</w:t>
      </w:r>
      <w:r>
        <w:rPr>
          <w:rFonts w:ascii="Calibri" w:hAnsi="Calibri" w:eastAsia="Calibri" w:cs="Calibri"/>
          <w:color w:val="000000"/>
          <w:sz w:val="20"/>
          <w:szCs w:val="20"/>
        </w:rPr>
        <w:t>to</w:t>
      </w:r>
      <w:r>
        <w:rPr>
          <w:rFonts w:ascii="Calibri" w:hAnsi="Calibri" w:eastAsia="Calibri" w:cs="Calibri"/>
          <w:color w:val="000000"/>
          <w:spacing w:val="-2"/>
          <w:sz w:val="20"/>
          <w:szCs w:val="20"/>
        </w:rPr>
        <w:t xml:space="preserve"> </w:t>
      </w:r>
      <w:r>
        <w:rPr>
          <w:rFonts w:ascii="Calibri" w:hAnsi="Calibri" w:eastAsia="Calibri" w:cs="Calibri"/>
          <w:color w:val="000000"/>
          <w:spacing w:val="1"/>
          <w:sz w:val="20"/>
          <w:szCs w:val="20"/>
        </w:rPr>
        <w:t>a</w:t>
      </w:r>
      <w:r>
        <w:rPr>
          <w:rFonts w:ascii="Calibri" w:hAnsi="Calibri" w:eastAsia="Calibri" w:cs="Calibri"/>
          <w:color w:val="000000"/>
          <w:sz w:val="20"/>
          <w:szCs w:val="20"/>
        </w:rPr>
        <w:t>rm</w:t>
      </w:r>
      <w:r>
        <w:rPr>
          <w:rFonts w:ascii="Calibri" w:hAnsi="Calibri" w:eastAsia="Calibri" w:cs="Calibri"/>
          <w:color w:val="000000"/>
          <w:spacing w:val="-1"/>
          <w:sz w:val="20"/>
          <w:szCs w:val="20"/>
        </w:rPr>
        <w:t>e</w:t>
      </w:r>
      <w:r>
        <w:rPr>
          <w:rFonts w:ascii="Calibri" w:hAnsi="Calibri" w:eastAsia="Calibri" w:cs="Calibri"/>
          <w:color w:val="000000"/>
          <w:sz w:val="20"/>
          <w:szCs w:val="20"/>
        </w:rPr>
        <w:t>d</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gro</w:t>
      </w:r>
      <w:r>
        <w:rPr>
          <w:rFonts w:ascii="Calibri" w:hAnsi="Calibri" w:eastAsia="Calibri" w:cs="Calibri"/>
          <w:color w:val="000000"/>
          <w:spacing w:val="1"/>
          <w:sz w:val="20"/>
          <w:szCs w:val="20"/>
        </w:rPr>
        <w:t>up</w:t>
      </w:r>
      <w:r>
        <w:rPr>
          <w:rFonts w:ascii="Calibri" w:hAnsi="Calibri" w:eastAsia="Calibri" w:cs="Calibri"/>
          <w:color w:val="000000"/>
          <w:spacing w:val="2"/>
          <w:sz w:val="20"/>
          <w:szCs w:val="20"/>
        </w:rPr>
        <w:t>s</w:t>
      </w:r>
      <w:r>
        <w:rPr>
          <w:rFonts w:ascii="Calibri" w:hAnsi="Calibri" w:eastAsia="Calibri" w:cs="Calibri"/>
          <w:color w:val="000000"/>
          <w:sz w:val="20"/>
          <w:szCs w:val="20"/>
        </w:rPr>
        <w:t>,</w:t>
      </w:r>
      <w:r>
        <w:rPr>
          <w:rFonts w:ascii="Calibri" w:hAnsi="Calibri" w:eastAsia="Calibri" w:cs="Calibri"/>
          <w:color w:val="000000"/>
          <w:spacing w:val="-6"/>
          <w:sz w:val="20"/>
          <w:szCs w:val="20"/>
        </w:rPr>
        <w:t xml:space="preserve"> </w:t>
      </w:r>
      <w:r>
        <w:rPr>
          <w:rFonts w:ascii="Calibri" w:hAnsi="Calibri" w:eastAsia="Calibri" w:cs="Calibri"/>
          <w:color w:val="000000"/>
          <w:sz w:val="20"/>
          <w:szCs w:val="20"/>
        </w:rPr>
        <w:t>c</w:t>
      </w:r>
      <w:r>
        <w:rPr>
          <w:rFonts w:ascii="Calibri" w:hAnsi="Calibri" w:eastAsia="Calibri" w:cs="Calibri"/>
          <w:color w:val="000000"/>
          <w:spacing w:val="1"/>
          <w:sz w:val="20"/>
          <w:szCs w:val="20"/>
        </w:rPr>
        <w:t>h</w:t>
      </w:r>
      <w:r>
        <w:rPr>
          <w:rFonts w:ascii="Calibri" w:hAnsi="Calibri" w:eastAsia="Calibri" w:cs="Calibri"/>
          <w:color w:val="000000"/>
          <w:sz w:val="20"/>
          <w:szCs w:val="20"/>
        </w:rPr>
        <w:t>ild</w:t>
      </w:r>
      <w:r>
        <w:rPr>
          <w:rFonts w:ascii="Calibri" w:hAnsi="Calibri" w:eastAsia="Calibri" w:cs="Calibri"/>
          <w:color w:val="000000"/>
          <w:spacing w:val="-2"/>
          <w:sz w:val="20"/>
          <w:szCs w:val="20"/>
        </w:rPr>
        <w:t xml:space="preserve"> </w:t>
      </w:r>
      <w:proofErr w:type="spellStart"/>
      <w:r>
        <w:rPr>
          <w:rFonts w:ascii="Calibri" w:hAnsi="Calibri" w:eastAsia="Calibri" w:cs="Calibri"/>
          <w:color w:val="000000"/>
          <w:sz w:val="20"/>
          <w:szCs w:val="20"/>
        </w:rPr>
        <w:t>la</w:t>
      </w:r>
      <w:r>
        <w:rPr>
          <w:rFonts w:ascii="Calibri" w:hAnsi="Calibri" w:eastAsia="Calibri" w:cs="Calibri"/>
          <w:color w:val="000000"/>
          <w:spacing w:val="1"/>
          <w:sz w:val="20"/>
          <w:szCs w:val="20"/>
        </w:rPr>
        <w:t>b</w:t>
      </w:r>
      <w:r>
        <w:rPr>
          <w:rFonts w:ascii="Calibri" w:hAnsi="Calibri" w:eastAsia="Calibri" w:cs="Calibri"/>
          <w:color w:val="000000"/>
          <w:spacing w:val="-2"/>
          <w:sz w:val="20"/>
          <w:szCs w:val="20"/>
        </w:rPr>
        <w:t>o</w:t>
      </w:r>
      <w:r>
        <w:rPr>
          <w:rFonts w:ascii="Calibri" w:hAnsi="Calibri" w:eastAsia="Calibri" w:cs="Calibri"/>
          <w:color w:val="000000"/>
          <w:spacing w:val="1"/>
          <w:sz w:val="20"/>
          <w:szCs w:val="20"/>
        </w:rPr>
        <w:t>u</w:t>
      </w:r>
      <w:r>
        <w:rPr>
          <w:rFonts w:ascii="Calibri" w:hAnsi="Calibri" w:eastAsia="Calibri" w:cs="Calibri"/>
          <w:color w:val="000000"/>
          <w:sz w:val="20"/>
          <w:szCs w:val="20"/>
        </w:rPr>
        <w:t>r</w:t>
      </w:r>
      <w:proofErr w:type="spellEnd"/>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a</w:t>
      </w:r>
      <w:r>
        <w:rPr>
          <w:rFonts w:ascii="Calibri" w:hAnsi="Calibri" w:eastAsia="Calibri" w:cs="Calibri"/>
          <w:color w:val="000000"/>
          <w:spacing w:val="1"/>
          <w:sz w:val="20"/>
          <w:szCs w:val="20"/>
        </w:rPr>
        <w:t>n</w:t>
      </w:r>
      <w:r>
        <w:rPr>
          <w:rFonts w:ascii="Calibri" w:hAnsi="Calibri" w:eastAsia="Calibri" w:cs="Calibri"/>
          <w:color w:val="000000"/>
          <w:sz w:val="20"/>
          <w:szCs w:val="20"/>
        </w:rPr>
        <w:t>d</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ex</w:t>
      </w:r>
      <w:r>
        <w:rPr>
          <w:rFonts w:ascii="Calibri" w:hAnsi="Calibri" w:eastAsia="Calibri" w:cs="Calibri"/>
          <w:color w:val="000000"/>
          <w:spacing w:val="1"/>
          <w:sz w:val="20"/>
          <w:szCs w:val="20"/>
        </w:rPr>
        <w:t>p</w:t>
      </w:r>
      <w:r>
        <w:rPr>
          <w:rFonts w:ascii="Calibri" w:hAnsi="Calibri" w:eastAsia="Calibri" w:cs="Calibri"/>
          <w:color w:val="000000"/>
          <w:sz w:val="20"/>
          <w:szCs w:val="20"/>
        </w:rPr>
        <w:t>loi</w:t>
      </w:r>
      <w:r>
        <w:rPr>
          <w:rFonts w:ascii="Calibri" w:hAnsi="Calibri" w:eastAsia="Calibri" w:cs="Calibri"/>
          <w:color w:val="000000"/>
          <w:spacing w:val="1"/>
          <w:sz w:val="20"/>
          <w:szCs w:val="20"/>
        </w:rPr>
        <w:t>t</w:t>
      </w:r>
      <w:r>
        <w:rPr>
          <w:rFonts w:ascii="Calibri" w:hAnsi="Calibri" w:eastAsia="Calibri" w:cs="Calibri"/>
          <w:color w:val="000000"/>
          <w:sz w:val="20"/>
          <w:szCs w:val="20"/>
        </w:rPr>
        <w:t>a</w:t>
      </w:r>
      <w:r>
        <w:rPr>
          <w:rFonts w:ascii="Calibri" w:hAnsi="Calibri" w:eastAsia="Calibri" w:cs="Calibri"/>
          <w:color w:val="000000"/>
          <w:spacing w:val="1"/>
          <w:sz w:val="20"/>
          <w:szCs w:val="20"/>
        </w:rPr>
        <w:t>t</w:t>
      </w:r>
      <w:r>
        <w:rPr>
          <w:rFonts w:ascii="Calibri" w:hAnsi="Calibri" w:eastAsia="Calibri" w:cs="Calibri"/>
          <w:color w:val="000000"/>
          <w:spacing w:val="-2"/>
          <w:sz w:val="20"/>
          <w:szCs w:val="20"/>
        </w:rPr>
        <w:t>i</w:t>
      </w:r>
      <w:r>
        <w:rPr>
          <w:rFonts w:ascii="Calibri" w:hAnsi="Calibri" w:eastAsia="Calibri" w:cs="Calibri"/>
          <w:color w:val="000000"/>
          <w:sz w:val="20"/>
          <w:szCs w:val="20"/>
        </w:rPr>
        <w:t>o</w:t>
      </w:r>
      <w:r>
        <w:rPr>
          <w:rFonts w:ascii="Calibri" w:hAnsi="Calibri" w:eastAsia="Calibri" w:cs="Calibri"/>
          <w:color w:val="000000"/>
          <w:spacing w:val="1"/>
          <w:sz w:val="20"/>
          <w:szCs w:val="20"/>
        </w:rPr>
        <w:t>n</w:t>
      </w:r>
      <w:r>
        <w:rPr>
          <w:rFonts w:ascii="Calibri" w:hAnsi="Calibri" w:eastAsia="Calibri" w:cs="Calibri"/>
          <w:color w:val="000000"/>
          <w:sz w:val="20"/>
          <w:szCs w:val="20"/>
        </w:rPr>
        <w:t xml:space="preserve">, </w:t>
      </w:r>
      <w:r>
        <w:rPr>
          <w:rFonts w:ascii="Calibri" w:hAnsi="Calibri" w:eastAsia="Calibri" w:cs="Calibri"/>
          <w:color w:val="000000"/>
          <w:spacing w:val="1"/>
          <w:sz w:val="20"/>
          <w:szCs w:val="20"/>
        </w:rPr>
        <w:t>p</w:t>
      </w:r>
      <w:r>
        <w:rPr>
          <w:rFonts w:ascii="Calibri" w:hAnsi="Calibri" w:eastAsia="Calibri" w:cs="Calibri"/>
          <w:color w:val="000000"/>
          <w:sz w:val="20"/>
          <w:szCs w:val="20"/>
        </w:rPr>
        <w:t>artic</w:t>
      </w:r>
      <w:r>
        <w:rPr>
          <w:rFonts w:ascii="Calibri" w:hAnsi="Calibri" w:eastAsia="Calibri" w:cs="Calibri"/>
          <w:color w:val="000000"/>
          <w:spacing w:val="1"/>
          <w:sz w:val="20"/>
          <w:szCs w:val="20"/>
        </w:rPr>
        <w:t>u</w:t>
      </w:r>
      <w:r>
        <w:rPr>
          <w:rFonts w:ascii="Calibri" w:hAnsi="Calibri" w:eastAsia="Calibri" w:cs="Calibri"/>
          <w:color w:val="000000"/>
          <w:sz w:val="20"/>
          <w:szCs w:val="20"/>
        </w:rPr>
        <w:t>larly</w:t>
      </w:r>
      <w:r>
        <w:rPr>
          <w:rFonts w:ascii="Calibri" w:hAnsi="Calibri" w:eastAsia="Calibri" w:cs="Calibri"/>
          <w:color w:val="000000"/>
          <w:spacing w:val="-8"/>
          <w:sz w:val="20"/>
          <w:szCs w:val="20"/>
        </w:rPr>
        <w:t xml:space="preserve"> </w:t>
      </w:r>
      <w:r>
        <w:rPr>
          <w:rFonts w:ascii="Calibri" w:hAnsi="Calibri" w:eastAsia="Calibri" w:cs="Calibri"/>
          <w:color w:val="000000"/>
          <w:sz w:val="20"/>
          <w:szCs w:val="20"/>
        </w:rPr>
        <w:t>for</w:t>
      </w:r>
      <w:r>
        <w:rPr>
          <w:rFonts w:ascii="Calibri" w:hAnsi="Calibri" w:eastAsia="Calibri" w:cs="Calibri"/>
          <w:color w:val="000000"/>
          <w:spacing w:val="-1"/>
          <w:sz w:val="20"/>
          <w:szCs w:val="20"/>
        </w:rPr>
        <w:t xml:space="preserve"> </w:t>
      </w:r>
      <w:r>
        <w:rPr>
          <w:rFonts w:ascii="Calibri" w:hAnsi="Calibri" w:eastAsia="Calibri" w:cs="Calibri"/>
          <w:color w:val="000000"/>
          <w:spacing w:val="1"/>
          <w:sz w:val="20"/>
          <w:szCs w:val="20"/>
        </w:rPr>
        <w:t>y</w:t>
      </w:r>
      <w:r>
        <w:rPr>
          <w:rFonts w:ascii="Calibri" w:hAnsi="Calibri" w:eastAsia="Calibri" w:cs="Calibri"/>
          <w:color w:val="000000"/>
          <w:sz w:val="20"/>
          <w:szCs w:val="20"/>
        </w:rPr>
        <w:t>o</w:t>
      </w:r>
      <w:r>
        <w:rPr>
          <w:rFonts w:ascii="Calibri" w:hAnsi="Calibri" w:eastAsia="Calibri" w:cs="Calibri"/>
          <w:color w:val="000000"/>
          <w:spacing w:val="1"/>
          <w:sz w:val="20"/>
          <w:szCs w:val="20"/>
        </w:rPr>
        <w:t>u</w:t>
      </w:r>
      <w:r>
        <w:rPr>
          <w:rFonts w:ascii="Calibri" w:hAnsi="Calibri" w:eastAsia="Calibri" w:cs="Calibri"/>
          <w:color w:val="000000"/>
          <w:sz w:val="20"/>
          <w:szCs w:val="20"/>
        </w:rPr>
        <w:t>th</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or</w:t>
      </w:r>
      <w:r>
        <w:rPr>
          <w:rFonts w:ascii="Calibri" w:hAnsi="Calibri" w:eastAsia="Calibri" w:cs="Calibri"/>
          <w:color w:val="000000"/>
          <w:spacing w:val="-2"/>
          <w:sz w:val="20"/>
          <w:szCs w:val="20"/>
        </w:rPr>
        <w:t xml:space="preserve"> o</w:t>
      </w:r>
      <w:r>
        <w:rPr>
          <w:rFonts w:ascii="Calibri" w:hAnsi="Calibri" w:eastAsia="Calibri" w:cs="Calibri"/>
          <w:color w:val="000000"/>
          <w:spacing w:val="1"/>
          <w:sz w:val="20"/>
          <w:szCs w:val="20"/>
        </w:rPr>
        <w:t>u</w:t>
      </w:r>
      <w:r>
        <w:rPr>
          <w:rFonts w:ascii="Calibri" w:hAnsi="Calibri" w:eastAsia="Calibri" w:cs="Calibri"/>
          <w:color w:val="000000"/>
          <w:sz w:val="20"/>
          <w:szCs w:val="20"/>
        </w:rPr>
        <w:t>t</w:t>
      </w:r>
      <w:r>
        <w:rPr>
          <w:rFonts w:ascii="Calibri" w:hAnsi="Calibri" w:eastAsia="Calibri" w:cs="Calibri"/>
          <w:color w:val="000000"/>
          <w:spacing w:val="-2"/>
          <w:sz w:val="20"/>
          <w:szCs w:val="20"/>
        </w:rPr>
        <w:t xml:space="preserve"> o</w:t>
      </w:r>
      <w:r>
        <w:rPr>
          <w:rFonts w:ascii="Calibri" w:hAnsi="Calibri" w:eastAsia="Calibri" w:cs="Calibri"/>
          <w:color w:val="000000"/>
          <w:sz w:val="20"/>
          <w:szCs w:val="20"/>
        </w:rPr>
        <w:t>f</w:t>
      </w:r>
      <w:r>
        <w:rPr>
          <w:rFonts w:ascii="Calibri" w:hAnsi="Calibri" w:eastAsia="Calibri" w:cs="Calibri"/>
          <w:color w:val="000000"/>
          <w:spacing w:val="-3"/>
          <w:sz w:val="20"/>
          <w:szCs w:val="20"/>
        </w:rPr>
        <w:t xml:space="preserve"> </w:t>
      </w:r>
      <w:r>
        <w:rPr>
          <w:rFonts w:ascii="Calibri" w:hAnsi="Calibri" w:eastAsia="Calibri" w:cs="Calibri"/>
          <w:color w:val="000000"/>
          <w:spacing w:val="2"/>
          <w:sz w:val="20"/>
          <w:szCs w:val="20"/>
        </w:rPr>
        <w:t>s</w:t>
      </w:r>
      <w:r>
        <w:rPr>
          <w:rFonts w:ascii="Calibri" w:hAnsi="Calibri" w:eastAsia="Calibri" w:cs="Calibri"/>
          <w:color w:val="000000"/>
          <w:sz w:val="20"/>
          <w:szCs w:val="20"/>
        </w:rPr>
        <w:t>c</w:t>
      </w:r>
      <w:r>
        <w:rPr>
          <w:rFonts w:ascii="Calibri" w:hAnsi="Calibri" w:eastAsia="Calibri" w:cs="Calibri"/>
          <w:color w:val="000000"/>
          <w:spacing w:val="1"/>
          <w:sz w:val="20"/>
          <w:szCs w:val="20"/>
        </w:rPr>
        <w:t>h</w:t>
      </w:r>
      <w:r>
        <w:rPr>
          <w:rFonts w:ascii="Calibri" w:hAnsi="Calibri" w:eastAsia="Calibri" w:cs="Calibri"/>
          <w:color w:val="000000"/>
          <w:sz w:val="20"/>
          <w:szCs w:val="20"/>
        </w:rPr>
        <w:t>ool</w:t>
      </w:r>
      <w:r>
        <w:rPr>
          <w:rFonts w:ascii="Calibri" w:hAnsi="Calibri" w:eastAsia="Calibri" w:cs="Calibri"/>
          <w:color w:val="000000"/>
          <w:spacing w:val="-5"/>
          <w:sz w:val="20"/>
          <w:szCs w:val="20"/>
        </w:rPr>
        <w:t xml:space="preserve"> </w:t>
      </w:r>
      <w:r>
        <w:rPr>
          <w:rFonts w:ascii="Calibri" w:hAnsi="Calibri" w:eastAsia="Calibri" w:cs="Calibri"/>
          <w:color w:val="000000"/>
          <w:sz w:val="20"/>
          <w:szCs w:val="20"/>
        </w:rPr>
        <w:t>c</w:t>
      </w:r>
      <w:r>
        <w:rPr>
          <w:rFonts w:ascii="Calibri" w:hAnsi="Calibri" w:eastAsia="Calibri" w:cs="Calibri"/>
          <w:color w:val="000000"/>
          <w:spacing w:val="1"/>
          <w:sz w:val="20"/>
          <w:szCs w:val="20"/>
        </w:rPr>
        <w:t>h</w:t>
      </w:r>
      <w:r>
        <w:rPr>
          <w:rFonts w:ascii="Calibri" w:hAnsi="Calibri" w:eastAsia="Calibri" w:cs="Calibri"/>
          <w:color w:val="000000"/>
          <w:sz w:val="20"/>
          <w:szCs w:val="20"/>
        </w:rPr>
        <w:t>ild</w:t>
      </w:r>
      <w:r>
        <w:rPr>
          <w:rFonts w:ascii="Calibri" w:hAnsi="Calibri" w:eastAsia="Calibri" w:cs="Calibri"/>
          <w:color w:val="000000"/>
          <w:spacing w:val="1"/>
          <w:sz w:val="20"/>
          <w:szCs w:val="20"/>
        </w:rPr>
        <w:t>r</w:t>
      </w:r>
      <w:r>
        <w:rPr>
          <w:rFonts w:ascii="Calibri" w:hAnsi="Calibri" w:eastAsia="Calibri" w:cs="Calibri"/>
          <w:color w:val="000000"/>
          <w:spacing w:val="-1"/>
          <w:sz w:val="20"/>
          <w:szCs w:val="20"/>
        </w:rPr>
        <w:t>e</w:t>
      </w:r>
      <w:r>
        <w:rPr>
          <w:rFonts w:ascii="Calibri" w:hAnsi="Calibri" w:eastAsia="Calibri" w:cs="Calibri"/>
          <w:color w:val="000000"/>
          <w:spacing w:val="4"/>
          <w:sz w:val="20"/>
          <w:szCs w:val="20"/>
        </w:rPr>
        <w:t>n</w:t>
      </w:r>
      <w:r>
        <w:rPr>
          <w:rFonts w:ascii="Calibri" w:hAnsi="Calibri" w:eastAsia="Calibri" w:cs="Calibri"/>
          <w:color w:val="000000"/>
          <w:sz w:val="20"/>
          <w:szCs w:val="20"/>
        </w:rPr>
        <w:t>.</w:t>
      </w:r>
      <w:r>
        <w:rPr>
          <w:rFonts w:ascii="Calibri" w:hAnsi="Calibri" w:eastAsia="Calibri" w:cs="Calibri"/>
          <w:color w:val="000000"/>
          <w:spacing w:val="-7"/>
          <w:sz w:val="20"/>
          <w:szCs w:val="20"/>
        </w:rPr>
        <w:t xml:space="preserve"> </w:t>
      </w:r>
      <w:r>
        <w:rPr>
          <w:rFonts w:ascii="Calibri" w:hAnsi="Calibri" w:eastAsia="Calibri" w:cs="Calibri"/>
          <w:color w:val="000000"/>
          <w:sz w:val="20"/>
          <w:szCs w:val="20"/>
        </w:rPr>
        <w:t>It</w:t>
      </w:r>
      <w:r>
        <w:rPr>
          <w:rFonts w:ascii="Calibri" w:hAnsi="Calibri" w:eastAsia="Calibri" w:cs="Calibri"/>
          <w:color w:val="000000"/>
          <w:spacing w:val="-1"/>
          <w:sz w:val="20"/>
          <w:szCs w:val="20"/>
        </w:rPr>
        <w:t xml:space="preserve"> </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upp</w:t>
      </w:r>
      <w:r>
        <w:rPr>
          <w:rFonts w:ascii="Calibri" w:hAnsi="Calibri" w:eastAsia="Calibri" w:cs="Calibri"/>
          <w:color w:val="000000"/>
          <w:sz w:val="20"/>
          <w:szCs w:val="20"/>
        </w:rPr>
        <w:t>or</w:t>
      </w:r>
      <w:r>
        <w:rPr>
          <w:rFonts w:ascii="Calibri" w:hAnsi="Calibri" w:eastAsia="Calibri" w:cs="Calibri"/>
          <w:color w:val="000000"/>
          <w:spacing w:val="-2"/>
          <w:sz w:val="20"/>
          <w:szCs w:val="20"/>
        </w:rPr>
        <w:t>t</w:t>
      </w:r>
      <w:r>
        <w:rPr>
          <w:rFonts w:ascii="Calibri" w:hAnsi="Calibri" w:eastAsia="Calibri" w:cs="Calibri"/>
          <w:color w:val="000000"/>
          <w:sz w:val="20"/>
          <w:szCs w:val="20"/>
        </w:rPr>
        <w:t>s</w:t>
      </w:r>
      <w:r>
        <w:rPr>
          <w:rFonts w:ascii="Calibri" w:hAnsi="Calibri" w:eastAsia="Calibri" w:cs="Calibri"/>
          <w:color w:val="000000"/>
          <w:spacing w:val="-6"/>
          <w:sz w:val="20"/>
          <w:szCs w:val="20"/>
        </w:rPr>
        <w:t xml:space="preserve"> </w:t>
      </w:r>
      <w:r>
        <w:rPr>
          <w:rFonts w:ascii="Calibri" w:hAnsi="Calibri" w:eastAsia="Calibri" w:cs="Calibri"/>
          <w:color w:val="000000"/>
          <w:spacing w:val="-2"/>
          <w:sz w:val="20"/>
          <w:szCs w:val="20"/>
        </w:rPr>
        <w:t>i</w:t>
      </w:r>
      <w:r>
        <w:rPr>
          <w:rFonts w:ascii="Calibri" w:hAnsi="Calibri" w:eastAsia="Calibri" w:cs="Calibri"/>
          <w:color w:val="000000"/>
          <w:spacing w:val="1"/>
          <w:sz w:val="20"/>
          <w:szCs w:val="20"/>
        </w:rPr>
        <w:t>n</w:t>
      </w:r>
      <w:r>
        <w:rPr>
          <w:rFonts w:ascii="Calibri" w:hAnsi="Calibri" w:eastAsia="Calibri" w:cs="Calibri"/>
          <w:color w:val="000000"/>
          <w:sz w:val="20"/>
          <w:szCs w:val="20"/>
        </w:rPr>
        <w:t>te</w:t>
      </w:r>
      <w:r>
        <w:rPr>
          <w:rFonts w:ascii="Calibri" w:hAnsi="Calibri" w:eastAsia="Calibri" w:cs="Calibri"/>
          <w:color w:val="000000"/>
          <w:spacing w:val="2"/>
          <w:sz w:val="20"/>
          <w:szCs w:val="20"/>
        </w:rPr>
        <w:t>r</w:t>
      </w:r>
      <w:r>
        <w:rPr>
          <w:rFonts w:ascii="Calibri" w:hAnsi="Calibri" w:eastAsia="Calibri" w:cs="Calibri"/>
          <w:color w:val="000000"/>
          <w:spacing w:val="-1"/>
          <w:sz w:val="20"/>
          <w:szCs w:val="20"/>
        </w:rPr>
        <w:t>-</w:t>
      </w:r>
      <w:r>
        <w:rPr>
          <w:rFonts w:ascii="Calibri" w:hAnsi="Calibri" w:eastAsia="Calibri" w:cs="Calibri"/>
          <w:color w:val="000000"/>
          <w:spacing w:val="1"/>
          <w:sz w:val="20"/>
          <w:szCs w:val="20"/>
        </w:rPr>
        <w:t>s</w:t>
      </w:r>
      <w:r>
        <w:rPr>
          <w:rFonts w:ascii="Calibri" w:hAnsi="Calibri" w:eastAsia="Calibri" w:cs="Calibri"/>
          <w:color w:val="000000"/>
          <w:spacing w:val="-1"/>
          <w:sz w:val="20"/>
          <w:szCs w:val="20"/>
        </w:rPr>
        <w:t>e</w:t>
      </w:r>
      <w:r>
        <w:rPr>
          <w:rFonts w:ascii="Calibri" w:hAnsi="Calibri" w:eastAsia="Calibri" w:cs="Calibri"/>
          <w:color w:val="000000"/>
          <w:sz w:val="20"/>
          <w:szCs w:val="20"/>
        </w:rPr>
        <w:t>ct</w:t>
      </w:r>
      <w:r>
        <w:rPr>
          <w:rFonts w:ascii="Calibri" w:hAnsi="Calibri" w:eastAsia="Calibri" w:cs="Calibri"/>
          <w:color w:val="000000"/>
          <w:spacing w:val="1"/>
          <w:sz w:val="20"/>
          <w:szCs w:val="20"/>
        </w:rPr>
        <w:t>o</w:t>
      </w:r>
      <w:r>
        <w:rPr>
          <w:rFonts w:ascii="Calibri" w:hAnsi="Calibri" w:eastAsia="Calibri" w:cs="Calibri"/>
          <w:color w:val="000000"/>
          <w:sz w:val="20"/>
          <w:szCs w:val="20"/>
        </w:rPr>
        <w:t>ral</w:t>
      </w:r>
      <w:r>
        <w:rPr>
          <w:rFonts w:ascii="Calibri" w:hAnsi="Calibri" w:eastAsia="Calibri" w:cs="Calibri"/>
          <w:color w:val="000000"/>
          <w:spacing w:val="-11"/>
          <w:sz w:val="20"/>
          <w:szCs w:val="20"/>
        </w:rPr>
        <w:t xml:space="preserve"> </w:t>
      </w:r>
      <w:r>
        <w:rPr>
          <w:rFonts w:ascii="Calibri" w:hAnsi="Calibri" w:eastAsia="Calibri" w:cs="Calibri"/>
          <w:color w:val="000000"/>
          <w:sz w:val="20"/>
          <w:szCs w:val="20"/>
        </w:rPr>
        <w:t>Strat</w:t>
      </w:r>
      <w:r>
        <w:rPr>
          <w:rFonts w:ascii="Calibri" w:hAnsi="Calibri" w:eastAsia="Calibri" w:cs="Calibri"/>
          <w:color w:val="000000"/>
          <w:spacing w:val="2"/>
          <w:sz w:val="20"/>
          <w:szCs w:val="20"/>
        </w:rPr>
        <w:t>e</w:t>
      </w:r>
      <w:r>
        <w:rPr>
          <w:rFonts w:ascii="Calibri" w:hAnsi="Calibri" w:eastAsia="Calibri" w:cs="Calibri"/>
          <w:color w:val="000000"/>
          <w:sz w:val="20"/>
          <w:szCs w:val="20"/>
        </w:rPr>
        <w:t>gic</w:t>
      </w:r>
      <w:r>
        <w:rPr>
          <w:rFonts w:ascii="Calibri" w:hAnsi="Calibri" w:eastAsia="Calibri" w:cs="Calibri"/>
          <w:color w:val="000000"/>
          <w:spacing w:val="-8"/>
          <w:sz w:val="20"/>
          <w:szCs w:val="20"/>
        </w:rPr>
        <w:t xml:space="preserve"> </w:t>
      </w:r>
      <w:r>
        <w:rPr>
          <w:rFonts w:ascii="Calibri" w:hAnsi="Calibri" w:eastAsia="Calibri" w:cs="Calibri"/>
          <w:color w:val="000000"/>
          <w:spacing w:val="1"/>
          <w:sz w:val="20"/>
          <w:szCs w:val="20"/>
        </w:rPr>
        <w:t>Ob</w:t>
      </w:r>
      <w:r>
        <w:rPr>
          <w:rFonts w:ascii="Calibri" w:hAnsi="Calibri" w:eastAsia="Calibri" w:cs="Calibri"/>
          <w:color w:val="000000"/>
          <w:sz w:val="20"/>
          <w:szCs w:val="20"/>
        </w:rPr>
        <w:t>je</w:t>
      </w:r>
      <w:r>
        <w:rPr>
          <w:rFonts w:ascii="Calibri" w:hAnsi="Calibri" w:eastAsia="Calibri" w:cs="Calibri"/>
          <w:color w:val="000000"/>
          <w:spacing w:val="-1"/>
          <w:sz w:val="20"/>
          <w:szCs w:val="20"/>
        </w:rPr>
        <w:t>c</w:t>
      </w:r>
      <w:r>
        <w:rPr>
          <w:rFonts w:ascii="Calibri" w:hAnsi="Calibri" w:eastAsia="Calibri" w:cs="Calibri"/>
          <w:color w:val="000000"/>
          <w:spacing w:val="3"/>
          <w:sz w:val="20"/>
          <w:szCs w:val="20"/>
        </w:rPr>
        <w:t>t</w:t>
      </w:r>
      <w:r>
        <w:rPr>
          <w:rFonts w:ascii="Calibri" w:hAnsi="Calibri" w:eastAsia="Calibri" w:cs="Calibri"/>
          <w:color w:val="000000"/>
          <w:spacing w:val="2"/>
          <w:sz w:val="20"/>
          <w:szCs w:val="20"/>
        </w:rPr>
        <w:t>i</w:t>
      </w:r>
      <w:r>
        <w:rPr>
          <w:rFonts w:ascii="Calibri" w:hAnsi="Calibri" w:eastAsia="Calibri" w:cs="Calibri"/>
          <w:color w:val="000000"/>
          <w:spacing w:val="1"/>
          <w:sz w:val="20"/>
          <w:szCs w:val="20"/>
        </w:rPr>
        <w:t>v</w:t>
      </w:r>
      <w:r>
        <w:rPr>
          <w:rFonts w:ascii="Calibri" w:hAnsi="Calibri" w:eastAsia="Calibri" w:cs="Calibri"/>
          <w:color w:val="000000"/>
          <w:spacing w:val="-1"/>
          <w:sz w:val="20"/>
          <w:szCs w:val="20"/>
        </w:rPr>
        <w:t>e</w:t>
      </w:r>
      <w:r>
        <w:rPr>
          <w:rFonts w:ascii="Calibri" w:hAnsi="Calibri" w:eastAsia="Calibri" w:cs="Calibri"/>
          <w:color w:val="000000"/>
          <w:sz w:val="20"/>
          <w:szCs w:val="20"/>
        </w:rPr>
        <w:t>s</w:t>
      </w:r>
      <w:r>
        <w:rPr>
          <w:rFonts w:ascii="Calibri" w:hAnsi="Calibri" w:eastAsia="Calibri" w:cs="Calibri"/>
          <w:color w:val="000000"/>
          <w:spacing w:val="-8"/>
          <w:sz w:val="20"/>
          <w:szCs w:val="20"/>
        </w:rPr>
        <w:t xml:space="preserve"> </w:t>
      </w:r>
      <w:r>
        <w:rPr>
          <w:rFonts w:ascii="Calibri" w:hAnsi="Calibri" w:eastAsia="Calibri" w:cs="Calibri"/>
          <w:color w:val="000000"/>
          <w:spacing w:val="1"/>
          <w:sz w:val="20"/>
          <w:szCs w:val="20"/>
        </w:rPr>
        <w:t>o</w:t>
      </w:r>
      <w:r>
        <w:rPr>
          <w:rFonts w:ascii="Calibri" w:hAnsi="Calibri" w:eastAsia="Calibri" w:cs="Calibri"/>
          <w:color w:val="000000"/>
          <w:sz w:val="20"/>
          <w:szCs w:val="20"/>
        </w:rPr>
        <w:t>n</w:t>
      </w:r>
      <w:r>
        <w:rPr>
          <w:rFonts w:ascii="Calibri" w:hAnsi="Calibri" w:eastAsia="Calibri" w:cs="Calibri"/>
          <w:color w:val="000000"/>
          <w:spacing w:val="3"/>
          <w:sz w:val="20"/>
          <w:szCs w:val="20"/>
        </w:rPr>
        <w:t xml:space="preserve"> </w:t>
      </w:r>
      <w:r>
        <w:rPr>
          <w:rFonts w:ascii="Calibri" w:hAnsi="Calibri" w:eastAsia="Calibri" w:cs="Calibri"/>
          <w:i/>
          <w:color w:val="000000"/>
          <w:sz w:val="20"/>
          <w:szCs w:val="20"/>
        </w:rPr>
        <w:t>A</w:t>
      </w:r>
      <w:r>
        <w:rPr>
          <w:rFonts w:ascii="Calibri" w:hAnsi="Calibri" w:eastAsia="Calibri" w:cs="Calibri"/>
          <w:i/>
          <w:color w:val="000000"/>
          <w:spacing w:val="1"/>
          <w:sz w:val="20"/>
          <w:szCs w:val="20"/>
        </w:rPr>
        <w:t>c</w:t>
      </w:r>
      <w:r>
        <w:rPr>
          <w:rFonts w:ascii="Calibri" w:hAnsi="Calibri" w:eastAsia="Calibri" w:cs="Calibri"/>
          <w:i/>
          <w:color w:val="000000"/>
          <w:spacing w:val="-1"/>
          <w:sz w:val="20"/>
          <w:szCs w:val="20"/>
        </w:rPr>
        <w:t>c</w:t>
      </w:r>
      <w:r>
        <w:rPr>
          <w:rFonts w:ascii="Calibri" w:hAnsi="Calibri" w:eastAsia="Calibri" w:cs="Calibri"/>
          <w:i/>
          <w:color w:val="000000"/>
          <w:spacing w:val="1"/>
          <w:sz w:val="20"/>
          <w:szCs w:val="20"/>
        </w:rPr>
        <w:t>e</w:t>
      </w:r>
      <w:r>
        <w:rPr>
          <w:rFonts w:ascii="Calibri" w:hAnsi="Calibri" w:eastAsia="Calibri" w:cs="Calibri"/>
          <w:i/>
          <w:color w:val="000000"/>
          <w:spacing w:val="-1"/>
          <w:sz w:val="20"/>
          <w:szCs w:val="20"/>
        </w:rPr>
        <w:t>s</w:t>
      </w:r>
      <w:r>
        <w:rPr>
          <w:rFonts w:ascii="Calibri" w:hAnsi="Calibri" w:eastAsia="Calibri" w:cs="Calibri"/>
          <w:i/>
          <w:color w:val="000000"/>
          <w:sz w:val="20"/>
          <w:szCs w:val="20"/>
        </w:rPr>
        <w:t>s</w:t>
      </w:r>
      <w:r>
        <w:rPr>
          <w:rFonts w:ascii="Calibri" w:hAnsi="Calibri" w:eastAsia="Calibri" w:cs="Calibri"/>
          <w:i/>
          <w:color w:val="000000"/>
          <w:spacing w:val="-6"/>
          <w:sz w:val="20"/>
          <w:szCs w:val="20"/>
        </w:rPr>
        <w:t xml:space="preserve"> </w:t>
      </w:r>
      <w:r>
        <w:rPr>
          <w:rFonts w:ascii="Calibri" w:hAnsi="Calibri" w:eastAsia="Calibri" w:cs="Calibri"/>
          <w:i/>
          <w:color w:val="000000"/>
          <w:spacing w:val="1"/>
          <w:sz w:val="20"/>
          <w:szCs w:val="20"/>
        </w:rPr>
        <w:t>t</w:t>
      </w:r>
      <w:r>
        <w:rPr>
          <w:rFonts w:ascii="Calibri" w:hAnsi="Calibri" w:eastAsia="Calibri" w:cs="Calibri"/>
          <w:i/>
          <w:color w:val="000000"/>
          <w:sz w:val="20"/>
          <w:szCs w:val="20"/>
        </w:rPr>
        <w:t>o</w:t>
      </w:r>
      <w:r>
        <w:rPr>
          <w:rFonts w:ascii="Calibri" w:hAnsi="Calibri" w:eastAsia="Calibri" w:cs="Calibri"/>
          <w:i/>
          <w:color w:val="000000"/>
          <w:spacing w:val="-1"/>
          <w:sz w:val="20"/>
          <w:szCs w:val="20"/>
        </w:rPr>
        <w:t xml:space="preserve"> </w:t>
      </w:r>
      <w:r>
        <w:rPr>
          <w:rFonts w:ascii="Calibri" w:hAnsi="Calibri" w:eastAsia="Calibri" w:cs="Calibri"/>
          <w:i/>
          <w:color w:val="000000"/>
          <w:spacing w:val="1"/>
          <w:sz w:val="20"/>
          <w:szCs w:val="20"/>
        </w:rPr>
        <w:t>ba</w:t>
      </w:r>
      <w:r>
        <w:rPr>
          <w:rFonts w:ascii="Calibri" w:hAnsi="Calibri" w:eastAsia="Calibri" w:cs="Calibri"/>
          <w:i/>
          <w:color w:val="000000"/>
          <w:spacing w:val="-1"/>
          <w:sz w:val="20"/>
          <w:szCs w:val="20"/>
        </w:rPr>
        <w:t>s</w:t>
      </w:r>
      <w:r>
        <w:rPr>
          <w:rFonts w:ascii="Calibri" w:hAnsi="Calibri" w:eastAsia="Calibri" w:cs="Calibri"/>
          <w:i/>
          <w:color w:val="000000"/>
          <w:sz w:val="20"/>
          <w:szCs w:val="20"/>
        </w:rPr>
        <w:t>ic</w:t>
      </w:r>
      <w:r>
        <w:rPr>
          <w:rFonts w:ascii="Calibri" w:hAnsi="Calibri" w:eastAsia="Calibri" w:cs="Calibri"/>
          <w:i/>
          <w:color w:val="000000"/>
          <w:spacing w:val="-3"/>
          <w:sz w:val="20"/>
          <w:szCs w:val="20"/>
        </w:rPr>
        <w:t xml:space="preserve"> </w:t>
      </w:r>
      <w:r>
        <w:rPr>
          <w:rFonts w:ascii="Calibri" w:hAnsi="Calibri" w:eastAsia="Calibri" w:cs="Calibri"/>
          <w:i/>
          <w:color w:val="000000"/>
          <w:sz w:val="20"/>
          <w:szCs w:val="20"/>
        </w:rPr>
        <w:t>se</w:t>
      </w:r>
      <w:r>
        <w:rPr>
          <w:rFonts w:ascii="Calibri" w:hAnsi="Calibri" w:eastAsia="Calibri" w:cs="Calibri"/>
          <w:i/>
          <w:color w:val="000000"/>
          <w:spacing w:val="-1"/>
          <w:sz w:val="20"/>
          <w:szCs w:val="20"/>
        </w:rPr>
        <w:t>r</w:t>
      </w:r>
      <w:r>
        <w:rPr>
          <w:rFonts w:ascii="Calibri" w:hAnsi="Calibri" w:eastAsia="Calibri" w:cs="Calibri"/>
          <w:i/>
          <w:color w:val="000000"/>
          <w:sz w:val="20"/>
          <w:szCs w:val="20"/>
        </w:rPr>
        <w:t>vi</w:t>
      </w:r>
      <w:r>
        <w:rPr>
          <w:rFonts w:ascii="Calibri" w:hAnsi="Calibri" w:eastAsia="Calibri" w:cs="Calibri"/>
          <w:i/>
          <w:color w:val="000000"/>
          <w:spacing w:val="1"/>
          <w:sz w:val="20"/>
          <w:szCs w:val="20"/>
        </w:rPr>
        <w:t>ce</w:t>
      </w:r>
      <w:r>
        <w:rPr>
          <w:rFonts w:ascii="Calibri" w:hAnsi="Calibri" w:eastAsia="Calibri" w:cs="Calibri"/>
          <w:i/>
          <w:color w:val="000000"/>
          <w:sz w:val="20"/>
          <w:szCs w:val="20"/>
        </w:rPr>
        <w:t>s</w:t>
      </w:r>
      <w:r>
        <w:rPr>
          <w:rFonts w:ascii="Calibri" w:hAnsi="Calibri" w:eastAsia="Calibri" w:cs="Calibri"/>
          <w:i/>
          <w:color w:val="000000"/>
          <w:spacing w:val="-7"/>
          <w:sz w:val="20"/>
          <w:szCs w:val="20"/>
        </w:rPr>
        <w:t xml:space="preserve"> </w:t>
      </w:r>
      <w:r>
        <w:rPr>
          <w:rFonts w:ascii="Calibri" w:hAnsi="Calibri" w:eastAsia="Calibri" w:cs="Calibri"/>
          <w:i/>
          <w:color w:val="000000"/>
          <w:spacing w:val="1"/>
          <w:sz w:val="20"/>
          <w:szCs w:val="20"/>
        </w:rPr>
        <w:t>an</w:t>
      </w:r>
      <w:r>
        <w:rPr>
          <w:rFonts w:ascii="Calibri" w:hAnsi="Calibri" w:eastAsia="Calibri" w:cs="Calibri"/>
          <w:i/>
          <w:color w:val="000000"/>
          <w:sz w:val="20"/>
          <w:szCs w:val="20"/>
        </w:rPr>
        <w:t>d Re</w:t>
      </w:r>
      <w:r>
        <w:rPr>
          <w:rFonts w:ascii="Calibri" w:hAnsi="Calibri" w:eastAsia="Calibri" w:cs="Calibri"/>
          <w:i/>
          <w:color w:val="000000"/>
          <w:spacing w:val="-1"/>
          <w:sz w:val="20"/>
          <w:szCs w:val="20"/>
        </w:rPr>
        <w:t>s</w:t>
      </w:r>
      <w:r>
        <w:rPr>
          <w:rFonts w:ascii="Calibri" w:hAnsi="Calibri" w:eastAsia="Calibri" w:cs="Calibri"/>
          <w:i/>
          <w:color w:val="000000"/>
          <w:sz w:val="20"/>
          <w:szCs w:val="20"/>
        </w:rPr>
        <w:t>ili</w:t>
      </w:r>
      <w:r>
        <w:rPr>
          <w:rFonts w:ascii="Calibri" w:hAnsi="Calibri" w:eastAsia="Calibri" w:cs="Calibri"/>
          <w:i/>
          <w:color w:val="000000"/>
          <w:spacing w:val="1"/>
          <w:sz w:val="20"/>
          <w:szCs w:val="20"/>
        </w:rPr>
        <w:t>ence</w:t>
      </w:r>
      <w:r>
        <w:rPr>
          <w:rFonts w:ascii="Calibri" w:hAnsi="Calibri" w:eastAsia="Calibri" w:cs="Calibri"/>
          <w:color w:val="000000"/>
          <w:sz w:val="20"/>
          <w:szCs w:val="20"/>
        </w:rPr>
        <w:t>.</w:t>
      </w:r>
    </w:p>
    <w:p w:rsidR="00053E75" w:rsidRDefault="00BF1E13" w14:paraId="67C4F1D2" w14:textId="77777777">
      <w:pPr>
        <w:tabs>
          <w:tab w:val="left" w:pos="820"/>
        </w:tabs>
        <w:spacing w:after="0" w:line="252" w:lineRule="exact"/>
        <w:ind w:left="460" w:right="-20"/>
        <w:rPr>
          <w:rFonts w:ascii="Calibri" w:hAnsi="Calibri" w:eastAsia="Calibri" w:cs="Calibri"/>
          <w:sz w:val="20"/>
          <w:szCs w:val="20"/>
        </w:rPr>
      </w:pPr>
      <w:r>
        <w:rPr>
          <w:rFonts w:ascii="Symbol" w:hAnsi="Symbol" w:eastAsia="Symbol" w:cs="Symbol"/>
          <w:color w:val="009FDC"/>
          <w:w w:val="76"/>
          <w:sz w:val="20"/>
          <w:szCs w:val="20"/>
        </w:rPr>
        <w:t>•</w:t>
      </w:r>
      <w:r>
        <w:rPr>
          <w:rFonts w:ascii="Times New Roman" w:hAnsi="Times New Roman" w:eastAsia="Times New Roman" w:cs="Times New Roman"/>
          <w:color w:val="009FDC"/>
          <w:sz w:val="20"/>
          <w:szCs w:val="20"/>
        </w:rPr>
        <w:tab/>
      </w:r>
      <w:r>
        <w:rPr>
          <w:rFonts w:ascii="Calibri" w:hAnsi="Calibri" w:eastAsia="Calibri" w:cs="Calibri"/>
          <w:b/>
          <w:bCs/>
          <w:color w:val="009FDC"/>
          <w:sz w:val="20"/>
          <w:szCs w:val="20"/>
        </w:rPr>
        <w:t>Res</w:t>
      </w:r>
      <w:r>
        <w:rPr>
          <w:rFonts w:ascii="Calibri" w:hAnsi="Calibri" w:eastAsia="Calibri" w:cs="Calibri"/>
          <w:b/>
          <w:bCs/>
          <w:color w:val="009FDC"/>
          <w:spacing w:val="-1"/>
          <w:sz w:val="20"/>
          <w:szCs w:val="20"/>
        </w:rPr>
        <w:t>i</w:t>
      </w:r>
      <w:r>
        <w:rPr>
          <w:rFonts w:ascii="Calibri" w:hAnsi="Calibri" w:eastAsia="Calibri" w:cs="Calibri"/>
          <w:b/>
          <w:bCs/>
          <w:color w:val="009FDC"/>
          <w:spacing w:val="1"/>
          <w:sz w:val="20"/>
          <w:szCs w:val="20"/>
        </w:rPr>
        <w:t>l</w:t>
      </w:r>
      <w:r>
        <w:rPr>
          <w:rFonts w:ascii="Calibri" w:hAnsi="Calibri" w:eastAsia="Calibri" w:cs="Calibri"/>
          <w:b/>
          <w:bCs/>
          <w:color w:val="009FDC"/>
          <w:spacing w:val="-1"/>
          <w:sz w:val="20"/>
          <w:szCs w:val="20"/>
        </w:rPr>
        <w:t>i</w:t>
      </w:r>
      <w:r>
        <w:rPr>
          <w:rFonts w:ascii="Calibri" w:hAnsi="Calibri" w:eastAsia="Calibri" w:cs="Calibri"/>
          <w:b/>
          <w:bCs/>
          <w:color w:val="009FDC"/>
          <w:sz w:val="20"/>
          <w:szCs w:val="20"/>
        </w:rPr>
        <w:t>e</w:t>
      </w:r>
      <w:r>
        <w:rPr>
          <w:rFonts w:ascii="Calibri" w:hAnsi="Calibri" w:eastAsia="Calibri" w:cs="Calibri"/>
          <w:b/>
          <w:bCs/>
          <w:color w:val="009FDC"/>
          <w:spacing w:val="1"/>
          <w:sz w:val="20"/>
          <w:szCs w:val="20"/>
        </w:rPr>
        <w:t>n</w:t>
      </w:r>
      <w:r>
        <w:rPr>
          <w:rFonts w:ascii="Calibri" w:hAnsi="Calibri" w:eastAsia="Calibri" w:cs="Calibri"/>
          <w:b/>
          <w:bCs/>
          <w:color w:val="009FDC"/>
          <w:sz w:val="20"/>
          <w:szCs w:val="20"/>
        </w:rPr>
        <w:t>t</w:t>
      </w:r>
      <w:r>
        <w:rPr>
          <w:rFonts w:ascii="Calibri" w:hAnsi="Calibri" w:eastAsia="Calibri" w:cs="Calibri"/>
          <w:b/>
          <w:bCs/>
          <w:color w:val="009FDC"/>
          <w:spacing w:val="-6"/>
          <w:sz w:val="20"/>
          <w:szCs w:val="20"/>
        </w:rPr>
        <w:t xml:space="preserve"> </w:t>
      </w:r>
      <w:r>
        <w:rPr>
          <w:rFonts w:ascii="Calibri" w:hAnsi="Calibri" w:eastAsia="Calibri" w:cs="Calibri"/>
          <w:b/>
          <w:bCs/>
          <w:color w:val="009FDC"/>
          <w:sz w:val="20"/>
          <w:szCs w:val="20"/>
        </w:rPr>
        <w:t>s</w:t>
      </w:r>
      <w:r>
        <w:rPr>
          <w:rFonts w:ascii="Calibri" w:hAnsi="Calibri" w:eastAsia="Calibri" w:cs="Calibri"/>
          <w:b/>
          <w:bCs/>
          <w:color w:val="009FDC"/>
          <w:spacing w:val="-1"/>
          <w:sz w:val="20"/>
          <w:szCs w:val="20"/>
        </w:rPr>
        <w:t>y</w:t>
      </w:r>
      <w:r>
        <w:rPr>
          <w:rFonts w:ascii="Calibri" w:hAnsi="Calibri" w:eastAsia="Calibri" w:cs="Calibri"/>
          <w:b/>
          <w:bCs/>
          <w:color w:val="009FDC"/>
          <w:sz w:val="20"/>
          <w:szCs w:val="20"/>
        </w:rPr>
        <w:t>st</w:t>
      </w:r>
      <w:r>
        <w:rPr>
          <w:rFonts w:ascii="Calibri" w:hAnsi="Calibri" w:eastAsia="Calibri" w:cs="Calibri"/>
          <w:b/>
          <w:bCs/>
          <w:color w:val="009FDC"/>
          <w:spacing w:val="1"/>
          <w:sz w:val="20"/>
          <w:szCs w:val="20"/>
        </w:rPr>
        <w:t>em</w:t>
      </w:r>
      <w:r>
        <w:rPr>
          <w:rFonts w:ascii="Calibri" w:hAnsi="Calibri" w:eastAsia="Calibri" w:cs="Calibri"/>
          <w:b/>
          <w:bCs/>
          <w:color w:val="009FDC"/>
          <w:sz w:val="20"/>
          <w:szCs w:val="20"/>
        </w:rPr>
        <w:t>s,</w:t>
      </w:r>
      <w:r>
        <w:rPr>
          <w:rFonts w:ascii="Calibri" w:hAnsi="Calibri" w:eastAsia="Calibri" w:cs="Calibri"/>
          <w:b/>
          <w:bCs/>
          <w:color w:val="009FDC"/>
          <w:spacing w:val="-8"/>
          <w:sz w:val="20"/>
          <w:szCs w:val="20"/>
        </w:rPr>
        <w:t xml:space="preserve"> </w:t>
      </w:r>
      <w:r>
        <w:rPr>
          <w:rFonts w:ascii="Calibri" w:hAnsi="Calibri" w:eastAsia="Calibri" w:cs="Calibri"/>
          <w:b/>
          <w:bCs/>
          <w:color w:val="009FDC"/>
          <w:spacing w:val="1"/>
          <w:sz w:val="20"/>
          <w:szCs w:val="20"/>
        </w:rPr>
        <w:t>commun</w:t>
      </w:r>
      <w:r>
        <w:rPr>
          <w:rFonts w:ascii="Calibri" w:hAnsi="Calibri" w:eastAsia="Calibri" w:cs="Calibri"/>
          <w:b/>
          <w:bCs/>
          <w:color w:val="009FDC"/>
          <w:spacing w:val="-1"/>
          <w:sz w:val="20"/>
          <w:szCs w:val="20"/>
        </w:rPr>
        <w:t>i</w:t>
      </w:r>
      <w:r>
        <w:rPr>
          <w:rFonts w:ascii="Calibri" w:hAnsi="Calibri" w:eastAsia="Calibri" w:cs="Calibri"/>
          <w:b/>
          <w:bCs/>
          <w:color w:val="009FDC"/>
          <w:sz w:val="20"/>
          <w:szCs w:val="20"/>
        </w:rPr>
        <w:t>t</w:t>
      </w:r>
      <w:r>
        <w:rPr>
          <w:rFonts w:ascii="Calibri" w:hAnsi="Calibri" w:eastAsia="Calibri" w:cs="Calibri"/>
          <w:b/>
          <w:bCs/>
          <w:color w:val="009FDC"/>
          <w:spacing w:val="2"/>
          <w:sz w:val="20"/>
          <w:szCs w:val="20"/>
        </w:rPr>
        <w:t>i</w:t>
      </w:r>
      <w:r>
        <w:rPr>
          <w:rFonts w:ascii="Calibri" w:hAnsi="Calibri" w:eastAsia="Calibri" w:cs="Calibri"/>
          <w:b/>
          <w:bCs/>
          <w:color w:val="009FDC"/>
          <w:sz w:val="20"/>
          <w:szCs w:val="20"/>
        </w:rPr>
        <w:t>es,</w:t>
      </w:r>
      <w:r>
        <w:rPr>
          <w:rFonts w:ascii="Calibri" w:hAnsi="Calibri" w:eastAsia="Calibri" w:cs="Calibri"/>
          <w:b/>
          <w:bCs/>
          <w:color w:val="009FDC"/>
          <w:spacing w:val="-12"/>
          <w:sz w:val="20"/>
          <w:szCs w:val="20"/>
        </w:rPr>
        <w:t xml:space="preserve"> </w:t>
      </w:r>
      <w:r>
        <w:rPr>
          <w:rFonts w:ascii="Calibri" w:hAnsi="Calibri" w:eastAsia="Calibri" w:cs="Calibri"/>
          <w:b/>
          <w:bCs/>
          <w:color w:val="009FDC"/>
          <w:sz w:val="20"/>
          <w:szCs w:val="20"/>
        </w:rPr>
        <w:t>s</w:t>
      </w:r>
      <w:r>
        <w:rPr>
          <w:rFonts w:ascii="Calibri" w:hAnsi="Calibri" w:eastAsia="Calibri" w:cs="Calibri"/>
          <w:b/>
          <w:bCs/>
          <w:color w:val="009FDC"/>
          <w:spacing w:val="1"/>
          <w:sz w:val="20"/>
          <w:szCs w:val="20"/>
        </w:rPr>
        <w:t>choo</w:t>
      </w:r>
      <w:r>
        <w:rPr>
          <w:rFonts w:ascii="Calibri" w:hAnsi="Calibri" w:eastAsia="Calibri" w:cs="Calibri"/>
          <w:b/>
          <w:bCs/>
          <w:color w:val="009FDC"/>
          <w:spacing w:val="-1"/>
          <w:sz w:val="20"/>
          <w:szCs w:val="20"/>
        </w:rPr>
        <w:t>l</w:t>
      </w:r>
      <w:r>
        <w:rPr>
          <w:rFonts w:ascii="Calibri" w:hAnsi="Calibri" w:eastAsia="Calibri" w:cs="Calibri"/>
          <w:b/>
          <w:bCs/>
          <w:color w:val="009FDC"/>
          <w:sz w:val="20"/>
          <w:szCs w:val="20"/>
        </w:rPr>
        <w:t>s</w:t>
      </w:r>
      <w:r>
        <w:rPr>
          <w:rFonts w:ascii="Calibri" w:hAnsi="Calibri" w:eastAsia="Calibri" w:cs="Calibri"/>
          <w:b/>
          <w:bCs/>
          <w:color w:val="009FDC"/>
          <w:spacing w:val="-6"/>
          <w:sz w:val="20"/>
          <w:szCs w:val="20"/>
        </w:rPr>
        <w:t xml:space="preserve"> </w:t>
      </w:r>
      <w:r>
        <w:rPr>
          <w:rFonts w:ascii="Calibri" w:hAnsi="Calibri" w:eastAsia="Calibri" w:cs="Calibri"/>
          <w:b/>
          <w:bCs/>
          <w:color w:val="009FDC"/>
          <w:sz w:val="20"/>
          <w:szCs w:val="20"/>
        </w:rPr>
        <w:t>a</w:t>
      </w:r>
      <w:r>
        <w:rPr>
          <w:rFonts w:ascii="Calibri" w:hAnsi="Calibri" w:eastAsia="Calibri" w:cs="Calibri"/>
          <w:b/>
          <w:bCs/>
          <w:color w:val="009FDC"/>
          <w:spacing w:val="1"/>
          <w:sz w:val="20"/>
          <w:szCs w:val="20"/>
        </w:rPr>
        <w:t>n</w:t>
      </w:r>
      <w:r>
        <w:rPr>
          <w:rFonts w:ascii="Calibri" w:hAnsi="Calibri" w:eastAsia="Calibri" w:cs="Calibri"/>
          <w:b/>
          <w:bCs/>
          <w:color w:val="009FDC"/>
          <w:sz w:val="20"/>
          <w:szCs w:val="20"/>
        </w:rPr>
        <w:t>d</w:t>
      </w:r>
      <w:r>
        <w:rPr>
          <w:rFonts w:ascii="Calibri" w:hAnsi="Calibri" w:eastAsia="Calibri" w:cs="Calibri"/>
          <w:b/>
          <w:bCs/>
          <w:color w:val="009FDC"/>
          <w:spacing w:val="-2"/>
          <w:sz w:val="20"/>
          <w:szCs w:val="20"/>
        </w:rPr>
        <w:t xml:space="preserve"> </w:t>
      </w:r>
      <w:r>
        <w:rPr>
          <w:rFonts w:ascii="Calibri" w:hAnsi="Calibri" w:eastAsia="Calibri" w:cs="Calibri"/>
          <w:b/>
          <w:bCs/>
          <w:color w:val="009FDC"/>
          <w:spacing w:val="1"/>
          <w:sz w:val="20"/>
          <w:szCs w:val="20"/>
        </w:rPr>
        <w:t>ch</w:t>
      </w:r>
      <w:r>
        <w:rPr>
          <w:rFonts w:ascii="Calibri" w:hAnsi="Calibri" w:eastAsia="Calibri" w:cs="Calibri"/>
          <w:b/>
          <w:bCs/>
          <w:color w:val="009FDC"/>
          <w:spacing w:val="-1"/>
          <w:sz w:val="20"/>
          <w:szCs w:val="20"/>
        </w:rPr>
        <w:t>il</w:t>
      </w:r>
      <w:r>
        <w:rPr>
          <w:rFonts w:ascii="Calibri" w:hAnsi="Calibri" w:eastAsia="Calibri" w:cs="Calibri"/>
          <w:b/>
          <w:bCs/>
          <w:color w:val="009FDC"/>
          <w:spacing w:val="1"/>
          <w:sz w:val="20"/>
          <w:szCs w:val="20"/>
        </w:rPr>
        <w:t>dr</w:t>
      </w:r>
      <w:r>
        <w:rPr>
          <w:rFonts w:ascii="Calibri" w:hAnsi="Calibri" w:eastAsia="Calibri" w:cs="Calibri"/>
          <w:b/>
          <w:bCs/>
          <w:color w:val="009FDC"/>
          <w:sz w:val="20"/>
          <w:szCs w:val="20"/>
        </w:rPr>
        <w:t>e</w:t>
      </w:r>
      <w:r>
        <w:rPr>
          <w:rFonts w:ascii="Calibri" w:hAnsi="Calibri" w:eastAsia="Calibri" w:cs="Calibri"/>
          <w:b/>
          <w:bCs/>
          <w:color w:val="009FDC"/>
          <w:spacing w:val="1"/>
          <w:sz w:val="20"/>
          <w:szCs w:val="20"/>
        </w:rPr>
        <w:t>n</w:t>
      </w:r>
      <w:r>
        <w:rPr>
          <w:rFonts w:ascii="Calibri" w:hAnsi="Calibri" w:eastAsia="Calibri" w:cs="Calibri"/>
          <w:b/>
          <w:bCs/>
          <w:color w:val="009FDC"/>
          <w:sz w:val="20"/>
          <w:szCs w:val="20"/>
        </w:rPr>
        <w:t xml:space="preserve">: </w:t>
      </w:r>
      <w:r>
        <w:rPr>
          <w:rFonts w:ascii="Calibri" w:hAnsi="Calibri" w:eastAsia="Calibri" w:cs="Calibri"/>
          <w:color w:val="000000"/>
          <w:spacing w:val="-1"/>
          <w:sz w:val="20"/>
          <w:szCs w:val="20"/>
        </w:rPr>
        <w:t>f</w:t>
      </w:r>
      <w:r>
        <w:rPr>
          <w:rFonts w:ascii="Calibri" w:hAnsi="Calibri" w:eastAsia="Calibri" w:cs="Calibri"/>
          <w:color w:val="000000"/>
          <w:sz w:val="20"/>
          <w:szCs w:val="20"/>
        </w:rPr>
        <w:t>oc</w:t>
      </w:r>
      <w:r>
        <w:rPr>
          <w:rFonts w:ascii="Calibri" w:hAnsi="Calibri" w:eastAsia="Calibri" w:cs="Calibri"/>
          <w:color w:val="000000"/>
          <w:spacing w:val="1"/>
          <w:sz w:val="20"/>
          <w:szCs w:val="20"/>
        </w:rPr>
        <w:t>us</w:t>
      </w:r>
      <w:r>
        <w:rPr>
          <w:rFonts w:ascii="Calibri" w:hAnsi="Calibri" w:eastAsia="Calibri" w:cs="Calibri"/>
          <w:color w:val="000000"/>
          <w:spacing w:val="-1"/>
          <w:sz w:val="20"/>
          <w:szCs w:val="20"/>
        </w:rPr>
        <w:t>e</w:t>
      </w:r>
      <w:r>
        <w:rPr>
          <w:rFonts w:ascii="Calibri" w:hAnsi="Calibri" w:eastAsia="Calibri" w:cs="Calibri"/>
          <w:color w:val="000000"/>
          <w:sz w:val="20"/>
          <w:szCs w:val="20"/>
        </w:rPr>
        <w:t>s</w:t>
      </w:r>
      <w:r>
        <w:rPr>
          <w:rFonts w:ascii="Calibri" w:hAnsi="Calibri" w:eastAsia="Calibri" w:cs="Calibri"/>
          <w:color w:val="000000"/>
          <w:spacing w:val="-5"/>
          <w:sz w:val="20"/>
          <w:szCs w:val="20"/>
        </w:rPr>
        <w:t xml:space="preserve"> </w:t>
      </w:r>
      <w:r>
        <w:rPr>
          <w:rFonts w:ascii="Calibri" w:hAnsi="Calibri" w:eastAsia="Calibri" w:cs="Calibri"/>
          <w:color w:val="000000"/>
          <w:spacing w:val="1"/>
          <w:sz w:val="20"/>
          <w:szCs w:val="20"/>
        </w:rPr>
        <w:t>o</w:t>
      </w:r>
      <w:r>
        <w:rPr>
          <w:rFonts w:ascii="Calibri" w:hAnsi="Calibri" w:eastAsia="Calibri" w:cs="Calibri"/>
          <w:color w:val="000000"/>
          <w:sz w:val="20"/>
          <w:szCs w:val="20"/>
        </w:rPr>
        <w:t>n</w:t>
      </w:r>
      <w:r>
        <w:rPr>
          <w:rFonts w:ascii="Calibri" w:hAnsi="Calibri" w:eastAsia="Calibri" w:cs="Calibri"/>
          <w:color w:val="000000"/>
          <w:spacing w:val="-1"/>
          <w:sz w:val="20"/>
          <w:szCs w:val="20"/>
        </w:rPr>
        <w:t xml:space="preserve"> </w:t>
      </w:r>
      <w:r>
        <w:rPr>
          <w:rFonts w:ascii="Calibri" w:hAnsi="Calibri" w:eastAsia="Calibri" w:cs="Calibri"/>
          <w:color w:val="000000"/>
          <w:spacing w:val="1"/>
          <w:sz w:val="20"/>
          <w:szCs w:val="20"/>
        </w:rPr>
        <w:t>bu</w:t>
      </w:r>
      <w:r>
        <w:rPr>
          <w:rFonts w:ascii="Calibri" w:hAnsi="Calibri" w:eastAsia="Calibri" w:cs="Calibri"/>
          <w:color w:val="000000"/>
          <w:sz w:val="20"/>
          <w:szCs w:val="20"/>
        </w:rPr>
        <w:t>ildi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7"/>
          <w:sz w:val="20"/>
          <w:szCs w:val="20"/>
        </w:rPr>
        <w:t xml:space="preserve"> </w:t>
      </w:r>
      <w:r>
        <w:rPr>
          <w:rFonts w:ascii="Calibri" w:hAnsi="Calibri" w:eastAsia="Calibri" w:cs="Calibri"/>
          <w:color w:val="000000"/>
          <w:spacing w:val="-2"/>
          <w:sz w:val="20"/>
          <w:szCs w:val="20"/>
        </w:rPr>
        <w:t>t</w:t>
      </w:r>
      <w:r>
        <w:rPr>
          <w:rFonts w:ascii="Calibri" w:hAnsi="Calibri" w:eastAsia="Calibri" w:cs="Calibri"/>
          <w:color w:val="000000"/>
          <w:spacing w:val="1"/>
          <w:sz w:val="20"/>
          <w:szCs w:val="20"/>
        </w:rPr>
        <w:t>h</w:t>
      </w:r>
      <w:r>
        <w:rPr>
          <w:rFonts w:ascii="Calibri" w:hAnsi="Calibri" w:eastAsia="Calibri" w:cs="Calibri"/>
          <w:color w:val="000000"/>
          <w:sz w:val="20"/>
          <w:szCs w:val="20"/>
        </w:rPr>
        <w:t>e</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c</w:t>
      </w:r>
      <w:r>
        <w:rPr>
          <w:rFonts w:ascii="Calibri" w:hAnsi="Calibri" w:eastAsia="Calibri" w:cs="Calibri"/>
          <w:color w:val="000000"/>
          <w:spacing w:val="1"/>
          <w:sz w:val="20"/>
          <w:szCs w:val="20"/>
        </w:rPr>
        <w:t>ap</w:t>
      </w:r>
      <w:r>
        <w:rPr>
          <w:rFonts w:ascii="Calibri" w:hAnsi="Calibri" w:eastAsia="Calibri" w:cs="Calibri"/>
          <w:color w:val="000000"/>
          <w:sz w:val="20"/>
          <w:szCs w:val="20"/>
        </w:rPr>
        <w:t>acity</w:t>
      </w:r>
      <w:r>
        <w:rPr>
          <w:rFonts w:ascii="Calibri" w:hAnsi="Calibri" w:eastAsia="Calibri" w:cs="Calibri"/>
          <w:color w:val="000000"/>
          <w:spacing w:val="-6"/>
          <w:sz w:val="20"/>
          <w:szCs w:val="20"/>
        </w:rPr>
        <w:t xml:space="preserve"> </w:t>
      </w:r>
      <w:r>
        <w:rPr>
          <w:rFonts w:ascii="Calibri" w:hAnsi="Calibri" w:eastAsia="Calibri" w:cs="Calibri"/>
          <w:color w:val="000000"/>
          <w:spacing w:val="-1"/>
          <w:sz w:val="20"/>
          <w:szCs w:val="20"/>
        </w:rPr>
        <w:t>t</w:t>
      </w:r>
      <w:r>
        <w:rPr>
          <w:rFonts w:ascii="Calibri" w:hAnsi="Calibri" w:eastAsia="Calibri" w:cs="Calibri"/>
          <w:color w:val="000000"/>
          <w:sz w:val="20"/>
          <w:szCs w:val="20"/>
        </w:rPr>
        <w:t>o</w:t>
      </w:r>
      <w:r>
        <w:rPr>
          <w:rFonts w:ascii="Calibri" w:hAnsi="Calibri" w:eastAsia="Calibri" w:cs="Calibri"/>
          <w:color w:val="000000"/>
          <w:spacing w:val="-2"/>
          <w:sz w:val="20"/>
          <w:szCs w:val="20"/>
        </w:rPr>
        <w:t xml:space="preserve"> </w:t>
      </w:r>
      <w:r>
        <w:rPr>
          <w:rFonts w:ascii="Calibri" w:hAnsi="Calibri" w:eastAsia="Calibri" w:cs="Calibri"/>
          <w:color w:val="000000"/>
          <w:spacing w:val="1"/>
          <w:sz w:val="20"/>
          <w:szCs w:val="20"/>
        </w:rPr>
        <w:t>p</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pacing w:val="1"/>
          <w:sz w:val="20"/>
          <w:szCs w:val="20"/>
        </w:rPr>
        <w:t>v</w:t>
      </w:r>
      <w:r>
        <w:rPr>
          <w:rFonts w:ascii="Calibri" w:hAnsi="Calibri" w:eastAsia="Calibri" w:cs="Calibri"/>
          <w:color w:val="000000"/>
          <w:spacing w:val="-1"/>
          <w:sz w:val="20"/>
          <w:szCs w:val="20"/>
        </w:rPr>
        <w:t>e</w:t>
      </w:r>
      <w:r>
        <w:rPr>
          <w:rFonts w:ascii="Calibri" w:hAnsi="Calibri" w:eastAsia="Calibri" w:cs="Calibri"/>
          <w:color w:val="000000"/>
          <w:spacing w:val="1"/>
          <w:sz w:val="20"/>
          <w:szCs w:val="20"/>
        </w:rPr>
        <w:t>n</w:t>
      </w:r>
      <w:r>
        <w:rPr>
          <w:rFonts w:ascii="Calibri" w:hAnsi="Calibri" w:eastAsia="Calibri" w:cs="Calibri"/>
          <w:color w:val="000000"/>
          <w:sz w:val="20"/>
          <w:szCs w:val="20"/>
        </w:rPr>
        <w:t>t,</w:t>
      </w:r>
      <w:r>
        <w:rPr>
          <w:rFonts w:ascii="Calibri" w:hAnsi="Calibri" w:eastAsia="Calibri" w:cs="Calibri"/>
          <w:color w:val="000000"/>
          <w:spacing w:val="-6"/>
          <w:sz w:val="20"/>
          <w:szCs w:val="20"/>
        </w:rPr>
        <w:t xml:space="preserve"> </w:t>
      </w:r>
      <w:r>
        <w:rPr>
          <w:rFonts w:ascii="Calibri" w:hAnsi="Calibri" w:eastAsia="Calibri" w:cs="Calibri"/>
          <w:color w:val="000000"/>
          <w:spacing w:val="1"/>
          <w:sz w:val="20"/>
          <w:szCs w:val="20"/>
        </w:rPr>
        <w:t>p</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pacing w:val="1"/>
          <w:sz w:val="20"/>
          <w:szCs w:val="20"/>
        </w:rPr>
        <w:t>p</w:t>
      </w:r>
      <w:r>
        <w:rPr>
          <w:rFonts w:ascii="Calibri" w:hAnsi="Calibri" w:eastAsia="Calibri" w:cs="Calibri"/>
          <w:color w:val="000000"/>
          <w:sz w:val="20"/>
          <w:szCs w:val="20"/>
        </w:rPr>
        <w:t>are</w:t>
      </w:r>
      <w:r>
        <w:rPr>
          <w:rFonts w:ascii="Calibri" w:hAnsi="Calibri" w:eastAsia="Calibri" w:cs="Calibri"/>
          <w:color w:val="000000"/>
          <w:spacing w:val="-7"/>
          <w:sz w:val="20"/>
          <w:szCs w:val="20"/>
        </w:rPr>
        <w:t xml:space="preserve"> </w:t>
      </w:r>
      <w:r>
        <w:rPr>
          <w:rFonts w:ascii="Calibri" w:hAnsi="Calibri" w:eastAsia="Calibri" w:cs="Calibri"/>
          <w:color w:val="000000"/>
          <w:sz w:val="20"/>
          <w:szCs w:val="20"/>
        </w:rPr>
        <w:t>for</w:t>
      </w:r>
      <w:r>
        <w:rPr>
          <w:rFonts w:ascii="Calibri" w:hAnsi="Calibri" w:eastAsia="Calibri" w:cs="Calibri"/>
          <w:color w:val="000000"/>
          <w:spacing w:val="-1"/>
          <w:sz w:val="20"/>
          <w:szCs w:val="20"/>
        </w:rPr>
        <w:t xml:space="preserve"> </w:t>
      </w:r>
      <w:r>
        <w:rPr>
          <w:rFonts w:ascii="Calibri" w:hAnsi="Calibri" w:eastAsia="Calibri" w:cs="Calibri"/>
          <w:color w:val="000000"/>
          <w:sz w:val="20"/>
          <w:szCs w:val="20"/>
        </w:rPr>
        <w:t>a</w:t>
      </w:r>
      <w:r>
        <w:rPr>
          <w:rFonts w:ascii="Calibri" w:hAnsi="Calibri" w:eastAsia="Calibri" w:cs="Calibri"/>
          <w:color w:val="000000"/>
          <w:spacing w:val="1"/>
          <w:sz w:val="20"/>
          <w:szCs w:val="20"/>
        </w:rPr>
        <w:t>n</w:t>
      </w:r>
      <w:r>
        <w:rPr>
          <w:rFonts w:ascii="Calibri" w:hAnsi="Calibri" w:eastAsia="Calibri" w:cs="Calibri"/>
          <w:color w:val="000000"/>
          <w:sz w:val="20"/>
          <w:szCs w:val="20"/>
        </w:rPr>
        <w:t>d</w:t>
      </w:r>
    </w:p>
    <w:p w:rsidR="00053E75" w:rsidRDefault="00BF1E13" w14:paraId="097DF203" w14:textId="77777777">
      <w:pPr>
        <w:spacing w:before="22" w:after="0" w:line="257" w:lineRule="auto"/>
        <w:ind w:left="820" w:right="795"/>
        <w:rPr>
          <w:rFonts w:ascii="Calibri" w:hAnsi="Calibri" w:eastAsia="Calibri" w:cs="Calibri"/>
          <w:sz w:val="20"/>
          <w:szCs w:val="20"/>
        </w:rPr>
      </w:pPr>
      <w:r>
        <w:rPr>
          <w:rFonts w:ascii="Calibri" w:hAnsi="Calibri" w:eastAsia="Calibri" w:cs="Calibri"/>
          <w:spacing w:val="-1"/>
          <w:sz w:val="20"/>
          <w:szCs w:val="20"/>
        </w:rPr>
        <w:t>w</w:t>
      </w:r>
      <w:r>
        <w:rPr>
          <w:rFonts w:ascii="Calibri" w:hAnsi="Calibri" w:eastAsia="Calibri" w:cs="Calibri"/>
          <w:sz w:val="20"/>
          <w:szCs w:val="20"/>
        </w:rPr>
        <w:t>it</w:t>
      </w:r>
      <w:r>
        <w:rPr>
          <w:rFonts w:ascii="Calibri" w:hAnsi="Calibri" w:eastAsia="Calibri" w:cs="Calibri"/>
          <w:spacing w:val="1"/>
          <w:sz w:val="20"/>
          <w:szCs w:val="20"/>
        </w:rPr>
        <w:t>hs</w:t>
      </w:r>
      <w:r>
        <w:rPr>
          <w:rFonts w:ascii="Calibri" w:hAnsi="Calibri" w:eastAsia="Calibri" w:cs="Calibri"/>
          <w:sz w:val="20"/>
          <w:szCs w:val="20"/>
        </w:rPr>
        <w:t>t</w:t>
      </w:r>
      <w:r>
        <w:rPr>
          <w:rFonts w:ascii="Calibri" w:hAnsi="Calibri" w:eastAsia="Calibri" w:cs="Calibri"/>
          <w:spacing w:val="1"/>
          <w:sz w:val="20"/>
          <w:szCs w:val="20"/>
        </w:rPr>
        <w:t>an</w:t>
      </w:r>
      <w:r>
        <w:rPr>
          <w:rFonts w:ascii="Calibri" w:hAnsi="Calibri" w:eastAsia="Calibri" w:cs="Calibri"/>
          <w:sz w:val="20"/>
          <w:szCs w:val="20"/>
        </w:rPr>
        <w:t>d</w:t>
      </w:r>
      <w:r>
        <w:rPr>
          <w:rFonts w:ascii="Calibri" w:hAnsi="Calibri" w:eastAsia="Calibri" w:cs="Calibri"/>
          <w:spacing w:val="-7"/>
          <w:sz w:val="20"/>
          <w:szCs w:val="20"/>
        </w:rPr>
        <w:t xml:space="preserve"> </w:t>
      </w:r>
      <w:r>
        <w:rPr>
          <w:rFonts w:ascii="Calibri" w:hAnsi="Calibri" w:eastAsia="Calibri" w:cs="Calibri"/>
          <w:spacing w:val="2"/>
          <w:sz w:val="20"/>
          <w:szCs w:val="20"/>
        </w:rPr>
        <w:t>s</w:t>
      </w:r>
      <w:r>
        <w:rPr>
          <w:rFonts w:ascii="Calibri" w:hAnsi="Calibri" w:eastAsia="Calibri" w:cs="Calibri"/>
          <w:spacing w:val="1"/>
          <w:sz w:val="20"/>
          <w:szCs w:val="20"/>
        </w:rPr>
        <w:t>h</w:t>
      </w:r>
      <w:r>
        <w:rPr>
          <w:rFonts w:ascii="Calibri" w:hAnsi="Calibri" w:eastAsia="Calibri" w:cs="Calibri"/>
          <w:sz w:val="20"/>
          <w:szCs w:val="20"/>
        </w:rPr>
        <w:t>oc</w:t>
      </w:r>
      <w:r>
        <w:rPr>
          <w:rFonts w:ascii="Calibri" w:hAnsi="Calibri" w:eastAsia="Calibri" w:cs="Calibri"/>
          <w:spacing w:val="-2"/>
          <w:sz w:val="20"/>
          <w:szCs w:val="20"/>
        </w:rPr>
        <w:t>k</w:t>
      </w:r>
      <w:r>
        <w:rPr>
          <w:rFonts w:ascii="Calibri" w:hAnsi="Calibri" w:eastAsia="Calibri" w:cs="Calibri"/>
          <w:spacing w:val="1"/>
          <w:sz w:val="20"/>
          <w:szCs w:val="20"/>
        </w:rPr>
        <w:t>s</w:t>
      </w:r>
      <w:r>
        <w:rPr>
          <w:rFonts w:ascii="Calibri" w:hAnsi="Calibri" w:eastAsia="Calibri" w:cs="Calibri"/>
          <w:sz w:val="20"/>
          <w:szCs w:val="20"/>
        </w:rPr>
        <w:t>.</w:t>
      </w:r>
      <w:r>
        <w:rPr>
          <w:rFonts w:ascii="Calibri" w:hAnsi="Calibri" w:eastAsia="Calibri" w:cs="Calibri"/>
          <w:spacing w:val="-6"/>
          <w:sz w:val="20"/>
          <w:szCs w:val="20"/>
        </w:rPr>
        <w:t xml:space="preserve"> </w:t>
      </w:r>
      <w:r>
        <w:rPr>
          <w:rFonts w:ascii="Calibri" w:hAnsi="Calibri" w:eastAsia="Calibri" w:cs="Calibri"/>
          <w:sz w:val="20"/>
          <w:szCs w:val="20"/>
        </w:rPr>
        <w:t>It</w:t>
      </w:r>
      <w:r>
        <w:rPr>
          <w:rFonts w:ascii="Calibri" w:hAnsi="Calibri" w:eastAsia="Calibri" w:cs="Calibri"/>
          <w:spacing w:val="-1"/>
          <w:sz w:val="20"/>
          <w:szCs w:val="20"/>
        </w:rPr>
        <w:t xml:space="preserve"> </w:t>
      </w:r>
      <w:r>
        <w:rPr>
          <w:rFonts w:ascii="Calibri" w:hAnsi="Calibri" w:eastAsia="Calibri" w:cs="Calibri"/>
          <w:sz w:val="20"/>
          <w:szCs w:val="20"/>
        </w:rPr>
        <w:t>is</w:t>
      </w:r>
      <w:r>
        <w:rPr>
          <w:rFonts w:ascii="Calibri" w:hAnsi="Calibri" w:eastAsia="Calibri" w:cs="Calibri"/>
          <w:spacing w:val="-2"/>
          <w:sz w:val="20"/>
          <w:szCs w:val="20"/>
        </w:rPr>
        <w:t xml:space="preserve"> </w:t>
      </w:r>
      <w:r>
        <w:rPr>
          <w:rFonts w:ascii="Calibri" w:hAnsi="Calibri" w:eastAsia="Calibri" w:cs="Calibri"/>
          <w:spacing w:val="1"/>
          <w:sz w:val="20"/>
          <w:szCs w:val="20"/>
        </w:rPr>
        <w:t>a</w:t>
      </w:r>
      <w:r>
        <w:rPr>
          <w:rFonts w:ascii="Calibri" w:hAnsi="Calibri" w:eastAsia="Calibri" w:cs="Calibri"/>
          <w:sz w:val="20"/>
          <w:szCs w:val="20"/>
        </w:rPr>
        <w:t>n</w:t>
      </w:r>
      <w:r>
        <w:rPr>
          <w:rFonts w:ascii="Calibri" w:hAnsi="Calibri" w:eastAsia="Calibri" w:cs="Calibri"/>
          <w:spacing w:val="-1"/>
          <w:sz w:val="20"/>
          <w:szCs w:val="20"/>
        </w:rPr>
        <w:t xml:space="preserve"> </w:t>
      </w:r>
      <w:r>
        <w:rPr>
          <w:rFonts w:ascii="Calibri" w:hAnsi="Calibri" w:eastAsia="Calibri" w:cs="Calibri"/>
          <w:spacing w:val="1"/>
          <w:sz w:val="20"/>
          <w:szCs w:val="20"/>
        </w:rPr>
        <w:t>ob</w:t>
      </w:r>
      <w:r>
        <w:rPr>
          <w:rFonts w:ascii="Calibri" w:hAnsi="Calibri" w:eastAsia="Calibri" w:cs="Calibri"/>
          <w:sz w:val="20"/>
          <w:szCs w:val="20"/>
        </w:rPr>
        <w:t>j</w:t>
      </w:r>
      <w:r>
        <w:rPr>
          <w:rFonts w:ascii="Calibri" w:hAnsi="Calibri" w:eastAsia="Calibri" w:cs="Calibri"/>
          <w:spacing w:val="-3"/>
          <w:sz w:val="20"/>
          <w:szCs w:val="20"/>
        </w:rPr>
        <w:t>e</w:t>
      </w:r>
      <w:r>
        <w:rPr>
          <w:rFonts w:ascii="Calibri" w:hAnsi="Calibri" w:eastAsia="Calibri" w:cs="Calibri"/>
          <w:sz w:val="20"/>
          <w:szCs w:val="20"/>
        </w:rPr>
        <w:t>cti</w:t>
      </w:r>
      <w:r>
        <w:rPr>
          <w:rFonts w:ascii="Calibri" w:hAnsi="Calibri" w:eastAsia="Calibri" w:cs="Calibri"/>
          <w:spacing w:val="1"/>
          <w:sz w:val="20"/>
          <w:szCs w:val="20"/>
        </w:rPr>
        <w:t>v</w:t>
      </w:r>
      <w:r>
        <w:rPr>
          <w:rFonts w:ascii="Calibri" w:hAnsi="Calibri" w:eastAsia="Calibri" w:cs="Calibri"/>
          <w:sz w:val="20"/>
          <w:szCs w:val="20"/>
        </w:rPr>
        <w:t>e</w:t>
      </w:r>
      <w:r>
        <w:rPr>
          <w:rFonts w:ascii="Calibri" w:hAnsi="Calibri" w:eastAsia="Calibri" w:cs="Calibri"/>
          <w:spacing w:val="-8"/>
          <w:sz w:val="20"/>
          <w:szCs w:val="20"/>
        </w:rPr>
        <w:t xml:space="preserve"> </w:t>
      </w:r>
      <w:r>
        <w:rPr>
          <w:rFonts w:ascii="Calibri" w:hAnsi="Calibri" w:eastAsia="Calibri" w:cs="Calibri"/>
          <w:spacing w:val="1"/>
          <w:sz w:val="20"/>
          <w:szCs w:val="20"/>
        </w:rPr>
        <w:t>th</w:t>
      </w:r>
      <w:r>
        <w:rPr>
          <w:rFonts w:ascii="Calibri" w:hAnsi="Calibri" w:eastAsia="Calibri" w:cs="Calibri"/>
          <w:sz w:val="20"/>
          <w:szCs w:val="20"/>
        </w:rPr>
        <w:t>at</w:t>
      </w:r>
      <w:r>
        <w:rPr>
          <w:rFonts w:ascii="Calibri" w:hAnsi="Calibri" w:eastAsia="Calibri" w:cs="Calibri"/>
          <w:spacing w:val="-2"/>
          <w:sz w:val="20"/>
          <w:szCs w:val="20"/>
        </w:rPr>
        <w:t xml:space="preserve"> </w:t>
      </w:r>
      <w:r>
        <w:rPr>
          <w:rFonts w:ascii="Calibri" w:hAnsi="Calibri" w:eastAsia="Calibri" w:cs="Calibri"/>
          <w:sz w:val="20"/>
          <w:szCs w:val="20"/>
        </w:rPr>
        <w:t>mig</w:t>
      </w:r>
      <w:r>
        <w:rPr>
          <w:rFonts w:ascii="Calibri" w:hAnsi="Calibri" w:eastAsia="Calibri" w:cs="Calibri"/>
          <w:spacing w:val="1"/>
          <w:sz w:val="20"/>
          <w:szCs w:val="20"/>
        </w:rPr>
        <w:t>h</w:t>
      </w:r>
      <w:r>
        <w:rPr>
          <w:rFonts w:ascii="Calibri" w:hAnsi="Calibri" w:eastAsia="Calibri" w:cs="Calibri"/>
          <w:sz w:val="20"/>
          <w:szCs w:val="20"/>
        </w:rPr>
        <w:t>t</w:t>
      </w:r>
      <w:r>
        <w:rPr>
          <w:rFonts w:ascii="Calibri" w:hAnsi="Calibri" w:eastAsia="Calibri" w:cs="Calibri"/>
          <w:spacing w:val="-4"/>
          <w:sz w:val="20"/>
          <w:szCs w:val="20"/>
        </w:rPr>
        <w:t xml:space="preserve"> </w:t>
      </w:r>
      <w:r>
        <w:rPr>
          <w:rFonts w:ascii="Calibri" w:hAnsi="Calibri" w:eastAsia="Calibri" w:cs="Calibri"/>
          <w:spacing w:val="1"/>
          <w:sz w:val="20"/>
          <w:szCs w:val="20"/>
        </w:rPr>
        <w:t>b</w:t>
      </w:r>
      <w:r>
        <w:rPr>
          <w:rFonts w:ascii="Calibri" w:hAnsi="Calibri" w:eastAsia="Calibri" w:cs="Calibri"/>
          <w:sz w:val="20"/>
          <w:szCs w:val="20"/>
        </w:rPr>
        <w:t>e</w:t>
      </w:r>
      <w:r>
        <w:rPr>
          <w:rFonts w:ascii="Calibri" w:hAnsi="Calibri" w:eastAsia="Calibri" w:cs="Calibri"/>
          <w:spacing w:val="-3"/>
          <w:sz w:val="20"/>
          <w:szCs w:val="20"/>
        </w:rPr>
        <w:t xml:space="preserve"> </w:t>
      </w:r>
      <w:r>
        <w:rPr>
          <w:rFonts w:ascii="Calibri" w:hAnsi="Calibri" w:eastAsia="Calibri" w:cs="Calibri"/>
          <w:sz w:val="20"/>
          <w:szCs w:val="20"/>
        </w:rPr>
        <w:t>mo</w:t>
      </w:r>
      <w:r>
        <w:rPr>
          <w:rFonts w:ascii="Calibri" w:hAnsi="Calibri" w:eastAsia="Calibri" w:cs="Calibri"/>
          <w:spacing w:val="2"/>
          <w:sz w:val="20"/>
          <w:szCs w:val="20"/>
        </w:rPr>
        <w:t>s</w:t>
      </w:r>
      <w:r>
        <w:rPr>
          <w:rFonts w:ascii="Calibri" w:hAnsi="Calibri" w:eastAsia="Calibri" w:cs="Calibri"/>
          <w:sz w:val="20"/>
          <w:szCs w:val="20"/>
        </w:rPr>
        <w:t>t</w:t>
      </w:r>
      <w:r>
        <w:rPr>
          <w:rFonts w:ascii="Calibri" w:hAnsi="Calibri" w:eastAsia="Calibri" w:cs="Calibri"/>
          <w:spacing w:val="-3"/>
          <w:sz w:val="20"/>
          <w:szCs w:val="20"/>
        </w:rPr>
        <w:t xml:space="preserve"> </w:t>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z w:val="20"/>
          <w:szCs w:val="20"/>
        </w:rPr>
        <w:t>l</w:t>
      </w:r>
      <w:r>
        <w:rPr>
          <w:rFonts w:ascii="Calibri" w:hAnsi="Calibri" w:eastAsia="Calibri" w:cs="Calibri"/>
          <w:spacing w:val="-1"/>
          <w:sz w:val="20"/>
          <w:szCs w:val="20"/>
        </w:rPr>
        <w:t>e</w:t>
      </w:r>
      <w:r>
        <w:rPr>
          <w:rFonts w:ascii="Calibri" w:hAnsi="Calibri" w:eastAsia="Calibri" w:cs="Calibri"/>
          <w:spacing w:val="3"/>
          <w:sz w:val="20"/>
          <w:szCs w:val="20"/>
        </w:rPr>
        <w:t>v</w:t>
      </w:r>
      <w:r>
        <w:rPr>
          <w:rFonts w:ascii="Calibri" w:hAnsi="Calibri" w:eastAsia="Calibri" w:cs="Calibri"/>
          <w:sz w:val="20"/>
          <w:szCs w:val="20"/>
        </w:rPr>
        <w:t>a</w:t>
      </w:r>
      <w:r>
        <w:rPr>
          <w:rFonts w:ascii="Calibri" w:hAnsi="Calibri" w:eastAsia="Calibri" w:cs="Calibri"/>
          <w:spacing w:val="1"/>
          <w:sz w:val="20"/>
          <w:szCs w:val="20"/>
        </w:rPr>
        <w:t>n</w:t>
      </w:r>
      <w:r>
        <w:rPr>
          <w:rFonts w:ascii="Calibri" w:hAnsi="Calibri" w:eastAsia="Calibri" w:cs="Calibri"/>
          <w:sz w:val="20"/>
          <w:szCs w:val="20"/>
        </w:rPr>
        <w:t>t</w:t>
      </w:r>
      <w:r>
        <w:rPr>
          <w:rFonts w:ascii="Calibri" w:hAnsi="Calibri" w:eastAsia="Calibri" w:cs="Calibri"/>
          <w:spacing w:val="-6"/>
          <w:sz w:val="20"/>
          <w:szCs w:val="20"/>
        </w:rPr>
        <w:t xml:space="preserve"> </w:t>
      </w:r>
      <w:r>
        <w:rPr>
          <w:rFonts w:ascii="Calibri" w:hAnsi="Calibri" w:eastAsia="Calibri" w:cs="Calibri"/>
          <w:sz w:val="20"/>
          <w:szCs w:val="20"/>
        </w:rPr>
        <w:t>in</w:t>
      </w:r>
      <w:r>
        <w:rPr>
          <w:rFonts w:ascii="Calibri" w:hAnsi="Calibri" w:eastAsia="Calibri" w:cs="Calibri"/>
          <w:spacing w:val="-2"/>
          <w:sz w:val="20"/>
          <w:szCs w:val="20"/>
        </w:rPr>
        <w:t xml:space="preserve"> </w:t>
      </w:r>
      <w:r>
        <w:rPr>
          <w:rFonts w:ascii="Calibri" w:hAnsi="Calibri" w:eastAsia="Calibri" w:cs="Calibri"/>
          <w:spacing w:val="1"/>
          <w:sz w:val="20"/>
          <w:szCs w:val="20"/>
        </w:rPr>
        <w:t>p</w:t>
      </w:r>
      <w:r>
        <w:rPr>
          <w:rFonts w:ascii="Calibri" w:hAnsi="Calibri" w:eastAsia="Calibri" w:cs="Calibri"/>
          <w:sz w:val="20"/>
          <w:szCs w:val="20"/>
        </w:rPr>
        <w:t>r</w:t>
      </w:r>
      <w:r>
        <w:rPr>
          <w:rFonts w:ascii="Calibri" w:hAnsi="Calibri" w:eastAsia="Calibri" w:cs="Calibri"/>
          <w:spacing w:val="1"/>
          <w:sz w:val="20"/>
          <w:szCs w:val="20"/>
        </w:rPr>
        <w:t>o</w:t>
      </w:r>
      <w:r>
        <w:rPr>
          <w:rFonts w:ascii="Calibri" w:hAnsi="Calibri" w:eastAsia="Calibri" w:cs="Calibri"/>
          <w:sz w:val="20"/>
          <w:szCs w:val="20"/>
        </w:rPr>
        <w:t>tr</w:t>
      </w:r>
      <w:r>
        <w:rPr>
          <w:rFonts w:ascii="Calibri" w:hAnsi="Calibri" w:eastAsia="Calibri" w:cs="Calibri"/>
          <w:spacing w:val="1"/>
          <w:sz w:val="20"/>
          <w:szCs w:val="20"/>
        </w:rPr>
        <w:t>a</w:t>
      </w:r>
      <w:r>
        <w:rPr>
          <w:rFonts w:ascii="Calibri" w:hAnsi="Calibri" w:eastAsia="Calibri" w:cs="Calibri"/>
          <w:sz w:val="20"/>
          <w:szCs w:val="20"/>
        </w:rPr>
        <w:t>cted</w:t>
      </w:r>
      <w:r>
        <w:rPr>
          <w:rFonts w:ascii="Calibri" w:hAnsi="Calibri" w:eastAsia="Calibri" w:cs="Calibri"/>
          <w:spacing w:val="-8"/>
          <w:sz w:val="20"/>
          <w:szCs w:val="20"/>
        </w:rPr>
        <w:t xml:space="preserve"> </w:t>
      </w:r>
      <w:r>
        <w:rPr>
          <w:rFonts w:ascii="Calibri" w:hAnsi="Calibri" w:eastAsia="Calibri" w:cs="Calibri"/>
          <w:sz w:val="20"/>
          <w:szCs w:val="20"/>
        </w:rPr>
        <w:t>cri</w:t>
      </w:r>
      <w:r>
        <w:rPr>
          <w:rFonts w:ascii="Calibri" w:hAnsi="Calibri" w:eastAsia="Calibri" w:cs="Calibri"/>
          <w:spacing w:val="1"/>
          <w:sz w:val="20"/>
          <w:szCs w:val="20"/>
        </w:rPr>
        <w:t>s</w:t>
      </w:r>
      <w:r>
        <w:rPr>
          <w:rFonts w:ascii="Calibri" w:hAnsi="Calibri" w:eastAsia="Calibri" w:cs="Calibri"/>
          <w:spacing w:val="-1"/>
          <w:sz w:val="20"/>
          <w:szCs w:val="20"/>
        </w:rPr>
        <w:t>e</w:t>
      </w:r>
      <w:r>
        <w:rPr>
          <w:rFonts w:ascii="Calibri" w:hAnsi="Calibri" w:eastAsia="Calibri" w:cs="Calibri"/>
          <w:sz w:val="20"/>
          <w:szCs w:val="20"/>
        </w:rPr>
        <w:t>s</w:t>
      </w:r>
      <w:r>
        <w:rPr>
          <w:rFonts w:ascii="Calibri" w:hAnsi="Calibri" w:eastAsia="Calibri" w:cs="Calibri"/>
          <w:spacing w:val="-4"/>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2"/>
          <w:sz w:val="20"/>
          <w:szCs w:val="20"/>
        </w:rPr>
        <w:t xml:space="preserve"> </w:t>
      </w:r>
      <w:r>
        <w:rPr>
          <w:rFonts w:ascii="Calibri" w:hAnsi="Calibri" w:eastAsia="Calibri" w:cs="Calibri"/>
          <w:sz w:val="20"/>
          <w:szCs w:val="20"/>
        </w:rPr>
        <w:t>ar</w:t>
      </w:r>
      <w:r>
        <w:rPr>
          <w:rFonts w:ascii="Calibri" w:hAnsi="Calibri" w:eastAsia="Calibri" w:cs="Calibri"/>
          <w:spacing w:val="-3"/>
          <w:sz w:val="20"/>
          <w:szCs w:val="20"/>
        </w:rPr>
        <w:t>e</w:t>
      </w:r>
      <w:r>
        <w:rPr>
          <w:rFonts w:ascii="Calibri" w:hAnsi="Calibri" w:eastAsia="Calibri" w:cs="Calibri"/>
          <w:sz w:val="20"/>
          <w:szCs w:val="20"/>
        </w:rPr>
        <w:t>as</w:t>
      </w:r>
      <w:r>
        <w:rPr>
          <w:rFonts w:ascii="Calibri" w:hAnsi="Calibri" w:eastAsia="Calibri" w:cs="Calibri"/>
          <w:spacing w:val="-2"/>
          <w:sz w:val="20"/>
          <w:szCs w:val="20"/>
        </w:rPr>
        <w:t xml:space="preserve"> </w:t>
      </w:r>
      <w:r>
        <w:rPr>
          <w:rFonts w:ascii="Calibri" w:hAnsi="Calibri" w:eastAsia="Calibri" w:cs="Calibri"/>
          <w:spacing w:val="1"/>
          <w:sz w:val="20"/>
          <w:szCs w:val="20"/>
        </w:rPr>
        <w:t>th</w:t>
      </w:r>
      <w:r>
        <w:rPr>
          <w:rFonts w:ascii="Calibri" w:hAnsi="Calibri" w:eastAsia="Calibri" w:cs="Calibri"/>
          <w:sz w:val="20"/>
          <w:szCs w:val="20"/>
        </w:rPr>
        <w:t>at</w:t>
      </w:r>
      <w:r>
        <w:rPr>
          <w:rFonts w:ascii="Calibri" w:hAnsi="Calibri" w:eastAsia="Calibri" w:cs="Calibri"/>
          <w:spacing w:val="-2"/>
          <w:sz w:val="20"/>
          <w:szCs w:val="20"/>
        </w:rPr>
        <w:t xml:space="preserve"> </w:t>
      </w:r>
      <w:r>
        <w:rPr>
          <w:rFonts w:ascii="Calibri" w:hAnsi="Calibri" w:eastAsia="Calibri" w:cs="Calibri"/>
          <w:spacing w:val="1"/>
          <w:sz w:val="20"/>
          <w:szCs w:val="20"/>
        </w:rPr>
        <w:t>a</w:t>
      </w:r>
      <w:r>
        <w:rPr>
          <w:rFonts w:ascii="Calibri" w:hAnsi="Calibri" w:eastAsia="Calibri" w:cs="Calibri"/>
          <w:sz w:val="20"/>
          <w:szCs w:val="20"/>
        </w:rPr>
        <w:t>re</w:t>
      </w:r>
      <w:r>
        <w:rPr>
          <w:rFonts w:ascii="Calibri" w:hAnsi="Calibri" w:eastAsia="Calibri" w:cs="Calibri"/>
          <w:spacing w:val="-4"/>
          <w:sz w:val="20"/>
          <w:szCs w:val="20"/>
        </w:rPr>
        <w:t xml:space="preserve"> </w:t>
      </w:r>
      <w:r>
        <w:rPr>
          <w:rFonts w:ascii="Calibri" w:hAnsi="Calibri" w:eastAsia="Calibri" w:cs="Calibri"/>
          <w:spacing w:val="1"/>
          <w:sz w:val="20"/>
          <w:szCs w:val="20"/>
        </w:rPr>
        <w:t>a</w:t>
      </w:r>
      <w:r>
        <w:rPr>
          <w:rFonts w:ascii="Calibri" w:hAnsi="Calibri" w:eastAsia="Calibri" w:cs="Calibri"/>
          <w:sz w:val="20"/>
          <w:szCs w:val="20"/>
        </w:rPr>
        <w:t>t</w:t>
      </w:r>
      <w:r>
        <w:rPr>
          <w:rFonts w:ascii="Calibri" w:hAnsi="Calibri" w:eastAsia="Calibri" w:cs="Calibri"/>
          <w:spacing w:val="-1"/>
          <w:sz w:val="20"/>
          <w:szCs w:val="20"/>
        </w:rPr>
        <w:t xml:space="preserve"> </w:t>
      </w:r>
      <w:r>
        <w:rPr>
          <w:rFonts w:ascii="Calibri" w:hAnsi="Calibri" w:eastAsia="Calibri" w:cs="Calibri"/>
          <w:sz w:val="20"/>
          <w:szCs w:val="20"/>
        </w:rPr>
        <w:t>r</w:t>
      </w:r>
      <w:r>
        <w:rPr>
          <w:rFonts w:ascii="Calibri" w:hAnsi="Calibri" w:eastAsia="Calibri" w:cs="Calibri"/>
          <w:spacing w:val="-2"/>
          <w:sz w:val="20"/>
          <w:szCs w:val="20"/>
        </w:rPr>
        <w:t>i</w:t>
      </w:r>
      <w:r>
        <w:rPr>
          <w:rFonts w:ascii="Calibri" w:hAnsi="Calibri" w:eastAsia="Calibri" w:cs="Calibri"/>
          <w:spacing w:val="1"/>
          <w:sz w:val="20"/>
          <w:szCs w:val="20"/>
        </w:rPr>
        <w:t>s</w:t>
      </w:r>
      <w:r>
        <w:rPr>
          <w:rFonts w:ascii="Calibri" w:hAnsi="Calibri" w:eastAsia="Calibri" w:cs="Calibri"/>
          <w:sz w:val="20"/>
          <w:szCs w:val="20"/>
        </w:rPr>
        <w:t>k</w:t>
      </w:r>
      <w:r>
        <w:rPr>
          <w:rFonts w:ascii="Calibri" w:hAnsi="Calibri" w:eastAsia="Calibri" w:cs="Calibri"/>
          <w:spacing w:val="-2"/>
          <w:sz w:val="20"/>
          <w:szCs w:val="20"/>
        </w:rPr>
        <w:t xml:space="preserve"> </w:t>
      </w:r>
      <w:r>
        <w:rPr>
          <w:rFonts w:ascii="Calibri" w:hAnsi="Calibri" w:eastAsia="Calibri" w:cs="Calibri"/>
          <w:sz w:val="20"/>
          <w:szCs w:val="20"/>
        </w:rPr>
        <w:t>of</w:t>
      </w:r>
      <w:r>
        <w:rPr>
          <w:rFonts w:ascii="Calibri" w:hAnsi="Calibri" w:eastAsia="Calibri" w:cs="Calibri"/>
          <w:spacing w:val="-3"/>
          <w:sz w:val="20"/>
          <w:szCs w:val="20"/>
        </w:rPr>
        <w:t xml:space="preserve"> </w:t>
      </w:r>
      <w:r>
        <w:rPr>
          <w:rFonts w:ascii="Calibri" w:hAnsi="Calibri" w:eastAsia="Calibri" w:cs="Calibri"/>
          <w:spacing w:val="1"/>
          <w:sz w:val="20"/>
          <w:szCs w:val="20"/>
        </w:rPr>
        <w:t>n</w:t>
      </w:r>
      <w:r>
        <w:rPr>
          <w:rFonts w:ascii="Calibri" w:hAnsi="Calibri" w:eastAsia="Calibri" w:cs="Calibri"/>
          <w:sz w:val="20"/>
          <w:szCs w:val="20"/>
        </w:rPr>
        <w:t>a</w:t>
      </w:r>
      <w:r>
        <w:rPr>
          <w:rFonts w:ascii="Calibri" w:hAnsi="Calibri" w:eastAsia="Calibri" w:cs="Calibri"/>
          <w:spacing w:val="1"/>
          <w:sz w:val="20"/>
          <w:szCs w:val="20"/>
        </w:rPr>
        <w:t>tu</w:t>
      </w:r>
      <w:r>
        <w:rPr>
          <w:rFonts w:ascii="Calibri" w:hAnsi="Calibri" w:eastAsia="Calibri" w:cs="Calibri"/>
          <w:sz w:val="20"/>
          <w:szCs w:val="20"/>
        </w:rPr>
        <w:t xml:space="preserve">ral </w:t>
      </w:r>
      <w:r>
        <w:rPr>
          <w:rFonts w:ascii="Calibri" w:hAnsi="Calibri" w:eastAsia="Calibri" w:cs="Calibri"/>
          <w:spacing w:val="1"/>
          <w:sz w:val="20"/>
          <w:szCs w:val="20"/>
        </w:rPr>
        <w:t>h</w:t>
      </w:r>
      <w:r>
        <w:rPr>
          <w:rFonts w:ascii="Calibri" w:hAnsi="Calibri" w:eastAsia="Calibri" w:cs="Calibri"/>
          <w:sz w:val="20"/>
          <w:szCs w:val="20"/>
        </w:rPr>
        <w:t>a</w:t>
      </w:r>
      <w:r>
        <w:rPr>
          <w:rFonts w:ascii="Calibri" w:hAnsi="Calibri" w:eastAsia="Calibri" w:cs="Calibri"/>
          <w:spacing w:val="1"/>
          <w:sz w:val="20"/>
          <w:szCs w:val="20"/>
        </w:rPr>
        <w:t>z</w:t>
      </w:r>
      <w:r>
        <w:rPr>
          <w:rFonts w:ascii="Calibri" w:hAnsi="Calibri" w:eastAsia="Calibri" w:cs="Calibri"/>
          <w:sz w:val="20"/>
          <w:szCs w:val="20"/>
        </w:rPr>
        <w:t>ar</w:t>
      </w:r>
      <w:r>
        <w:rPr>
          <w:rFonts w:ascii="Calibri" w:hAnsi="Calibri" w:eastAsia="Calibri" w:cs="Calibri"/>
          <w:spacing w:val="1"/>
          <w:sz w:val="20"/>
          <w:szCs w:val="20"/>
        </w:rPr>
        <w:t>ds</w:t>
      </w:r>
      <w:r>
        <w:rPr>
          <w:rFonts w:ascii="Calibri" w:hAnsi="Calibri" w:eastAsia="Calibri" w:cs="Calibri"/>
          <w:sz w:val="20"/>
          <w:szCs w:val="20"/>
        </w:rPr>
        <w:t>.</w:t>
      </w:r>
      <w:r>
        <w:rPr>
          <w:rFonts w:ascii="Calibri" w:hAnsi="Calibri" w:eastAsia="Calibri" w:cs="Calibri"/>
          <w:spacing w:val="-6"/>
          <w:sz w:val="20"/>
          <w:szCs w:val="20"/>
        </w:rPr>
        <w:t xml:space="preserve"> </w:t>
      </w:r>
      <w:r>
        <w:rPr>
          <w:rFonts w:ascii="Calibri" w:hAnsi="Calibri" w:eastAsia="Calibri" w:cs="Calibri"/>
          <w:sz w:val="20"/>
          <w:szCs w:val="20"/>
        </w:rPr>
        <w:t>Pr</w:t>
      </w:r>
      <w:r>
        <w:rPr>
          <w:rFonts w:ascii="Calibri" w:hAnsi="Calibri" w:eastAsia="Calibri" w:cs="Calibri"/>
          <w:spacing w:val="1"/>
          <w:sz w:val="20"/>
          <w:szCs w:val="20"/>
        </w:rPr>
        <w:t>o</w:t>
      </w:r>
      <w:r>
        <w:rPr>
          <w:rFonts w:ascii="Calibri" w:hAnsi="Calibri" w:eastAsia="Calibri" w:cs="Calibri"/>
          <w:sz w:val="20"/>
          <w:szCs w:val="20"/>
        </w:rPr>
        <w:t>tecti</w:t>
      </w:r>
      <w:r>
        <w:rPr>
          <w:rFonts w:ascii="Calibri" w:hAnsi="Calibri" w:eastAsia="Calibri" w:cs="Calibri"/>
          <w:spacing w:val="1"/>
          <w:sz w:val="20"/>
          <w:szCs w:val="20"/>
        </w:rPr>
        <w:t>o</w:t>
      </w:r>
      <w:r>
        <w:rPr>
          <w:rFonts w:ascii="Calibri" w:hAnsi="Calibri" w:eastAsia="Calibri" w:cs="Calibri"/>
          <w:sz w:val="20"/>
          <w:szCs w:val="20"/>
        </w:rPr>
        <w:t>n</w:t>
      </w:r>
      <w:r>
        <w:rPr>
          <w:rFonts w:ascii="Calibri" w:hAnsi="Calibri" w:eastAsia="Calibri" w:cs="Calibri"/>
          <w:spacing w:val="-8"/>
          <w:sz w:val="20"/>
          <w:szCs w:val="20"/>
        </w:rPr>
        <w:t xml:space="preserve"> </w:t>
      </w:r>
      <w:r>
        <w:rPr>
          <w:rFonts w:ascii="Calibri" w:hAnsi="Calibri" w:eastAsia="Calibri" w:cs="Calibri"/>
          <w:sz w:val="20"/>
          <w:szCs w:val="20"/>
        </w:rPr>
        <w:t>el</w:t>
      </w:r>
      <w:r>
        <w:rPr>
          <w:rFonts w:ascii="Calibri" w:hAnsi="Calibri" w:eastAsia="Calibri" w:cs="Calibri"/>
          <w:spacing w:val="-1"/>
          <w:sz w:val="20"/>
          <w:szCs w:val="20"/>
        </w:rPr>
        <w:t>eme</w:t>
      </w:r>
      <w:r>
        <w:rPr>
          <w:rFonts w:ascii="Calibri" w:hAnsi="Calibri" w:eastAsia="Calibri" w:cs="Calibri"/>
          <w:spacing w:val="1"/>
          <w:sz w:val="20"/>
          <w:szCs w:val="20"/>
        </w:rPr>
        <w:t>n</w:t>
      </w:r>
      <w:r>
        <w:rPr>
          <w:rFonts w:ascii="Calibri" w:hAnsi="Calibri" w:eastAsia="Calibri" w:cs="Calibri"/>
          <w:sz w:val="20"/>
          <w:szCs w:val="20"/>
        </w:rPr>
        <w:t>ts</w:t>
      </w:r>
      <w:r>
        <w:rPr>
          <w:rFonts w:ascii="Calibri" w:hAnsi="Calibri" w:eastAsia="Calibri" w:cs="Calibri"/>
          <w:spacing w:val="-7"/>
          <w:sz w:val="20"/>
          <w:szCs w:val="20"/>
        </w:rPr>
        <w:t xml:space="preserve"> </w:t>
      </w:r>
      <w:r>
        <w:rPr>
          <w:rFonts w:ascii="Calibri" w:hAnsi="Calibri" w:eastAsia="Calibri" w:cs="Calibri"/>
          <w:sz w:val="20"/>
          <w:szCs w:val="20"/>
        </w:rPr>
        <w:t>mig</w:t>
      </w:r>
      <w:r>
        <w:rPr>
          <w:rFonts w:ascii="Calibri" w:hAnsi="Calibri" w:eastAsia="Calibri" w:cs="Calibri"/>
          <w:spacing w:val="1"/>
          <w:sz w:val="20"/>
          <w:szCs w:val="20"/>
        </w:rPr>
        <w:t>h</w:t>
      </w:r>
      <w:r>
        <w:rPr>
          <w:rFonts w:ascii="Calibri" w:hAnsi="Calibri" w:eastAsia="Calibri" w:cs="Calibri"/>
          <w:sz w:val="20"/>
          <w:szCs w:val="20"/>
        </w:rPr>
        <w:t>t</w:t>
      </w:r>
      <w:r>
        <w:rPr>
          <w:rFonts w:ascii="Calibri" w:hAnsi="Calibri" w:eastAsia="Calibri" w:cs="Calibri"/>
          <w:spacing w:val="-4"/>
          <w:sz w:val="20"/>
          <w:szCs w:val="20"/>
        </w:rPr>
        <w:t xml:space="preserve"> </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clu</w:t>
      </w:r>
      <w:r>
        <w:rPr>
          <w:rFonts w:ascii="Calibri" w:hAnsi="Calibri" w:eastAsia="Calibri" w:cs="Calibri"/>
          <w:spacing w:val="1"/>
          <w:sz w:val="20"/>
          <w:szCs w:val="20"/>
        </w:rPr>
        <w:t>d</w:t>
      </w:r>
      <w:r>
        <w:rPr>
          <w:rFonts w:ascii="Calibri" w:hAnsi="Calibri" w:eastAsia="Calibri" w:cs="Calibri"/>
          <w:sz w:val="20"/>
          <w:szCs w:val="20"/>
        </w:rPr>
        <w:t>e</w:t>
      </w:r>
      <w:r>
        <w:rPr>
          <w:rFonts w:ascii="Calibri" w:hAnsi="Calibri" w:eastAsia="Calibri" w:cs="Calibri"/>
          <w:spacing w:val="-7"/>
          <w:sz w:val="20"/>
          <w:szCs w:val="20"/>
        </w:rPr>
        <w:t xml:space="preserve"> </w:t>
      </w:r>
      <w:r>
        <w:rPr>
          <w:rFonts w:ascii="Calibri" w:hAnsi="Calibri" w:eastAsia="Calibri" w:cs="Calibri"/>
          <w:spacing w:val="1"/>
          <w:sz w:val="20"/>
          <w:szCs w:val="20"/>
        </w:rPr>
        <w:t>th</w:t>
      </w:r>
      <w:r>
        <w:rPr>
          <w:rFonts w:ascii="Calibri" w:hAnsi="Calibri" w:eastAsia="Calibri" w:cs="Calibri"/>
          <w:sz w:val="20"/>
          <w:szCs w:val="20"/>
        </w:rPr>
        <w:t>e</w:t>
      </w:r>
      <w:r>
        <w:rPr>
          <w:rFonts w:ascii="Calibri" w:hAnsi="Calibri" w:eastAsia="Calibri" w:cs="Calibri"/>
          <w:spacing w:val="-1"/>
          <w:sz w:val="20"/>
          <w:szCs w:val="20"/>
        </w:rPr>
        <w:t xml:space="preserve"> </w:t>
      </w:r>
      <w:r>
        <w:rPr>
          <w:rFonts w:ascii="Calibri" w:hAnsi="Calibri" w:eastAsia="Calibri" w:cs="Calibri"/>
          <w:sz w:val="20"/>
          <w:szCs w:val="20"/>
        </w:rPr>
        <w:t>lin</w:t>
      </w:r>
      <w:r>
        <w:rPr>
          <w:rFonts w:ascii="Calibri" w:hAnsi="Calibri" w:eastAsia="Calibri" w:cs="Calibri"/>
          <w:spacing w:val="1"/>
          <w:sz w:val="20"/>
          <w:szCs w:val="20"/>
        </w:rPr>
        <w:t>k</w:t>
      </w:r>
      <w:r>
        <w:rPr>
          <w:rFonts w:ascii="Calibri" w:hAnsi="Calibri" w:eastAsia="Calibri" w:cs="Calibri"/>
          <w:sz w:val="20"/>
          <w:szCs w:val="20"/>
        </w:rPr>
        <w:t>age</w:t>
      </w:r>
      <w:r>
        <w:rPr>
          <w:rFonts w:ascii="Calibri" w:hAnsi="Calibri" w:eastAsia="Calibri" w:cs="Calibri"/>
          <w:spacing w:val="-6"/>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f</w:t>
      </w:r>
      <w:r>
        <w:rPr>
          <w:rFonts w:ascii="Calibri" w:hAnsi="Calibri" w:eastAsia="Calibri" w:cs="Calibri"/>
          <w:spacing w:val="-3"/>
          <w:sz w:val="20"/>
          <w:szCs w:val="20"/>
        </w:rPr>
        <w:t xml:space="preserve"> </w:t>
      </w:r>
      <w:r>
        <w:rPr>
          <w:rFonts w:ascii="Calibri" w:hAnsi="Calibri" w:eastAsia="Calibri" w:cs="Calibri"/>
          <w:spacing w:val="3"/>
          <w:sz w:val="20"/>
          <w:szCs w:val="20"/>
        </w:rPr>
        <w:t>c</w:t>
      </w:r>
      <w:r>
        <w:rPr>
          <w:rFonts w:ascii="Calibri" w:hAnsi="Calibri" w:eastAsia="Calibri" w:cs="Calibri"/>
          <w:spacing w:val="1"/>
          <w:sz w:val="20"/>
          <w:szCs w:val="20"/>
        </w:rPr>
        <w:t>h</w:t>
      </w:r>
      <w:r>
        <w:rPr>
          <w:rFonts w:ascii="Calibri" w:hAnsi="Calibri" w:eastAsia="Calibri" w:cs="Calibri"/>
          <w:sz w:val="20"/>
          <w:szCs w:val="20"/>
        </w:rPr>
        <w:t>ild</w:t>
      </w:r>
      <w:r>
        <w:rPr>
          <w:rFonts w:ascii="Calibri" w:hAnsi="Calibri" w:eastAsia="Calibri" w:cs="Calibri"/>
          <w:spacing w:val="-3"/>
          <w:sz w:val="20"/>
          <w:szCs w:val="20"/>
        </w:rPr>
        <w:t xml:space="preserve"> </w:t>
      </w:r>
      <w:r>
        <w:rPr>
          <w:rFonts w:ascii="Calibri" w:hAnsi="Calibri" w:eastAsia="Calibri" w:cs="Calibri"/>
          <w:spacing w:val="1"/>
          <w:sz w:val="20"/>
          <w:szCs w:val="20"/>
        </w:rPr>
        <w:t>p</w:t>
      </w:r>
      <w:r>
        <w:rPr>
          <w:rFonts w:ascii="Calibri" w:hAnsi="Calibri" w:eastAsia="Calibri" w:cs="Calibri"/>
          <w:sz w:val="20"/>
          <w:szCs w:val="20"/>
        </w:rPr>
        <w:t>r</w:t>
      </w:r>
      <w:r>
        <w:rPr>
          <w:rFonts w:ascii="Calibri" w:hAnsi="Calibri" w:eastAsia="Calibri" w:cs="Calibri"/>
          <w:spacing w:val="1"/>
          <w:sz w:val="20"/>
          <w:szCs w:val="20"/>
        </w:rPr>
        <w:t>o</w:t>
      </w:r>
      <w:r>
        <w:rPr>
          <w:rFonts w:ascii="Calibri" w:hAnsi="Calibri" w:eastAsia="Calibri" w:cs="Calibri"/>
          <w:sz w:val="20"/>
          <w:szCs w:val="20"/>
        </w:rPr>
        <w:t>tection</w:t>
      </w:r>
      <w:r>
        <w:rPr>
          <w:rFonts w:ascii="Calibri" w:hAnsi="Calibri" w:eastAsia="Calibri" w:cs="Calibri"/>
          <w:spacing w:val="-8"/>
          <w:sz w:val="20"/>
          <w:szCs w:val="20"/>
        </w:rPr>
        <w:t xml:space="preserve"> </w:t>
      </w:r>
      <w:r>
        <w:rPr>
          <w:rFonts w:ascii="Calibri" w:hAnsi="Calibri" w:eastAsia="Calibri" w:cs="Calibri"/>
          <w:spacing w:val="2"/>
          <w:sz w:val="20"/>
          <w:szCs w:val="20"/>
        </w:rPr>
        <w:t>s</w:t>
      </w:r>
      <w:r>
        <w:rPr>
          <w:rFonts w:ascii="Calibri" w:hAnsi="Calibri" w:eastAsia="Calibri" w:cs="Calibri"/>
          <w:spacing w:val="1"/>
          <w:sz w:val="20"/>
          <w:szCs w:val="20"/>
        </w:rPr>
        <w:t>ys</w:t>
      </w:r>
      <w:r>
        <w:rPr>
          <w:rFonts w:ascii="Calibri" w:hAnsi="Calibri" w:eastAsia="Calibri" w:cs="Calibri"/>
          <w:sz w:val="20"/>
          <w:szCs w:val="20"/>
        </w:rPr>
        <w:t>te</w:t>
      </w:r>
      <w:r>
        <w:rPr>
          <w:rFonts w:ascii="Calibri" w:hAnsi="Calibri" w:eastAsia="Calibri" w:cs="Calibri"/>
          <w:spacing w:val="-1"/>
          <w:sz w:val="20"/>
          <w:szCs w:val="20"/>
        </w:rPr>
        <w:t>m</w:t>
      </w:r>
      <w:r>
        <w:rPr>
          <w:rFonts w:ascii="Calibri" w:hAnsi="Calibri" w:eastAsia="Calibri" w:cs="Calibri"/>
          <w:sz w:val="20"/>
          <w:szCs w:val="20"/>
        </w:rPr>
        <w:t>s</w:t>
      </w:r>
      <w:r>
        <w:rPr>
          <w:rFonts w:ascii="Calibri" w:hAnsi="Calibri" w:eastAsia="Calibri" w:cs="Calibri"/>
          <w:spacing w:val="-6"/>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4"/>
          <w:sz w:val="20"/>
          <w:szCs w:val="20"/>
        </w:rPr>
        <w:t xml:space="preserve"> </w:t>
      </w:r>
      <w:r>
        <w:rPr>
          <w:rFonts w:ascii="Calibri" w:hAnsi="Calibri" w:eastAsia="Calibri" w:cs="Calibri"/>
          <w:spacing w:val="1"/>
          <w:sz w:val="20"/>
          <w:szCs w:val="20"/>
        </w:rPr>
        <w:t>s</w:t>
      </w:r>
      <w:r>
        <w:rPr>
          <w:rFonts w:ascii="Calibri" w:hAnsi="Calibri" w:eastAsia="Calibri" w:cs="Calibri"/>
          <w:sz w:val="20"/>
          <w:szCs w:val="20"/>
        </w:rPr>
        <w:t>c</w:t>
      </w:r>
      <w:r>
        <w:rPr>
          <w:rFonts w:ascii="Calibri" w:hAnsi="Calibri" w:eastAsia="Calibri" w:cs="Calibri"/>
          <w:spacing w:val="-2"/>
          <w:sz w:val="20"/>
          <w:szCs w:val="20"/>
        </w:rPr>
        <w:t>h</w:t>
      </w:r>
      <w:r>
        <w:rPr>
          <w:rFonts w:ascii="Calibri" w:hAnsi="Calibri" w:eastAsia="Calibri" w:cs="Calibri"/>
          <w:sz w:val="20"/>
          <w:szCs w:val="20"/>
        </w:rPr>
        <w:t>ools</w:t>
      </w:r>
      <w:r>
        <w:rPr>
          <w:rFonts w:ascii="Calibri" w:hAnsi="Calibri" w:eastAsia="Calibri" w:cs="Calibri"/>
          <w:spacing w:val="-5"/>
          <w:sz w:val="20"/>
          <w:szCs w:val="20"/>
        </w:rPr>
        <w:t xml:space="preserve"> </w:t>
      </w:r>
      <w:r>
        <w:rPr>
          <w:rFonts w:ascii="Calibri" w:hAnsi="Calibri" w:eastAsia="Calibri" w:cs="Calibri"/>
          <w:spacing w:val="1"/>
          <w:sz w:val="20"/>
          <w:szCs w:val="20"/>
        </w:rPr>
        <w:t>a</w:t>
      </w:r>
      <w:r>
        <w:rPr>
          <w:rFonts w:ascii="Calibri" w:hAnsi="Calibri" w:eastAsia="Calibri" w:cs="Calibri"/>
          <w:sz w:val="20"/>
          <w:szCs w:val="20"/>
        </w:rPr>
        <w:t>s</w:t>
      </w:r>
      <w:r>
        <w:rPr>
          <w:rFonts w:ascii="Calibri" w:hAnsi="Calibri" w:eastAsia="Calibri" w:cs="Calibri"/>
          <w:spacing w:val="-1"/>
          <w:sz w:val="20"/>
          <w:szCs w:val="20"/>
        </w:rPr>
        <w:t xml:space="preserve"> </w:t>
      </w:r>
      <w:r>
        <w:rPr>
          <w:rFonts w:ascii="Calibri" w:hAnsi="Calibri" w:eastAsia="Calibri" w:cs="Calibri"/>
          <w:sz w:val="20"/>
          <w:szCs w:val="20"/>
        </w:rPr>
        <w:t>a</w:t>
      </w:r>
      <w:r>
        <w:rPr>
          <w:rFonts w:ascii="Calibri" w:hAnsi="Calibri" w:eastAsia="Calibri" w:cs="Calibri"/>
          <w:spacing w:val="-2"/>
          <w:sz w:val="20"/>
          <w:szCs w:val="20"/>
        </w:rPr>
        <w:t xml:space="preserve"> </w:t>
      </w:r>
      <w:r>
        <w:rPr>
          <w:rFonts w:ascii="Calibri" w:hAnsi="Calibri" w:eastAsia="Calibri" w:cs="Calibri"/>
          <w:spacing w:val="1"/>
          <w:sz w:val="20"/>
          <w:szCs w:val="20"/>
        </w:rPr>
        <w:t>p</w:t>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pacing w:val="1"/>
          <w:sz w:val="20"/>
          <w:szCs w:val="20"/>
        </w:rPr>
        <w:t>p</w:t>
      </w:r>
      <w:r>
        <w:rPr>
          <w:rFonts w:ascii="Calibri" w:hAnsi="Calibri" w:eastAsia="Calibri" w:cs="Calibri"/>
          <w:sz w:val="20"/>
          <w:szCs w:val="20"/>
        </w:rPr>
        <w:t>ar</w:t>
      </w:r>
      <w:r>
        <w:rPr>
          <w:rFonts w:ascii="Calibri" w:hAnsi="Calibri" w:eastAsia="Calibri" w:cs="Calibri"/>
          <w:spacing w:val="-1"/>
          <w:sz w:val="20"/>
          <w:szCs w:val="20"/>
        </w:rPr>
        <w:t>e</w:t>
      </w:r>
      <w:r>
        <w:rPr>
          <w:rFonts w:ascii="Calibri" w:hAnsi="Calibri" w:eastAsia="Calibri" w:cs="Calibri"/>
          <w:spacing w:val="1"/>
          <w:sz w:val="20"/>
          <w:szCs w:val="20"/>
        </w:rPr>
        <w:t>dn</w:t>
      </w:r>
      <w:r>
        <w:rPr>
          <w:rFonts w:ascii="Calibri" w:hAnsi="Calibri" w:eastAsia="Calibri" w:cs="Calibri"/>
          <w:spacing w:val="-1"/>
          <w:sz w:val="20"/>
          <w:szCs w:val="20"/>
        </w:rPr>
        <w:t>e</w:t>
      </w:r>
      <w:r>
        <w:rPr>
          <w:rFonts w:ascii="Calibri" w:hAnsi="Calibri" w:eastAsia="Calibri" w:cs="Calibri"/>
          <w:spacing w:val="1"/>
          <w:sz w:val="20"/>
          <w:szCs w:val="20"/>
        </w:rPr>
        <w:t>s</w:t>
      </w:r>
      <w:r>
        <w:rPr>
          <w:rFonts w:ascii="Calibri" w:hAnsi="Calibri" w:eastAsia="Calibri" w:cs="Calibri"/>
          <w:sz w:val="20"/>
          <w:szCs w:val="20"/>
        </w:rPr>
        <w:t>s</w:t>
      </w:r>
      <w:r>
        <w:rPr>
          <w:rFonts w:ascii="Calibri" w:hAnsi="Calibri" w:eastAsia="Calibri" w:cs="Calibri"/>
          <w:spacing w:val="-10"/>
          <w:sz w:val="20"/>
          <w:szCs w:val="20"/>
        </w:rPr>
        <w:t xml:space="preserve"> </w:t>
      </w:r>
      <w:r>
        <w:rPr>
          <w:rFonts w:ascii="Calibri" w:hAnsi="Calibri" w:eastAsia="Calibri" w:cs="Calibri"/>
          <w:sz w:val="20"/>
          <w:szCs w:val="20"/>
        </w:rPr>
        <w:t>m</w:t>
      </w:r>
      <w:r>
        <w:rPr>
          <w:rFonts w:ascii="Calibri" w:hAnsi="Calibri" w:eastAsia="Calibri" w:cs="Calibri"/>
          <w:spacing w:val="-1"/>
          <w:sz w:val="20"/>
          <w:szCs w:val="20"/>
        </w:rPr>
        <w:t>e</w:t>
      </w:r>
      <w:r>
        <w:rPr>
          <w:rFonts w:ascii="Calibri" w:hAnsi="Calibri" w:eastAsia="Calibri" w:cs="Calibri"/>
          <w:sz w:val="20"/>
          <w:szCs w:val="20"/>
        </w:rPr>
        <w:t>a</w:t>
      </w:r>
      <w:r>
        <w:rPr>
          <w:rFonts w:ascii="Calibri" w:hAnsi="Calibri" w:eastAsia="Calibri" w:cs="Calibri"/>
          <w:spacing w:val="2"/>
          <w:sz w:val="20"/>
          <w:szCs w:val="20"/>
        </w:rPr>
        <w:t>s</w:t>
      </w:r>
      <w:r>
        <w:rPr>
          <w:rFonts w:ascii="Calibri" w:hAnsi="Calibri" w:eastAsia="Calibri" w:cs="Calibri"/>
          <w:spacing w:val="1"/>
          <w:sz w:val="20"/>
          <w:szCs w:val="20"/>
        </w:rPr>
        <w:t>u</w:t>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z w:val="20"/>
          <w:szCs w:val="20"/>
        </w:rPr>
        <w:t>,</w:t>
      </w:r>
    </w:p>
    <w:p w:rsidR="00053E75" w:rsidRDefault="00BF1E13" w14:paraId="3FBA2612" w14:textId="77777777">
      <w:pPr>
        <w:spacing w:before="2" w:after="0" w:line="257" w:lineRule="auto"/>
        <w:ind w:left="820" w:right="641"/>
        <w:rPr>
          <w:rFonts w:ascii="Calibri" w:hAnsi="Calibri" w:eastAsia="Calibri" w:cs="Calibri"/>
          <w:sz w:val="20"/>
          <w:szCs w:val="20"/>
        </w:rPr>
      </w:pPr>
      <w:r>
        <w:rPr>
          <w:rFonts w:ascii="Calibri" w:hAnsi="Calibri" w:eastAsia="Calibri" w:cs="Calibri"/>
          <w:sz w:val="20"/>
          <w:szCs w:val="20"/>
        </w:rPr>
        <w:t>or</w:t>
      </w:r>
      <w:r>
        <w:rPr>
          <w:rFonts w:ascii="Calibri" w:hAnsi="Calibri" w:eastAsia="Calibri" w:cs="Calibri"/>
          <w:spacing w:val="-2"/>
          <w:sz w:val="20"/>
          <w:szCs w:val="20"/>
        </w:rPr>
        <w:t xml:space="preserve"> </w:t>
      </w:r>
      <w:r>
        <w:rPr>
          <w:rFonts w:ascii="Calibri" w:hAnsi="Calibri" w:eastAsia="Calibri" w:cs="Calibri"/>
          <w:spacing w:val="1"/>
          <w:sz w:val="20"/>
          <w:szCs w:val="20"/>
        </w:rPr>
        <w:t>s</w:t>
      </w:r>
      <w:r>
        <w:rPr>
          <w:rFonts w:ascii="Calibri" w:hAnsi="Calibri" w:eastAsia="Calibri" w:cs="Calibri"/>
          <w:sz w:val="20"/>
          <w:szCs w:val="20"/>
        </w:rPr>
        <w:t>c</w:t>
      </w:r>
      <w:r>
        <w:rPr>
          <w:rFonts w:ascii="Calibri" w:hAnsi="Calibri" w:eastAsia="Calibri" w:cs="Calibri"/>
          <w:spacing w:val="1"/>
          <w:sz w:val="20"/>
          <w:szCs w:val="20"/>
        </w:rPr>
        <w:t>h</w:t>
      </w:r>
      <w:r>
        <w:rPr>
          <w:rFonts w:ascii="Calibri" w:hAnsi="Calibri" w:eastAsia="Calibri" w:cs="Calibri"/>
          <w:sz w:val="20"/>
          <w:szCs w:val="20"/>
        </w:rPr>
        <w:t>oo</w:t>
      </w:r>
      <w:r>
        <w:rPr>
          <w:rFonts w:ascii="Calibri" w:hAnsi="Calibri" w:eastAsia="Calibri" w:cs="Calibri"/>
          <w:spacing w:val="1"/>
          <w:sz w:val="20"/>
          <w:szCs w:val="20"/>
        </w:rPr>
        <w:t>l</w:t>
      </w:r>
      <w:r>
        <w:rPr>
          <w:rFonts w:ascii="Calibri" w:hAnsi="Calibri" w:eastAsia="Calibri" w:cs="Calibri"/>
          <w:spacing w:val="-1"/>
          <w:sz w:val="20"/>
          <w:szCs w:val="20"/>
        </w:rPr>
        <w:t>-</w:t>
      </w:r>
      <w:r>
        <w:rPr>
          <w:rFonts w:ascii="Calibri" w:hAnsi="Calibri" w:eastAsia="Calibri" w:cs="Calibri"/>
          <w:sz w:val="20"/>
          <w:szCs w:val="20"/>
        </w:rPr>
        <w:t>com</w:t>
      </w:r>
      <w:r>
        <w:rPr>
          <w:rFonts w:ascii="Calibri" w:hAnsi="Calibri" w:eastAsia="Calibri" w:cs="Calibri"/>
          <w:spacing w:val="-1"/>
          <w:sz w:val="20"/>
          <w:szCs w:val="20"/>
        </w:rPr>
        <w:t>m</w:t>
      </w:r>
      <w:r>
        <w:rPr>
          <w:rFonts w:ascii="Calibri" w:hAnsi="Calibri" w:eastAsia="Calibri" w:cs="Calibri"/>
          <w:spacing w:val="1"/>
          <w:sz w:val="20"/>
          <w:szCs w:val="20"/>
        </w:rPr>
        <w:t>un</w:t>
      </w:r>
      <w:r>
        <w:rPr>
          <w:rFonts w:ascii="Calibri" w:hAnsi="Calibri" w:eastAsia="Calibri" w:cs="Calibri"/>
          <w:sz w:val="20"/>
          <w:szCs w:val="20"/>
        </w:rPr>
        <w:t>ity</w:t>
      </w:r>
      <w:r>
        <w:rPr>
          <w:rFonts w:ascii="Calibri" w:hAnsi="Calibri" w:eastAsia="Calibri" w:cs="Calibri"/>
          <w:spacing w:val="-14"/>
          <w:sz w:val="20"/>
          <w:szCs w:val="20"/>
        </w:rPr>
        <w:t xml:space="preserve"> </w:t>
      </w:r>
      <w:r>
        <w:rPr>
          <w:rFonts w:ascii="Calibri" w:hAnsi="Calibri" w:eastAsia="Calibri" w:cs="Calibri"/>
          <w:spacing w:val="1"/>
          <w:sz w:val="20"/>
          <w:szCs w:val="20"/>
        </w:rPr>
        <w:t>b</w:t>
      </w:r>
      <w:r>
        <w:rPr>
          <w:rFonts w:ascii="Calibri" w:hAnsi="Calibri" w:eastAsia="Calibri" w:cs="Calibri"/>
          <w:sz w:val="20"/>
          <w:szCs w:val="20"/>
        </w:rPr>
        <w:t>a</w:t>
      </w:r>
      <w:r>
        <w:rPr>
          <w:rFonts w:ascii="Calibri" w:hAnsi="Calibri" w:eastAsia="Calibri" w:cs="Calibri"/>
          <w:spacing w:val="2"/>
          <w:sz w:val="20"/>
          <w:szCs w:val="20"/>
        </w:rPr>
        <w:t>s</w:t>
      </w:r>
      <w:r>
        <w:rPr>
          <w:rFonts w:ascii="Calibri" w:hAnsi="Calibri" w:eastAsia="Calibri" w:cs="Calibri"/>
          <w:spacing w:val="-1"/>
          <w:sz w:val="20"/>
          <w:szCs w:val="20"/>
        </w:rPr>
        <w:t>e</w:t>
      </w:r>
      <w:r>
        <w:rPr>
          <w:rFonts w:ascii="Calibri" w:hAnsi="Calibri" w:eastAsia="Calibri" w:cs="Calibri"/>
          <w:sz w:val="20"/>
          <w:szCs w:val="20"/>
        </w:rPr>
        <w:t>d</w:t>
      </w:r>
      <w:r>
        <w:rPr>
          <w:rFonts w:ascii="Calibri" w:hAnsi="Calibri" w:eastAsia="Calibri" w:cs="Calibri"/>
          <w:spacing w:val="-4"/>
          <w:sz w:val="20"/>
          <w:szCs w:val="20"/>
        </w:rPr>
        <w:t xml:space="preserve"> </w:t>
      </w:r>
      <w:r>
        <w:rPr>
          <w:rFonts w:ascii="Calibri" w:hAnsi="Calibri" w:eastAsia="Calibri" w:cs="Calibri"/>
          <w:spacing w:val="1"/>
          <w:sz w:val="20"/>
          <w:szCs w:val="20"/>
        </w:rPr>
        <w:t>p</w:t>
      </w:r>
      <w:r>
        <w:rPr>
          <w:rFonts w:ascii="Calibri" w:hAnsi="Calibri" w:eastAsia="Calibri" w:cs="Calibri"/>
          <w:sz w:val="20"/>
          <w:szCs w:val="20"/>
        </w:rPr>
        <w:t>r</w:t>
      </w:r>
      <w:r>
        <w:rPr>
          <w:rFonts w:ascii="Calibri" w:hAnsi="Calibri" w:eastAsia="Calibri" w:cs="Calibri"/>
          <w:spacing w:val="1"/>
          <w:sz w:val="20"/>
          <w:szCs w:val="20"/>
        </w:rPr>
        <w:t>o</w:t>
      </w:r>
      <w:r>
        <w:rPr>
          <w:rFonts w:ascii="Calibri" w:hAnsi="Calibri" w:eastAsia="Calibri" w:cs="Calibri"/>
          <w:sz w:val="20"/>
          <w:szCs w:val="20"/>
        </w:rPr>
        <w:t>tection</w:t>
      </w:r>
      <w:r>
        <w:rPr>
          <w:rFonts w:ascii="Calibri" w:hAnsi="Calibri" w:eastAsia="Calibri" w:cs="Calibri"/>
          <w:spacing w:val="-8"/>
          <w:sz w:val="20"/>
          <w:szCs w:val="20"/>
        </w:rPr>
        <w:t xml:space="preserve"> </w:t>
      </w:r>
      <w:r>
        <w:rPr>
          <w:rFonts w:ascii="Calibri" w:hAnsi="Calibri" w:eastAsia="Calibri" w:cs="Calibri"/>
          <w:sz w:val="20"/>
          <w:szCs w:val="20"/>
        </w:rPr>
        <w:t>ri</w:t>
      </w:r>
      <w:r>
        <w:rPr>
          <w:rFonts w:ascii="Calibri" w:hAnsi="Calibri" w:eastAsia="Calibri" w:cs="Calibri"/>
          <w:spacing w:val="1"/>
          <w:sz w:val="20"/>
          <w:szCs w:val="20"/>
        </w:rPr>
        <w:t>s</w:t>
      </w:r>
      <w:r>
        <w:rPr>
          <w:rFonts w:ascii="Calibri" w:hAnsi="Calibri" w:eastAsia="Calibri" w:cs="Calibri"/>
          <w:sz w:val="20"/>
          <w:szCs w:val="20"/>
        </w:rPr>
        <w:t>k</w:t>
      </w:r>
      <w:r>
        <w:rPr>
          <w:rFonts w:ascii="Calibri" w:hAnsi="Calibri" w:eastAsia="Calibri" w:cs="Calibri"/>
          <w:spacing w:val="-2"/>
          <w:sz w:val="20"/>
          <w:szCs w:val="20"/>
        </w:rPr>
        <w:t xml:space="preserve"> </w:t>
      </w:r>
      <w:r>
        <w:rPr>
          <w:rFonts w:ascii="Calibri" w:hAnsi="Calibri" w:eastAsia="Calibri" w:cs="Calibri"/>
          <w:spacing w:val="-1"/>
          <w:sz w:val="20"/>
          <w:szCs w:val="20"/>
        </w:rPr>
        <w:t>m</w:t>
      </w:r>
      <w:r>
        <w:rPr>
          <w:rFonts w:ascii="Calibri" w:hAnsi="Calibri" w:eastAsia="Calibri" w:cs="Calibri"/>
          <w:sz w:val="20"/>
          <w:szCs w:val="20"/>
        </w:rPr>
        <w:t>a</w:t>
      </w:r>
      <w:r>
        <w:rPr>
          <w:rFonts w:ascii="Calibri" w:hAnsi="Calibri" w:eastAsia="Calibri" w:cs="Calibri"/>
          <w:spacing w:val="1"/>
          <w:sz w:val="20"/>
          <w:szCs w:val="20"/>
        </w:rPr>
        <w:t>pp</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4"/>
          <w:sz w:val="20"/>
          <w:szCs w:val="20"/>
        </w:rPr>
        <w:t xml:space="preserve"> </w:t>
      </w:r>
      <w:r>
        <w:rPr>
          <w:rFonts w:ascii="Calibri" w:hAnsi="Calibri" w:eastAsia="Calibri" w:cs="Calibri"/>
          <w:sz w:val="20"/>
          <w:szCs w:val="20"/>
        </w:rPr>
        <w:t>It</w:t>
      </w:r>
      <w:r>
        <w:rPr>
          <w:rFonts w:ascii="Calibri" w:hAnsi="Calibri" w:eastAsia="Calibri" w:cs="Calibri"/>
          <w:spacing w:val="-1"/>
          <w:sz w:val="20"/>
          <w:szCs w:val="20"/>
        </w:rPr>
        <w:t xml:space="preserve"> </w:t>
      </w:r>
      <w:r>
        <w:rPr>
          <w:rFonts w:ascii="Calibri" w:hAnsi="Calibri" w:eastAsia="Calibri" w:cs="Calibri"/>
          <w:spacing w:val="2"/>
          <w:sz w:val="20"/>
          <w:szCs w:val="20"/>
        </w:rPr>
        <w:t>s</w:t>
      </w:r>
      <w:r>
        <w:rPr>
          <w:rFonts w:ascii="Calibri" w:hAnsi="Calibri" w:eastAsia="Calibri" w:cs="Calibri"/>
          <w:spacing w:val="1"/>
          <w:sz w:val="20"/>
          <w:szCs w:val="20"/>
        </w:rPr>
        <w:t>u</w:t>
      </w:r>
      <w:r>
        <w:rPr>
          <w:rFonts w:ascii="Calibri" w:hAnsi="Calibri" w:eastAsia="Calibri" w:cs="Calibri"/>
          <w:spacing w:val="-1"/>
          <w:sz w:val="20"/>
          <w:szCs w:val="20"/>
        </w:rPr>
        <w:t>p</w:t>
      </w:r>
      <w:r>
        <w:rPr>
          <w:rFonts w:ascii="Calibri" w:hAnsi="Calibri" w:eastAsia="Calibri" w:cs="Calibri"/>
          <w:spacing w:val="1"/>
          <w:sz w:val="20"/>
          <w:szCs w:val="20"/>
        </w:rPr>
        <w:t>p</w:t>
      </w:r>
      <w:r>
        <w:rPr>
          <w:rFonts w:ascii="Calibri" w:hAnsi="Calibri" w:eastAsia="Calibri" w:cs="Calibri"/>
          <w:sz w:val="20"/>
          <w:szCs w:val="20"/>
        </w:rPr>
        <w:t>orts</w:t>
      </w:r>
      <w:r>
        <w:rPr>
          <w:rFonts w:ascii="Calibri" w:hAnsi="Calibri" w:eastAsia="Calibri" w:cs="Calibri"/>
          <w:spacing w:val="-6"/>
          <w:sz w:val="20"/>
          <w:szCs w:val="20"/>
        </w:rPr>
        <w:t xml:space="preserve"> </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te</w:t>
      </w:r>
      <w:r>
        <w:rPr>
          <w:rFonts w:ascii="Calibri" w:hAnsi="Calibri" w:eastAsia="Calibri" w:cs="Calibri"/>
          <w:spacing w:val="2"/>
          <w:sz w:val="20"/>
          <w:szCs w:val="20"/>
        </w:rPr>
        <w:t>r</w:t>
      </w:r>
      <w:r>
        <w:rPr>
          <w:rFonts w:ascii="Calibri" w:hAnsi="Calibri" w:eastAsia="Calibri" w:cs="Calibri"/>
          <w:spacing w:val="-1"/>
          <w:sz w:val="20"/>
          <w:szCs w:val="20"/>
        </w:rPr>
        <w:t>-</w:t>
      </w:r>
      <w:r>
        <w:rPr>
          <w:rFonts w:ascii="Calibri" w:hAnsi="Calibri" w:eastAsia="Calibri" w:cs="Calibri"/>
          <w:spacing w:val="1"/>
          <w:sz w:val="20"/>
          <w:szCs w:val="20"/>
        </w:rPr>
        <w:t>s</w:t>
      </w:r>
      <w:r>
        <w:rPr>
          <w:rFonts w:ascii="Calibri" w:hAnsi="Calibri" w:eastAsia="Calibri" w:cs="Calibri"/>
          <w:spacing w:val="-1"/>
          <w:sz w:val="20"/>
          <w:szCs w:val="20"/>
        </w:rPr>
        <w:t>e</w:t>
      </w:r>
      <w:r>
        <w:rPr>
          <w:rFonts w:ascii="Calibri" w:hAnsi="Calibri" w:eastAsia="Calibri" w:cs="Calibri"/>
          <w:sz w:val="20"/>
          <w:szCs w:val="20"/>
        </w:rPr>
        <w:t>ct</w:t>
      </w:r>
      <w:r>
        <w:rPr>
          <w:rFonts w:ascii="Calibri" w:hAnsi="Calibri" w:eastAsia="Calibri" w:cs="Calibri"/>
          <w:spacing w:val="1"/>
          <w:sz w:val="20"/>
          <w:szCs w:val="20"/>
        </w:rPr>
        <w:t>o</w:t>
      </w:r>
      <w:r>
        <w:rPr>
          <w:rFonts w:ascii="Calibri" w:hAnsi="Calibri" w:eastAsia="Calibri" w:cs="Calibri"/>
          <w:sz w:val="20"/>
          <w:szCs w:val="20"/>
        </w:rPr>
        <w:t>ral</w:t>
      </w:r>
      <w:r>
        <w:rPr>
          <w:rFonts w:ascii="Calibri" w:hAnsi="Calibri" w:eastAsia="Calibri" w:cs="Calibri"/>
          <w:spacing w:val="-11"/>
          <w:sz w:val="20"/>
          <w:szCs w:val="20"/>
        </w:rPr>
        <w:t xml:space="preserve"> </w:t>
      </w:r>
      <w:r>
        <w:rPr>
          <w:rFonts w:ascii="Calibri" w:hAnsi="Calibri" w:eastAsia="Calibri" w:cs="Calibri"/>
          <w:spacing w:val="1"/>
          <w:sz w:val="20"/>
          <w:szCs w:val="20"/>
        </w:rPr>
        <w:t>ob</w:t>
      </w:r>
      <w:r>
        <w:rPr>
          <w:rFonts w:ascii="Calibri" w:hAnsi="Calibri" w:eastAsia="Calibri" w:cs="Calibri"/>
          <w:sz w:val="20"/>
          <w:szCs w:val="20"/>
        </w:rPr>
        <w:t>je</w:t>
      </w:r>
      <w:r>
        <w:rPr>
          <w:rFonts w:ascii="Calibri" w:hAnsi="Calibri" w:eastAsia="Calibri" w:cs="Calibri"/>
          <w:spacing w:val="-1"/>
          <w:sz w:val="20"/>
          <w:szCs w:val="20"/>
        </w:rPr>
        <w:t>c</w:t>
      </w:r>
      <w:r>
        <w:rPr>
          <w:rFonts w:ascii="Calibri" w:hAnsi="Calibri" w:eastAsia="Calibri" w:cs="Calibri"/>
          <w:sz w:val="20"/>
          <w:szCs w:val="20"/>
        </w:rPr>
        <w:t>ti</w:t>
      </w:r>
      <w:r>
        <w:rPr>
          <w:rFonts w:ascii="Calibri" w:hAnsi="Calibri" w:eastAsia="Calibri" w:cs="Calibri"/>
          <w:spacing w:val="1"/>
          <w:sz w:val="20"/>
          <w:szCs w:val="20"/>
        </w:rPr>
        <w:t>v</w:t>
      </w:r>
      <w:r>
        <w:rPr>
          <w:rFonts w:ascii="Calibri" w:hAnsi="Calibri" w:eastAsia="Calibri" w:cs="Calibri"/>
          <w:spacing w:val="-1"/>
          <w:sz w:val="20"/>
          <w:szCs w:val="20"/>
        </w:rPr>
        <w:t>e</w:t>
      </w:r>
      <w:r>
        <w:rPr>
          <w:rFonts w:ascii="Calibri" w:hAnsi="Calibri" w:eastAsia="Calibri" w:cs="Calibri"/>
          <w:sz w:val="20"/>
          <w:szCs w:val="20"/>
        </w:rPr>
        <w:t>s</w:t>
      </w:r>
      <w:r>
        <w:rPr>
          <w:rFonts w:ascii="Calibri" w:hAnsi="Calibri" w:eastAsia="Calibri" w:cs="Calibri"/>
          <w:spacing w:val="-7"/>
          <w:sz w:val="20"/>
          <w:szCs w:val="20"/>
        </w:rPr>
        <w:t xml:space="preserve"> </w:t>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z w:val="20"/>
          <w:szCs w:val="20"/>
        </w:rPr>
        <w:t>la</w:t>
      </w:r>
      <w:r>
        <w:rPr>
          <w:rFonts w:ascii="Calibri" w:hAnsi="Calibri" w:eastAsia="Calibri" w:cs="Calibri"/>
          <w:spacing w:val="1"/>
          <w:sz w:val="20"/>
          <w:szCs w:val="20"/>
        </w:rPr>
        <w:t>t</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6"/>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i/>
          <w:sz w:val="20"/>
          <w:szCs w:val="20"/>
        </w:rPr>
        <w:t>A</w:t>
      </w:r>
      <w:r>
        <w:rPr>
          <w:rFonts w:ascii="Calibri" w:hAnsi="Calibri" w:eastAsia="Calibri" w:cs="Calibri"/>
          <w:i/>
          <w:spacing w:val="1"/>
          <w:sz w:val="20"/>
          <w:szCs w:val="20"/>
        </w:rPr>
        <w:t>cce</w:t>
      </w:r>
      <w:r>
        <w:rPr>
          <w:rFonts w:ascii="Calibri" w:hAnsi="Calibri" w:eastAsia="Calibri" w:cs="Calibri"/>
          <w:i/>
          <w:spacing w:val="-1"/>
          <w:sz w:val="20"/>
          <w:szCs w:val="20"/>
        </w:rPr>
        <w:t>s</w:t>
      </w:r>
      <w:r>
        <w:rPr>
          <w:rFonts w:ascii="Calibri" w:hAnsi="Calibri" w:eastAsia="Calibri" w:cs="Calibri"/>
          <w:i/>
          <w:sz w:val="20"/>
          <w:szCs w:val="20"/>
        </w:rPr>
        <w:t>s</w:t>
      </w:r>
      <w:r>
        <w:rPr>
          <w:rFonts w:ascii="Calibri" w:hAnsi="Calibri" w:eastAsia="Calibri" w:cs="Calibri"/>
          <w:i/>
          <w:spacing w:val="-6"/>
          <w:sz w:val="20"/>
          <w:szCs w:val="20"/>
        </w:rPr>
        <w:t xml:space="preserve"> </w:t>
      </w:r>
      <w:r>
        <w:rPr>
          <w:rFonts w:ascii="Calibri" w:hAnsi="Calibri" w:eastAsia="Calibri" w:cs="Calibri"/>
          <w:i/>
          <w:spacing w:val="1"/>
          <w:sz w:val="20"/>
          <w:szCs w:val="20"/>
        </w:rPr>
        <w:t>t</w:t>
      </w:r>
      <w:r>
        <w:rPr>
          <w:rFonts w:ascii="Calibri" w:hAnsi="Calibri" w:eastAsia="Calibri" w:cs="Calibri"/>
          <w:i/>
          <w:sz w:val="20"/>
          <w:szCs w:val="20"/>
        </w:rPr>
        <w:t>o</w:t>
      </w:r>
      <w:r>
        <w:rPr>
          <w:rFonts w:ascii="Calibri" w:hAnsi="Calibri" w:eastAsia="Calibri" w:cs="Calibri"/>
          <w:i/>
          <w:spacing w:val="-1"/>
          <w:sz w:val="20"/>
          <w:szCs w:val="20"/>
        </w:rPr>
        <w:t xml:space="preserve"> </w:t>
      </w:r>
      <w:r>
        <w:rPr>
          <w:rFonts w:ascii="Calibri" w:hAnsi="Calibri" w:eastAsia="Calibri" w:cs="Calibri"/>
          <w:i/>
          <w:spacing w:val="1"/>
          <w:sz w:val="20"/>
          <w:szCs w:val="20"/>
        </w:rPr>
        <w:t>ba</w:t>
      </w:r>
      <w:r>
        <w:rPr>
          <w:rFonts w:ascii="Calibri" w:hAnsi="Calibri" w:eastAsia="Calibri" w:cs="Calibri"/>
          <w:i/>
          <w:spacing w:val="-1"/>
          <w:sz w:val="20"/>
          <w:szCs w:val="20"/>
        </w:rPr>
        <w:t>s</w:t>
      </w:r>
      <w:r>
        <w:rPr>
          <w:rFonts w:ascii="Calibri" w:hAnsi="Calibri" w:eastAsia="Calibri" w:cs="Calibri"/>
          <w:i/>
          <w:sz w:val="20"/>
          <w:szCs w:val="20"/>
        </w:rPr>
        <w:t>ic</w:t>
      </w:r>
      <w:r>
        <w:rPr>
          <w:rFonts w:ascii="Calibri" w:hAnsi="Calibri" w:eastAsia="Calibri" w:cs="Calibri"/>
          <w:i/>
          <w:spacing w:val="-3"/>
          <w:sz w:val="20"/>
          <w:szCs w:val="20"/>
        </w:rPr>
        <w:t xml:space="preserve"> </w:t>
      </w:r>
      <w:r>
        <w:rPr>
          <w:rFonts w:ascii="Calibri" w:hAnsi="Calibri" w:eastAsia="Calibri" w:cs="Calibri"/>
          <w:i/>
          <w:sz w:val="20"/>
          <w:szCs w:val="20"/>
        </w:rPr>
        <w:t>se</w:t>
      </w:r>
      <w:r>
        <w:rPr>
          <w:rFonts w:ascii="Calibri" w:hAnsi="Calibri" w:eastAsia="Calibri" w:cs="Calibri"/>
          <w:i/>
          <w:spacing w:val="-1"/>
          <w:sz w:val="20"/>
          <w:szCs w:val="20"/>
        </w:rPr>
        <w:t>r</w:t>
      </w:r>
      <w:r>
        <w:rPr>
          <w:rFonts w:ascii="Calibri" w:hAnsi="Calibri" w:eastAsia="Calibri" w:cs="Calibri"/>
          <w:i/>
          <w:sz w:val="20"/>
          <w:szCs w:val="20"/>
        </w:rPr>
        <w:t>vi</w:t>
      </w:r>
      <w:r>
        <w:rPr>
          <w:rFonts w:ascii="Calibri" w:hAnsi="Calibri" w:eastAsia="Calibri" w:cs="Calibri"/>
          <w:i/>
          <w:spacing w:val="1"/>
          <w:sz w:val="20"/>
          <w:szCs w:val="20"/>
        </w:rPr>
        <w:t>ce</w:t>
      </w:r>
      <w:r>
        <w:rPr>
          <w:rFonts w:ascii="Calibri" w:hAnsi="Calibri" w:eastAsia="Calibri" w:cs="Calibri"/>
          <w:i/>
          <w:sz w:val="20"/>
          <w:szCs w:val="20"/>
        </w:rPr>
        <w:t xml:space="preserve">s </w:t>
      </w:r>
      <w:r>
        <w:rPr>
          <w:rFonts w:ascii="Calibri" w:hAnsi="Calibri" w:eastAsia="Calibri" w:cs="Calibri"/>
          <w:i/>
          <w:spacing w:val="1"/>
          <w:sz w:val="20"/>
          <w:szCs w:val="20"/>
        </w:rPr>
        <w:t>an</w:t>
      </w:r>
      <w:r>
        <w:rPr>
          <w:rFonts w:ascii="Calibri" w:hAnsi="Calibri" w:eastAsia="Calibri" w:cs="Calibri"/>
          <w:i/>
          <w:sz w:val="20"/>
          <w:szCs w:val="20"/>
        </w:rPr>
        <w:t>d</w:t>
      </w:r>
      <w:r>
        <w:rPr>
          <w:rFonts w:ascii="Calibri" w:hAnsi="Calibri" w:eastAsia="Calibri" w:cs="Calibri"/>
          <w:i/>
          <w:spacing w:val="-3"/>
          <w:sz w:val="20"/>
          <w:szCs w:val="20"/>
        </w:rPr>
        <w:t xml:space="preserve"> </w:t>
      </w:r>
      <w:r>
        <w:rPr>
          <w:rFonts w:ascii="Calibri" w:hAnsi="Calibri" w:eastAsia="Calibri" w:cs="Calibri"/>
          <w:i/>
          <w:sz w:val="20"/>
          <w:szCs w:val="20"/>
        </w:rPr>
        <w:t>R</w:t>
      </w:r>
      <w:r>
        <w:rPr>
          <w:rFonts w:ascii="Calibri" w:hAnsi="Calibri" w:eastAsia="Calibri" w:cs="Calibri"/>
          <w:i/>
          <w:spacing w:val="1"/>
          <w:sz w:val="20"/>
          <w:szCs w:val="20"/>
        </w:rPr>
        <w:t>e</w:t>
      </w:r>
      <w:r>
        <w:rPr>
          <w:rFonts w:ascii="Calibri" w:hAnsi="Calibri" w:eastAsia="Calibri" w:cs="Calibri"/>
          <w:i/>
          <w:spacing w:val="-1"/>
          <w:sz w:val="20"/>
          <w:szCs w:val="20"/>
        </w:rPr>
        <w:t>s</w:t>
      </w:r>
      <w:r>
        <w:rPr>
          <w:rFonts w:ascii="Calibri" w:hAnsi="Calibri" w:eastAsia="Calibri" w:cs="Calibri"/>
          <w:i/>
          <w:sz w:val="20"/>
          <w:szCs w:val="20"/>
        </w:rPr>
        <w:t>ili</w:t>
      </w:r>
      <w:r>
        <w:rPr>
          <w:rFonts w:ascii="Calibri" w:hAnsi="Calibri" w:eastAsia="Calibri" w:cs="Calibri"/>
          <w:i/>
          <w:spacing w:val="1"/>
          <w:sz w:val="20"/>
          <w:szCs w:val="20"/>
        </w:rPr>
        <w:t>ence</w:t>
      </w:r>
      <w:r>
        <w:rPr>
          <w:rFonts w:ascii="Calibri" w:hAnsi="Calibri" w:eastAsia="Calibri" w:cs="Calibri"/>
          <w:i/>
          <w:sz w:val="20"/>
          <w:szCs w:val="20"/>
        </w:rPr>
        <w:t>.</w:t>
      </w:r>
    </w:p>
    <w:p w:rsidR="00053E75" w:rsidRDefault="00053E75" w14:paraId="6353573B" w14:textId="77777777">
      <w:pPr>
        <w:spacing w:after="0" w:line="240" w:lineRule="exact"/>
        <w:rPr>
          <w:sz w:val="24"/>
          <w:szCs w:val="24"/>
        </w:rPr>
      </w:pPr>
    </w:p>
    <w:p w:rsidR="00053E75" w:rsidRDefault="00BF1E13" w14:paraId="0F465258" w14:textId="0AF7801C">
      <w:pPr>
        <w:spacing w:after="0" w:line="240" w:lineRule="auto"/>
        <w:ind w:left="100" w:right="-20"/>
        <w:rPr>
          <w:rFonts w:ascii="Calibri" w:hAnsi="Calibri" w:eastAsia="Calibri" w:cs="Calibri"/>
        </w:rPr>
      </w:pPr>
      <w:r>
        <w:rPr>
          <w:rFonts w:ascii="Calibri" w:hAnsi="Calibri" w:eastAsia="Calibri" w:cs="Calibri"/>
          <w:b/>
          <w:bCs/>
          <w:color w:val="009FDC"/>
        </w:rPr>
        <w:t>An</w:t>
      </w:r>
      <w:r>
        <w:rPr>
          <w:rFonts w:ascii="Calibri" w:hAnsi="Calibri" w:eastAsia="Calibri" w:cs="Calibri"/>
          <w:b/>
          <w:bCs/>
          <w:color w:val="009FDC"/>
          <w:spacing w:val="-1"/>
        </w:rPr>
        <w:t>ne</w:t>
      </w:r>
      <w:r>
        <w:rPr>
          <w:rFonts w:ascii="Calibri" w:hAnsi="Calibri" w:eastAsia="Calibri" w:cs="Calibri"/>
          <w:b/>
          <w:bCs/>
          <w:color w:val="009FDC"/>
        </w:rPr>
        <w:t xml:space="preserve">x </w:t>
      </w:r>
      <w:r w:rsidR="002A46D3">
        <w:rPr>
          <w:rFonts w:ascii="Calibri" w:hAnsi="Calibri" w:eastAsia="Calibri" w:cs="Calibri"/>
          <w:b/>
          <w:bCs/>
          <w:color w:val="009FDC"/>
          <w:spacing w:val="1"/>
        </w:rPr>
        <w:t>10</w:t>
      </w:r>
      <w:r>
        <w:rPr>
          <w:rFonts w:ascii="Calibri" w:hAnsi="Calibri" w:eastAsia="Calibri" w:cs="Calibri"/>
          <w:b/>
          <w:bCs/>
          <w:color w:val="009FDC"/>
          <w:spacing w:val="-1"/>
        </w:rPr>
        <w:t>b</w:t>
      </w:r>
      <w:r>
        <w:rPr>
          <w:rFonts w:ascii="Calibri" w:hAnsi="Calibri" w:eastAsia="Calibri" w:cs="Calibri"/>
          <w:b/>
          <w:bCs/>
          <w:color w:val="009FDC"/>
        </w:rPr>
        <w:t xml:space="preserve">: </w:t>
      </w:r>
      <w:r>
        <w:rPr>
          <w:rFonts w:ascii="Calibri" w:hAnsi="Calibri" w:eastAsia="Calibri" w:cs="Calibri"/>
          <w:color w:val="009FDC"/>
        </w:rPr>
        <w:t>C</w:t>
      </w:r>
      <w:r>
        <w:rPr>
          <w:rFonts w:ascii="Calibri" w:hAnsi="Calibri" w:eastAsia="Calibri" w:cs="Calibri"/>
          <w:color w:val="009FDC"/>
          <w:spacing w:val="1"/>
        </w:rPr>
        <w:t>o</w:t>
      </w:r>
      <w:r>
        <w:rPr>
          <w:rFonts w:ascii="Calibri" w:hAnsi="Calibri" w:eastAsia="Calibri" w:cs="Calibri"/>
          <w:color w:val="009FDC"/>
          <w:spacing w:val="-1"/>
        </w:rPr>
        <w:t>n</w:t>
      </w:r>
      <w:r>
        <w:rPr>
          <w:rFonts w:ascii="Calibri" w:hAnsi="Calibri" w:eastAsia="Calibri" w:cs="Calibri"/>
          <w:color w:val="009FDC"/>
        </w:rPr>
        <w:t>si</w:t>
      </w:r>
      <w:r>
        <w:rPr>
          <w:rFonts w:ascii="Calibri" w:hAnsi="Calibri" w:eastAsia="Calibri" w:cs="Calibri"/>
          <w:color w:val="009FDC"/>
          <w:spacing w:val="-1"/>
        </w:rPr>
        <w:t>d</w:t>
      </w:r>
      <w:r>
        <w:rPr>
          <w:rFonts w:ascii="Calibri" w:hAnsi="Calibri" w:eastAsia="Calibri" w:cs="Calibri"/>
          <w:color w:val="009FDC"/>
        </w:rPr>
        <w:t>er</w:t>
      </w:r>
      <w:r>
        <w:rPr>
          <w:rFonts w:ascii="Calibri" w:hAnsi="Calibri" w:eastAsia="Calibri" w:cs="Calibri"/>
          <w:color w:val="009FDC"/>
          <w:spacing w:val="-2"/>
        </w:rPr>
        <w:t>a</w:t>
      </w:r>
      <w:r>
        <w:rPr>
          <w:rFonts w:ascii="Calibri" w:hAnsi="Calibri" w:eastAsia="Calibri" w:cs="Calibri"/>
          <w:color w:val="009FDC"/>
        </w:rPr>
        <w:t>ti</w:t>
      </w:r>
      <w:r>
        <w:rPr>
          <w:rFonts w:ascii="Calibri" w:hAnsi="Calibri" w:eastAsia="Calibri" w:cs="Calibri"/>
          <w:color w:val="009FDC"/>
          <w:spacing w:val="1"/>
        </w:rPr>
        <w:t>o</w:t>
      </w:r>
      <w:r>
        <w:rPr>
          <w:rFonts w:ascii="Calibri" w:hAnsi="Calibri" w:eastAsia="Calibri" w:cs="Calibri"/>
          <w:color w:val="009FDC"/>
          <w:spacing w:val="-1"/>
        </w:rPr>
        <w:t>n</w:t>
      </w:r>
      <w:r>
        <w:rPr>
          <w:rFonts w:ascii="Calibri" w:hAnsi="Calibri" w:eastAsia="Calibri" w:cs="Calibri"/>
          <w:color w:val="009FDC"/>
        </w:rPr>
        <w:t>s</w:t>
      </w:r>
      <w:r>
        <w:rPr>
          <w:rFonts w:ascii="Calibri" w:hAnsi="Calibri" w:eastAsia="Calibri" w:cs="Calibri"/>
          <w:color w:val="009FDC"/>
          <w:spacing w:val="-2"/>
        </w:rPr>
        <w:t xml:space="preserve"> f</w:t>
      </w:r>
      <w:r>
        <w:rPr>
          <w:rFonts w:ascii="Calibri" w:hAnsi="Calibri" w:eastAsia="Calibri" w:cs="Calibri"/>
          <w:color w:val="009FDC"/>
          <w:spacing w:val="1"/>
        </w:rPr>
        <w:t>o</w:t>
      </w:r>
      <w:r>
        <w:rPr>
          <w:rFonts w:ascii="Calibri" w:hAnsi="Calibri" w:eastAsia="Calibri" w:cs="Calibri"/>
          <w:color w:val="009FDC"/>
        </w:rPr>
        <w:t>r i</w:t>
      </w:r>
      <w:r>
        <w:rPr>
          <w:rFonts w:ascii="Calibri" w:hAnsi="Calibri" w:eastAsia="Calibri" w:cs="Calibri"/>
          <w:color w:val="009FDC"/>
          <w:spacing w:val="-1"/>
        </w:rPr>
        <w:t>nd</w:t>
      </w:r>
      <w:r>
        <w:rPr>
          <w:rFonts w:ascii="Calibri" w:hAnsi="Calibri" w:eastAsia="Calibri" w:cs="Calibri"/>
          <w:color w:val="009FDC"/>
        </w:rPr>
        <w:t>ica</w:t>
      </w:r>
      <w:r>
        <w:rPr>
          <w:rFonts w:ascii="Calibri" w:hAnsi="Calibri" w:eastAsia="Calibri" w:cs="Calibri"/>
          <w:color w:val="009FDC"/>
          <w:spacing w:val="-2"/>
        </w:rPr>
        <w:t>t</w:t>
      </w:r>
      <w:r>
        <w:rPr>
          <w:rFonts w:ascii="Calibri" w:hAnsi="Calibri" w:eastAsia="Calibri" w:cs="Calibri"/>
          <w:color w:val="009FDC"/>
          <w:spacing w:val="1"/>
        </w:rPr>
        <w:t>o</w:t>
      </w:r>
      <w:r>
        <w:rPr>
          <w:rFonts w:ascii="Calibri" w:hAnsi="Calibri" w:eastAsia="Calibri" w:cs="Calibri"/>
          <w:color w:val="009FDC"/>
        </w:rPr>
        <w:t>r arra</w:t>
      </w:r>
      <w:r>
        <w:rPr>
          <w:rFonts w:ascii="Calibri" w:hAnsi="Calibri" w:eastAsia="Calibri" w:cs="Calibri"/>
          <w:color w:val="009FDC"/>
          <w:spacing w:val="-1"/>
        </w:rPr>
        <w:t>ng</w:t>
      </w:r>
      <w:r>
        <w:rPr>
          <w:rFonts w:ascii="Calibri" w:hAnsi="Calibri" w:eastAsia="Calibri" w:cs="Calibri"/>
          <w:color w:val="009FDC"/>
          <w:spacing w:val="-2"/>
        </w:rPr>
        <w:t>e</w:t>
      </w:r>
      <w:r>
        <w:rPr>
          <w:rFonts w:ascii="Calibri" w:hAnsi="Calibri" w:eastAsia="Calibri" w:cs="Calibri"/>
          <w:color w:val="009FDC"/>
          <w:spacing w:val="-1"/>
        </w:rPr>
        <w:t>m</w:t>
      </w:r>
      <w:r>
        <w:rPr>
          <w:rFonts w:ascii="Calibri" w:hAnsi="Calibri" w:eastAsia="Calibri" w:cs="Calibri"/>
          <w:color w:val="009FDC"/>
        </w:rPr>
        <w:t>ents</w:t>
      </w:r>
    </w:p>
    <w:p w:rsidR="00053E75" w:rsidRDefault="00053E75" w14:paraId="17D1C0A1" w14:textId="77777777">
      <w:pPr>
        <w:spacing w:before="3" w:after="0" w:line="180" w:lineRule="exact"/>
        <w:rPr>
          <w:sz w:val="18"/>
          <w:szCs w:val="18"/>
        </w:rPr>
      </w:pPr>
    </w:p>
    <w:p w:rsidR="00053E75" w:rsidRDefault="00BF1E13" w14:paraId="64D79EFA" w14:textId="77777777">
      <w:pPr>
        <w:spacing w:after="0" w:line="259" w:lineRule="auto"/>
        <w:ind w:left="100" w:right="903"/>
        <w:rPr>
          <w:rFonts w:ascii="Calibri" w:hAnsi="Calibri" w:eastAsia="Calibri" w:cs="Calibri"/>
        </w:rPr>
      </w:pPr>
      <w:r>
        <w:rPr>
          <w:rFonts w:ascii="Calibri" w:hAnsi="Calibri" w:eastAsia="Calibri" w:cs="Calibri"/>
        </w:rPr>
        <w:t xml:space="preserve">To </w:t>
      </w:r>
      <w:r>
        <w:rPr>
          <w:rFonts w:ascii="Calibri" w:hAnsi="Calibri" w:eastAsia="Calibri" w:cs="Calibri"/>
          <w:spacing w:val="-1"/>
        </w:rPr>
        <w:t>m</w:t>
      </w:r>
      <w:r>
        <w:rPr>
          <w:rFonts w:ascii="Calibri" w:hAnsi="Calibri" w:eastAsia="Calibri" w:cs="Calibri"/>
          <w:spacing w:val="1"/>
        </w:rPr>
        <w:t>o</w:t>
      </w:r>
      <w:r>
        <w:rPr>
          <w:rFonts w:ascii="Calibri" w:hAnsi="Calibri" w:eastAsia="Calibri" w:cs="Calibri"/>
          <w:spacing w:val="-1"/>
        </w:rPr>
        <w:t>n</w:t>
      </w:r>
      <w:r>
        <w:rPr>
          <w:rFonts w:ascii="Calibri" w:hAnsi="Calibri" w:eastAsia="Calibri" w:cs="Calibri"/>
        </w:rPr>
        <w:t>it</w:t>
      </w:r>
      <w:r>
        <w:rPr>
          <w:rFonts w:ascii="Calibri" w:hAnsi="Calibri" w:eastAsia="Calibri" w:cs="Calibri"/>
          <w:spacing w:val="1"/>
        </w:rPr>
        <w:t>o</w:t>
      </w:r>
      <w:r>
        <w:rPr>
          <w:rFonts w:ascii="Calibri" w:hAnsi="Calibri" w:eastAsia="Calibri" w:cs="Calibri"/>
        </w:rPr>
        <w:t>r</w:t>
      </w:r>
      <w:r>
        <w:rPr>
          <w:rFonts w:ascii="Calibri" w:hAnsi="Calibri" w:eastAsia="Calibri" w:cs="Calibri"/>
          <w:spacing w:val="-2"/>
        </w:rPr>
        <w:t xml:space="preserve"> </w:t>
      </w:r>
      <w:r>
        <w:rPr>
          <w:rFonts w:ascii="Calibri" w:hAnsi="Calibri" w:eastAsia="Calibri" w:cs="Calibri"/>
        </w:rPr>
        <w:t>pro</w:t>
      </w:r>
      <w:r>
        <w:rPr>
          <w:rFonts w:ascii="Calibri" w:hAnsi="Calibri" w:eastAsia="Calibri" w:cs="Calibri"/>
          <w:spacing w:val="-1"/>
        </w:rPr>
        <w:t>g</w:t>
      </w:r>
      <w:r>
        <w:rPr>
          <w:rFonts w:ascii="Calibri" w:hAnsi="Calibri" w:eastAsia="Calibri" w:cs="Calibri"/>
          <w:spacing w:val="-3"/>
        </w:rPr>
        <w:t>r</w:t>
      </w:r>
      <w:r>
        <w:rPr>
          <w:rFonts w:ascii="Calibri" w:hAnsi="Calibri" w:eastAsia="Calibri" w:cs="Calibri"/>
        </w:rPr>
        <w:t>ess</w:t>
      </w:r>
      <w:r>
        <w:rPr>
          <w:rFonts w:ascii="Calibri" w:hAnsi="Calibri" w:eastAsia="Calibri" w:cs="Calibri"/>
          <w:spacing w:val="1"/>
        </w:rPr>
        <w:t xml:space="preserve"> </w:t>
      </w:r>
      <w:r>
        <w:rPr>
          <w:rFonts w:ascii="Calibri" w:hAnsi="Calibri" w:eastAsia="Calibri" w:cs="Calibri"/>
          <w:spacing w:val="-2"/>
        </w:rPr>
        <w:t>t</w:t>
      </w:r>
      <w:r>
        <w:rPr>
          <w:rFonts w:ascii="Calibri" w:hAnsi="Calibri" w:eastAsia="Calibri" w:cs="Calibri"/>
          <w:spacing w:val="-1"/>
        </w:rPr>
        <w:t>o</w:t>
      </w:r>
      <w:r>
        <w:rPr>
          <w:rFonts w:ascii="Calibri" w:hAnsi="Calibri" w:eastAsia="Calibri" w:cs="Calibri"/>
        </w:rPr>
        <w:t>wa</w:t>
      </w:r>
      <w:r>
        <w:rPr>
          <w:rFonts w:ascii="Calibri" w:hAnsi="Calibri" w:eastAsia="Calibri" w:cs="Calibri"/>
          <w:spacing w:val="-2"/>
        </w:rPr>
        <w:t>r</w:t>
      </w:r>
      <w:r>
        <w:rPr>
          <w:rFonts w:ascii="Calibri" w:hAnsi="Calibri" w:eastAsia="Calibri" w:cs="Calibri"/>
          <w:spacing w:val="-1"/>
        </w:rPr>
        <w:t>d</w:t>
      </w:r>
      <w:r>
        <w:rPr>
          <w:rFonts w:ascii="Calibri" w:hAnsi="Calibri" w:eastAsia="Calibri" w:cs="Calibri"/>
        </w:rPr>
        <w:t>s c</w:t>
      </w:r>
      <w:r>
        <w:rPr>
          <w:rFonts w:ascii="Calibri" w:hAnsi="Calibri" w:eastAsia="Calibri" w:cs="Calibri"/>
          <w:spacing w:val="1"/>
        </w:rPr>
        <w:t>o</w:t>
      </w:r>
      <w:r>
        <w:rPr>
          <w:rFonts w:ascii="Calibri" w:hAnsi="Calibri" w:eastAsia="Calibri" w:cs="Calibri"/>
        </w:rPr>
        <w:t>ll</w:t>
      </w:r>
      <w:r>
        <w:rPr>
          <w:rFonts w:ascii="Calibri" w:hAnsi="Calibri" w:eastAsia="Calibri" w:cs="Calibri"/>
          <w:spacing w:val="-2"/>
        </w:rPr>
        <w:t>e</w:t>
      </w:r>
      <w:r>
        <w:rPr>
          <w:rFonts w:ascii="Calibri" w:hAnsi="Calibri" w:eastAsia="Calibri" w:cs="Calibri"/>
        </w:rPr>
        <w:t>ct</w:t>
      </w:r>
      <w:r>
        <w:rPr>
          <w:rFonts w:ascii="Calibri" w:hAnsi="Calibri" w:eastAsia="Calibri" w:cs="Calibri"/>
          <w:spacing w:val="-2"/>
        </w:rPr>
        <w:t>i</w:t>
      </w:r>
      <w:r>
        <w:rPr>
          <w:rFonts w:ascii="Calibri" w:hAnsi="Calibri" w:eastAsia="Calibri" w:cs="Calibri"/>
          <w:spacing w:val="1"/>
        </w:rPr>
        <w:t>v</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spacing w:val="1"/>
        </w:rPr>
        <w:t>o</w:t>
      </w:r>
      <w:r>
        <w:rPr>
          <w:rFonts w:ascii="Calibri" w:hAnsi="Calibri" w:eastAsia="Calibri" w:cs="Calibri"/>
          <w:spacing w:val="-1"/>
        </w:rPr>
        <w:t>u</w:t>
      </w:r>
      <w:r>
        <w:rPr>
          <w:rFonts w:ascii="Calibri" w:hAnsi="Calibri" w:eastAsia="Calibri" w:cs="Calibri"/>
        </w:rPr>
        <w:t>t</w:t>
      </w:r>
      <w:r>
        <w:rPr>
          <w:rFonts w:ascii="Calibri" w:hAnsi="Calibri" w:eastAsia="Calibri" w:cs="Calibri"/>
          <w:spacing w:val="-2"/>
        </w:rPr>
        <w:t>c</w:t>
      </w:r>
      <w:r>
        <w:rPr>
          <w:rFonts w:ascii="Calibri" w:hAnsi="Calibri" w:eastAsia="Calibri" w:cs="Calibri"/>
          <w:spacing w:val="-1"/>
        </w:rPr>
        <w:t>o</w:t>
      </w:r>
      <w:r>
        <w:rPr>
          <w:rFonts w:ascii="Calibri" w:hAnsi="Calibri" w:eastAsia="Calibri" w:cs="Calibri"/>
          <w:spacing w:val="1"/>
        </w:rPr>
        <w:t>m</w:t>
      </w:r>
      <w:r>
        <w:rPr>
          <w:rFonts w:ascii="Calibri" w:hAnsi="Calibri" w:eastAsia="Calibri" w:cs="Calibri"/>
        </w:rPr>
        <w:t>es,</w:t>
      </w:r>
      <w:r>
        <w:rPr>
          <w:rFonts w:ascii="Calibri" w:hAnsi="Calibri" w:eastAsia="Calibri" w:cs="Calibri"/>
          <w:spacing w:val="-2"/>
        </w:rPr>
        <w:t xml:space="preserve"> </w:t>
      </w:r>
      <w:r>
        <w:rPr>
          <w:rFonts w:ascii="Calibri" w:hAnsi="Calibri" w:eastAsia="Calibri" w:cs="Calibri"/>
        </w:rPr>
        <w:t>an</w:t>
      </w:r>
      <w:r>
        <w:rPr>
          <w:rFonts w:ascii="Calibri" w:hAnsi="Calibri" w:eastAsia="Calibri" w:cs="Calibri"/>
          <w:spacing w:val="1"/>
        </w:rPr>
        <w:t xml:space="preserve"> </w:t>
      </w:r>
      <w:r>
        <w:rPr>
          <w:rFonts w:ascii="Calibri" w:hAnsi="Calibri" w:eastAsia="Calibri" w:cs="Calibri"/>
          <w:b/>
          <w:bCs/>
          <w:spacing w:val="-1"/>
        </w:rPr>
        <w:t>app</w:t>
      </w:r>
      <w:r>
        <w:rPr>
          <w:rFonts w:ascii="Calibri" w:hAnsi="Calibri" w:eastAsia="Calibri" w:cs="Calibri"/>
          <w:b/>
          <w:bCs/>
          <w:spacing w:val="1"/>
        </w:rPr>
        <w:t>r</w:t>
      </w:r>
      <w:r>
        <w:rPr>
          <w:rFonts w:ascii="Calibri" w:hAnsi="Calibri" w:eastAsia="Calibri" w:cs="Calibri"/>
          <w:b/>
          <w:bCs/>
          <w:spacing w:val="-1"/>
        </w:rPr>
        <w:t>op</w:t>
      </w:r>
      <w:r>
        <w:rPr>
          <w:rFonts w:ascii="Calibri" w:hAnsi="Calibri" w:eastAsia="Calibri" w:cs="Calibri"/>
          <w:b/>
          <w:bCs/>
          <w:spacing w:val="1"/>
        </w:rPr>
        <w:t>ri</w:t>
      </w:r>
      <w:r>
        <w:rPr>
          <w:rFonts w:ascii="Calibri" w:hAnsi="Calibri" w:eastAsia="Calibri" w:cs="Calibri"/>
          <w:b/>
          <w:bCs/>
          <w:spacing w:val="-1"/>
        </w:rPr>
        <w:t>a</w:t>
      </w:r>
      <w:r>
        <w:rPr>
          <w:rFonts w:ascii="Calibri" w:hAnsi="Calibri" w:eastAsia="Calibri" w:cs="Calibri"/>
          <w:b/>
          <w:bCs/>
        </w:rPr>
        <w:t xml:space="preserve">te </w:t>
      </w:r>
      <w:r>
        <w:rPr>
          <w:rFonts w:ascii="Calibri" w:hAnsi="Calibri" w:eastAsia="Calibri" w:cs="Calibri"/>
          <w:b/>
          <w:bCs/>
          <w:spacing w:val="1"/>
        </w:rPr>
        <w:t>i</w:t>
      </w:r>
      <w:r>
        <w:rPr>
          <w:rFonts w:ascii="Calibri" w:hAnsi="Calibri" w:eastAsia="Calibri" w:cs="Calibri"/>
          <w:b/>
          <w:bCs/>
          <w:spacing w:val="-1"/>
        </w:rPr>
        <w:t>nd</w:t>
      </w:r>
      <w:r>
        <w:rPr>
          <w:rFonts w:ascii="Calibri" w:hAnsi="Calibri" w:eastAsia="Calibri" w:cs="Calibri"/>
          <w:b/>
          <w:bCs/>
          <w:spacing w:val="1"/>
        </w:rPr>
        <w:t>ic</w:t>
      </w:r>
      <w:r>
        <w:rPr>
          <w:rFonts w:ascii="Calibri" w:hAnsi="Calibri" w:eastAsia="Calibri" w:cs="Calibri"/>
          <w:b/>
          <w:bCs/>
          <w:spacing w:val="-1"/>
        </w:rPr>
        <w:t>a</w:t>
      </w:r>
      <w:r>
        <w:rPr>
          <w:rFonts w:ascii="Calibri" w:hAnsi="Calibri" w:eastAsia="Calibri" w:cs="Calibri"/>
          <w:b/>
          <w:bCs/>
        </w:rPr>
        <w:t>t</w:t>
      </w:r>
      <w:r>
        <w:rPr>
          <w:rFonts w:ascii="Calibri" w:hAnsi="Calibri" w:eastAsia="Calibri" w:cs="Calibri"/>
          <w:b/>
          <w:bCs/>
          <w:spacing w:val="-3"/>
        </w:rPr>
        <w:t>o</w:t>
      </w:r>
      <w:r>
        <w:rPr>
          <w:rFonts w:ascii="Calibri" w:hAnsi="Calibri" w:eastAsia="Calibri" w:cs="Calibri"/>
          <w:b/>
          <w:bCs/>
        </w:rPr>
        <w:t>r</w:t>
      </w:r>
      <w:r>
        <w:rPr>
          <w:rFonts w:ascii="Calibri" w:hAnsi="Calibri" w:eastAsia="Calibri" w:cs="Calibri"/>
          <w:b/>
          <w:bCs/>
          <w:spacing w:val="1"/>
        </w:rPr>
        <w:t xml:space="preserve"> </w:t>
      </w:r>
      <w:r>
        <w:rPr>
          <w:rFonts w:ascii="Calibri" w:hAnsi="Calibri" w:eastAsia="Calibri" w:cs="Calibri"/>
          <w:b/>
          <w:bCs/>
        </w:rPr>
        <w:t>ar</w:t>
      </w:r>
      <w:r>
        <w:rPr>
          <w:rFonts w:ascii="Calibri" w:hAnsi="Calibri" w:eastAsia="Calibri" w:cs="Calibri"/>
          <w:b/>
          <w:bCs/>
          <w:spacing w:val="1"/>
        </w:rPr>
        <w:t>r</w:t>
      </w:r>
      <w:r>
        <w:rPr>
          <w:rFonts w:ascii="Calibri" w:hAnsi="Calibri" w:eastAsia="Calibri" w:cs="Calibri"/>
          <w:b/>
          <w:bCs/>
          <w:spacing w:val="-3"/>
        </w:rPr>
        <w:t>a</w:t>
      </w:r>
      <w:r>
        <w:rPr>
          <w:rFonts w:ascii="Calibri" w:hAnsi="Calibri" w:eastAsia="Calibri" w:cs="Calibri"/>
          <w:b/>
          <w:bCs/>
          <w:spacing w:val="-1"/>
        </w:rPr>
        <w:t>n</w:t>
      </w:r>
      <w:r>
        <w:rPr>
          <w:rFonts w:ascii="Calibri" w:hAnsi="Calibri" w:eastAsia="Calibri" w:cs="Calibri"/>
          <w:b/>
          <w:bCs/>
          <w:spacing w:val="1"/>
        </w:rPr>
        <w:t>g</w:t>
      </w:r>
      <w:r>
        <w:rPr>
          <w:rFonts w:ascii="Calibri" w:hAnsi="Calibri" w:eastAsia="Calibri" w:cs="Calibri"/>
          <w:b/>
          <w:bCs/>
          <w:spacing w:val="-1"/>
        </w:rPr>
        <w:t>e</w:t>
      </w:r>
      <w:r>
        <w:rPr>
          <w:rFonts w:ascii="Calibri" w:hAnsi="Calibri" w:eastAsia="Calibri" w:cs="Calibri"/>
          <w:b/>
          <w:bCs/>
        </w:rPr>
        <w:t>me</w:t>
      </w:r>
      <w:r>
        <w:rPr>
          <w:rFonts w:ascii="Calibri" w:hAnsi="Calibri" w:eastAsia="Calibri" w:cs="Calibri"/>
          <w:b/>
          <w:bCs/>
          <w:spacing w:val="-1"/>
        </w:rPr>
        <w:t>n</w:t>
      </w:r>
      <w:r>
        <w:rPr>
          <w:rFonts w:ascii="Calibri" w:hAnsi="Calibri" w:eastAsia="Calibri" w:cs="Calibri"/>
          <w:b/>
          <w:bCs/>
        </w:rPr>
        <w:t>t</w:t>
      </w:r>
      <w:r>
        <w:rPr>
          <w:rFonts w:ascii="Calibri" w:hAnsi="Calibri" w:eastAsia="Calibri" w:cs="Calibri"/>
          <w:b/>
          <w:bCs/>
          <w:spacing w:val="3"/>
        </w:rPr>
        <w:t xml:space="preserve"> </w:t>
      </w:r>
      <w:r>
        <w:rPr>
          <w:rFonts w:ascii="Calibri" w:hAnsi="Calibri" w:eastAsia="Calibri" w:cs="Calibri"/>
        </w:rPr>
        <w:t>should</w:t>
      </w:r>
      <w:r>
        <w:rPr>
          <w:rFonts w:ascii="Calibri" w:hAnsi="Calibri" w:eastAsia="Calibri" w:cs="Calibri"/>
          <w:spacing w:val="-1"/>
        </w:rPr>
        <w:t xml:space="preserve"> </w:t>
      </w:r>
      <w:r>
        <w:rPr>
          <w:rFonts w:ascii="Calibri" w:hAnsi="Calibri" w:eastAsia="Calibri" w:cs="Calibri"/>
          <w:spacing w:val="-3"/>
        </w:rPr>
        <w:t>b</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spacing w:val="-1"/>
        </w:rPr>
        <w:t>d</w:t>
      </w:r>
      <w:r>
        <w:rPr>
          <w:rFonts w:ascii="Calibri" w:hAnsi="Calibri" w:eastAsia="Calibri" w:cs="Calibri"/>
          <w:spacing w:val="-2"/>
        </w:rPr>
        <w:t>e</w:t>
      </w:r>
      <w:r>
        <w:rPr>
          <w:rFonts w:ascii="Calibri" w:hAnsi="Calibri" w:eastAsia="Calibri" w:cs="Calibri"/>
          <w:spacing w:val="1"/>
        </w:rPr>
        <w:t>v</w:t>
      </w:r>
      <w:r>
        <w:rPr>
          <w:rFonts w:ascii="Calibri" w:hAnsi="Calibri" w:eastAsia="Calibri" w:cs="Calibri"/>
        </w:rPr>
        <w:t>e</w:t>
      </w:r>
      <w:r>
        <w:rPr>
          <w:rFonts w:ascii="Calibri" w:hAnsi="Calibri" w:eastAsia="Calibri" w:cs="Calibri"/>
          <w:spacing w:val="-2"/>
        </w:rPr>
        <w:t>l</w:t>
      </w:r>
      <w:r>
        <w:rPr>
          <w:rFonts w:ascii="Calibri" w:hAnsi="Calibri" w:eastAsia="Calibri" w:cs="Calibri"/>
          <w:spacing w:val="-1"/>
        </w:rPr>
        <w:t>op</w:t>
      </w:r>
      <w:r>
        <w:rPr>
          <w:rFonts w:ascii="Calibri" w:hAnsi="Calibri" w:eastAsia="Calibri" w:cs="Calibri"/>
        </w:rPr>
        <w:t>ed w</w:t>
      </w:r>
      <w:r>
        <w:rPr>
          <w:rFonts w:ascii="Calibri" w:hAnsi="Calibri" w:eastAsia="Calibri" w:cs="Calibri"/>
          <w:spacing w:val="-1"/>
        </w:rPr>
        <w:t>h</w:t>
      </w:r>
      <w:r>
        <w:rPr>
          <w:rFonts w:ascii="Calibri" w:hAnsi="Calibri" w:eastAsia="Calibri" w:cs="Calibri"/>
        </w:rPr>
        <w:t>ich al</w:t>
      </w:r>
      <w:r>
        <w:rPr>
          <w:rFonts w:ascii="Calibri" w:hAnsi="Calibri" w:eastAsia="Calibri" w:cs="Calibri"/>
          <w:spacing w:val="-1"/>
        </w:rPr>
        <w:t>l</w:t>
      </w:r>
      <w:r>
        <w:rPr>
          <w:rFonts w:ascii="Calibri" w:hAnsi="Calibri" w:eastAsia="Calibri" w:cs="Calibri"/>
          <w:spacing w:val="1"/>
        </w:rPr>
        <w:t>o</w:t>
      </w:r>
      <w:r>
        <w:rPr>
          <w:rFonts w:ascii="Calibri" w:hAnsi="Calibri" w:eastAsia="Calibri" w:cs="Calibri"/>
        </w:rPr>
        <w:t>ws</w:t>
      </w:r>
      <w:r>
        <w:rPr>
          <w:rFonts w:ascii="Calibri" w:hAnsi="Calibri" w:eastAsia="Calibri" w:cs="Calibri"/>
          <w:spacing w:val="-2"/>
        </w:rPr>
        <w:t xml:space="preserve"> </w:t>
      </w:r>
      <w:r>
        <w:rPr>
          <w:rFonts w:ascii="Calibri" w:hAnsi="Calibri" w:eastAsia="Calibri" w:cs="Calibri"/>
        </w:rPr>
        <w:t>CP</w:t>
      </w:r>
      <w:r>
        <w:rPr>
          <w:rFonts w:ascii="Calibri" w:hAnsi="Calibri" w:eastAsia="Calibri" w:cs="Calibri"/>
          <w:spacing w:val="-1"/>
        </w:rPr>
        <w:t xml:space="preserve"> </w:t>
      </w:r>
      <w:r>
        <w:rPr>
          <w:rFonts w:ascii="Calibri" w:hAnsi="Calibri" w:eastAsia="Calibri" w:cs="Calibri"/>
        </w:rPr>
        <w:t>and</w:t>
      </w:r>
      <w:r>
        <w:rPr>
          <w:rFonts w:ascii="Calibri" w:hAnsi="Calibri" w:eastAsia="Calibri" w:cs="Calibri"/>
          <w:spacing w:val="-1"/>
        </w:rPr>
        <w:t xml:space="preserve"> </w:t>
      </w:r>
      <w:r>
        <w:rPr>
          <w:rFonts w:ascii="Calibri" w:hAnsi="Calibri" w:eastAsia="Calibri" w:cs="Calibri"/>
        </w:rPr>
        <w:t>E</w:t>
      </w:r>
      <w:r>
        <w:rPr>
          <w:rFonts w:ascii="Calibri" w:hAnsi="Calibri" w:eastAsia="Calibri" w:cs="Calibri"/>
          <w:spacing w:val="-1"/>
        </w:rPr>
        <w:t>du</w:t>
      </w:r>
      <w:r>
        <w:rPr>
          <w:rFonts w:ascii="Calibri" w:hAnsi="Calibri" w:eastAsia="Calibri" w:cs="Calibri"/>
        </w:rPr>
        <w:t>cat</w:t>
      </w:r>
      <w:r>
        <w:rPr>
          <w:rFonts w:ascii="Calibri" w:hAnsi="Calibri" w:eastAsia="Calibri" w:cs="Calibri"/>
          <w:spacing w:val="-2"/>
        </w:rPr>
        <w:t>i</w:t>
      </w:r>
      <w:r>
        <w:rPr>
          <w:rFonts w:ascii="Calibri" w:hAnsi="Calibri" w:eastAsia="Calibri" w:cs="Calibri"/>
          <w:spacing w:val="1"/>
        </w:rPr>
        <w:t>o</w:t>
      </w:r>
      <w:r>
        <w:rPr>
          <w:rFonts w:ascii="Calibri" w:hAnsi="Calibri" w:eastAsia="Calibri" w:cs="Calibri"/>
        </w:rPr>
        <w:t>n</w:t>
      </w:r>
      <w:r>
        <w:rPr>
          <w:rFonts w:ascii="Calibri" w:hAnsi="Calibri" w:eastAsia="Calibri" w:cs="Calibri"/>
          <w:spacing w:val="-1"/>
        </w:rPr>
        <w:t xml:space="preserve"> </w:t>
      </w:r>
      <w:r>
        <w:rPr>
          <w:rFonts w:ascii="Calibri" w:hAnsi="Calibri" w:eastAsia="Calibri" w:cs="Calibri"/>
        </w:rPr>
        <w:t>s</w:t>
      </w:r>
      <w:r>
        <w:rPr>
          <w:rFonts w:ascii="Calibri" w:hAnsi="Calibri" w:eastAsia="Calibri" w:cs="Calibri"/>
          <w:spacing w:val="-1"/>
        </w:rPr>
        <w:t>e</w:t>
      </w:r>
      <w:r>
        <w:rPr>
          <w:rFonts w:ascii="Calibri" w:hAnsi="Calibri" w:eastAsia="Calibri" w:cs="Calibri"/>
        </w:rPr>
        <w:t>ct</w:t>
      </w:r>
      <w:r>
        <w:rPr>
          <w:rFonts w:ascii="Calibri" w:hAnsi="Calibri" w:eastAsia="Calibri" w:cs="Calibri"/>
          <w:spacing w:val="2"/>
        </w:rPr>
        <w:t>o</w:t>
      </w:r>
      <w:r>
        <w:rPr>
          <w:rFonts w:ascii="Calibri" w:hAnsi="Calibri" w:eastAsia="Calibri" w:cs="Calibri"/>
        </w:rPr>
        <w:t>rs</w:t>
      </w:r>
      <w:r>
        <w:rPr>
          <w:rFonts w:ascii="Calibri" w:hAnsi="Calibri" w:eastAsia="Calibri" w:cs="Calibri"/>
          <w:spacing w:val="-2"/>
        </w:rPr>
        <w:t xml:space="preserve"> t</w:t>
      </w:r>
      <w:r>
        <w:rPr>
          <w:rFonts w:ascii="Calibri" w:hAnsi="Calibri" w:eastAsia="Calibri" w:cs="Calibri"/>
          <w:spacing w:val="1"/>
        </w:rPr>
        <w:t>o</w:t>
      </w:r>
      <w:r>
        <w:rPr>
          <w:rFonts w:ascii="Calibri" w:hAnsi="Calibri" w:eastAsia="Calibri" w:cs="Calibri"/>
        </w:rPr>
        <w:t>:</w:t>
      </w:r>
    </w:p>
    <w:p w:rsidR="00053E75" w:rsidRDefault="00BF1E13" w14:paraId="3EFAC964" w14:textId="77777777">
      <w:pPr>
        <w:tabs>
          <w:tab w:val="left" w:pos="820"/>
        </w:tabs>
        <w:spacing w:after="0" w:line="240" w:lineRule="auto"/>
        <w:ind w:left="460" w:right="-20"/>
        <w:rPr>
          <w:rFonts w:ascii="Calibri" w:hAnsi="Calibri" w:eastAsia="Calibri" w:cs="Calibri"/>
        </w:rPr>
      </w:pPr>
      <w:r>
        <w:rPr>
          <w:rFonts w:ascii="Symbol" w:hAnsi="Symbol" w:eastAsia="Symbol" w:cs="Symbol"/>
          <w:w w:val="76"/>
        </w:rPr>
        <w:t>•</w:t>
      </w:r>
      <w:r>
        <w:rPr>
          <w:rFonts w:ascii="Times New Roman" w:hAnsi="Times New Roman" w:eastAsia="Times New Roman" w:cs="Times New Roman"/>
        </w:rPr>
        <w:tab/>
      </w:r>
      <w:r>
        <w:rPr>
          <w:rFonts w:ascii="Calibri" w:hAnsi="Calibri" w:eastAsia="Calibri" w:cs="Calibri"/>
          <w:spacing w:val="1"/>
        </w:rPr>
        <w:t>mo</w:t>
      </w:r>
      <w:r>
        <w:rPr>
          <w:rFonts w:ascii="Calibri" w:hAnsi="Calibri" w:eastAsia="Calibri" w:cs="Calibri"/>
          <w:spacing w:val="-1"/>
        </w:rPr>
        <w:t>n</w:t>
      </w:r>
      <w:r>
        <w:rPr>
          <w:rFonts w:ascii="Calibri" w:hAnsi="Calibri" w:eastAsia="Calibri" w:cs="Calibri"/>
          <w:spacing w:val="-3"/>
        </w:rPr>
        <w:t>i</w:t>
      </w:r>
      <w:r>
        <w:rPr>
          <w:rFonts w:ascii="Calibri" w:hAnsi="Calibri" w:eastAsia="Calibri" w:cs="Calibri"/>
        </w:rPr>
        <w:t>t</w:t>
      </w:r>
      <w:r>
        <w:rPr>
          <w:rFonts w:ascii="Calibri" w:hAnsi="Calibri" w:eastAsia="Calibri" w:cs="Calibri"/>
          <w:spacing w:val="2"/>
        </w:rPr>
        <w:t>o</w:t>
      </w:r>
      <w:r>
        <w:rPr>
          <w:rFonts w:ascii="Calibri" w:hAnsi="Calibri" w:eastAsia="Calibri" w:cs="Calibri"/>
        </w:rPr>
        <w:t>r</w:t>
      </w:r>
      <w:r>
        <w:rPr>
          <w:rFonts w:ascii="Calibri" w:hAnsi="Calibri" w:eastAsia="Calibri" w:cs="Calibri"/>
          <w:spacing w:val="-2"/>
        </w:rPr>
        <w:t xml:space="preserve"> </w:t>
      </w:r>
      <w:r>
        <w:rPr>
          <w:rFonts w:ascii="Calibri" w:hAnsi="Calibri" w:eastAsia="Calibri" w:cs="Calibri"/>
        </w:rPr>
        <w:t>their i</w:t>
      </w:r>
      <w:r>
        <w:rPr>
          <w:rFonts w:ascii="Calibri" w:hAnsi="Calibri" w:eastAsia="Calibri" w:cs="Calibri"/>
          <w:spacing w:val="-1"/>
        </w:rPr>
        <w:t>nd</w:t>
      </w:r>
      <w:r>
        <w:rPr>
          <w:rFonts w:ascii="Calibri" w:hAnsi="Calibri" w:eastAsia="Calibri" w:cs="Calibri"/>
        </w:rPr>
        <w:t>ivid</w:t>
      </w:r>
      <w:r>
        <w:rPr>
          <w:rFonts w:ascii="Calibri" w:hAnsi="Calibri" w:eastAsia="Calibri" w:cs="Calibri"/>
          <w:spacing w:val="-1"/>
        </w:rPr>
        <w:t>u</w:t>
      </w:r>
      <w:r>
        <w:rPr>
          <w:rFonts w:ascii="Calibri" w:hAnsi="Calibri" w:eastAsia="Calibri" w:cs="Calibri"/>
        </w:rPr>
        <w:t>al</w:t>
      </w:r>
      <w:r>
        <w:rPr>
          <w:rFonts w:ascii="Calibri" w:hAnsi="Calibri" w:eastAsia="Calibri" w:cs="Calibri"/>
          <w:spacing w:val="-2"/>
        </w:rPr>
        <w:t xml:space="preserve"> </w:t>
      </w:r>
      <w:r>
        <w:rPr>
          <w:rFonts w:ascii="Calibri" w:hAnsi="Calibri" w:eastAsia="Calibri" w:cs="Calibri"/>
        </w:rPr>
        <w:t>s</w:t>
      </w:r>
      <w:r>
        <w:rPr>
          <w:rFonts w:ascii="Calibri" w:hAnsi="Calibri" w:eastAsia="Calibri" w:cs="Calibri"/>
          <w:spacing w:val="-2"/>
        </w:rPr>
        <w:t>e</w:t>
      </w:r>
      <w:r>
        <w:rPr>
          <w:rFonts w:ascii="Calibri" w:hAnsi="Calibri" w:eastAsia="Calibri" w:cs="Calibri"/>
        </w:rPr>
        <w:t>ct</w:t>
      </w:r>
      <w:r>
        <w:rPr>
          <w:rFonts w:ascii="Calibri" w:hAnsi="Calibri" w:eastAsia="Calibri" w:cs="Calibri"/>
          <w:spacing w:val="2"/>
        </w:rPr>
        <w:t>o</w:t>
      </w:r>
      <w:r>
        <w:rPr>
          <w:rFonts w:ascii="Calibri" w:hAnsi="Calibri" w:eastAsia="Calibri" w:cs="Calibri"/>
        </w:rPr>
        <w:t>r’s</w:t>
      </w:r>
      <w:r>
        <w:rPr>
          <w:rFonts w:ascii="Calibri" w:hAnsi="Calibri" w:eastAsia="Calibri" w:cs="Calibri"/>
          <w:spacing w:val="-2"/>
        </w:rPr>
        <w:t xml:space="preserve"> </w:t>
      </w:r>
      <w:r>
        <w:rPr>
          <w:rFonts w:ascii="Calibri" w:hAnsi="Calibri" w:eastAsia="Calibri" w:cs="Calibri"/>
        </w:rPr>
        <w:t>res</w:t>
      </w:r>
      <w:r>
        <w:rPr>
          <w:rFonts w:ascii="Calibri" w:hAnsi="Calibri" w:eastAsia="Calibri" w:cs="Calibri"/>
          <w:spacing w:val="-3"/>
        </w:rPr>
        <w:t>p</w:t>
      </w:r>
      <w:r>
        <w:rPr>
          <w:rFonts w:ascii="Calibri" w:hAnsi="Calibri" w:eastAsia="Calibri" w:cs="Calibri"/>
          <w:spacing w:val="1"/>
        </w:rPr>
        <w:t>o</w:t>
      </w:r>
      <w:r>
        <w:rPr>
          <w:rFonts w:ascii="Calibri" w:hAnsi="Calibri" w:eastAsia="Calibri" w:cs="Calibri"/>
          <w:spacing w:val="-1"/>
        </w:rPr>
        <w:t>n</w:t>
      </w:r>
      <w:r>
        <w:rPr>
          <w:rFonts w:ascii="Calibri" w:hAnsi="Calibri" w:eastAsia="Calibri" w:cs="Calibri"/>
        </w:rPr>
        <w:t>se</w:t>
      </w:r>
    </w:p>
    <w:p w:rsidR="00053E75" w:rsidRDefault="00BF1E13" w14:paraId="360CE2BC" w14:textId="77777777">
      <w:pPr>
        <w:tabs>
          <w:tab w:val="left" w:pos="820"/>
        </w:tabs>
        <w:spacing w:before="19" w:after="0" w:line="240" w:lineRule="auto"/>
        <w:ind w:left="460" w:right="-20"/>
        <w:rPr>
          <w:rFonts w:ascii="Calibri" w:hAnsi="Calibri" w:eastAsia="Calibri" w:cs="Calibri"/>
        </w:rPr>
      </w:pPr>
      <w:r>
        <w:rPr>
          <w:rFonts w:ascii="Symbol" w:hAnsi="Symbol" w:eastAsia="Symbol" w:cs="Symbol"/>
          <w:w w:val="76"/>
        </w:rPr>
        <w:t>•</w:t>
      </w:r>
      <w:r>
        <w:rPr>
          <w:rFonts w:ascii="Times New Roman" w:hAnsi="Times New Roman" w:eastAsia="Times New Roman" w:cs="Times New Roman"/>
        </w:rPr>
        <w:tab/>
      </w:r>
      <w:r>
        <w:rPr>
          <w:rFonts w:ascii="Calibri" w:hAnsi="Calibri" w:eastAsia="Calibri" w:cs="Calibri"/>
        </w:rPr>
        <w:t>j</w:t>
      </w:r>
      <w:r>
        <w:rPr>
          <w:rFonts w:ascii="Calibri" w:hAnsi="Calibri" w:eastAsia="Calibri" w:cs="Calibri"/>
          <w:spacing w:val="1"/>
        </w:rPr>
        <w:t>o</w:t>
      </w:r>
      <w:r>
        <w:rPr>
          <w:rFonts w:ascii="Calibri" w:hAnsi="Calibri" w:eastAsia="Calibri" w:cs="Calibri"/>
        </w:rPr>
        <w:t>i</w:t>
      </w:r>
      <w:r>
        <w:rPr>
          <w:rFonts w:ascii="Calibri" w:hAnsi="Calibri" w:eastAsia="Calibri" w:cs="Calibri"/>
          <w:spacing w:val="-1"/>
        </w:rPr>
        <w:t>n</w:t>
      </w:r>
      <w:r>
        <w:rPr>
          <w:rFonts w:ascii="Calibri" w:hAnsi="Calibri" w:eastAsia="Calibri" w:cs="Calibri"/>
        </w:rPr>
        <w:t>tly</w:t>
      </w:r>
      <w:r>
        <w:rPr>
          <w:rFonts w:ascii="Calibri" w:hAnsi="Calibri" w:eastAsia="Calibri" w:cs="Calibri"/>
          <w:spacing w:val="-1"/>
        </w:rPr>
        <w:t xml:space="preserve"> m</w:t>
      </w:r>
      <w:r>
        <w:rPr>
          <w:rFonts w:ascii="Calibri" w:hAnsi="Calibri" w:eastAsia="Calibri" w:cs="Calibri"/>
          <w:spacing w:val="1"/>
        </w:rPr>
        <w:t>o</w:t>
      </w:r>
      <w:r>
        <w:rPr>
          <w:rFonts w:ascii="Calibri" w:hAnsi="Calibri" w:eastAsia="Calibri" w:cs="Calibri"/>
          <w:spacing w:val="-1"/>
        </w:rPr>
        <w:t>n</w:t>
      </w:r>
      <w:r>
        <w:rPr>
          <w:rFonts w:ascii="Calibri" w:hAnsi="Calibri" w:eastAsia="Calibri" w:cs="Calibri"/>
        </w:rPr>
        <w:t>i</w:t>
      </w:r>
      <w:r>
        <w:rPr>
          <w:rFonts w:ascii="Calibri" w:hAnsi="Calibri" w:eastAsia="Calibri" w:cs="Calibri"/>
          <w:spacing w:val="-2"/>
        </w:rPr>
        <w:t>t</w:t>
      </w:r>
      <w:r>
        <w:rPr>
          <w:rFonts w:ascii="Calibri" w:hAnsi="Calibri" w:eastAsia="Calibri" w:cs="Calibri"/>
          <w:spacing w:val="1"/>
        </w:rPr>
        <w:t>o</w:t>
      </w:r>
      <w:r>
        <w:rPr>
          <w:rFonts w:ascii="Calibri" w:hAnsi="Calibri" w:eastAsia="Calibri" w:cs="Calibri"/>
        </w:rPr>
        <w:t xml:space="preserve">r </w:t>
      </w:r>
      <w:r>
        <w:rPr>
          <w:rFonts w:ascii="Calibri" w:hAnsi="Calibri" w:eastAsia="Calibri" w:cs="Calibri"/>
          <w:spacing w:val="-2"/>
        </w:rPr>
        <w:t>c</w:t>
      </w:r>
      <w:r>
        <w:rPr>
          <w:rFonts w:ascii="Calibri" w:hAnsi="Calibri" w:eastAsia="Calibri" w:cs="Calibri"/>
          <w:spacing w:val="-1"/>
        </w:rPr>
        <w:t>o</w:t>
      </w:r>
      <w:r>
        <w:rPr>
          <w:rFonts w:ascii="Calibri" w:hAnsi="Calibri" w:eastAsia="Calibri" w:cs="Calibri"/>
          <w:spacing w:val="1"/>
        </w:rPr>
        <w:t>m</w:t>
      </w:r>
      <w:r>
        <w:rPr>
          <w:rFonts w:ascii="Calibri" w:hAnsi="Calibri" w:eastAsia="Calibri" w:cs="Calibri"/>
          <w:spacing w:val="-1"/>
        </w:rPr>
        <w:t>m</w:t>
      </w:r>
      <w:r>
        <w:rPr>
          <w:rFonts w:ascii="Calibri" w:hAnsi="Calibri" w:eastAsia="Calibri" w:cs="Calibri"/>
          <w:spacing w:val="1"/>
        </w:rPr>
        <w:t>o</w:t>
      </w:r>
      <w:r>
        <w:rPr>
          <w:rFonts w:ascii="Calibri" w:hAnsi="Calibri" w:eastAsia="Calibri" w:cs="Calibri"/>
        </w:rPr>
        <w:t>n</w:t>
      </w:r>
      <w:r>
        <w:rPr>
          <w:rFonts w:ascii="Calibri" w:hAnsi="Calibri" w:eastAsia="Calibri" w:cs="Calibri"/>
          <w:spacing w:val="-1"/>
        </w:rPr>
        <w:t xml:space="preserve"> r</w:t>
      </w:r>
      <w:r>
        <w:rPr>
          <w:rFonts w:ascii="Calibri" w:hAnsi="Calibri" w:eastAsia="Calibri" w:cs="Calibri"/>
          <w:spacing w:val="-2"/>
        </w:rPr>
        <w:t>e</w:t>
      </w:r>
      <w:r>
        <w:rPr>
          <w:rFonts w:ascii="Calibri" w:hAnsi="Calibri" w:eastAsia="Calibri" w:cs="Calibri"/>
        </w:rPr>
        <w:t>sponse</w:t>
      </w:r>
      <w:r>
        <w:rPr>
          <w:rFonts w:ascii="Calibri" w:hAnsi="Calibri" w:eastAsia="Calibri" w:cs="Calibri"/>
          <w:spacing w:val="1"/>
        </w:rPr>
        <w:t xml:space="preserve"> </w:t>
      </w:r>
      <w:r>
        <w:rPr>
          <w:rFonts w:ascii="Calibri" w:hAnsi="Calibri" w:eastAsia="Calibri" w:cs="Calibri"/>
        </w:rPr>
        <w:t>a</w:t>
      </w:r>
      <w:r>
        <w:rPr>
          <w:rFonts w:ascii="Calibri" w:hAnsi="Calibri" w:eastAsia="Calibri" w:cs="Calibri"/>
          <w:spacing w:val="-3"/>
        </w:rPr>
        <w:t>r</w:t>
      </w:r>
      <w:r>
        <w:rPr>
          <w:rFonts w:ascii="Calibri" w:hAnsi="Calibri" w:eastAsia="Calibri" w:cs="Calibri"/>
        </w:rPr>
        <w:t>eas</w:t>
      </w:r>
      <w:r>
        <w:rPr>
          <w:rFonts w:ascii="Calibri" w:hAnsi="Calibri" w:eastAsia="Calibri" w:cs="Calibri"/>
          <w:spacing w:val="1"/>
        </w:rPr>
        <w:t xml:space="preserve"> </w:t>
      </w:r>
      <w:r>
        <w:rPr>
          <w:rFonts w:ascii="Calibri" w:hAnsi="Calibri" w:eastAsia="Calibri" w:cs="Calibri"/>
        </w:rPr>
        <w:t>i</w:t>
      </w:r>
      <w:r>
        <w:rPr>
          <w:rFonts w:ascii="Calibri" w:hAnsi="Calibri" w:eastAsia="Calibri" w:cs="Calibri"/>
          <w:spacing w:val="-3"/>
        </w:rPr>
        <w:t>.</w:t>
      </w:r>
      <w:r>
        <w:rPr>
          <w:rFonts w:ascii="Calibri" w:hAnsi="Calibri" w:eastAsia="Calibri" w:cs="Calibri"/>
        </w:rPr>
        <w:t>e. in</w:t>
      </w:r>
      <w:r>
        <w:rPr>
          <w:rFonts w:ascii="Calibri" w:hAnsi="Calibri" w:eastAsia="Calibri" w:cs="Calibri"/>
          <w:spacing w:val="-1"/>
        </w:rPr>
        <w:t>d</w:t>
      </w:r>
      <w:r>
        <w:rPr>
          <w:rFonts w:ascii="Calibri" w:hAnsi="Calibri" w:eastAsia="Calibri" w:cs="Calibri"/>
        </w:rPr>
        <w:t>ica</w:t>
      </w:r>
      <w:r>
        <w:rPr>
          <w:rFonts w:ascii="Calibri" w:hAnsi="Calibri" w:eastAsia="Calibri" w:cs="Calibri"/>
          <w:spacing w:val="-2"/>
        </w:rPr>
        <w:t>t</w:t>
      </w:r>
      <w:r>
        <w:rPr>
          <w:rFonts w:ascii="Calibri" w:hAnsi="Calibri" w:eastAsia="Calibri" w:cs="Calibri"/>
          <w:spacing w:val="1"/>
        </w:rPr>
        <w:t>o</w:t>
      </w:r>
      <w:r>
        <w:rPr>
          <w:rFonts w:ascii="Calibri" w:hAnsi="Calibri" w:eastAsia="Calibri" w:cs="Calibri"/>
        </w:rPr>
        <w:t>rs</w:t>
      </w:r>
      <w:r>
        <w:rPr>
          <w:rFonts w:ascii="Calibri" w:hAnsi="Calibri" w:eastAsia="Calibri" w:cs="Calibri"/>
          <w:spacing w:val="-2"/>
        </w:rPr>
        <w:t xml:space="preserve"> </w:t>
      </w:r>
      <w:r>
        <w:rPr>
          <w:rFonts w:ascii="Calibri" w:hAnsi="Calibri" w:eastAsia="Calibri" w:cs="Calibri"/>
        </w:rPr>
        <w:t>facilita</w:t>
      </w:r>
      <w:r>
        <w:rPr>
          <w:rFonts w:ascii="Calibri" w:hAnsi="Calibri" w:eastAsia="Calibri" w:cs="Calibri"/>
          <w:spacing w:val="-2"/>
        </w:rPr>
        <w:t>t</w:t>
      </w:r>
      <w:r>
        <w:rPr>
          <w:rFonts w:ascii="Calibri" w:hAnsi="Calibri" w:eastAsia="Calibri" w:cs="Calibri"/>
        </w:rPr>
        <w:t>e:</w:t>
      </w:r>
    </w:p>
    <w:p w:rsidR="00053E75" w:rsidRDefault="00BF1E13" w14:paraId="2763253C" w14:textId="77777777">
      <w:pPr>
        <w:tabs>
          <w:tab w:val="left" w:pos="1540"/>
        </w:tabs>
        <w:spacing w:before="24" w:after="0" w:line="240" w:lineRule="auto"/>
        <w:ind w:left="1180" w:right="-20"/>
        <w:rPr>
          <w:rFonts w:ascii="Calibri" w:hAnsi="Calibri" w:eastAsia="Calibri" w:cs="Calibri"/>
          <w:sz w:val="20"/>
          <w:szCs w:val="20"/>
        </w:rPr>
      </w:pPr>
      <w:r>
        <w:rPr>
          <w:rFonts w:ascii="Courier New" w:hAnsi="Courier New" w:eastAsia="Courier New" w:cs="Courier New"/>
        </w:rPr>
        <w:t>o</w:t>
      </w:r>
      <w:r>
        <w:rPr>
          <w:rFonts w:ascii="Courier New" w:hAnsi="Courier New" w:eastAsia="Courier New" w:cs="Courier New"/>
        </w:rPr>
        <w:tab/>
      </w:r>
      <w:r>
        <w:rPr>
          <w:rFonts w:ascii="Calibri" w:hAnsi="Calibri" w:eastAsia="Calibri" w:cs="Calibri"/>
          <w:sz w:val="20"/>
          <w:szCs w:val="20"/>
        </w:rPr>
        <w:t>a compr</w:t>
      </w:r>
      <w:r>
        <w:rPr>
          <w:rFonts w:ascii="Calibri" w:hAnsi="Calibri" w:eastAsia="Calibri" w:cs="Calibri"/>
          <w:spacing w:val="-1"/>
          <w:sz w:val="20"/>
          <w:szCs w:val="20"/>
        </w:rPr>
        <w:t>e</w:t>
      </w:r>
      <w:r>
        <w:rPr>
          <w:rFonts w:ascii="Calibri" w:hAnsi="Calibri" w:eastAsia="Calibri" w:cs="Calibri"/>
          <w:spacing w:val="1"/>
          <w:sz w:val="20"/>
          <w:szCs w:val="20"/>
        </w:rPr>
        <w:t>h</w:t>
      </w:r>
      <w:r>
        <w:rPr>
          <w:rFonts w:ascii="Calibri" w:hAnsi="Calibri" w:eastAsia="Calibri" w:cs="Calibri"/>
          <w:spacing w:val="-1"/>
          <w:sz w:val="20"/>
          <w:szCs w:val="20"/>
        </w:rPr>
        <w:t>e</w:t>
      </w:r>
      <w:r>
        <w:rPr>
          <w:rFonts w:ascii="Calibri" w:hAnsi="Calibri" w:eastAsia="Calibri" w:cs="Calibri"/>
          <w:spacing w:val="1"/>
          <w:sz w:val="20"/>
          <w:szCs w:val="20"/>
        </w:rPr>
        <w:t>ns</w:t>
      </w:r>
      <w:r>
        <w:rPr>
          <w:rFonts w:ascii="Calibri" w:hAnsi="Calibri" w:eastAsia="Calibri" w:cs="Calibri"/>
          <w:sz w:val="20"/>
          <w:szCs w:val="20"/>
        </w:rPr>
        <w:t>i</w:t>
      </w:r>
      <w:r>
        <w:rPr>
          <w:rFonts w:ascii="Calibri" w:hAnsi="Calibri" w:eastAsia="Calibri" w:cs="Calibri"/>
          <w:spacing w:val="1"/>
          <w:sz w:val="20"/>
          <w:szCs w:val="20"/>
        </w:rPr>
        <w:t>v</w:t>
      </w:r>
      <w:r>
        <w:rPr>
          <w:rFonts w:ascii="Calibri" w:hAnsi="Calibri" w:eastAsia="Calibri" w:cs="Calibri"/>
          <w:sz w:val="20"/>
          <w:szCs w:val="20"/>
        </w:rPr>
        <w:t>e</w:t>
      </w:r>
      <w:r>
        <w:rPr>
          <w:rFonts w:ascii="Calibri" w:hAnsi="Calibri" w:eastAsia="Calibri" w:cs="Calibri"/>
          <w:spacing w:val="-13"/>
          <w:sz w:val="20"/>
          <w:szCs w:val="20"/>
        </w:rPr>
        <w:t xml:space="preserve"> </w:t>
      </w:r>
      <w:r>
        <w:rPr>
          <w:rFonts w:ascii="Calibri" w:hAnsi="Calibri" w:eastAsia="Calibri" w:cs="Calibri"/>
          <w:spacing w:val="1"/>
          <w:sz w:val="20"/>
          <w:szCs w:val="20"/>
        </w:rPr>
        <w:t>und</w:t>
      </w:r>
      <w:r>
        <w:rPr>
          <w:rFonts w:ascii="Calibri" w:hAnsi="Calibri" w:eastAsia="Calibri" w:cs="Calibri"/>
          <w:spacing w:val="-1"/>
          <w:sz w:val="20"/>
          <w:szCs w:val="20"/>
        </w:rPr>
        <w:t>e</w:t>
      </w:r>
      <w:r>
        <w:rPr>
          <w:rFonts w:ascii="Calibri" w:hAnsi="Calibri" w:eastAsia="Calibri" w:cs="Calibri"/>
          <w:sz w:val="20"/>
          <w:szCs w:val="20"/>
        </w:rPr>
        <w:t>r</w:t>
      </w:r>
      <w:r>
        <w:rPr>
          <w:rFonts w:ascii="Calibri" w:hAnsi="Calibri" w:eastAsia="Calibri" w:cs="Calibri"/>
          <w:spacing w:val="1"/>
          <w:sz w:val="20"/>
          <w:szCs w:val="20"/>
        </w:rPr>
        <w:t>s</w:t>
      </w:r>
      <w:r>
        <w:rPr>
          <w:rFonts w:ascii="Calibri" w:hAnsi="Calibri" w:eastAsia="Calibri" w:cs="Calibri"/>
          <w:sz w:val="20"/>
          <w:szCs w:val="20"/>
        </w:rPr>
        <w:t>t</w:t>
      </w:r>
      <w:r>
        <w:rPr>
          <w:rFonts w:ascii="Calibri" w:hAnsi="Calibri" w:eastAsia="Calibri" w:cs="Calibri"/>
          <w:spacing w:val="1"/>
          <w:sz w:val="20"/>
          <w:szCs w:val="20"/>
        </w:rPr>
        <w:t>and</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12"/>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f</w:t>
      </w:r>
      <w:r>
        <w:rPr>
          <w:rFonts w:ascii="Calibri" w:hAnsi="Calibri" w:eastAsia="Calibri" w:cs="Calibri"/>
          <w:spacing w:val="-3"/>
          <w:sz w:val="20"/>
          <w:szCs w:val="20"/>
        </w:rPr>
        <w:t xml:space="preserve"> </w:t>
      </w:r>
      <w:r>
        <w:rPr>
          <w:rFonts w:ascii="Calibri" w:hAnsi="Calibri" w:eastAsia="Calibri" w:cs="Calibri"/>
          <w:spacing w:val="1"/>
          <w:sz w:val="20"/>
          <w:szCs w:val="20"/>
        </w:rPr>
        <w:t>h</w:t>
      </w:r>
      <w:r>
        <w:rPr>
          <w:rFonts w:ascii="Calibri" w:hAnsi="Calibri" w:eastAsia="Calibri" w:cs="Calibri"/>
          <w:sz w:val="20"/>
          <w:szCs w:val="20"/>
        </w:rPr>
        <w:t>ow</w:t>
      </w:r>
      <w:r>
        <w:rPr>
          <w:rFonts w:ascii="Calibri" w:hAnsi="Calibri" w:eastAsia="Calibri" w:cs="Calibri"/>
          <w:spacing w:val="-5"/>
          <w:sz w:val="20"/>
          <w:szCs w:val="20"/>
        </w:rPr>
        <w:t xml:space="preserve"> </w:t>
      </w:r>
      <w:r>
        <w:rPr>
          <w:rFonts w:ascii="Calibri" w:hAnsi="Calibri" w:eastAsia="Calibri" w:cs="Calibri"/>
          <w:sz w:val="20"/>
          <w:szCs w:val="20"/>
        </w:rPr>
        <w:t>CP</w:t>
      </w:r>
      <w:r>
        <w:rPr>
          <w:rFonts w:ascii="Calibri" w:hAnsi="Calibri" w:eastAsia="Calibri" w:cs="Calibri"/>
          <w:spacing w:val="-2"/>
          <w:sz w:val="20"/>
          <w:szCs w:val="20"/>
        </w:rPr>
        <w:t xml:space="preserve"> </w:t>
      </w:r>
      <w:r>
        <w:rPr>
          <w:rFonts w:ascii="Calibri" w:hAnsi="Calibri" w:eastAsia="Calibri" w:cs="Calibri"/>
          <w:sz w:val="20"/>
          <w:szCs w:val="20"/>
        </w:rPr>
        <w:t>a</w:t>
      </w:r>
      <w:r>
        <w:rPr>
          <w:rFonts w:ascii="Calibri" w:hAnsi="Calibri" w:eastAsia="Calibri" w:cs="Calibri"/>
          <w:spacing w:val="1"/>
          <w:sz w:val="20"/>
          <w:szCs w:val="20"/>
        </w:rPr>
        <w:t>n</w:t>
      </w:r>
      <w:r>
        <w:rPr>
          <w:rFonts w:ascii="Calibri" w:hAnsi="Calibri" w:eastAsia="Calibri" w:cs="Calibri"/>
          <w:sz w:val="20"/>
          <w:szCs w:val="20"/>
        </w:rPr>
        <w:t>d</w:t>
      </w:r>
      <w:r>
        <w:rPr>
          <w:rFonts w:ascii="Calibri" w:hAnsi="Calibri" w:eastAsia="Calibri" w:cs="Calibri"/>
          <w:spacing w:val="-2"/>
          <w:sz w:val="20"/>
          <w:szCs w:val="20"/>
        </w:rPr>
        <w:t xml:space="preserve"> </w:t>
      </w:r>
      <w:r>
        <w:rPr>
          <w:rFonts w:ascii="Calibri" w:hAnsi="Calibri" w:eastAsia="Calibri" w:cs="Calibri"/>
          <w:spacing w:val="2"/>
          <w:sz w:val="20"/>
          <w:szCs w:val="20"/>
        </w:rPr>
        <w:t>E</w:t>
      </w:r>
      <w:r>
        <w:rPr>
          <w:rFonts w:ascii="Calibri" w:hAnsi="Calibri" w:eastAsia="Calibri" w:cs="Calibri"/>
          <w:spacing w:val="1"/>
          <w:sz w:val="20"/>
          <w:szCs w:val="20"/>
        </w:rPr>
        <w:t>du</w:t>
      </w:r>
      <w:r>
        <w:rPr>
          <w:rFonts w:ascii="Calibri" w:hAnsi="Calibri" w:eastAsia="Calibri" w:cs="Calibri"/>
          <w:sz w:val="20"/>
          <w:szCs w:val="20"/>
        </w:rPr>
        <w:t>ca</w:t>
      </w:r>
      <w:r>
        <w:rPr>
          <w:rFonts w:ascii="Calibri" w:hAnsi="Calibri" w:eastAsia="Calibri" w:cs="Calibri"/>
          <w:spacing w:val="1"/>
          <w:sz w:val="20"/>
          <w:szCs w:val="20"/>
        </w:rPr>
        <w:t>t</w:t>
      </w:r>
      <w:r>
        <w:rPr>
          <w:rFonts w:ascii="Calibri" w:hAnsi="Calibri" w:eastAsia="Calibri" w:cs="Calibri"/>
          <w:sz w:val="20"/>
          <w:szCs w:val="20"/>
        </w:rPr>
        <w:t>ion</w:t>
      </w:r>
      <w:r>
        <w:rPr>
          <w:rFonts w:ascii="Calibri" w:hAnsi="Calibri" w:eastAsia="Calibri" w:cs="Calibri"/>
          <w:spacing w:val="-7"/>
          <w:sz w:val="20"/>
          <w:szCs w:val="20"/>
        </w:rPr>
        <w:t xml:space="preserve"> </w:t>
      </w:r>
      <w:r>
        <w:rPr>
          <w:rFonts w:ascii="Calibri" w:hAnsi="Calibri" w:eastAsia="Calibri" w:cs="Calibri"/>
          <w:spacing w:val="-1"/>
          <w:sz w:val="20"/>
          <w:szCs w:val="20"/>
        </w:rPr>
        <w:t>a</w:t>
      </w:r>
      <w:r>
        <w:rPr>
          <w:rFonts w:ascii="Calibri" w:hAnsi="Calibri" w:eastAsia="Calibri" w:cs="Calibri"/>
          <w:sz w:val="20"/>
          <w:szCs w:val="20"/>
        </w:rPr>
        <w:t>re</w:t>
      </w:r>
      <w:r>
        <w:rPr>
          <w:rFonts w:ascii="Calibri" w:hAnsi="Calibri" w:eastAsia="Calibri" w:cs="Calibri"/>
          <w:spacing w:val="-4"/>
          <w:sz w:val="20"/>
          <w:szCs w:val="20"/>
        </w:rPr>
        <w:t xml:space="preserve"> </w:t>
      </w:r>
      <w:r>
        <w:rPr>
          <w:rFonts w:ascii="Calibri" w:hAnsi="Calibri" w:eastAsia="Calibri" w:cs="Calibri"/>
          <w:sz w:val="20"/>
          <w:szCs w:val="20"/>
        </w:rPr>
        <w:t>c</w:t>
      </w:r>
      <w:r>
        <w:rPr>
          <w:rFonts w:ascii="Calibri" w:hAnsi="Calibri" w:eastAsia="Calibri" w:cs="Calibri"/>
          <w:spacing w:val="1"/>
          <w:sz w:val="20"/>
          <w:szCs w:val="20"/>
        </w:rPr>
        <w:t>u</w:t>
      </w:r>
      <w:r>
        <w:rPr>
          <w:rFonts w:ascii="Calibri" w:hAnsi="Calibri" w:eastAsia="Calibri" w:cs="Calibri"/>
          <w:spacing w:val="-1"/>
          <w:sz w:val="20"/>
          <w:szCs w:val="20"/>
        </w:rPr>
        <w:t>m</w:t>
      </w:r>
      <w:r>
        <w:rPr>
          <w:rFonts w:ascii="Calibri" w:hAnsi="Calibri" w:eastAsia="Calibri" w:cs="Calibri"/>
          <w:spacing w:val="1"/>
          <w:sz w:val="20"/>
          <w:szCs w:val="20"/>
        </w:rPr>
        <w:t>u</w:t>
      </w:r>
      <w:r>
        <w:rPr>
          <w:rFonts w:ascii="Calibri" w:hAnsi="Calibri" w:eastAsia="Calibri" w:cs="Calibri"/>
          <w:sz w:val="20"/>
          <w:szCs w:val="20"/>
        </w:rPr>
        <w:t>la</w:t>
      </w:r>
      <w:r>
        <w:rPr>
          <w:rFonts w:ascii="Calibri" w:hAnsi="Calibri" w:eastAsia="Calibri" w:cs="Calibri"/>
          <w:spacing w:val="1"/>
          <w:sz w:val="20"/>
          <w:szCs w:val="20"/>
        </w:rPr>
        <w:t>t</w:t>
      </w:r>
      <w:r>
        <w:rPr>
          <w:rFonts w:ascii="Calibri" w:hAnsi="Calibri" w:eastAsia="Calibri" w:cs="Calibri"/>
          <w:sz w:val="20"/>
          <w:szCs w:val="20"/>
        </w:rPr>
        <w:t>i</w:t>
      </w:r>
      <w:r>
        <w:rPr>
          <w:rFonts w:ascii="Calibri" w:hAnsi="Calibri" w:eastAsia="Calibri" w:cs="Calibri"/>
          <w:spacing w:val="1"/>
          <w:sz w:val="20"/>
          <w:szCs w:val="20"/>
        </w:rPr>
        <w:t>v</w:t>
      </w:r>
      <w:r>
        <w:rPr>
          <w:rFonts w:ascii="Calibri" w:hAnsi="Calibri" w:eastAsia="Calibri" w:cs="Calibri"/>
          <w:spacing w:val="-1"/>
          <w:sz w:val="20"/>
          <w:szCs w:val="20"/>
        </w:rPr>
        <w:t>e</w:t>
      </w:r>
      <w:r>
        <w:rPr>
          <w:rFonts w:ascii="Calibri" w:hAnsi="Calibri" w:eastAsia="Calibri" w:cs="Calibri"/>
          <w:sz w:val="20"/>
          <w:szCs w:val="20"/>
        </w:rPr>
        <w:t>ly</w:t>
      </w:r>
      <w:r>
        <w:rPr>
          <w:rFonts w:ascii="Calibri" w:hAnsi="Calibri" w:eastAsia="Calibri" w:cs="Calibri"/>
          <w:spacing w:val="-9"/>
          <w:sz w:val="20"/>
          <w:szCs w:val="20"/>
        </w:rPr>
        <w:t xml:space="preserve"> </w:t>
      </w:r>
      <w:r>
        <w:rPr>
          <w:rFonts w:ascii="Calibri" w:hAnsi="Calibri" w:eastAsia="Calibri" w:cs="Calibri"/>
          <w:sz w:val="20"/>
          <w:szCs w:val="20"/>
        </w:rPr>
        <w:t>c</w:t>
      </w:r>
      <w:r>
        <w:rPr>
          <w:rFonts w:ascii="Calibri" w:hAnsi="Calibri" w:eastAsia="Calibri" w:cs="Calibri"/>
          <w:spacing w:val="1"/>
          <w:sz w:val="20"/>
          <w:szCs w:val="20"/>
        </w:rPr>
        <w:t>on</w:t>
      </w:r>
      <w:r>
        <w:rPr>
          <w:rFonts w:ascii="Calibri" w:hAnsi="Calibri" w:eastAsia="Calibri" w:cs="Calibri"/>
          <w:sz w:val="20"/>
          <w:szCs w:val="20"/>
        </w:rPr>
        <w:t>tri</w:t>
      </w:r>
      <w:r>
        <w:rPr>
          <w:rFonts w:ascii="Calibri" w:hAnsi="Calibri" w:eastAsia="Calibri" w:cs="Calibri"/>
          <w:spacing w:val="1"/>
          <w:sz w:val="20"/>
          <w:szCs w:val="20"/>
        </w:rPr>
        <w:t>bu</w:t>
      </w:r>
      <w:r>
        <w:rPr>
          <w:rFonts w:ascii="Calibri" w:hAnsi="Calibri" w:eastAsia="Calibri" w:cs="Calibri"/>
          <w:sz w:val="20"/>
          <w:szCs w:val="20"/>
        </w:rPr>
        <w:t>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10"/>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z w:val="20"/>
          <w:szCs w:val="20"/>
        </w:rPr>
        <w:t>c</w:t>
      </w:r>
      <w:r>
        <w:rPr>
          <w:rFonts w:ascii="Calibri" w:hAnsi="Calibri" w:eastAsia="Calibri" w:cs="Calibri"/>
          <w:spacing w:val="1"/>
          <w:sz w:val="20"/>
          <w:szCs w:val="20"/>
        </w:rPr>
        <w:t>o</w:t>
      </w:r>
      <w:r>
        <w:rPr>
          <w:rFonts w:ascii="Calibri" w:hAnsi="Calibri" w:eastAsia="Calibri" w:cs="Calibri"/>
          <w:sz w:val="20"/>
          <w:szCs w:val="20"/>
        </w:rPr>
        <w:t>ll</w:t>
      </w:r>
      <w:r>
        <w:rPr>
          <w:rFonts w:ascii="Calibri" w:hAnsi="Calibri" w:eastAsia="Calibri" w:cs="Calibri"/>
          <w:spacing w:val="-1"/>
          <w:sz w:val="20"/>
          <w:szCs w:val="20"/>
        </w:rPr>
        <w:t>e</w:t>
      </w:r>
      <w:r>
        <w:rPr>
          <w:rFonts w:ascii="Calibri" w:hAnsi="Calibri" w:eastAsia="Calibri" w:cs="Calibri"/>
          <w:sz w:val="20"/>
          <w:szCs w:val="20"/>
        </w:rPr>
        <w:t>cti</w:t>
      </w:r>
      <w:r>
        <w:rPr>
          <w:rFonts w:ascii="Calibri" w:hAnsi="Calibri" w:eastAsia="Calibri" w:cs="Calibri"/>
          <w:spacing w:val="1"/>
          <w:sz w:val="20"/>
          <w:szCs w:val="20"/>
        </w:rPr>
        <w:t>v</w:t>
      </w:r>
      <w:r>
        <w:rPr>
          <w:rFonts w:ascii="Calibri" w:hAnsi="Calibri" w:eastAsia="Calibri" w:cs="Calibri"/>
          <w:sz w:val="20"/>
          <w:szCs w:val="20"/>
        </w:rPr>
        <w:t>e</w:t>
      </w:r>
      <w:r>
        <w:rPr>
          <w:rFonts w:ascii="Calibri" w:hAnsi="Calibri" w:eastAsia="Calibri" w:cs="Calibri"/>
          <w:spacing w:val="-9"/>
          <w:sz w:val="20"/>
          <w:szCs w:val="20"/>
        </w:rPr>
        <w:t xml:space="preserve"> </w:t>
      </w:r>
      <w:r>
        <w:rPr>
          <w:rFonts w:ascii="Calibri" w:hAnsi="Calibri" w:eastAsia="Calibri" w:cs="Calibri"/>
          <w:spacing w:val="1"/>
          <w:sz w:val="20"/>
          <w:szCs w:val="20"/>
        </w:rPr>
        <w:t>ou</w:t>
      </w:r>
      <w:r>
        <w:rPr>
          <w:rFonts w:ascii="Calibri" w:hAnsi="Calibri" w:eastAsia="Calibri" w:cs="Calibri"/>
          <w:sz w:val="20"/>
          <w:szCs w:val="20"/>
        </w:rPr>
        <w:t>tc</w:t>
      </w:r>
      <w:r>
        <w:rPr>
          <w:rFonts w:ascii="Calibri" w:hAnsi="Calibri" w:eastAsia="Calibri" w:cs="Calibri"/>
          <w:spacing w:val="1"/>
          <w:sz w:val="20"/>
          <w:szCs w:val="20"/>
        </w:rPr>
        <w:t>om</w:t>
      </w:r>
      <w:r>
        <w:rPr>
          <w:rFonts w:ascii="Calibri" w:hAnsi="Calibri" w:eastAsia="Calibri" w:cs="Calibri"/>
          <w:spacing w:val="-1"/>
          <w:sz w:val="20"/>
          <w:szCs w:val="20"/>
        </w:rPr>
        <w:t>e</w:t>
      </w:r>
      <w:r>
        <w:rPr>
          <w:rFonts w:ascii="Calibri" w:hAnsi="Calibri" w:eastAsia="Calibri" w:cs="Calibri"/>
          <w:sz w:val="20"/>
          <w:szCs w:val="20"/>
        </w:rPr>
        <w:t>s</w:t>
      </w:r>
    </w:p>
    <w:p w:rsidR="00053E75" w:rsidRDefault="00BF1E13" w14:paraId="21982798" w14:textId="77777777">
      <w:pPr>
        <w:tabs>
          <w:tab w:val="left" w:pos="1540"/>
        </w:tabs>
        <w:spacing w:before="7" w:after="0" w:line="240" w:lineRule="auto"/>
        <w:ind w:left="1180" w:right="-20"/>
        <w:rPr>
          <w:rFonts w:ascii="Calibri" w:hAnsi="Calibri" w:eastAsia="Calibri" w:cs="Calibri"/>
          <w:sz w:val="20"/>
          <w:szCs w:val="20"/>
        </w:rPr>
      </w:pPr>
      <w:r>
        <w:rPr>
          <w:rFonts w:ascii="Courier New" w:hAnsi="Courier New" w:eastAsia="Courier New" w:cs="Courier New"/>
        </w:rPr>
        <w:t>o</w:t>
      </w:r>
      <w:r>
        <w:rPr>
          <w:rFonts w:ascii="Courier New" w:hAnsi="Courier New" w:eastAsia="Courier New" w:cs="Courier New"/>
        </w:rPr>
        <w:tab/>
      </w:r>
      <w:r>
        <w:rPr>
          <w:rFonts w:ascii="Calibri" w:hAnsi="Calibri" w:eastAsia="Calibri" w:cs="Calibri"/>
          <w:spacing w:val="1"/>
          <w:sz w:val="20"/>
          <w:szCs w:val="20"/>
        </w:rPr>
        <w:t>d</w:t>
      </w:r>
      <w:r>
        <w:rPr>
          <w:rFonts w:ascii="Calibri" w:hAnsi="Calibri" w:eastAsia="Calibri" w:cs="Calibri"/>
          <w:sz w:val="20"/>
          <w:szCs w:val="20"/>
        </w:rPr>
        <w:t>i</w:t>
      </w:r>
      <w:r>
        <w:rPr>
          <w:rFonts w:ascii="Calibri" w:hAnsi="Calibri" w:eastAsia="Calibri" w:cs="Calibri"/>
          <w:spacing w:val="1"/>
          <w:sz w:val="20"/>
          <w:szCs w:val="20"/>
        </w:rPr>
        <w:t>s</w:t>
      </w:r>
      <w:r>
        <w:rPr>
          <w:rFonts w:ascii="Calibri" w:hAnsi="Calibri" w:eastAsia="Calibri" w:cs="Calibri"/>
          <w:sz w:val="20"/>
          <w:szCs w:val="20"/>
        </w:rPr>
        <w:t>c</w:t>
      </w:r>
      <w:r>
        <w:rPr>
          <w:rFonts w:ascii="Calibri" w:hAnsi="Calibri" w:eastAsia="Calibri" w:cs="Calibri"/>
          <w:spacing w:val="-1"/>
          <w:sz w:val="20"/>
          <w:szCs w:val="20"/>
        </w:rPr>
        <w:t>e</w:t>
      </w:r>
      <w:r>
        <w:rPr>
          <w:rFonts w:ascii="Calibri" w:hAnsi="Calibri" w:eastAsia="Calibri" w:cs="Calibri"/>
          <w:sz w:val="20"/>
          <w:szCs w:val="20"/>
        </w:rPr>
        <w:t>r</w:t>
      </w:r>
      <w:r>
        <w:rPr>
          <w:rFonts w:ascii="Calibri" w:hAnsi="Calibri" w:eastAsia="Calibri" w:cs="Calibri"/>
          <w:spacing w:val="1"/>
          <w:sz w:val="20"/>
          <w:szCs w:val="20"/>
        </w:rPr>
        <w:t>n</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8"/>
          <w:sz w:val="20"/>
          <w:szCs w:val="20"/>
        </w:rPr>
        <w:t xml:space="preserve"> </w:t>
      </w:r>
      <w:r>
        <w:rPr>
          <w:rFonts w:ascii="Calibri" w:hAnsi="Calibri" w:eastAsia="Calibri" w:cs="Calibri"/>
          <w:sz w:val="20"/>
          <w:szCs w:val="20"/>
        </w:rPr>
        <w:t>c</w:t>
      </w:r>
      <w:r>
        <w:rPr>
          <w:rFonts w:ascii="Calibri" w:hAnsi="Calibri" w:eastAsia="Calibri" w:cs="Calibri"/>
          <w:spacing w:val="1"/>
          <w:sz w:val="20"/>
          <w:szCs w:val="20"/>
        </w:rPr>
        <w:t>o</w:t>
      </w:r>
      <w:r>
        <w:rPr>
          <w:rFonts w:ascii="Calibri" w:hAnsi="Calibri" w:eastAsia="Calibri" w:cs="Calibri"/>
          <w:spacing w:val="-1"/>
          <w:sz w:val="20"/>
          <w:szCs w:val="20"/>
        </w:rPr>
        <w:t>m</w:t>
      </w:r>
      <w:r>
        <w:rPr>
          <w:rFonts w:ascii="Calibri" w:hAnsi="Calibri" w:eastAsia="Calibri" w:cs="Calibri"/>
          <w:spacing w:val="1"/>
          <w:sz w:val="20"/>
          <w:szCs w:val="20"/>
        </w:rPr>
        <w:t>p</w:t>
      </w:r>
      <w:r>
        <w:rPr>
          <w:rFonts w:ascii="Calibri" w:hAnsi="Calibri" w:eastAsia="Calibri" w:cs="Calibri"/>
          <w:sz w:val="20"/>
          <w:szCs w:val="20"/>
        </w:rPr>
        <w:t>l</w:t>
      </w:r>
      <w:r>
        <w:rPr>
          <w:rFonts w:ascii="Calibri" w:hAnsi="Calibri" w:eastAsia="Calibri" w:cs="Calibri"/>
          <w:spacing w:val="1"/>
          <w:sz w:val="20"/>
          <w:szCs w:val="20"/>
        </w:rPr>
        <w:t>e</w:t>
      </w:r>
      <w:r>
        <w:rPr>
          <w:rFonts w:ascii="Calibri" w:hAnsi="Calibri" w:eastAsia="Calibri" w:cs="Calibri"/>
          <w:spacing w:val="-1"/>
          <w:sz w:val="20"/>
          <w:szCs w:val="20"/>
        </w:rPr>
        <w:t>me</w:t>
      </w:r>
      <w:r>
        <w:rPr>
          <w:rFonts w:ascii="Calibri" w:hAnsi="Calibri" w:eastAsia="Calibri" w:cs="Calibri"/>
          <w:spacing w:val="1"/>
          <w:sz w:val="20"/>
          <w:szCs w:val="20"/>
        </w:rPr>
        <w:t>n</w:t>
      </w:r>
      <w:r>
        <w:rPr>
          <w:rFonts w:ascii="Calibri" w:hAnsi="Calibri" w:eastAsia="Calibri" w:cs="Calibri"/>
          <w:sz w:val="20"/>
          <w:szCs w:val="20"/>
        </w:rPr>
        <w:t>t</w:t>
      </w:r>
      <w:r>
        <w:rPr>
          <w:rFonts w:ascii="Calibri" w:hAnsi="Calibri" w:eastAsia="Calibri" w:cs="Calibri"/>
          <w:spacing w:val="1"/>
          <w:sz w:val="20"/>
          <w:szCs w:val="20"/>
        </w:rPr>
        <w:t>a</w:t>
      </w:r>
      <w:r>
        <w:rPr>
          <w:rFonts w:ascii="Calibri" w:hAnsi="Calibri" w:eastAsia="Calibri" w:cs="Calibri"/>
          <w:sz w:val="20"/>
          <w:szCs w:val="20"/>
        </w:rPr>
        <w:t>ry</w:t>
      </w:r>
      <w:r>
        <w:rPr>
          <w:rFonts w:ascii="Calibri" w:hAnsi="Calibri" w:eastAsia="Calibri" w:cs="Calibri"/>
          <w:spacing w:val="-12"/>
          <w:sz w:val="20"/>
          <w:szCs w:val="20"/>
        </w:rPr>
        <w:t xml:space="preserve"> </w:t>
      </w:r>
      <w:r>
        <w:rPr>
          <w:rFonts w:ascii="Calibri" w:hAnsi="Calibri" w:eastAsia="Calibri" w:cs="Calibri"/>
          <w:spacing w:val="1"/>
          <w:sz w:val="20"/>
          <w:szCs w:val="20"/>
        </w:rPr>
        <w:t>a</w:t>
      </w:r>
      <w:r>
        <w:rPr>
          <w:rFonts w:ascii="Calibri" w:hAnsi="Calibri" w:eastAsia="Calibri" w:cs="Calibri"/>
          <w:spacing w:val="2"/>
          <w:sz w:val="20"/>
          <w:szCs w:val="20"/>
        </w:rPr>
        <w:t>c</w:t>
      </w:r>
      <w:r>
        <w:rPr>
          <w:rFonts w:ascii="Calibri" w:hAnsi="Calibri" w:eastAsia="Calibri" w:cs="Calibri"/>
          <w:sz w:val="20"/>
          <w:szCs w:val="20"/>
        </w:rPr>
        <w:t>ti</w:t>
      </w:r>
      <w:r>
        <w:rPr>
          <w:rFonts w:ascii="Calibri" w:hAnsi="Calibri" w:eastAsia="Calibri" w:cs="Calibri"/>
          <w:spacing w:val="1"/>
          <w:sz w:val="20"/>
          <w:szCs w:val="20"/>
        </w:rPr>
        <w:t>v</w:t>
      </w:r>
      <w:r>
        <w:rPr>
          <w:rFonts w:ascii="Calibri" w:hAnsi="Calibri" w:eastAsia="Calibri" w:cs="Calibri"/>
          <w:sz w:val="20"/>
          <w:szCs w:val="20"/>
        </w:rPr>
        <w:t>ities</w:t>
      </w:r>
    </w:p>
    <w:p w:rsidR="00053E75" w:rsidRDefault="00BF1E13" w14:paraId="6533BFEB" w14:textId="77777777">
      <w:pPr>
        <w:tabs>
          <w:tab w:val="left" w:pos="1500"/>
        </w:tabs>
        <w:spacing w:before="5" w:after="0" w:line="240" w:lineRule="auto"/>
        <w:ind w:left="1144" w:right="7871"/>
        <w:jc w:val="center"/>
        <w:rPr>
          <w:rFonts w:ascii="Calibri" w:hAnsi="Calibri" w:eastAsia="Calibri" w:cs="Calibri"/>
          <w:sz w:val="20"/>
          <w:szCs w:val="20"/>
        </w:rPr>
      </w:pPr>
      <w:r>
        <w:rPr>
          <w:rFonts w:ascii="Courier New" w:hAnsi="Courier New" w:eastAsia="Courier New" w:cs="Courier New"/>
        </w:rPr>
        <w:t>o</w:t>
      </w:r>
      <w:r>
        <w:rPr>
          <w:rFonts w:ascii="Courier New" w:hAnsi="Courier New" w:eastAsia="Courier New" w:cs="Courier New"/>
        </w:rPr>
        <w:tab/>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pacing w:val="1"/>
          <w:sz w:val="20"/>
          <w:szCs w:val="20"/>
        </w:rPr>
        <w:t>du</w:t>
      </w:r>
      <w:r>
        <w:rPr>
          <w:rFonts w:ascii="Calibri" w:hAnsi="Calibri" w:eastAsia="Calibri" w:cs="Calibri"/>
          <w:sz w:val="20"/>
          <w:szCs w:val="20"/>
        </w:rPr>
        <w:t>cing</w:t>
      </w:r>
      <w:r>
        <w:rPr>
          <w:rFonts w:ascii="Calibri" w:hAnsi="Calibri" w:eastAsia="Calibri" w:cs="Calibri"/>
          <w:spacing w:val="-6"/>
          <w:sz w:val="20"/>
          <w:szCs w:val="20"/>
        </w:rPr>
        <w:t xml:space="preserve"> </w:t>
      </w:r>
      <w:r>
        <w:rPr>
          <w:rFonts w:ascii="Calibri" w:hAnsi="Calibri" w:eastAsia="Calibri" w:cs="Calibri"/>
          <w:spacing w:val="1"/>
          <w:w w:val="99"/>
          <w:sz w:val="20"/>
          <w:szCs w:val="20"/>
        </w:rPr>
        <w:t>d</w:t>
      </w:r>
      <w:r>
        <w:rPr>
          <w:rFonts w:ascii="Calibri" w:hAnsi="Calibri" w:eastAsia="Calibri" w:cs="Calibri"/>
          <w:w w:val="99"/>
          <w:sz w:val="20"/>
          <w:szCs w:val="20"/>
        </w:rPr>
        <w:t>o</w:t>
      </w:r>
      <w:r>
        <w:rPr>
          <w:rFonts w:ascii="Calibri" w:hAnsi="Calibri" w:eastAsia="Calibri" w:cs="Calibri"/>
          <w:spacing w:val="1"/>
          <w:w w:val="99"/>
          <w:sz w:val="20"/>
          <w:szCs w:val="20"/>
        </w:rPr>
        <w:t>ub</w:t>
      </w:r>
      <w:r>
        <w:rPr>
          <w:rFonts w:ascii="Calibri" w:hAnsi="Calibri" w:eastAsia="Calibri" w:cs="Calibri"/>
          <w:w w:val="99"/>
          <w:sz w:val="20"/>
          <w:szCs w:val="20"/>
        </w:rPr>
        <w:t>l</w:t>
      </w:r>
      <w:r>
        <w:rPr>
          <w:rFonts w:ascii="Calibri" w:hAnsi="Calibri" w:eastAsia="Calibri" w:cs="Calibri"/>
          <w:spacing w:val="1"/>
          <w:w w:val="99"/>
          <w:sz w:val="20"/>
          <w:szCs w:val="20"/>
        </w:rPr>
        <w:t>e</w:t>
      </w:r>
      <w:r>
        <w:rPr>
          <w:rFonts w:ascii="Calibri" w:hAnsi="Calibri" w:eastAsia="Calibri" w:cs="Calibri"/>
          <w:spacing w:val="-1"/>
          <w:w w:val="99"/>
          <w:sz w:val="20"/>
          <w:szCs w:val="20"/>
        </w:rPr>
        <w:t>-</w:t>
      </w:r>
      <w:r>
        <w:rPr>
          <w:rFonts w:ascii="Calibri" w:hAnsi="Calibri" w:eastAsia="Calibri" w:cs="Calibri"/>
          <w:w w:val="99"/>
          <w:sz w:val="20"/>
          <w:szCs w:val="20"/>
        </w:rPr>
        <w:t>co</w:t>
      </w:r>
      <w:r>
        <w:rPr>
          <w:rFonts w:ascii="Calibri" w:hAnsi="Calibri" w:eastAsia="Calibri" w:cs="Calibri"/>
          <w:spacing w:val="1"/>
          <w:w w:val="99"/>
          <w:sz w:val="20"/>
          <w:szCs w:val="20"/>
        </w:rPr>
        <w:t>un</w:t>
      </w:r>
      <w:r>
        <w:rPr>
          <w:rFonts w:ascii="Calibri" w:hAnsi="Calibri" w:eastAsia="Calibri" w:cs="Calibri"/>
          <w:w w:val="99"/>
          <w:sz w:val="20"/>
          <w:szCs w:val="20"/>
        </w:rPr>
        <w:t>ti</w:t>
      </w:r>
      <w:r>
        <w:rPr>
          <w:rFonts w:ascii="Calibri" w:hAnsi="Calibri" w:eastAsia="Calibri" w:cs="Calibri"/>
          <w:spacing w:val="1"/>
          <w:w w:val="99"/>
          <w:sz w:val="20"/>
          <w:szCs w:val="20"/>
        </w:rPr>
        <w:t>n</w:t>
      </w:r>
      <w:r>
        <w:rPr>
          <w:rFonts w:ascii="Calibri" w:hAnsi="Calibri" w:eastAsia="Calibri" w:cs="Calibri"/>
          <w:w w:val="99"/>
          <w:sz w:val="20"/>
          <w:szCs w:val="20"/>
        </w:rPr>
        <w:t>g</w:t>
      </w:r>
    </w:p>
    <w:p w:rsidR="00053E75" w:rsidRDefault="00053E75" w14:paraId="0D568213" w14:textId="77777777">
      <w:pPr>
        <w:spacing w:before="7" w:after="0" w:line="160" w:lineRule="exact"/>
        <w:rPr>
          <w:sz w:val="16"/>
          <w:szCs w:val="16"/>
        </w:rPr>
      </w:pPr>
    </w:p>
    <w:p w:rsidR="00053E75" w:rsidRDefault="00BF1E13" w14:paraId="4AC8D55D" w14:textId="77777777">
      <w:pPr>
        <w:spacing w:after="0" w:line="240" w:lineRule="auto"/>
        <w:ind w:left="100" w:right="-20"/>
        <w:rPr>
          <w:rFonts w:ascii="Calibri" w:hAnsi="Calibri" w:eastAsia="Calibri" w:cs="Calibri"/>
        </w:rPr>
      </w:pPr>
      <w:r>
        <w:rPr>
          <w:rFonts w:ascii="Calibri" w:hAnsi="Calibri" w:eastAsia="Calibri" w:cs="Calibri"/>
        </w:rPr>
        <w:t>Exa</w:t>
      </w:r>
      <w:r>
        <w:rPr>
          <w:rFonts w:ascii="Calibri" w:hAnsi="Calibri" w:eastAsia="Calibri" w:cs="Calibri"/>
          <w:spacing w:val="1"/>
        </w:rPr>
        <w:t>m</w:t>
      </w:r>
      <w:r>
        <w:rPr>
          <w:rFonts w:ascii="Calibri" w:hAnsi="Calibri" w:eastAsia="Calibri" w:cs="Calibri"/>
          <w:spacing w:val="-1"/>
        </w:rPr>
        <w:t>p</w:t>
      </w:r>
      <w:r>
        <w:rPr>
          <w:rFonts w:ascii="Calibri" w:hAnsi="Calibri" w:eastAsia="Calibri" w:cs="Calibri"/>
          <w:spacing w:val="-3"/>
        </w:rPr>
        <w:t>l</w:t>
      </w:r>
      <w:r>
        <w:rPr>
          <w:rFonts w:ascii="Calibri" w:hAnsi="Calibri" w:eastAsia="Calibri" w:cs="Calibri"/>
        </w:rPr>
        <w:t>es</w:t>
      </w:r>
      <w:r>
        <w:rPr>
          <w:rFonts w:ascii="Calibri" w:hAnsi="Calibri" w:eastAsia="Calibri" w:cs="Calibri"/>
          <w:spacing w:val="-1"/>
        </w:rPr>
        <w:t xml:space="preserve"> </w:t>
      </w:r>
      <w:r>
        <w:rPr>
          <w:rFonts w:ascii="Calibri" w:hAnsi="Calibri" w:eastAsia="Calibri" w:cs="Calibri"/>
          <w:spacing w:val="1"/>
        </w:rPr>
        <w:t>o</w:t>
      </w:r>
      <w:r>
        <w:rPr>
          <w:rFonts w:ascii="Calibri" w:hAnsi="Calibri" w:eastAsia="Calibri" w:cs="Calibri"/>
        </w:rPr>
        <w:t>f I</w:t>
      </w:r>
      <w:r>
        <w:rPr>
          <w:rFonts w:ascii="Calibri" w:hAnsi="Calibri" w:eastAsia="Calibri" w:cs="Calibri"/>
          <w:spacing w:val="-1"/>
        </w:rPr>
        <w:t>nd</w:t>
      </w:r>
      <w:r>
        <w:rPr>
          <w:rFonts w:ascii="Calibri" w:hAnsi="Calibri" w:eastAsia="Calibri" w:cs="Calibri"/>
        </w:rPr>
        <w:t>ica</w:t>
      </w:r>
      <w:r>
        <w:rPr>
          <w:rFonts w:ascii="Calibri" w:hAnsi="Calibri" w:eastAsia="Calibri" w:cs="Calibri"/>
          <w:spacing w:val="-2"/>
        </w:rPr>
        <w:t>t</w:t>
      </w:r>
      <w:r>
        <w:rPr>
          <w:rFonts w:ascii="Calibri" w:hAnsi="Calibri" w:eastAsia="Calibri" w:cs="Calibri"/>
          <w:spacing w:val="1"/>
        </w:rPr>
        <w:t>o</w:t>
      </w:r>
      <w:r>
        <w:rPr>
          <w:rFonts w:ascii="Calibri" w:hAnsi="Calibri" w:eastAsia="Calibri" w:cs="Calibri"/>
        </w:rPr>
        <w:t>r Ar</w:t>
      </w:r>
      <w:r>
        <w:rPr>
          <w:rFonts w:ascii="Calibri" w:hAnsi="Calibri" w:eastAsia="Calibri" w:cs="Calibri"/>
          <w:spacing w:val="-1"/>
        </w:rPr>
        <w:t>r</w:t>
      </w:r>
      <w:r>
        <w:rPr>
          <w:rFonts w:ascii="Calibri" w:hAnsi="Calibri" w:eastAsia="Calibri" w:cs="Calibri"/>
          <w:spacing w:val="-3"/>
        </w:rPr>
        <w:t>a</w:t>
      </w:r>
      <w:r>
        <w:rPr>
          <w:rFonts w:ascii="Calibri" w:hAnsi="Calibri" w:eastAsia="Calibri" w:cs="Calibri"/>
          <w:spacing w:val="-1"/>
        </w:rPr>
        <w:t>ng</w:t>
      </w:r>
      <w:r>
        <w:rPr>
          <w:rFonts w:ascii="Calibri" w:hAnsi="Calibri" w:eastAsia="Calibri" w:cs="Calibri"/>
        </w:rPr>
        <w:t>e</w:t>
      </w:r>
      <w:r>
        <w:rPr>
          <w:rFonts w:ascii="Calibri" w:hAnsi="Calibri" w:eastAsia="Calibri" w:cs="Calibri"/>
          <w:spacing w:val="1"/>
        </w:rPr>
        <w:t>m</w:t>
      </w:r>
      <w:r>
        <w:rPr>
          <w:rFonts w:ascii="Calibri" w:hAnsi="Calibri" w:eastAsia="Calibri" w:cs="Calibri"/>
        </w:rPr>
        <w:t>ents i</w:t>
      </w:r>
      <w:r>
        <w:rPr>
          <w:rFonts w:ascii="Calibri" w:hAnsi="Calibri" w:eastAsia="Calibri" w:cs="Calibri"/>
          <w:spacing w:val="-1"/>
        </w:rPr>
        <w:t>n</w:t>
      </w:r>
      <w:r>
        <w:rPr>
          <w:rFonts w:ascii="Calibri" w:hAnsi="Calibri" w:eastAsia="Calibri" w:cs="Calibri"/>
        </w:rPr>
        <w:t>cl</w:t>
      </w:r>
      <w:r>
        <w:rPr>
          <w:rFonts w:ascii="Calibri" w:hAnsi="Calibri" w:eastAsia="Calibri" w:cs="Calibri"/>
          <w:spacing w:val="-1"/>
        </w:rPr>
        <w:t>ud</w:t>
      </w:r>
      <w:r>
        <w:rPr>
          <w:rFonts w:ascii="Calibri" w:hAnsi="Calibri" w:eastAsia="Calibri" w:cs="Calibri"/>
        </w:rPr>
        <w:t>e:</w:t>
      </w:r>
    </w:p>
    <w:p w:rsidR="00053E75" w:rsidRDefault="00BF1E13" w14:paraId="15AE2F0C" w14:textId="77777777">
      <w:pPr>
        <w:spacing w:before="22" w:after="0" w:line="240" w:lineRule="auto"/>
        <w:ind w:left="460" w:right="-20"/>
        <w:rPr>
          <w:rFonts w:ascii="Calibri" w:hAnsi="Calibri" w:eastAsia="Calibri" w:cs="Calibri"/>
        </w:rPr>
      </w:pPr>
      <w:r>
        <w:rPr>
          <w:rFonts w:ascii="Calibri" w:hAnsi="Calibri" w:eastAsia="Calibri" w:cs="Calibri"/>
          <w:b/>
          <w:bCs/>
          <w:spacing w:val="1"/>
        </w:rPr>
        <w:t>1</w:t>
      </w:r>
      <w:r>
        <w:rPr>
          <w:rFonts w:ascii="Calibri" w:hAnsi="Calibri" w:eastAsia="Calibri" w:cs="Calibri"/>
          <w:b/>
          <w:bCs/>
        </w:rPr>
        <w:t xml:space="preserve">.  </w:t>
      </w:r>
      <w:r>
        <w:rPr>
          <w:rFonts w:ascii="Calibri" w:hAnsi="Calibri" w:eastAsia="Calibri" w:cs="Calibri"/>
          <w:b/>
          <w:bCs/>
          <w:spacing w:val="40"/>
        </w:rPr>
        <w:t xml:space="preserve"> </w:t>
      </w:r>
      <w:r>
        <w:rPr>
          <w:rFonts w:ascii="Calibri" w:hAnsi="Calibri" w:eastAsia="Calibri" w:cs="Calibri"/>
          <w:b/>
          <w:bCs/>
          <w:color w:val="009FDC"/>
          <w:spacing w:val="-1"/>
        </w:rPr>
        <w:t>Jo</w:t>
      </w:r>
      <w:r>
        <w:rPr>
          <w:rFonts w:ascii="Calibri" w:hAnsi="Calibri" w:eastAsia="Calibri" w:cs="Calibri"/>
          <w:b/>
          <w:bCs/>
          <w:color w:val="009FDC"/>
          <w:spacing w:val="1"/>
        </w:rPr>
        <w:t>i</w:t>
      </w:r>
      <w:r>
        <w:rPr>
          <w:rFonts w:ascii="Calibri" w:hAnsi="Calibri" w:eastAsia="Calibri" w:cs="Calibri"/>
          <w:b/>
          <w:bCs/>
          <w:color w:val="009FDC"/>
          <w:spacing w:val="-1"/>
        </w:rPr>
        <w:t>n</w:t>
      </w:r>
      <w:r>
        <w:rPr>
          <w:rFonts w:ascii="Calibri" w:hAnsi="Calibri" w:eastAsia="Calibri" w:cs="Calibri"/>
          <w:b/>
          <w:bCs/>
          <w:color w:val="009FDC"/>
        </w:rPr>
        <w:t>t</w:t>
      </w:r>
      <w:r>
        <w:rPr>
          <w:rFonts w:ascii="Calibri" w:hAnsi="Calibri" w:eastAsia="Calibri" w:cs="Calibri"/>
          <w:b/>
          <w:bCs/>
          <w:color w:val="009FDC"/>
          <w:spacing w:val="1"/>
        </w:rPr>
        <w:t xml:space="preserve"> i</w:t>
      </w:r>
      <w:r>
        <w:rPr>
          <w:rFonts w:ascii="Calibri" w:hAnsi="Calibri" w:eastAsia="Calibri" w:cs="Calibri"/>
          <w:b/>
          <w:bCs/>
          <w:color w:val="009FDC"/>
          <w:spacing w:val="-1"/>
        </w:rPr>
        <w:t>nd</w:t>
      </w:r>
      <w:r>
        <w:rPr>
          <w:rFonts w:ascii="Calibri" w:hAnsi="Calibri" w:eastAsia="Calibri" w:cs="Calibri"/>
          <w:b/>
          <w:bCs/>
          <w:color w:val="009FDC"/>
          <w:spacing w:val="1"/>
        </w:rPr>
        <w:t>ic</w:t>
      </w:r>
      <w:r>
        <w:rPr>
          <w:rFonts w:ascii="Calibri" w:hAnsi="Calibri" w:eastAsia="Calibri" w:cs="Calibri"/>
          <w:b/>
          <w:bCs/>
          <w:color w:val="009FDC"/>
          <w:spacing w:val="-1"/>
        </w:rPr>
        <w:t>a</w:t>
      </w:r>
      <w:r>
        <w:rPr>
          <w:rFonts w:ascii="Calibri" w:hAnsi="Calibri" w:eastAsia="Calibri" w:cs="Calibri"/>
          <w:b/>
          <w:bCs/>
          <w:color w:val="009FDC"/>
        </w:rPr>
        <w:t>t</w:t>
      </w:r>
      <w:r>
        <w:rPr>
          <w:rFonts w:ascii="Calibri" w:hAnsi="Calibri" w:eastAsia="Calibri" w:cs="Calibri"/>
          <w:b/>
          <w:bCs/>
          <w:color w:val="009FDC"/>
          <w:spacing w:val="-1"/>
        </w:rPr>
        <w:t>o</w:t>
      </w:r>
      <w:r>
        <w:rPr>
          <w:rFonts w:ascii="Calibri" w:hAnsi="Calibri" w:eastAsia="Calibri" w:cs="Calibri"/>
          <w:b/>
          <w:bCs/>
          <w:color w:val="009FDC"/>
          <w:spacing w:val="-2"/>
        </w:rPr>
        <w:t>r</w:t>
      </w:r>
      <w:r>
        <w:rPr>
          <w:rFonts w:ascii="Calibri" w:hAnsi="Calibri" w:eastAsia="Calibri" w:cs="Calibri"/>
          <w:b/>
          <w:bCs/>
          <w:color w:val="009FDC"/>
        </w:rPr>
        <w:t>s:</w:t>
      </w:r>
      <w:r>
        <w:rPr>
          <w:rFonts w:ascii="Calibri" w:hAnsi="Calibri" w:eastAsia="Calibri" w:cs="Calibri"/>
          <w:b/>
          <w:bCs/>
          <w:color w:val="009FDC"/>
          <w:spacing w:val="1"/>
        </w:rPr>
        <w:t xml:space="preserve"> </w:t>
      </w:r>
      <w:r>
        <w:rPr>
          <w:rFonts w:ascii="Calibri" w:hAnsi="Calibri" w:eastAsia="Calibri" w:cs="Calibri"/>
          <w:color w:val="000000"/>
        </w:rPr>
        <w:t>the</w:t>
      </w:r>
      <w:r>
        <w:rPr>
          <w:rFonts w:ascii="Calibri" w:hAnsi="Calibri" w:eastAsia="Calibri" w:cs="Calibri"/>
          <w:color w:val="000000"/>
          <w:spacing w:val="-2"/>
        </w:rPr>
        <w:t xml:space="preserve"> </w:t>
      </w:r>
      <w:r>
        <w:rPr>
          <w:rFonts w:ascii="Calibri" w:hAnsi="Calibri" w:eastAsia="Calibri" w:cs="Calibri"/>
          <w:color w:val="000000"/>
        </w:rPr>
        <w:t>s</w:t>
      </w:r>
      <w:r>
        <w:rPr>
          <w:rFonts w:ascii="Calibri" w:hAnsi="Calibri" w:eastAsia="Calibri" w:cs="Calibri"/>
          <w:color w:val="000000"/>
          <w:spacing w:val="-2"/>
        </w:rPr>
        <w:t>a</w:t>
      </w:r>
      <w:r>
        <w:rPr>
          <w:rFonts w:ascii="Calibri" w:hAnsi="Calibri" w:eastAsia="Calibri" w:cs="Calibri"/>
          <w:color w:val="000000"/>
          <w:spacing w:val="1"/>
        </w:rPr>
        <w:t>m</w:t>
      </w:r>
      <w:r>
        <w:rPr>
          <w:rFonts w:ascii="Calibri" w:hAnsi="Calibri" w:eastAsia="Calibri" w:cs="Calibri"/>
          <w:color w:val="000000"/>
        </w:rPr>
        <w:t>e</w:t>
      </w:r>
      <w:r>
        <w:rPr>
          <w:rFonts w:ascii="Calibri" w:hAnsi="Calibri" w:eastAsia="Calibri" w:cs="Calibri"/>
          <w:color w:val="000000"/>
          <w:spacing w:val="1"/>
        </w:rPr>
        <w:t xml:space="preserve"> </w:t>
      </w:r>
      <w:r>
        <w:rPr>
          <w:rFonts w:ascii="Calibri" w:hAnsi="Calibri" w:eastAsia="Calibri" w:cs="Calibri"/>
          <w:color w:val="000000"/>
          <w:spacing w:val="-3"/>
        </w:rPr>
        <w:t>i</w:t>
      </w:r>
      <w:r>
        <w:rPr>
          <w:rFonts w:ascii="Calibri" w:hAnsi="Calibri" w:eastAsia="Calibri" w:cs="Calibri"/>
          <w:color w:val="000000"/>
          <w:spacing w:val="-1"/>
        </w:rPr>
        <w:t>nd</w:t>
      </w:r>
      <w:r>
        <w:rPr>
          <w:rFonts w:ascii="Calibri" w:hAnsi="Calibri" w:eastAsia="Calibri" w:cs="Calibri"/>
          <w:color w:val="000000"/>
        </w:rPr>
        <w:t>icat</w:t>
      </w:r>
      <w:r>
        <w:rPr>
          <w:rFonts w:ascii="Calibri" w:hAnsi="Calibri" w:eastAsia="Calibri" w:cs="Calibri"/>
          <w:color w:val="000000"/>
          <w:spacing w:val="1"/>
        </w:rPr>
        <w:t>o</w:t>
      </w:r>
      <w:r>
        <w:rPr>
          <w:rFonts w:ascii="Calibri" w:hAnsi="Calibri" w:eastAsia="Calibri" w:cs="Calibri"/>
          <w:color w:val="000000"/>
        </w:rPr>
        <w:t>r i</w:t>
      </w:r>
      <w:r>
        <w:rPr>
          <w:rFonts w:ascii="Calibri" w:hAnsi="Calibri" w:eastAsia="Calibri" w:cs="Calibri"/>
          <w:color w:val="000000"/>
          <w:spacing w:val="-1"/>
        </w:rPr>
        <w:t>n</w:t>
      </w:r>
      <w:r>
        <w:rPr>
          <w:rFonts w:ascii="Calibri" w:hAnsi="Calibri" w:eastAsia="Calibri" w:cs="Calibri"/>
          <w:color w:val="000000"/>
        </w:rPr>
        <w:t>cl</w:t>
      </w:r>
      <w:r>
        <w:rPr>
          <w:rFonts w:ascii="Calibri" w:hAnsi="Calibri" w:eastAsia="Calibri" w:cs="Calibri"/>
          <w:color w:val="000000"/>
          <w:spacing w:val="-1"/>
        </w:rPr>
        <w:t>ud</w:t>
      </w:r>
      <w:r>
        <w:rPr>
          <w:rFonts w:ascii="Calibri" w:hAnsi="Calibri" w:eastAsia="Calibri" w:cs="Calibri"/>
          <w:color w:val="000000"/>
        </w:rPr>
        <w:t>ed u</w:t>
      </w:r>
      <w:r>
        <w:rPr>
          <w:rFonts w:ascii="Calibri" w:hAnsi="Calibri" w:eastAsia="Calibri" w:cs="Calibri"/>
          <w:color w:val="000000"/>
          <w:spacing w:val="-1"/>
        </w:rPr>
        <w:t>nd</w:t>
      </w:r>
      <w:r>
        <w:rPr>
          <w:rFonts w:ascii="Calibri" w:hAnsi="Calibri" w:eastAsia="Calibri" w:cs="Calibri"/>
          <w:color w:val="000000"/>
        </w:rPr>
        <w:t>er</w:t>
      </w:r>
      <w:r>
        <w:rPr>
          <w:rFonts w:ascii="Calibri" w:hAnsi="Calibri" w:eastAsia="Calibri" w:cs="Calibri"/>
          <w:color w:val="000000"/>
          <w:spacing w:val="-2"/>
        </w:rPr>
        <w:t xml:space="preserve"> </w:t>
      </w:r>
      <w:r>
        <w:rPr>
          <w:rFonts w:ascii="Calibri" w:hAnsi="Calibri" w:eastAsia="Calibri" w:cs="Calibri"/>
          <w:color w:val="000000"/>
        </w:rPr>
        <w:t>b</w:t>
      </w:r>
      <w:r>
        <w:rPr>
          <w:rFonts w:ascii="Calibri" w:hAnsi="Calibri" w:eastAsia="Calibri" w:cs="Calibri"/>
          <w:color w:val="000000"/>
          <w:spacing w:val="-1"/>
        </w:rPr>
        <w:t>o</w:t>
      </w:r>
      <w:r>
        <w:rPr>
          <w:rFonts w:ascii="Calibri" w:hAnsi="Calibri" w:eastAsia="Calibri" w:cs="Calibri"/>
          <w:color w:val="000000"/>
        </w:rPr>
        <w:t>th s</w:t>
      </w:r>
      <w:r>
        <w:rPr>
          <w:rFonts w:ascii="Calibri" w:hAnsi="Calibri" w:eastAsia="Calibri" w:cs="Calibri"/>
          <w:color w:val="000000"/>
          <w:spacing w:val="1"/>
        </w:rPr>
        <w:t>e</w:t>
      </w:r>
      <w:r>
        <w:rPr>
          <w:rFonts w:ascii="Calibri" w:hAnsi="Calibri" w:eastAsia="Calibri" w:cs="Calibri"/>
          <w:color w:val="000000"/>
        </w:rPr>
        <w:t>c</w:t>
      </w:r>
      <w:r>
        <w:rPr>
          <w:rFonts w:ascii="Calibri" w:hAnsi="Calibri" w:eastAsia="Calibri" w:cs="Calibri"/>
          <w:color w:val="000000"/>
          <w:spacing w:val="-2"/>
        </w:rPr>
        <w:t>t</w:t>
      </w:r>
      <w:r>
        <w:rPr>
          <w:rFonts w:ascii="Calibri" w:hAnsi="Calibri" w:eastAsia="Calibri" w:cs="Calibri"/>
          <w:color w:val="000000"/>
          <w:spacing w:val="1"/>
        </w:rPr>
        <w:t>o</w:t>
      </w:r>
      <w:r>
        <w:rPr>
          <w:rFonts w:ascii="Calibri" w:hAnsi="Calibri" w:eastAsia="Calibri" w:cs="Calibri"/>
          <w:color w:val="000000"/>
        </w:rPr>
        <w:t>rs,</w:t>
      </w:r>
      <w:r>
        <w:rPr>
          <w:rFonts w:ascii="Calibri" w:hAnsi="Calibri" w:eastAsia="Calibri" w:cs="Calibri"/>
          <w:color w:val="000000"/>
          <w:spacing w:val="-2"/>
        </w:rPr>
        <w:t xml:space="preserve"> </w:t>
      </w:r>
      <w:r>
        <w:rPr>
          <w:rFonts w:ascii="Calibri" w:hAnsi="Calibri" w:eastAsia="Calibri" w:cs="Calibri"/>
          <w:color w:val="000000"/>
          <w:spacing w:val="1"/>
        </w:rPr>
        <w:t>w</w:t>
      </w:r>
      <w:r>
        <w:rPr>
          <w:rFonts w:ascii="Calibri" w:hAnsi="Calibri" w:eastAsia="Calibri" w:cs="Calibri"/>
          <w:color w:val="000000"/>
        </w:rPr>
        <w:t>ith</w:t>
      </w:r>
      <w:r>
        <w:rPr>
          <w:rFonts w:ascii="Calibri" w:hAnsi="Calibri" w:eastAsia="Calibri" w:cs="Calibri"/>
          <w:color w:val="000000"/>
          <w:spacing w:val="-3"/>
        </w:rPr>
        <w:t xml:space="preserve"> </w:t>
      </w:r>
      <w:r>
        <w:rPr>
          <w:rFonts w:ascii="Calibri" w:hAnsi="Calibri" w:eastAsia="Calibri" w:cs="Calibri"/>
          <w:color w:val="000000"/>
          <w:spacing w:val="-1"/>
        </w:rPr>
        <w:t>m</w:t>
      </w:r>
      <w:r>
        <w:rPr>
          <w:rFonts w:ascii="Calibri" w:hAnsi="Calibri" w:eastAsia="Calibri" w:cs="Calibri"/>
          <w:color w:val="000000"/>
        </w:rPr>
        <w:t>echa</w:t>
      </w:r>
      <w:r>
        <w:rPr>
          <w:rFonts w:ascii="Calibri" w:hAnsi="Calibri" w:eastAsia="Calibri" w:cs="Calibri"/>
          <w:color w:val="000000"/>
          <w:spacing w:val="-1"/>
        </w:rPr>
        <w:t>n</w:t>
      </w:r>
      <w:r>
        <w:rPr>
          <w:rFonts w:ascii="Calibri" w:hAnsi="Calibri" w:eastAsia="Calibri" w:cs="Calibri"/>
          <w:color w:val="000000"/>
        </w:rPr>
        <w:t>i</w:t>
      </w:r>
      <w:r>
        <w:rPr>
          <w:rFonts w:ascii="Calibri" w:hAnsi="Calibri" w:eastAsia="Calibri" w:cs="Calibri"/>
          <w:color w:val="000000"/>
          <w:spacing w:val="-3"/>
        </w:rPr>
        <w:t>s</w:t>
      </w:r>
      <w:r>
        <w:rPr>
          <w:rFonts w:ascii="Calibri" w:hAnsi="Calibri" w:eastAsia="Calibri" w:cs="Calibri"/>
          <w:color w:val="000000"/>
          <w:spacing w:val="1"/>
        </w:rPr>
        <w:t>m</w:t>
      </w:r>
      <w:r>
        <w:rPr>
          <w:rFonts w:ascii="Calibri" w:hAnsi="Calibri" w:eastAsia="Calibri" w:cs="Calibri"/>
          <w:color w:val="000000"/>
        </w:rPr>
        <w:t xml:space="preserve">s </w:t>
      </w:r>
      <w:r>
        <w:rPr>
          <w:rFonts w:ascii="Calibri" w:hAnsi="Calibri" w:eastAsia="Calibri" w:cs="Calibri"/>
          <w:color w:val="000000"/>
          <w:spacing w:val="-2"/>
        </w:rPr>
        <w:t>f</w:t>
      </w:r>
      <w:r>
        <w:rPr>
          <w:rFonts w:ascii="Calibri" w:hAnsi="Calibri" w:eastAsia="Calibri" w:cs="Calibri"/>
          <w:color w:val="000000"/>
          <w:spacing w:val="1"/>
        </w:rPr>
        <w:t>o</w:t>
      </w:r>
      <w:r>
        <w:rPr>
          <w:rFonts w:ascii="Calibri" w:hAnsi="Calibri" w:eastAsia="Calibri" w:cs="Calibri"/>
          <w:color w:val="000000"/>
        </w:rPr>
        <w:t>r a</w:t>
      </w:r>
      <w:r>
        <w:rPr>
          <w:rFonts w:ascii="Calibri" w:hAnsi="Calibri" w:eastAsia="Calibri" w:cs="Calibri"/>
          <w:color w:val="000000"/>
          <w:spacing w:val="-1"/>
        </w:rPr>
        <w:t>gg</w:t>
      </w:r>
      <w:r>
        <w:rPr>
          <w:rFonts w:ascii="Calibri" w:hAnsi="Calibri" w:eastAsia="Calibri" w:cs="Calibri"/>
          <w:color w:val="000000"/>
        </w:rPr>
        <w:t>reg</w:t>
      </w:r>
      <w:r>
        <w:rPr>
          <w:rFonts w:ascii="Calibri" w:hAnsi="Calibri" w:eastAsia="Calibri" w:cs="Calibri"/>
          <w:color w:val="000000"/>
          <w:spacing w:val="-3"/>
        </w:rPr>
        <w:t>a</w:t>
      </w:r>
      <w:r>
        <w:rPr>
          <w:rFonts w:ascii="Calibri" w:hAnsi="Calibri" w:eastAsia="Calibri" w:cs="Calibri"/>
          <w:color w:val="000000"/>
        </w:rPr>
        <w:t>ti</w:t>
      </w:r>
      <w:r>
        <w:rPr>
          <w:rFonts w:ascii="Calibri" w:hAnsi="Calibri" w:eastAsia="Calibri" w:cs="Calibri"/>
          <w:color w:val="000000"/>
          <w:spacing w:val="-1"/>
        </w:rPr>
        <w:t>n</w:t>
      </w:r>
      <w:r>
        <w:rPr>
          <w:rFonts w:ascii="Calibri" w:hAnsi="Calibri" w:eastAsia="Calibri" w:cs="Calibri"/>
          <w:color w:val="000000"/>
        </w:rPr>
        <w:t>g</w:t>
      </w:r>
      <w:r>
        <w:rPr>
          <w:rFonts w:ascii="Calibri" w:hAnsi="Calibri" w:eastAsia="Calibri" w:cs="Calibri"/>
          <w:color w:val="000000"/>
          <w:spacing w:val="-1"/>
        </w:rPr>
        <w:t xml:space="preserve"> </w:t>
      </w:r>
      <w:r>
        <w:rPr>
          <w:rFonts w:ascii="Calibri" w:hAnsi="Calibri" w:eastAsia="Calibri" w:cs="Calibri"/>
          <w:color w:val="000000"/>
          <w:spacing w:val="1"/>
        </w:rPr>
        <w:t>t</w:t>
      </w:r>
      <w:r>
        <w:rPr>
          <w:rFonts w:ascii="Calibri" w:hAnsi="Calibri" w:eastAsia="Calibri" w:cs="Calibri"/>
          <w:color w:val="000000"/>
          <w:spacing w:val="-1"/>
        </w:rPr>
        <w:t>o</w:t>
      </w:r>
      <w:r>
        <w:rPr>
          <w:rFonts w:ascii="Calibri" w:hAnsi="Calibri" w:eastAsia="Calibri" w:cs="Calibri"/>
          <w:color w:val="000000"/>
        </w:rPr>
        <w:t>tals</w:t>
      </w:r>
    </w:p>
    <w:p w:rsidR="00053E75" w:rsidRDefault="00BF1E13" w14:paraId="564FA62A" w14:textId="77777777">
      <w:pPr>
        <w:spacing w:before="19" w:after="0" w:line="259" w:lineRule="auto"/>
        <w:ind w:left="820" w:right="856" w:hanging="360"/>
        <w:rPr>
          <w:rFonts w:ascii="Calibri" w:hAnsi="Calibri" w:eastAsia="Calibri" w:cs="Calibri"/>
        </w:rPr>
      </w:pPr>
      <w:r>
        <w:rPr>
          <w:rFonts w:ascii="Calibri" w:hAnsi="Calibri" w:eastAsia="Calibri" w:cs="Calibri"/>
          <w:b/>
          <w:bCs/>
          <w:spacing w:val="1"/>
        </w:rPr>
        <w:t>2</w:t>
      </w:r>
      <w:r>
        <w:rPr>
          <w:rFonts w:ascii="Calibri" w:hAnsi="Calibri" w:eastAsia="Calibri" w:cs="Calibri"/>
          <w:b/>
          <w:bCs/>
        </w:rPr>
        <w:t xml:space="preserve">.  </w:t>
      </w:r>
      <w:r>
        <w:rPr>
          <w:rFonts w:ascii="Calibri" w:hAnsi="Calibri" w:eastAsia="Calibri" w:cs="Calibri"/>
          <w:b/>
          <w:bCs/>
          <w:spacing w:val="40"/>
        </w:rPr>
        <w:t xml:space="preserve"> </w:t>
      </w:r>
      <w:r>
        <w:rPr>
          <w:rFonts w:ascii="Calibri" w:hAnsi="Calibri" w:eastAsia="Calibri" w:cs="Calibri"/>
          <w:b/>
          <w:bCs/>
          <w:color w:val="009FDC"/>
          <w:spacing w:val="1"/>
        </w:rPr>
        <w:t>Cr</w:t>
      </w:r>
      <w:r>
        <w:rPr>
          <w:rFonts w:ascii="Calibri" w:hAnsi="Calibri" w:eastAsia="Calibri" w:cs="Calibri"/>
          <w:b/>
          <w:bCs/>
          <w:color w:val="009FDC"/>
          <w:spacing w:val="-1"/>
        </w:rPr>
        <w:t>o</w:t>
      </w:r>
      <w:r>
        <w:rPr>
          <w:rFonts w:ascii="Calibri" w:hAnsi="Calibri" w:eastAsia="Calibri" w:cs="Calibri"/>
          <w:b/>
          <w:bCs/>
          <w:color w:val="009FDC"/>
        </w:rPr>
        <w:t>s</w:t>
      </w:r>
      <w:r>
        <w:rPr>
          <w:rFonts w:ascii="Calibri" w:hAnsi="Calibri" w:eastAsia="Calibri" w:cs="Calibri"/>
          <w:b/>
          <w:bCs/>
          <w:color w:val="009FDC"/>
          <w:spacing w:val="1"/>
        </w:rPr>
        <w:t>s</w:t>
      </w:r>
      <w:r>
        <w:rPr>
          <w:rFonts w:ascii="Calibri" w:hAnsi="Calibri" w:eastAsia="Calibri" w:cs="Calibri"/>
          <w:b/>
          <w:bCs/>
          <w:color w:val="009FDC"/>
          <w:spacing w:val="-3"/>
        </w:rPr>
        <w:t>-</w:t>
      </w:r>
      <w:r>
        <w:rPr>
          <w:rFonts w:ascii="Calibri" w:hAnsi="Calibri" w:eastAsia="Calibri" w:cs="Calibri"/>
          <w:b/>
          <w:bCs/>
          <w:color w:val="009FDC"/>
          <w:spacing w:val="1"/>
        </w:rPr>
        <w:t>r</w:t>
      </w:r>
      <w:r>
        <w:rPr>
          <w:rFonts w:ascii="Calibri" w:hAnsi="Calibri" w:eastAsia="Calibri" w:cs="Calibri"/>
          <w:b/>
          <w:bCs/>
          <w:color w:val="009FDC"/>
          <w:spacing w:val="-1"/>
        </w:rPr>
        <w:t>e</w:t>
      </w:r>
      <w:r>
        <w:rPr>
          <w:rFonts w:ascii="Calibri" w:hAnsi="Calibri" w:eastAsia="Calibri" w:cs="Calibri"/>
          <w:b/>
          <w:bCs/>
          <w:color w:val="009FDC"/>
        </w:rPr>
        <w:t>f</w:t>
      </w:r>
      <w:r>
        <w:rPr>
          <w:rFonts w:ascii="Calibri" w:hAnsi="Calibri" w:eastAsia="Calibri" w:cs="Calibri"/>
          <w:b/>
          <w:bCs/>
          <w:color w:val="009FDC"/>
          <w:spacing w:val="-1"/>
        </w:rPr>
        <w:t>e</w:t>
      </w:r>
      <w:r>
        <w:rPr>
          <w:rFonts w:ascii="Calibri" w:hAnsi="Calibri" w:eastAsia="Calibri" w:cs="Calibri"/>
          <w:b/>
          <w:bCs/>
          <w:color w:val="009FDC"/>
          <w:spacing w:val="1"/>
        </w:rPr>
        <w:t>r</w:t>
      </w:r>
      <w:r>
        <w:rPr>
          <w:rFonts w:ascii="Calibri" w:hAnsi="Calibri" w:eastAsia="Calibri" w:cs="Calibri"/>
          <w:b/>
          <w:bCs/>
          <w:color w:val="009FDC"/>
          <w:spacing w:val="-1"/>
        </w:rPr>
        <w:t>enc</w:t>
      </w:r>
      <w:r>
        <w:rPr>
          <w:rFonts w:ascii="Calibri" w:hAnsi="Calibri" w:eastAsia="Calibri" w:cs="Calibri"/>
          <w:b/>
          <w:bCs/>
          <w:color w:val="009FDC"/>
          <w:spacing w:val="1"/>
        </w:rPr>
        <w:t>i</w:t>
      </w:r>
      <w:r>
        <w:rPr>
          <w:rFonts w:ascii="Calibri" w:hAnsi="Calibri" w:eastAsia="Calibri" w:cs="Calibri"/>
          <w:b/>
          <w:bCs/>
          <w:color w:val="009FDC"/>
          <w:spacing w:val="-1"/>
        </w:rPr>
        <w:t>n</w:t>
      </w:r>
      <w:r>
        <w:rPr>
          <w:rFonts w:ascii="Calibri" w:hAnsi="Calibri" w:eastAsia="Calibri" w:cs="Calibri"/>
          <w:b/>
          <w:bCs/>
          <w:color w:val="009FDC"/>
        </w:rPr>
        <w:t>g</w:t>
      </w:r>
      <w:r>
        <w:rPr>
          <w:rFonts w:ascii="Calibri" w:hAnsi="Calibri" w:eastAsia="Calibri" w:cs="Calibri"/>
          <w:b/>
          <w:bCs/>
          <w:color w:val="009FDC"/>
          <w:spacing w:val="-1"/>
        </w:rPr>
        <w:t xml:space="preserve"> </w:t>
      </w:r>
      <w:r>
        <w:rPr>
          <w:rFonts w:ascii="Calibri" w:hAnsi="Calibri" w:eastAsia="Calibri" w:cs="Calibri"/>
          <w:b/>
          <w:bCs/>
          <w:color w:val="009FDC"/>
          <w:spacing w:val="1"/>
        </w:rPr>
        <w:t>i</w:t>
      </w:r>
      <w:r>
        <w:rPr>
          <w:rFonts w:ascii="Calibri" w:hAnsi="Calibri" w:eastAsia="Calibri" w:cs="Calibri"/>
          <w:b/>
          <w:bCs/>
          <w:color w:val="009FDC"/>
          <w:spacing w:val="-1"/>
        </w:rPr>
        <w:t>ndi</w:t>
      </w:r>
      <w:r>
        <w:rPr>
          <w:rFonts w:ascii="Calibri" w:hAnsi="Calibri" w:eastAsia="Calibri" w:cs="Calibri"/>
          <w:b/>
          <w:bCs/>
          <w:color w:val="009FDC"/>
          <w:spacing w:val="1"/>
        </w:rPr>
        <w:t>c</w:t>
      </w:r>
      <w:r>
        <w:rPr>
          <w:rFonts w:ascii="Calibri" w:hAnsi="Calibri" w:eastAsia="Calibri" w:cs="Calibri"/>
          <w:b/>
          <w:bCs/>
          <w:color w:val="009FDC"/>
          <w:spacing w:val="-1"/>
        </w:rPr>
        <w:t>a</w:t>
      </w:r>
      <w:r>
        <w:rPr>
          <w:rFonts w:ascii="Calibri" w:hAnsi="Calibri" w:eastAsia="Calibri" w:cs="Calibri"/>
          <w:b/>
          <w:bCs/>
          <w:color w:val="009FDC"/>
        </w:rPr>
        <w:t>t</w:t>
      </w:r>
      <w:r>
        <w:rPr>
          <w:rFonts w:ascii="Calibri" w:hAnsi="Calibri" w:eastAsia="Calibri" w:cs="Calibri"/>
          <w:b/>
          <w:bCs/>
          <w:color w:val="009FDC"/>
          <w:spacing w:val="-1"/>
        </w:rPr>
        <w:t>o</w:t>
      </w:r>
      <w:r>
        <w:rPr>
          <w:rFonts w:ascii="Calibri" w:hAnsi="Calibri" w:eastAsia="Calibri" w:cs="Calibri"/>
          <w:b/>
          <w:bCs/>
          <w:color w:val="009FDC"/>
          <w:spacing w:val="1"/>
        </w:rPr>
        <w:t>r</w:t>
      </w:r>
      <w:r>
        <w:rPr>
          <w:rFonts w:ascii="Calibri" w:hAnsi="Calibri" w:eastAsia="Calibri" w:cs="Calibri"/>
          <w:b/>
          <w:bCs/>
          <w:color w:val="009FDC"/>
        </w:rPr>
        <w:t>s:</w:t>
      </w:r>
      <w:r>
        <w:rPr>
          <w:rFonts w:ascii="Calibri" w:hAnsi="Calibri" w:eastAsia="Calibri" w:cs="Calibri"/>
          <w:b/>
          <w:bCs/>
          <w:color w:val="009FDC"/>
          <w:spacing w:val="2"/>
        </w:rPr>
        <w:t xml:space="preserve"> </w:t>
      </w:r>
      <w:r>
        <w:rPr>
          <w:rFonts w:ascii="Calibri" w:hAnsi="Calibri" w:eastAsia="Calibri" w:cs="Calibri"/>
          <w:color w:val="000000"/>
        </w:rPr>
        <w:t>the</w:t>
      </w:r>
      <w:r>
        <w:rPr>
          <w:rFonts w:ascii="Calibri" w:hAnsi="Calibri" w:eastAsia="Calibri" w:cs="Calibri"/>
          <w:color w:val="000000"/>
          <w:spacing w:val="-2"/>
        </w:rPr>
        <w:t xml:space="preserve"> </w:t>
      </w:r>
      <w:r>
        <w:rPr>
          <w:rFonts w:ascii="Calibri" w:hAnsi="Calibri" w:eastAsia="Calibri" w:cs="Calibri"/>
          <w:color w:val="000000"/>
        </w:rPr>
        <w:t>in</w:t>
      </w:r>
      <w:r>
        <w:rPr>
          <w:rFonts w:ascii="Calibri" w:hAnsi="Calibri" w:eastAsia="Calibri" w:cs="Calibri"/>
          <w:color w:val="000000"/>
          <w:spacing w:val="-1"/>
        </w:rPr>
        <w:t>d</w:t>
      </w:r>
      <w:r>
        <w:rPr>
          <w:rFonts w:ascii="Calibri" w:hAnsi="Calibri" w:eastAsia="Calibri" w:cs="Calibri"/>
          <w:color w:val="000000"/>
        </w:rPr>
        <w:t>icat</w:t>
      </w:r>
      <w:r>
        <w:rPr>
          <w:rFonts w:ascii="Calibri" w:hAnsi="Calibri" w:eastAsia="Calibri" w:cs="Calibri"/>
          <w:color w:val="000000"/>
          <w:spacing w:val="-1"/>
        </w:rPr>
        <w:t>o</w:t>
      </w:r>
      <w:r>
        <w:rPr>
          <w:rFonts w:ascii="Calibri" w:hAnsi="Calibri" w:eastAsia="Calibri" w:cs="Calibri"/>
          <w:color w:val="000000"/>
        </w:rPr>
        <w:t>r is i</w:t>
      </w:r>
      <w:r>
        <w:rPr>
          <w:rFonts w:ascii="Calibri" w:hAnsi="Calibri" w:eastAsia="Calibri" w:cs="Calibri"/>
          <w:color w:val="000000"/>
          <w:spacing w:val="-1"/>
        </w:rPr>
        <w:t>n</w:t>
      </w:r>
      <w:r>
        <w:rPr>
          <w:rFonts w:ascii="Calibri" w:hAnsi="Calibri" w:eastAsia="Calibri" w:cs="Calibri"/>
          <w:color w:val="000000"/>
        </w:rPr>
        <w:t>cl</w:t>
      </w:r>
      <w:r>
        <w:rPr>
          <w:rFonts w:ascii="Calibri" w:hAnsi="Calibri" w:eastAsia="Calibri" w:cs="Calibri"/>
          <w:color w:val="000000"/>
          <w:spacing w:val="-1"/>
        </w:rPr>
        <w:t>ud</w:t>
      </w:r>
      <w:r>
        <w:rPr>
          <w:rFonts w:ascii="Calibri" w:hAnsi="Calibri" w:eastAsia="Calibri" w:cs="Calibri"/>
          <w:color w:val="000000"/>
        </w:rPr>
        <w:t>ed</w:t>
      </w:r>
      <w:r>
        <w:rPr>
          <w:rFonts w:ascii="Calibri" w:hAnsi="Calibri" w:eastAsia="Calibri" w:cs="Calibri"/>
          <w:color w:val="000000"/>
          <w:spacing w:val="-2"/>
        </w:rPr>
        <w:t xml:space="preserve"> </w:t>
      </w:r>
      <w:r>
        <w:rPr>
          <w:rFonts w:ascii="Calibri" w:hAnsi="Calibri" w:eastAsia="Calibri" w:cs="Calibri"/>
          <w:color w:val="000000"/>
        </w:rPr>
        <w:t xml:space="preserve">in </w:t>
      </w:r>
      <w:r>
        <w:rPr>
          <w:rFonts w:ascii="Calibri" w:hAnsi="Calibri" w:eastAsia="Calibri" w:cs="Calibri"/>
          <w:color w:val="000000"/>
          <w:spacing w:val="1"/>
        </w:rPr>
        <w:t>o</w:t>
      </w:r>
      <w:r>
        <w:rPr>
          <w:rFonts w:ascii="Calibri" w:hAnsi="Calibri" w:eastAsia="Calibri" w:cs="Calibri"/>
          <w:color w:val="000000"/>
          <w:spacing w:val="-1"/>
        </w:rPr>
        <w:t>n</w:t>
      </w:r>
      <w:r>
        <w:rPr>
          <w:rFonts w:ascii="Calibri" w:hAnsi="Calibri" w:eastAsia="Calibri" w:cs="Calibri"/>
          <w:color w:val="000000"/>
        </w:rPr>
        <w:t>ly</w:t>
      </w:r>
      <w:r>
        <w:rPr>
          <w:rFonts w:ascii="Calibri" w:hAnsi="Calibri" w:eastAsia="Calibri" w:cs="Calibri"/>
          <w:color w:val="000000"/>
          <w:spacing w:val="-2"/>
        </w:rPr>
        <w:t xml:space="preserve"> </w:t>
      </w:r>
      <w:r>
        <w:rPr>
          <w:rFonts w:ascii="Calibri" w:hAnsi="Calibri" w:eastAsia="Calibri" w:cs="Calibri"/>
          <w:color w:val="000000"/>
          <w:spacing w:val="1"/>
        </w:rPr>
        <w:t>o</w:t>
      </w:r>
      <w:r>
        <w:rPr>
          <w:rFonts w:ascii="Calibri" w:hAnsi="Calibri" w:eastAsia="Calibri" w:cs="Calibri"/>
          <w:color w:val="000000"/>
          <w:spacing w:val="-1"/>
        </w:rPr>
        <w:t>n</w:t>
      </w:r>
      <w:r>
        <w:rPr>
          <w:rFonts w:ascii="Calibri" w:hAnsi="Calibri" w:eastAsia="Calibri" w:cs="Calibri"/>
          <w:color w:val="000000"/>
        </w:rPr>
        <w:t>e</w:t>
      </w:r>
      <w:r>
        <w:rPr>
          <w:rFonts w:ascii="Calibri" w:hAnsi="Calibri" w:eastAsia="Calibri" w:cs="Calibri"/>
          <w:color w:val="000000"/>
          <w:spacing w:val="-2"/>
        </w:rPr>
        <w:t xml:space="preserve"> </w:t>
      </w:r>
      <w:r>
        <w:rPr>
          <w:rFonts w:ascii="Calibri" w:hAnsi="Calibri" w:eastAsia="Calibri" w:cs="Calibri"/>
          <w:color w:val="000000"/>
        </w:rPr>
        <w:t>s</w:t>
      </w:r>
      <w:r>
        <w:rPr>
          <w:rFonts w:ascii="Calibri" w:hAnsi="Calibri" w:eastAsia="Calibri" w:cs="Calibri"/>
          <w:color w:val="000000"/>
          <w:spacing w:val="-1"/>
        </w:rPr>
        <w:t>e</w:t>
      </w:r>
      <w:r>
        <w:rPr>
          <w:rFonts w:ascii="Calibri" w:hAnsi="Calibri" w:eastAsia="Calibri" w:cs="Calibri"/>
          <w:color w:val="000000"/>
        </w:rPr>
        <w:t>ct</w:t>
      </w:r>
      <w:r>
        <w:rPr>
          <w:rFonts w:ascii="Calibri" w:hAnsi="Calibri" w:eastAsia="Calibri" w:cs="Calibri"/>
          <w:color w:val="000000"/>
          <w:spacing w:val="2"/>
        </w:rPr>
        <w:t>o</w:t>
      </w:r>
      <w:r>
        <w:rPr>
          <w:rFonts w:ascii="Calibri" w:hAnsi="Calibri" w:eastAsia="Calibri" w:cs="Calibri"/>
          <w:color w:val="000000"/>
        </w:rPr>
        <w:t>r</w:t>
      </w:r>
      <w:r>
        <w:rPr>
          <w:rFonts w:ascii="Calibri" w:hAnsi="Calibri" w:eastAsia="Calibri" w:cs="Calibri"/>
          <w:color w:val="000000"/>
          <w:spacing w:val="-2"/>
        </w:rPr>
        <w:t xml:space="preserve"> </w:t>
      </w:r>
      <w:r>
        <w:rPr>
          <w:rFonts w:ascii="Calibri" w:hAnsi="Calibri" w:eastAsia="Calibri" w:cs="Calibri"/>
          <w:color w:val="000000"/>
        </w:rPr>
        <w:t>and</w:t>
      </w:r>
      <w:r>
        <w:rPr>
          <w:rFonts w:ascii="Calibri" w:hAnsi="Calibri" w:eastAsia="Calibri" w:cs="Calibri"/>
          <w:color w:val="000000"/>
          <w:spacing w:val="-1"/>
        </w:rPr>
        <w:t xml:space="preserve"> </w:t>
      </w:r>
      <w:r>
        <w:rPr>
          <w:rFonts w:ascii="Calibri" w:hAnsi="Calibri" w:eastAsia="Calibri" w:cs="Calibri"/>
          <w:color w:val="000000"/>
        </w:rPr>
        <w:t>r</w:t>
      </w:r>
      <w:r>
        <w:rPr>
          <w:rFonts w:ascii="Calibri" w:hAnsi="Calibri" w:eastAsia="Calibri" w:cs="Calibri"/>
          <w:color w:val="000000"/>
          <w:spacing w:val="1"/>
        </w:rPr>
        <w:t>e</w:t>
      </w:r>
      <w:r>
        <w:rPr>
          <w:rFonts w:ascii="Calibri" w:hAnsi="Calibri" w:eastAsia="Calibri" w:cs="Calibri"/>
          <w:color w:val="000000"/>
          <w:spacing w:val="-3"/>
        </w:rPr>
        <w:t>f</w:t>
      </w:r>
      <w:r>
        <w:rPr>
          <w:rFonts w:ascii="Calibri" w:hAnsi="Calibri" w:eastAsia="Calibri" w:cs="Calibri"/>
          <w:color w:val="000000"/>
          <w:spacing w:val="-2"/>
        </w:rPr>
        <w:t>e</w:t>
      </w:r>
      <w:r>
        <w:rPr>
          <w:rFonts w:ascii="Calibri" w:hAnsi="Calibri" w:eastAsia="Calibri" w:cs="Calibri"/>
          <w:color w:val="000000"/>
        </w:rPr>
        <w:t>renced in</w:t>
      </w:r>
      <w:r>
        <w:rPr>
          <w:rFonts w:ascii="Calibri" w:hAnsi="Calibri" w:eastAsia="Calibri" w:cs="Calibri"/>
          <w:color w:val="000000"/>
          <w:spacing w:val="-1"/>
        </w:rPr>
        <w:t xml:space="preserve"> </w:t>
      </w:r>
      <w:r>
        <w:rPr>
          <w:rFonts w:ascii="Calibri" w:hAnsi="Calibri" w:eastAsia="Calibri" w:cs="Calibri"/>
          <w:color w:val="000000"/>
          <w:spacing w:val="1"/>
        </w:rPr>
        <w:t>t</w:t>
      </w:r>
      <w:r>
        <w:rPr>
          <w:rFonts w:ascii="Calibri" w:hAnsi="Calibri" w:eastAsia="Calibri" w:cs="Calibri"/>
          <w:color w:val="000000"/>
          <w:spacing w:val="-3"/>
        </w:rPr>
        <w:t>h</w:t>
      </w:r>
      <w:r>
        <w:rPr>
          <w:rFonts w:ascii="Calibri" w:hAnsi="Calibri" w:eastAsia="Calibri" w:cs="Calibri"/>
          <w:color w:val="000000"/>
        </w:rPr>
        <w:t>e</w:t>
      </w:r>
      <w:r>
        <w:rPr>
          <w:rFonts w:ascii="Calibri" w:hAnsi="Calibri" w:eastAsia="Calibri" w:cs="Calibri"/>
          <w:color w:val="000000"/>
          <w:spacing w:val="-1"/>
        </w:rPr>
        <w:t xml:space="preserve"> </w:t>
      </w:r>
      <w:r>
        <w:rPr>
          <w:rFonts w:ascii="Calibri" w:hAnsi="Calibri" w:eastAsia="Calibri" w:cs="Calibri"/>
          <w:color w:val="000000"/>
          <w:spacing w:val="1"/>
        </w:rPr>
        <w:t>o</w:t>
      </w:r>
      <w:r>
        <w:rPr>
          <w:rFonts w:ascii="Calibri" w:hAnsi="Calibri" w:eastAsia="Calibri" w:cs="Calibri"/>
          <w:color w:val="000000"/>
        </w:rPr>
        <w:t xml:space="preserve">ther </w:t>
      </w:r>
      <w:r>
        <w:rPr>
          <w:rFonts w:ascii="Calibri" w:hAnsi="Calibri" w:eastAsia="Calibri" w:cs="Calibri"/>
          <w:color w:val="000000"/>
          <w:spacing w:val="-2"/>
        </w:rPr>
        <w:t>s</w:t>
      </w:r>
      <w:r>
        <w:rPr>
          <w:rFonts w:ascii="Calibri" w:hAnsi="Calibri" w:eastAsia="Calibri" w:cs="Calibri"/>
          <w:color w:val="000000"/>
        </w:rPr>
        <w:t>ec</w:t>
      </w:r>
      <w:r>
        <w:rPr>
          <w:rFonts w:ascii="Calibri" w:hAnsi="Calibri" w:eastAsia="Calibri" w:cs="Calibri"/>
          <w:color w:val="000000"/>
          <w:spacing w:val="-1"/>
        </w:rPr>
        <w:t>t</w:t>
      </w:r>
      <w:r>
        <w:rPr>
          <w:rFonts w:ascii="Calibri" w:hAnsi="Calibri" w:eastAsia="Calibri" w:cs="Calibri"/>
          <w:color w:val="000000"/>
          <w:spacing w:val="1"/>
        </w:rPr>
        <w:t>o</w:t>
      </w:r>
      <w:r>
        <w:rPr>
          <w:rFonts w:ascii="Calibri" w:hAnsi="Calibri" w:eastAsia="Calibri" w:cs="Calibri"/>
          <w:color w:val="000000"/>
        </w:rPr>
        <w:t>r</w:t>
      </w:r>
      <w:r>
        <w:rPr>
          <w:rFonts w:ascii="Calibri" w:hAnsi="Calibri" w:eastAsia="Calibri" w:cs="Calibri"/>
          <w:color w:val="000000"/>
          <w:spacing w:val="-2"/>
        </w:rPr>
        <w:t xml:space="preserve"> t</w:t>
      </w:r>
      <w:r>
        <w:rPr>
          <w:rFonts w:ascii="Calibri" w:hAnsi="Calibri" w:eastAsia="Calibri" w:cs="Calibri"/>
          <w:color w:val="000000"/>
        </w:rPr>
        <w:t>o show</w:t>
      </w:r>
      <w:r>
        <w:rPr>
          <w:rFonts w:ascii="Calibri" w:hAnsi="Calibri" w:eastAsia="Calibri" w:cs="Calibri"/>
          <w:color w:val="000000"/>
          <w:spacing w:val="-1"/>
        </w:rPr>
        <w:t xml:space="preserve"> </w:t>
      </w:r>
      <w:r>
        <w:rPr>
          <w:rFonts w:ascii="Calibri" w:hAnsi="Calibri" w:eastAsia="Calibri" w:cs="Calibri"/>
          <w:color w:val="000000"/>
        </w:rPr>
        <w:t xml:space="preserve">their </w:t>
      </w:r>
      <w:r>
        <w:rPr>
          <w:rFonts w:ascii="Calibri" w:hAnsi="Calibri" w:eastAsia="Calibri" w:cs="Calibri"/>
          <w:color w:val="000000"/>
          <w:spacing w:val="-2"/>
        </w:rPr>
        <w:t>c</w:t>
      </w:r>
      <w:r>
        <w:rPr>
          <w:rFonts w:ascii="Calibri" w:hAnsi="Calibri" w:eastAsia="Calibri" w:cs="Calibri"/>
          <w:color w:val="000000"/>
          <w:spacing w:val="1"/>
        </w:rPr>
        <w:t>o</w:t>
      </w:r>
      <w:r>
        <w:rPr>
          <w:rFonts w:ascii="Calibri" w:hAnsi="Calibri" w:eastAsia="Calibri" w:cs="Calibri"/>
          <w:color w:val="000000"/>
          <w:spacing w:val="-1"/>
        </w:rPr>
        <w:t>n</w:t>
      </w:r>
      <w:r>
        <w:rPr>
          <w:rFonts w:ascii="Calibri" w:hAnsi="Calibri" w:eastAsia="Calibri" w:cs="Calibri"/>
          <w:color w:val="000000"/>
        </w:rPr>
        <w:t>tri</w:t>
      </w:r>
      <w:r>
        <w:rPr>
          <w:rFonts w:ascii="Calibri" w:hAnsi="Calibri" w:eastAsia="Calibri" w:cs="Calibri"/>
          <w:color w:val="000000"/>
          <w:spacing w:val="-1"/>
        </w:rPr>
        <w:t>bu</w:t>
      </w:r>
      <w:r>
        <w:rPr>
          <w:rFonts w:ascii="Calibri" w:hAnsi="Calibri" w:eastAsia="Calibri" w:cs="Calibri"/>
          <w:color w:val="000000"/>
        </w:rPr>
        <w:t>t</w:t>
      </w:r>
      <w:r>
        <w:rPr>
          <w:rFonts w:ascii="Calibri" w:hAnsi="Calibri" w:eastAsia="Calibri" w:cs="Calibri"/>
          <w:color w:val="000000"/>
          <w:spacing w:val="-2"/>
        </w:rPr>
        <w:t>i</w:t>
      </w:r>
      <w:r>
        <w:rPr>
          <w:rFonts w:ascii="Calibri" w:hAnsi="Calibri" w:eastAsia="Calibri" w:cs="Calibri"/>
          <w:color w:val="000000"/>
          <w:spacing w:val="1"/>
        </w:rPr>
        <w:t>o</w:t>
      </w:r>
      <w:r>
        <w:rPr>
          <w:rFonts w:ascii="Calibri" w:hAnsi="Calibri" w:eastAsia="Calibri" w:cs="Calibri"/>
          <w:color w:val="000000"/>
        </w:rPr>
        <w:t>n</w:t>
      </w:r>
      <w:r>
        <w:rPr>
          <w:rFonts w:ascii="Calibri" w:hAnsi="Calibri" w:eastAsia="Calibri" w:cs="Calibri"/>
          <w:color w:val="000000"/>
          <w:spacing w:val="-1"/>
        </w:rPr>
        <w:t xml:space="preserve"> </w:t>
      </w:r>
      <w:r>
        <w:rPr>
          <w:rFonts w:ascii="Calibri" w:hAnsi="Calibri" w:eastAsia="Calibri" w:cs="Calibri"/>
          <w:color w:val="000000"/>
          <w:spacing w:val="-2"/>
        </w:rPr>
        <w:t>t</w:t>
      </w:r>
      <w:r>
        <w:rPr>
          <w:rFonts w:ascii="Calibri" w:hAnsi="Calibri" w:eastAsia="Calibri" w:cs="Calibri"/>
          <w:color w:val="000000"/>
        </w:rPr>
        <w:t>o</w:t>
      </w:r>
      <w:r>
        <w:rPr>
          <w:rFonts w:ascii="Calibri" w:hAnsi="Calibri" w:eastAsia="Calibri" w:cs="Calibri"/>
          <w:color w:val="000000"/>
          <w:spacing w:val="-1"/>
        </w:rPr>
        <w:t xml:space="preserve"> </w:t>
      </w:r>
      <w:r>
        <w:rPr>
          <w:rFonts w:ascii="Calibri" w:hAnsi="Calibri" w:eastAsia="Calibri" w:cs="Calibri"/>
          <w:color w:val="000000"/>
        </w:rPr>
        <w:t>t</w:t>
      </w:r>
      <w:r>
        <w:rPr>
          <w:rFonts w:ascii="Calibri" w:hAnsi="Calibri" w:eastAsia="Calibri" w:cs="Calibri"/>
          <w:color w:val="000000"/>
          <w:spacing w:val="1"/>
        </w:rPr>
        <w:t>h</w:t>
      </w:r>
      <w:r>
        <w:rPr>
          <w:rFonts w:ascii="Calibri" w:hAnsi="Calibri" w:eastAsia="Calibri" w:cs="Calibri"/>
          <w:color w:val="000000"/>
        </w:rPr>
        <w:t>e</w:t>
      </w:r>
      <w:r>
        <w:rPr>
          <w:rFonts w:ascii="Calibri" w:hAnsi="Calibri" w:eastAsia="Calibri" w:cs="Calibri"/>
          <w:color w:val="000000"/>
          <w:spacing w:val="1"/>
        </w:rPr>
        <w:t xml:space="preserve"> </w:t>
      </w:r>
      <w:r>
        <w:rPr>
          <w:rFonts w:ascii="Calibri" w:hAnsi="Calibri" w:eastAsia="Calibri" w:cs="Calibri"/>
          <w:color w:val="000000"/>
          <w:spacing w:val="-2"/>
        </w:rPr>
        <w:t>c</w:t>
      </w:r>
      <w:r>
        <w:rPr>
          <w:rFonts w:ascii="Calibri" w:hAnsi="Calibri" w:eastAsia="Calibri" w:cs="Calibri"/>
          <w:color w:val="000000"/>
          <w:spacing w:val="1"/>
        </w:rPr>
        <w:t>o</w:t>
      </w:r>
      <w:r>
        <w:rPr>
          <w:rFonts w:ascii="Calibri" w:hAnsi="Calibri" w:eastAsia="Calibri" w:cs="Calibri"/>
          <w:color w:val="000000"/>
        </w:rPr>
        <w:t>lle</w:t>
      </w:r>
      <w:r>
        <w:rPr>
          <w:rFonts w:ascii="Calibri" w:hAnsi="Calibri" w:eastAsia="Calibri" w:cs="Calibri"/>
          <w:color w:val="000000"/>
          <w:spacing w:val="-2"/>
        </w:rPr>
        <w:t>c</w:t>
      </w:r>
      <w:r>
        <w:rPr>
          <w:rFonts w:ascii="Calibri" w:hAnsi="Calibri" w:eastAsia="Calibri" w:cs="Calibri"/>
          <w:color w:val="000000"/>
        </w:rPr>
        <w:t>ti</w:t>
      </w:r>
      <w:r>
        <w:rPr>
          <w:rFonts w:ascii="Calibri" w:hAnsi="Calibri" w:eastAsia="Calibri" w:cs="Calibri"/>
          <w:color w:val="000000"/>
          <w:spacing w:val="1"/>
        </w:rPr>
        <w:t>v</w:t>
      </w:r>
      <w:r>
        <w:rPr>
          <w:rFonts w:ascii="Calibri" w:hAnsi="Calibri" w:eastAsia="Calibri" w:cs="Calibri"/>
          <w:color w:val="000000"/>
        </w:rPr>
        <w:t>e</w:t>
      </w:r>
      <w:r>
        <w:rPr>
          <w:rFonts w:ascii="Calibri" w:hAnsi="Calibri" w:eastAsia="Calibri" w:cs="Calibri"/>
          <w:color w:val="000000"/>
          <w:spacing w:val="-2"/>
        </w:rPr>
        <w:t xml:space="preserve"> </w:t>
      </w:r>
      <w:r>
        <w:rPr>
          <w:rFonts w:ascii="Calibri" w:hAnsi="Calibri" w:eastAsia="Calibri" w:cs="Calibri"/>
          <w:color w:val="000000"/>
          <w:spacing w:val="1"/>
        </w:rPr>
        <w:t>o</w:t>
      </w:r>
      <w:r>
        <w:rPr>
          <w:rFonts w:ascii="Calibri" w:hAnsi="Calibri" w:eastAsia="Calibri" w:cs="Calibri"/>
          <w:color w:val="000000"/>
          <w:spacing w:val="-1"/>
        </w:rPr>
        <w:t>b</w:t>
      </w:r>
      <w:r>
        <w:rPr>
          <w:rFonts w:ascii="Calibri" w:hAnsi="Calibri" w:eastAsia="Calibri" w:cs="Calibri"/>
          <w:color w:val="000000"/>
          <w:spacing w:val="-2"/>
        </w:rPr>
        <w:t>j</w:t>
      </w:r>
      <w:r>
        <w:rPr>
          <w:rFonts w:ascii="Calibri" w:hAnsi="Calibri" w:eastAsia="Calibri" w:cs="Calibri"/>
          <w:color w:val="000000"/>
        </w:rPr>
        <w:t>ec</w:t>
      </w:r>
      <w:r>
        <w:rPr>
          <w:rFonts w:ascii="Calibri" w:hAnsi="Calibri" w:eastAsia="Calibri" w:cs="Calibri"/>
          <w:color w:val="000000"/>
          <w:spacing w:val="1"/>
        </w:rPr>
        <w:t>t</w:t>
      </w:r>
      <w:r>
        <w:rPr>
          <w:rFonts w:ascii="Calibri" w:hAnsi="Calibri" w:eastAsia="Calibri" w:cs="Calibri"/>
          <w:color w:val="000000"/>
          <w:spacing w:val="-3"/>
        </w:rPr>
        <w:t>i</w:t>
      </w:r>
      <w:r>
        <w:rPr>
          <w:rFonts w:ascii="Calibri" w:hAnsi="Calibri" w:eastAsia="Calibri" w:cs="Calibri"/>
          <w:color w:val="000000"/>
          <w:spacing w:val="1"/>
        </w:rPr>
        <w:t>v</w:t>
      </w:r>
      <w:r>
        <w:rPr>
          <w:rFonts w:ascii="Calibri" w:hAnsi="Calibri" w:eastAsia="Calibri" w:cs="Calibri"/>
          <w:color w:val="000000"/>
        </w:rPr>
        <w:t>e</w:t>
      </w:r>
      <w:r>
        <w:rPr>
          <w:rFonts w:ascii="Calibri" w:hAnsi="Calibri" w:eastAsia="Calibri" w:cs="Calibri"/>
          <w:color w:val="000000"/>
          <w:spacing w:val="-1"/>
        </w:rPr>
        <w:t xml:space="preserve"> </w:t>
      </w:r>
      <w:r>
        <w:rPr>
          <w:rFonts w:ascii="Calibri" w:hAnsi="Calibri" w:eastAsia="Calibri" w:cs="Calibri"/>
          <w:color w:val="000000"/>
        </w:rPr>
        <w:t>a</w:t>
      </w:r>
      <w:r>
        <w:rPr>
          <w:rFonts w:ascii="Calibri" w:hAnsi="Calibri" w:eastAsia="Calibri" w:cs="Calibri"/>
          <w:color w:val="000000"/>
          <w:spacing w:val="-1"/>
        </w:rPr>
        <w:t>n</w:t>
      </w:r>
      <w:r>
        <w:rPr>
          <w:rFonts w:ascii="Calibri" w:hAnsi="Calibri" w:eastAsia="Calibri" w:cs="Calibri"/>
          <w:color w:val="000000"/>
        </w:rPr>
        <w:t>d</w:t>
      </w:r>
      <w:r>
        <w:rPr>
          <w:rFonts w:ascii="Calibri" w:hAnsi="Calibri" w:eastAsia="Calibri" w:cs="Calibri"/>
          <w:color w:val="000000"/>
          <w:spacing w:val="-1"/>
        </w:rPr>
        <w:t xml:space="preserve"> </w:t>
      </w:r>
      <w:r>
        <w:rPr>
          <w:rFonts w:ascii="Calibri" w:hAnsi="Calibri" w:eastAsia="Calibri" w:cs="Calibri"/>
          <w:color w:val="000000"/>
        </w:rPr>
        <w:t>cla</w:t>
      </w:r>
      <w:r>
        <w:rPr>
          <w:rFonts w:ascii="Calibri" w:hAnsi="Calibri" w:eastAsia="Calibri" w:cs="Calibri"/>
          <w:color w:val="000000"/>
          <w:spacing w:val="-1"/>
        </w:rPr>
        <w:t>r</w:t>
      </w:r>
      <w:r>
        <w:rPr>
          <w:rFonts w:ascii="Calibri" w:hAnsi="Calibri" w:eastAsia="Calibri" w:cs="Calibri"/>
          <w:color w:val="000000"/>
        </w:rPr>
        <w:t>ify</w:t>
      </w:r>
      <w:r>
        <w:rPr>
          <w:rFonts w:ascii="Calibri" w:hAnsi="Calibri" w:eastAsia="Calibri" w:cs="Calibri"/>
          <w:color w:val="000000"/>
          <w:spacing w:val="-1"/>
        </w:rPr>
        <w:t xml:space="preserve"> </w:t>
      </w:r>
      <w:r>
        <w:rPr>
          <w:rFonts w:ascii="Calibri" w:hAnsi="Calibri" w:eastAsia="Calibri" w:cs="Calibri"/>
          <w:color w:val="000000"/>
        </w:rPr>
        <w:t>where</w:t>
      </w:r>
      <w:r>
        <w:rPr>
          <w:rFonts w:ascii="Calibri" w:hAnsi="Calibri" w:eastAsia="Calibri" w:cs="Calibri"/>
          <w:color w:val="000000"/>
          <w:spacing w:val="-2"/>
        </w:rPr>
        <w:t xml:space="preserve"> </w:t>
      </w:r>
      <w:r>
        <w:rPr>
          <w:rFonts w:ascii="Calibri" w:hAnsi="Calibri" w:eastAsia="Calibri" w:cs="Calibri"/>
          <w:color w:val="000000"/>
        </w:rPr>
        <w:t>it</w:t>
      </w:r>
      <w:r>
        <w:rPr>
          <w:rFonts w:ascii="Calibri" w:hAnsi="Calibri" w:eastAsia="Calibri" w:cs="Calibri"/>
          <w:color w:val="000000"/>
          <w:spacing w:val="-1"/>
        </w:rPr>
        <w:t xml:space="preserve"> </w:t>
      </w:r>
      <w:r>
        <w:rPr>
          <w:rFonts w:ascii="Calibri" w:hAnsi="Calibri" w:eastAsia="Calibri" w:cs="Calibri"/>
          <w:color w:val="000000"/>
        </w:rPr>
        <w:t>will</w:t>
      </w:r>
      <w:r>
        <w:rPr>
          <w:rFonts w:ascii="Calibri" w:hAnsi="Calibri" w:eastAsia="Calibri" w:cs="Calibri"/>
          <w:color w:val="000000"/>
          <w:spacing w:val="1"/>
        </w:rPr>
        <w:t xml:space="preserve"> </w:t>
      </w:r>
      <w:r>
        <w:rPr>
          <w:rFonts w:ascii="Calibri" w:hAnsi="Calibri" w:eastAsia="Calibri" w:cs="Calibri"/>
          <w:color w:val="000000"/>
          <w:spacing w:val="-1"/>
        </w:rPr>
        <w:t>b</w:t>
      </w:r>
      <w:r>
        <w:rPr>
          <w:rFonts w:ascii="Calibri" w:hAnsi="Calibri" w:eastAsia="Calibri" w:cs="Calibri"/>
          <w:color w:val="000000"/>
        </w:rPr>
        <w:t>e</w:t>
      </w:r>
      <w:r>
        <w:rPr>
          <w:rFonts w:ascii="Calibri" w:hAnsi="Calibri" w:eastAsia="Calibri" w:cs="Calibri"/>
          <w:color w:val="000000"/>
          <w:spacing w:val="-1"/>
        </w:rPr>
        <w:t xml:space="preserve"> </w:t>
      </w:r>
      <w:r>
        <w:rPr>
          <w:rFonts w:ascii="Calibri" w:hAnsi="Calibri" w:eastAsia="Calibri" w:cs="Calibri"/>
          <w:color w:val="000000"/>
        </w:rPr>
        <w:t>c</w:t>
      </w:r>
      <w:r>
        <w:rPr>
          <w:rFonts w:ascii="Calibri" w:hAnsi="Calibri" w:eastAsia="Calibri" w:cs="Calibri"/>
          <w:color w:val="000000"/>
          <w:spacing w:val="-1"/>
        </w:rPr>
        <w:t>oo</w:t>
      </w:r>
      <w:r>
        <w:rPr>
          <w:rFonts w:ascii="Calibri" w:hAnsi="Calibri" w:eastAsia="Calibri" w:cs="Calibri"/>
          <w:color w:val="000000"/>
        </w:rPr>
        <w:t>r</w:t>
      </w:r>
      <w:r>
        <w:rPr>
          <w:rFonts w:ascii="Calibri" w:hAnsi="Calibri" w:eastAsia="Calibri" w:cs="Calibri"/>
          <w:color w:val="000000"/>
          <w:spacing w:val="-1"/>
        </w:rPr>
        <w:t>d</w:t>
      </w:r>
      <w:r>
        <w:rPr>
          <w:rFonts w:ascii="Calibri" w:hAnsi="Calibri" w:eastAsia="Calibri" w:cs="Calibri"/>
          <w:color w:val="000000"/>
        </w:rPr>
        <w:t>i</w:t>
      </w:r>
      <w:r>
        <w:rPr>
          <w:rFonts w:ascii="Calibri" w:hAnsi="Calibri" w:eastAsia="Calibri" w:cs="Calibri"/>
          <w:color w:val="000000"/>
          <w:spacing w:val="-1"/>
        </w:rPr>
        <w:t>n</w:t>
      </w:r>
      <w:r>
        <w:rPr>
          <w:rFonts w:ascii="Calibri" w:hAnsi="Calibri" w:eastAsia="Calibri" w:cs="Calibri"/>
          <w:color w:val="000000"/>
        </w:rPr>
        <w:t>at</w:t>
      </w:r>
      <w:r>
        <w:rPr>
          <w:rFonts w:ascii="Calibri" w:hAnsi="Calibri" w:eastAsia="Calibri" w:cs="Calibri"/>
          <w:color w:val="000000"/>
          <w:spacing w:val="1"/>
        </w:rPr>
        <w:t>e</w:t>
      </w:r>
      <w:r>
        <w:rPr>
          <w:rFonts w:ascii="Calibri" w:hAnsi="Calibri" w:eastAsia="Calibri" w:cs="Calibri"/>
          <w:color w:val="000000"/>
          <w:spacing w:val="-1"/>
        </w:rPr>
        <w:t>d/</w:t>
      </w:r>
      <w:r>
        <w:rPr>
          <w:rFonts w:ascii="Calibri" w:hAnsi="Calibri" w:eastAsia="Calibri" w:cs="Calibri"/>
          <w:color w:val="000000"/>
          <w:spacing w:val="1"/>
        </w:rPr>
        <w:t>mo</w:t>
      </w:r>
      <w:r>
        <w:rPr>
          <w:rFonts w:ascii="Calibri" w:hAnsi="Calibri" w:eastAsia="Calibri" w:cs="Calibri"/>
          <w:color w:val="000000"/>
          <w:spacing w:val="-1"/>
        </w:rPr>
        <w:t>n</w:t>
      </w:r>
      <w:r>
        <w:rPr>
          <w:rFonts w:ascii="Calibri" w:hAnsi="Calibri" w:eastAsia="Calibri" w:cs="Calibri"/>
          <w:color w:val="000000"/>
        </w:rPr>
        <w:t>i</w:t>
      </w:r>
      <w:r>
        <w:rPr>
          <w:rFonts w:ascii="Calibri" w:hAnsi="Calibri" w:eastAsia="Calibri" w:cs="Calibri"/>
          <w:color w:val="000000"/>
          <w:spacing w:val="-2"/>
        </w:rPr>
        <w:t>t</w:t>
      </w:r>
      <w:r>
        <w:rPr>
          <w:rFonts w:ascii="Calibri" w:hAnsi="Calibri" w:eastAsia="Calibri" w:cs="Calibri"/>
          <w:color w:val="000000"/>
          <w:spacing w:val="1"/>
        </w:rPr>
        <w:t>o</w:t>
      </w:r>
      <w:r>
        <w:rPr>
          <w:rFonts w:ascii="Calibri" w:hAnsi="Calibri" w:eastAsia="Calibri" w:cs="Calibri"/>
          <w:color w:val="000000"/>
        </w:rPr>
        <w:t>red</w:t>
      </w:r>
    </w:p>
    <w:p w:rsidR="00053E75" w:rsidRDefault="00BF1E13" w14:paraId="48A68C0C" w14:textId="77777777">
      <w:pPr>
        <w:spacing w:after="0" w:line="259" w:lineRule="auto"/>
        <w:ind w:left="820" w:right="906" w:hanging="360"/>
        <w:rPr>
          <w:rFonts w:ascii="Calibri" w:hAnsi="Calibri" w:eastAsia="Calibri" w:cs="Calibri"/>
          <w:sz w:val="20"/>
          <w:szCs w:val="20"/>
        </w:rPr>
      </w:pPr>
      <w:r>
        <w:rPr>
          <w:rFonts w:ascii="Calibri" w:hAnsi="Calibri" w:eastAsia="Calibri" w:cs="Calibri"/>
          <w:b/>
          <w:bCs/>
          <w:spacing w:val="1"/>
        </w:rPr>
        <w:t>3</w:t>
      </w:r>
      <w:r>
        <w:rPr>
          <w:rFonts w:ascii="Calibri" w:hAnsi="Calibri" w:eastAsia="Calibri" w:cs="Calibri"/>
          <w:b/>
          <w:bCs/>
        </w:rPr>
        <w:t xml:space="preserve">.  </w:t>
      </w:r>
      <w:r>
        <w:rPr>
          <w:rFonts w:ascii="Calibri" w:hAnsi="Calibri" w:eastAsia="Calibri" w:cs="Calibri"/>
          <w:b/>
          <w:bCs/>
          <w:spacing w:val="40"/>
        </w:rPr>
        <w:t xml:space="preserve"> </w:t>
      </w:r>
      <w:r>
        <w:rPr>
          <w:rFonts w:ascii="Calibri" w:hAnsi="Calibri" w:eastAsia="Calibri" w:cs="Calibri"/>
          <w:b/>
          <w:bCs/>
          <w:color w:val="009FDC"/>
          <w:spacing w:val="1"/>
        </w:rPr>
        <w:t>C</w:t>
      </w:r>
      <w:r>
        <w:rPr>
          <w:rFonts w:ascii="Calibri" w:hAnsi="Calibri" w:eastAsia="Calibri" w:cs="Calibri"/>
          <w:b/>
          <w:bCs/>
          <w:color w:val="009FDC"/>
          <w:spacing w:val="-1"/>
        </w:rPr>
        <w:t>o</w:t>
      </w:r>
      <w:r>
        <w:rPr>
          <w:rFonts w:ascii="Calibri" w:hAnsi="Calibri" w:eastAsia="Calibri" w:cs="Calibri"/>
          <w:b/>
          <w:bCs/>
          <w:color w:val="009FDC"/>
        </w:rPr>
        <w:t>mpleme</w:t>
      </w:r>
      <w:r>
        <w:rPr>
          <w:rFonts w:ascii="Calibri" w:hAnsi="Calibri" w:eastAsia="Calibri" w:cs="Calibri"/>
          <w:b/>
          <w:bCs/>
          <w:color w:val="009FDC"/>
          <w:spacing w:val="-1"/>
        </w:rPr>
        <w:t>n</w:t>
      </w:r>
      <w:r>
        <w:rPr>
          <w:rFonts w:ascii="Calibri" w:hAnsi="Calibri" w:eastAsia="Calibri" w:cs="Calibri"/>
          <w:b/>
          <w:bCs/>
          <w:color w:val="009FDC"/>
        </w:rPr>
        <w:t>t</w:t>
      </w:r>
      <w:r>
        <w:rPr>
          <w:rFonts w:ascii="Calibri" w:hAnsi="Calibri" w:eastAsia="Calibri" w:cs="Calibri"/>
          <w:b/>
          <w:bCs/>
          <w:color w:val="009FDC"/>
          <w:spacing w:val="-1"/>
        </w:rPr>
        <w:t>a</w:t>
      </w:r>
      <w:r>
        <w:rPr>
          <w:rFonts w:ascii="Calibri" w:hAnsi="Calibri" w:eastAsia="Calibri" w:cs="Calibri"/>
          <w:b/>
          <w:bCs/>
          <w:color w:val="009FDC"/>
          <w:spacing w:val="-2"/>
        </w:rPr>
        <w:t>r</w:t>
      </w:r>
      <w:r>
        <w:rPr>
          <w:rFonts w:ascii="Calibri" w:hAnsi="Calibri" w:eastAsia="Calibri" w:cs="Calibri"/>
          <w:b/>
          <w:bCs/>
          <w:color w:val="009FDC"/>
        </w:rPr>
        <w:t>y</w:t>
      </w:r>
      <w:r>
        <w:rPr>
          <w:rFonts w:ascii="Calibri" w:hAnsi="Calibri" w:eastAsia="Calibri" w:cs="Calibri"/>
          <w:b/>
          <w:bCs/>
          <w:color w:val="009FDC"/>
          <w:spacing w:val="-1"/>
        </w:rPr>
        <w:t xml:space="preserve"> </w:t>
      </w:r>
      <w:r>
        <w:rPr>
          <w:rFonts w:ascii="Calibri" w:hAnsi="Calibri" w:eastAsia="Calibri" w:cs="Calibri"/>
          <w:b/>
          <w:bCs/>
          <w:color w:val="009FDC"/>
          <w:spacing w:val="1"/>
        </w:rPr>
        <w:t>i</w:t>
      </w:r>
      <w:r>
        <w:rPr>
          <w:rFonts w:ascii="Calibri" w:hAnsi="Calibri" w:eastAsia="Calibri" w:cs="Calibri"/>
          <w:b/>
          <w:bCs/>
          <w:color w:val="009FDC"/>
          <w:spacing w:val="-1"/>
        </w:rPr>
        <w:t>nd</w:t>
      </w:r>
      <w:r>
        <w:rPr>
          <w:rFonts w:ascii="Calibri" w:hAnsi="Calibri" w:eastAsia="Calibri" w:cs="Calibri"/>
          <w:b/>
          <w:bCs/>
          <w:color w:val="009FDC"/>
          <w:spacing w:val="1"/>
        </w:rPr>
        <w:t>ic</w:t>
      </w:r>
      <w:r>
        <w:rPr>
          <w:rFonts w:ascii="Calibri" w:hAnsi="Calibri" w:eastAsia="Calibri" w:cs="Calibri"/>
          <w:b/>
          <w:bCs/>
          <w:color w:val="009FDC"/>
          <w:spacing w:val="-1"/>
        </w:rPr>
        <w:t>a</w:t>
      </w:r>
      <w:r>
        <w:rPr>
          <w:rFonts w:ascii="Calibri" w:hAnsi="Calibri" w:eastAsia="Calibri" w:cs="Calibri"/>
          <w:b/>
          <w:bCs/>
          <w:color w:val="009FDC"/>
        </w:rPr>
        <w:t>t</w:t>
      </w:r>
      <w:r>
        <w:rPr>
          <w:rFonts w:ascii="Calibri" w:hAnsi="Calibri" w:eastAsia="Calibri" w:cs="Calibri"/>
          <w:b/>
          <w:bCs/>
          <w:color w:val="009FDC"/>
          <w:spacing w:val="-1"/>
        </w:rPr>
        <w:t>o</w:t>
      </w:r>
      <w:r>
        <w:rPr>
          <w:rFonts w:ascii="Calibri" w:hAnsi="Calibri" w:eastAsia="Calibri" w:cs="Calibri"/>
          <w:b/>
          <w:bCs/>
          <w:color w:val="009FDC"/>
          <w:spacing w:val="-2"/>
        </w:rPr>
        <w:t>rs</w:t>
      </w:r>
      <w:r>
        <w:rPr>
          <w:rFonts w:ascii="Calibri" w:hAnsi="Calibri" w:eastAsia="Calibri" w:cs="Calibri"/>
          <w:b/>
          <w:bCs/>
          <w:color w:val="009FDC"/>
        </w:rPr>
        <w:t>:</w:t>
      </w:r>
      <w:r>
        <w:rPr>
          <w:rFonts w:ascii="Calibri" w:hAnsi="Calibri" w:eastAsia="Calibri" w:cs="Calibri"/>
          <w:b/>
          <w:bCs/>
          <w:color w:val="009FDC"/>
          <w:spacing w:val="1"/>
        </w:rPr>
        <w:t xml:space="preserve"> </w:t>
      </w:r>
      <w:r>
        <w:rPr>
          <w:rFonts w:ascii="Calibri" w:hAnsi="Calibri" w:eastAsia="Calibri" w:cs="Calibri"/>
          <w:color w:val="000000"/>
        </w:rPr>
        <w:t>si</w:t>
      </w:r>
      <w:r>
        <w:rPr>
          <w:rFonts w:ascii="Calibri" w:hAnsi="Calibri" w:eastAsia="Calibri" w:cs="Calibri"/>
          <w:color w:val="000000"/>
          <w:spacing w:val="1"/>
        </w:rPr>
        <w:t>m</w:t>
      </w:r>
      <w:r>
        <w:rPr>
          <w:rFonts w:ascii="Calibri" w:hAnsi="Calibri" w:eastAsia="Calibri" w:cs="Calibri"/>
          <w:color w:val="000000"/>
        </w:rPr>
        <w:t>ilar b</w:t>
      </w:r>
      <w:r>
        <w:rPr>
          <w:rFonts w:ascii="Calibri" w:hAnsi="Calibri" w:eastAsia="Calibri" w:cs="Calibri"/>
          <w:color w:val="000000"/>
          <w:spacing w:val="-1"/>
        </w:rPr>
        <w:t>u</w:t>
      </w:r>
      <w:r>
        <w:rPr>
          <w:rFonts w:ascii="Calibri" w:hAnsi="Calibri" w:eastAsia="Calibri" w:cs="Calibri"/>
          <w:color w:val="000000"/>
        </w:rPr>
        <w:t>t</w:t>
      </w:r>
      <w:r>
        <w:rPr>
          <w:rFonts w:ascii="Calibri" w:hAnsi="Calibri" w:eastAsia="Calibri" w:cs="Calibri"/>
          <w:color w:val="000000"/>
          <w:spacing w:val="1"/>
        </w:rPr>
        <w:t xml:space="preserve"> </w:t>
      </w:r>
      <w:r>
        <w:rPr>
          <w:rFonts w:ascii="Calibri" w:hAnsi="Calibri" w:eastAsia="Calibri" w:cs="Calibri"/>
          <w:color w:val="000000"/>
          <w:spacing w:val="-1"/>
        </w:rPr>
        <w:t>d</w:t>
      </w:r>
      <w:r>
        <w:rPr>
          <w:rFonts w:ascii="Calibri" w:hAnsi="Calibri" w:eastAsia="Calibri" w:cs="Calibri"/>
          <w:color w:val="000000"/>
        </w:rPr>
        <w:t>if</w:t>
      </w:r>
      <w:r>
        <w:rPr>
          <w:rFonts w:ascii="Calibri" w:hAnsi="Calibri" w:eastAsia="Calibri" w:cs="Calibri"/>
          <w:color w:val="000000"/>
          <w:spacing w:val="-3"/>
        </w:rPr>
        <w:t>f</w:t>
      </w:r>
      <w:r>
        <w:rPr>
          <w:rFonts w:ascii="Calibri" w:hAnsi="Calibri" w:eastAsia="Calibri" w:cs="Calibri"/>
          <w:color w:val="000000"/>
        </w:rPr>
        <w:t>erent</w:t>
      </w:r>
      <w:r>
        <w:rPr>
          <w:rFonts w:ascii="Calibri" w:hAnsi="Calibri" w:eastAsia="Calibri" w:cs="Calibri"/>
          <w:color w:val="000000"/>
          <w:spacing w:val="1"/>
        </w:rPr>
        <w:t xml:space="preserve"> </w:t>
      </w:r>
      <w:r>
        <w:rPr>
          <w:rFonts w:ascii="Calibri" w:hAnsi="Calibri" w:eastAsia="Calibri" w:cs="Calibri"/>
          <w:color w:val="000000"/>
        </w:rPr>
        <w:t>i</w:t>
      </w:r>
      <w:r>
        <w:rPr>
          <w:rFonts w:ascii="Calibri" w:hAnsi="Calibri" w:eastAsia="Calibri" w:cs="Calibri"/>
          <w:color w:val="000000"/>
          <w:spacing w:val="-1"/>
        </w:rPr>
        <w:t>nd</w:t>
      </w:r>
      <w:r>
        <w:rPr>
          <w:rFonts w:ascii="Calibri" w:hAnsi="Calibri" w:eastAsia="Calibri" w:cs="Calibri"/>
          <w:color w:val="000000"/>
        </w:rPr>
        <w:t>i</w:t>
      </w:r>
      <w:r>
        <w:rPr>
          <w:rFonts w:ascii="Calibri" w:hAnsi="Calibri" w:eastAsia="Calibri" w:cs="Calibri"/>
          <w:color w:val="000000"/>
          <w:spacing w:val="-3"/>
        </w:rPr>
        <w:t>c</w:t>
      </w:r>
      <w:r>
        <w:rPr>
          <w:rFonts w:ascii="Calibri" w:hAnsi="Calibri" w:eastAsia="Calibri" w:cs="Calibri"/>
          <w:color w:val="000000"/>
        </w:rPr>
        <w:t>at</w:t>
      </w:r>
      <w:r>
        <w:rPr>
          <w:rFonts w:ascii="Calibri" w:hAnsi="Calibri" w:eastAsia="Calibri" w:cs="Calibri"/>
          <w:color w:val="000000"/>
          <w:spacing w:val="1"/>
        </w:rPr>
        <w:t>o</w:t>
      </w:r>
      <w:r>
        <w:rPr>
          <w:rFonts w:ascii="Calibri" w:hAnsi="Calibri" w:eastAsia="Calibri" w:cs="Calibri"/>
          <w:color w:val="000000"/>
        </w:rPr>
        <w:t>rs</w:t>
      </w:r>
      <w:r>
        <w:rPr>
          <w:rFonts w:ascii="Calibri" w:hAnsi="Calibri" w:eastAsia="Calibri" w:cs="Calibri"/>
          <w:color w:val="000000"/>
          <w:spacing w:val="-2"/>
        </w:rPr>
        <w:t xml:space="preserve"> </w:t>
      </w:r>
      <w:r>
        <w:rPr>
          <w:rFonts w:ascii="Calibri" w:hAnsi="Calibri" w:eastAsia="Calibri" w:cs="Calibri"/>
          <w:color w:val="000000"/>
        </w:rPr>
        <w:t>are incl</w:t>
      </w:r>
      <w:r>
        <w:rPr>
          <w:rFonts w:ascii="Calibri" w:hAnsi="Calibri" w:eastAsia="Calibri" w:cs="Calibri"/>
          <w:color w:val="000000"/>
          <w:spacing w:val="-1"/>
        </w:rPr>
        <w:t>ud</w:t>
      </w:r>
      <w:r>
        <w:rPr>
          <w:rFonts w:ascii="Calibri" w:hAnsi="Calibri" w:eastAsia="Calibri" w:cs="Calibri"/>
          <w:color w:val="000000"/>
        </w:rPr>
        <w:t>ed in</w:t>
      </w:r>
      <w:r>
        <w:rPr>
          <w:rFonts w:ascii="Calibri" w:hAnsi="Calibri" w:eastAsia="Calibri" w:cs="Calibri"/>
          <w:color w:val="000000"/>
          <w:spacing w:val="-3"/>
        </w:rPr>
        <w:t xml:space="preserve"> </w:t>
      </w:r>
      <w:r>
        <w:rPr>
          <w:rFonts w:ascii="Calibri" w:hAnsi="Calibri" w:eastAsia="Calibri" w:cs="Calibri"/>
          <w:color w:val="000000"/>
          <w:spacing w:val="1"/>
        </w:rPr>
        <w:t>e</w:t>
      </w:r>
      <w:r>
        <w:rPr>
          <w:rFonts w:ascii="Calibri" w:hAnsi="Calibri" w:eastAsia="Calibri" w:cs="Calibri"/>
          <w:color w:val="000000"/>
        </w:rPr>
        <w:t>ach</w:t>
      </w:r>
      <w:r>
        <w:rPr>
          <w:rFonts w:ascii="Calibri" w:hAnsi="Calibri" w:eastAsia="Calibri" w:cs="Calibri"/>
          <w:color w:val="000000"/>
          <w:spacing w:val="-1"/>
        </w:rPr>
        <w:t xml:space="preserve"> </w:t>
      </w:r>
      <w:r>
        <w:rPr>
          <w:rFonts w:ascii="Calibri" w:hAnsi="Calibri" w:eastAsia="Calibri" w:cs="Calibri"/>
          <w:color w:val="000000"/>
          <w:spacing w:val="-2"/>
        </w:rPr>
        <w:t>s</w:t>
      </w:r>
      <w:r>
        <w:rPr>
          <w:rFonts w:ascii="Calibri" w:hAnsi="Calibri" w:eastAsia="Calibri" w:cs="Calibri"/>
          <w:color w:val="000000"/>
        </w:rPr>
        <w:t>ec</w:t>
      </w:r>
      <w:r>
        <w:rPr>
          <w:rFonts w:ascii="Calibri" w:hAnsi="Calibri" w:eastAsia="Calibri" w:cs="Calibri"/>
          <w:color w:val="000000"/>
          <w:spacing w:val="-1"/>
        </w:rPr>
        <w:t>t</w:t>
      </w:r>
      <w:r>
        <w:rPr>
          <w:rFonts w:ascii="Calibri" w:hAnsi="Calibri" w:eastAsia="Calibri" w:cs="Calibri"/>
          <w:color w:val="000000"/>
          <w:spacing w:val="1"/>
        </w:rPr>
        <w:t>o</w:t>
      </w:r>
      <w:r>
        <w:rPr>
          <w:rFonts w:ascii="Calibri" w:hAnsi="Calibri" w:eastAsia="Calibri" w:cs="Calibri"/>
          <w:color w:val="000000"/>
        </w:rPr>
        <w:t>r. I</w:t>
      </w:r>
      <w:r>
        <w:rPr>
          <w:rFonts w:ascii="Calibri" w:hAnsi="Calibri" w:eastAsia="Calibri" w:cs="Calibri"/>
          <w:color w:val="000000"/>
          <w:spacing w:val="-1"/>
        </w:rPr>
        <w:t>nd</w:t>
      </w:r>
      <w:r>
        <w:rPr>
          <w:rFonts w:ascii="Calibri" w:hAnsi="Calibri" w:eastAsia="Calibri" w:cs="Calibri"/>
          <w:color w:val="000000"/>
        </w:rPr>
        <w:t>ica</w:t>
      </w:r>
      <w:r>
        <w:rPr>
          <w:rFonts w:ascii="Calibri" w:hAnsi="Calibri" w:eastAsia="Calibri" w:cs="Calibri"/>
          <w:color w:val="000000"/>
          <w:spacing w:val="-2"/>
        </w:rPr>
        <w:t>t</w:t>
      </w:r>
      <w:r>
        <w:rPr>
          <w:rFonts w:ascii="Calibri" w:hAnsi="Calibri" w:eastAsia="Calibri" w:cs="Calibri"/>
          <w:color w:val="000000"/>
          <w:spacing w:val="1"/>
        </w:rPr>
        <w:t>o</w:t>
      </w:r>
      <w:r>
        <w:rPr>
          <w:rFonts w:ascii="Calibri" w:hAnsi="Calibri" w:eastAsia="Calibri" w:cs="Calibri"/>
          <w:color w:val="000000"/>
        </w:rPr>
        <w:t>rs</w:t>
      </w:r>
      <w:r>
        <w:rPr>
          <w:rFonts w:ascii="Calibri" w:hAnsi="Calibri" w:eastAsia="Calibri" w:cs="Calibri"/>
          <w:color w:val="000000"/>
          <w:spacing w:val="-2"/>
        </w:rPr>
        <w:t xml:space="preserve"> </w:t>
      </w:r>
      <w:r>
        <w:rPr>
          <w:rFonts w:ascii="Calibri" w:hAnsi="Calibri" w:eastAsia="Calibri" w:cs="Calibri"/>
          <w:color w:val="000000"/>
          <w:spacing w:val="1"/>
        </w:rPr>
        <w:t>mo</w:t>
      </w:r>
      <w:r>
        <w:rPr>
          <w:rFonts w:ascii="Calibri" w:hAnsi="Calibri" w:eastAsia="Calibri" w:cs="Calibri"/>
          <w:color w:val="000000"/>
          <w:spacing w:val="-1"/>
        </w:rPr>
        <w:t>n</w:t>
      </w:r>
      <w:r>
        <w:rPr>
          <w:rFonts w:ascii="Calibri" w:hAnsi="Calibri" w:eastAsia="Calibri" w:cs="Calibri"/>
          <w:color w:val="000000"/>
          <w:spacing w:val="-3"/>
        </w:rPr>
        <w:t>i</w:t>
      </w:r>
      <w:r>
        <w:rPr>
          <w:rFonts w:ascii="Calibri" w:hAnsi="Calibri" w:eastAsia="Calibri" w:cs="Calibri"/>
          <w:color w:val="000000"/>
        </w:rPr>
        <w:t>t</w:t>
      </w:r>
      <w:r>
        <w:rPr>
          <w:rFonts w:ascii="Calibri" w:hAnsi="Calibri" w:eastAsia="Calibri" w:cs="Calibri"/>
          <w:color w:val="000000"/>
          <w:spacing w:val="1"/>
        </w:rPr>
        <w:t>o</w:t>
      </w:r>
      <w:r>
        <w:rPr>
          <w:rFonts w:ascii="Calibri" w:hAnsi="Calibri" w:eastAsia="Calibri" w:cs="Calibri"/>
          <w:color w:val="000000"/>
        </w:rPr>
        <w:t>r separ</w:t>
      </w:r>
      <w:r>
        <w:rPr>
          <w:rFonts w:ascii="Calibri" w:hAnsi="Calibri" w:eastAsia="Calibri" w:cs="Calibri"/>
          <w:color w:val="000000"/>
          <w:spacing w:val="-1"/>
        </w:rPr>
        <w:t>a</w:t>
      </w:r>
      <w:r>
        <w:rPr>
          <w:rFonts w:ascii="Calibri" w:hAnsi="Calibri" w:eastAsia="Calibri" w:cs="Calibri"/>
          <w:color w:val="000000"/>
        </w:rPr>
        <w:t>te</w:t>
      </w:r>
      <w:r>
        <w:rPr>
          <w:rFonts w:ascii="Calibri" w:hAnsi="Calibri" w:eastAsia="Calibri" w:cs="Calibri"/>
          <w:color w:val="000000"/>
          <w:spacing w:val="-1"/>
        </w:rPr>
        <w:t xml:space="preserve"> </w:t>
      </w:r>
      <w:r>
        <w:rPr>
          <w:rFonts w:ascii="Calibri" w:hAnsi="Calibri" w:eastAsia="Calibri" w:cs="Calibri"/>
          <w:color w:val="000000"/>
        </w:rPr>
        <w:t>u</w:t>
      </w:r>
      <w:r>
        <w:rPr>
          <w:rFonts w:ascii="Calibri" w:hAnsi="Calibri" w:eastAsia="Calibri" w:cs="Calibri"/>
          <w:color w:val="000000"/>
          <w:spacing w:val="-1"/>
        </w:rPr>
        <w:t>n</w:t>
      </w:r>
      <w:r>
        <w:rPr>
          <w:rFonts w:ascii="Calibri" w:hAnsi="Calibri" w:eastAsia="Calibri" w:cs="Calibri"/>
          <w:color w:val="000000"/>
        </w:rPr>
        <w:t xml:space="preserve">its </w:t>
      </w:r>
      <w:r>
        <w:rPr>
          <w:rFonts w:ascii="Calibri" w:hAnsi="Calibri" w:eastAsia="Calibri" w:cs="Calibri"/>
          <w:color w:val="000000"/>
          <w:spacing w:val="1"/>
        </w:rPr>
        <w:t>w</w:t>
      </w:r>
      <w:r>
        <w:rPr>
          <w:rFonts w:ascii="Calibri" w:hAnsi="Calibri" w:eastAsia="Calibri" w:cs="Calibri"/>
          <w:color w:val="000000"/>
          <w:spacing w:val="-3"/>
        </w:rPr>
        <w:t>i</w:t>
      </w:r>
      <w:r>
        <w:rPr>
          <w:rFonts w:ascii="Calibri" w:hAnsi="Calibri" w:eastAsia="Calibri" w:cs="Calibri"/>
          <w:color w:val="000000"/>
        </w:rPr>
        <w:t>th</w:t>
      </w:r>
      <w:r>
        <w:rPr>
          <w:rFonts w:ascii="Calibri" w:hAnsi="Calibri" w:eastAsia="Calibri" w:cs="Calibri"/>
          <w:color w:val="000000"/>
          <w:spacing w:val="-1"/>
        </w:rPr>
        <w:t>i</w:t>
      </w:r>
      <w:r>
        <w:rPr>
          <w:rFonts w:ascii="Calibri" w:hAnsi="Calibri" w:eastAsia="Calibri" w:cs="Calibri"/>
          <w:color w:val="000000"/>
        </w:rPr>
        <w:t>n</w:t>
      </w:r>
      <w:r>
        <w:rPr>
          <w:rFonts w:ascii="Calibri" w:hAnsi="Calibri" w:eastAsia="Calibri" w:cs="Calibri"/>
          <w:color w:val="000000"/>
          <w:spacing w:val="-1"/>
        </w:rPr>
        <w:t xml:space="preserve"> </w:t>
      </w:r>
      <w:r>
        <w:rPr>
          <w:rFonts w:ascii="Calibri" w:hAnsi="Calibri" w:eastAsia="Calibri" w:cs="Calibri"/>
          <w:color w:val="000000"/>
          <w:spacing w:val="1"/>
        </w:rPr>
        <w:t>t</w:t>
      </w:r>
      <w:r>
        <w:rPr>
          <w:rFonts w:ascii="Calibri" w:hAnsi="Calibri" w:eastAsia="Calibri" w:cs="Calibri"/>
          <w:color w:val="000000"/>
          <w:spacing w:val="-1"/>
        </w:rPr>
        <w:t>h</w:t>
      </w:r>
      <w:r>
        <w:rPr>
          <w:rFonts w:ascii="Calibri" w:hAnsi="Calibri" w:eastAsia="Calibri" w:cs="Calibri"/>
          <w:color w:val="000000"/>
        </w:rPr>
        <w:t>e</w:t>
      </w:r>
      <w:r>
        <w:rPr>
          <w:rFonts w:ascii="Calibri" w:hAnsi="Calibri" w:eastAsia="Calibri" w:cs="Calibri"/>
          <w:color w:val="000000"/>
          <w:spacing w:val="1"/>
        </w:rPr>
        <w:t xml:space="preserve"> </w:t>
      </w:r>
      <w:r>
        <w:rPr>
          <w:rFonts w:ascii="Calibri" w:hAnsi="Calibri" w:eastAsia="Calibri" w:cs="Calibri"/>
          <w:color w:val="000000"/>
          <w:spacing w:val="-2"/>
        </w:rPr>
        <w:t>s</w:t>
      </w:r>
      <w:r>
        <w:rPr>
          <w:rFonts w:ascii="Calibri" w:hAnsi="Calibri" w:eastAsia="Calibri" w:cs="Calibri"/>
          <w:color w:val="000000"/>
        </w:rPr>
        <w:t>a</w:t>
      </w:r>
      <w:r>
        <w:rPr>
          <w:rFonts w:ascii="Calibri" w:hAnsi="Calibri" w:eastAsia="Calibri" w:cs="Calibri"/>
          <w:color w:val="000000"/>
          <w:spacing w:val="1"/>
        </w:rPr>
        <w:t>m</w:t>
      </w:r>
      <w:r>
        <w:rPr>
          <w:rFonts w:ascii="Calibri" w:hAnsi="Calibri" w:eastAsia="Calibri" w:cs="Calibri"/>
          <w:color w:val="000000"/>
        </w:rPr>
        <w:t>e</w:t>
      </w:r>
      <w:r>
        <w:rPr>
          <w:rFonts w:ascii="Calibri" w:hAnsi="Calibri" w:eastAsia="Calibri" w:cs="Calibri"/>
          <w:color w:val="000000"/>
          <w:spacing w:val="-2"/>
        </w:rPr>
        <w:t xml:space="preserve"> </w:t>
      </w:r>
      <w:r>
        <w:rPr>
          <w:rFonts w:ascii="Calibri" w:hAnsi="Calibri" w:eastAsia="Calibri" w:cs="Calibri"/>
          <w:color w:val="000000"/>
        </w:rPr>
        <w:t>ac</w:t>
      </w:r>
      <w:r>
        <w:rPr>
          <w:rFonts w:ascii="Calibri" w:hAnsi="Calibri" w:eastAsia="Calibri" w:cs="Calibri"/>
          <w:color w:val="000000"/>
          <w:spacing w:val="1"/>
        </w:rPr>
        <w:t>t</w:t>
      </w:r>
      <w:r>
        <w:rPr>
          <w:rFonts w:ascii="Calibri" w:hAnsi="Calibri" w:eastAsia="Calibri" w:cs="Calibri"/>
          <w:color w:val="000000"/>
          <w:spacing w:val="-3"/>
        </w:rPr>
        <w:t>i</w:t>
      </w:r>
      <w:r>
        <w:rPr>
          <w:rFonts w:ascii="Calibri" w:hAnsi="Calibri" w:eastAsia="Calibri" w:cs="Calibri"/>
          <w:color w:val="000000"/>
          <w:spacing w:val="1"/>
        </w:rPr>
        <w:t>v</w:t>
      </w:r>
      <w:r>
        <w:rPr>
          <w:rFonts w:ascii="Calibri" w:hAnsi="Calibri" w:eastAsia="Calibri" w:cs="Calibri"/>
          <w:color w:val="000000"/>
        </w:rPr>
        <w:t>it</w:t>
      </w:r>
      <w:r>
        <w:rPr>
          <w:rFonts w:ascii="Calibri" w:hAnsi="Calibri" w:eastAsia="Calibri" w:cs="Calibri"/>
          <w:color w:val="000000"/>
          <w:spacing w:val="-1"/>
        </w:rPr>
        <w:t>y</w:t>
      </w:r>
      <w:r>
        <w:rPr>
          <w:rFonts w:ascii="Calibri" w:hAnsi="Calibri" w:eastAsia="Calibri" w:cs="Calibri"/>
          <w:color w:val="000000"/>
        </w:rPr>
        <w:t xml:space="preserve">, </w:t>
      </w:r>
      <w:r>
        <w:rPr>
          <w:rFonts w:ascii="Calibri" w:hAnsi="Calibri" w:eastAsia="Calibri" w:cs="Calibri"/>
          <w:color w:val="000000"/>
          <w:spacing w:val="-2"/>
        </w:rPr>
        <w:t>s</w:t>
      </w:r>
      <w:r>
        <w:rPr>
          <w:rFonts w:ascii="Calibri" w:hAnsi="Calibri" w:eastAsia="Calibri" w:cs="Calibri"/>
          <w:color w:val="000000"/>
        </w:rPr>
        <w:t>o</w:t>
      </w:r>
      <w:r>
        <w:rPr>
          <w:rFonts w:ascii="Calibri" w:hAnsi="Calibri" w:eastAsia="Calibri" w:cs="Calibri"/>
          <w:color w:val="000000"/>
          <w:spacing w:val="1"/>
        </w:rPr>
        <w:t xml:space="preserve"> t</w:t>
      </w:r>
      <w:r>
        <w:rPr>
          <w:rFonts w:ascii="Calibri" w:hAnsi="Calibri" w:eastAsia="Calibri" w:cs="Calibri"/>
          <w:color w:val="000000"/>
          <w:spacing w:val="-1"/>
        </w:rPr>
        <w:t>h</w:t>
      </w:r>
      <w:r>
        <w:rPr>
          <w:rFonts w:ascii="Calibri" w:hAnsi="Calibri" w:eastAsia="Calibri" w:cs="Calibri"/>
          <w:color w:val="000000"/>
          <w:spacing w:val="-2"/>
        </w:rPr>
        <w:t>e</w:t>
      </w:r>
      <w:r>
        <w:rPr>
          <w:rFonts w:ascii="Calibri" w:hAnsi="Calibri" w:eastAsia="Calibri" w:cs="Calibri"/>
          <w:color w:val="000000"/>
        </w:rPr>
        <w:t>y</w:t>
      </w:r>
      <w:r>
        <w:rPr>
          <w:rFonts w:ascii="Calibri" w:hAnsi="Calibri" w:eastAsia="Calibri" w:cs="Calibri"/>
          <w:color w:val="000000"/>
          <w:spacing w:val="1"/>
        </w:rPr>
        <w:t xml:space="preserve"> </w:t>
      </w:r>
      <w:r>
        <w:rPr>
          <w:rFonts w:ascii="Calibri" w:hAnsi="Calibri" w:eastAsia="Calibri" w:cs="Calibri"/>
          <w:color w:val="000000"/>
          <w:spacing w:val="-3"/>
        </w:rPr>
        <w:t>d</w:t>
      </w:r>
      <w:r>
        <w:rPr>
          <w:rFonts w:ascii="Calibri" w:hAnsi="Calibri" w:eastAsia="Calibri" w:cs="Calibri"/>
          <w:color w:val="000000"/>
        </w:rPr>
        <w:t>o</w:t>
      </w:r>
      <w:r>
        <w:rPr>
          <w:rFonts w:ascii="Calibri" w:hAnsi="Calibri" w:eastAsia="Calibri" w:cs="Calibri"/>
          <w:color w:val="000000"/>
          <w:spacing w:val="1"/>
        </w:rPr>
        <w:t xml:space="preserve"> </w:t>
      </w:r>
      <w:r>
        <w:rPr>
          <w:rFonts w:ascii="Calibri" w:hAnsi="Calibri" w:eastAsia="Calibri" w:cs="Calibri"/>
          <w:color w:val="000000"/>
        </w:rPr>
        <w:t>n</w:t>
      </w:r>
      <w:r>
        <w:rPr>
          <w:rFonts w:ascii="Calibri" w:hAnsi="Calibri" w:eastAsia="Calibri" w:cs="Calibri"/>
          <w:color w:val="000000"/>
          <w:spacing w:val="-1"/>
        </w:rPr>
        <w:t>o</w:t>
      </w:r>
      <w:r>
        <w:rPr>
          <w:rFonts w:ascii="Calibri" w:hAnsi="Calibri" w:eastAsia="Calibri" w:cs="Calibri"/>
          <w:color w:val="000000"/>
        </w:rPr>
        <w:t>t</w:t>
      </w:r>
      <w:r>
        <w:rPr>
          <w:rFonts w:ascii="Calibri" w:hAnsi="Calibri" w:eastAsia="Calibri" w:cs="Calibri"/>
          <w:color w:val="000000"/>
          <w:spacing w:val="1"/>
        </w:rPr>
        <w:t xml:space="preserve"> </w:t>
      </w:r>
      <w:r>
        <w:rPr>
          <w:rFonts w:ascii="Calibri" w:hAnsi="Calibri" w:eastAsia="Calibri" w:cs="Calibri"/>
          <w:color w:val="000000"/>
          <w:spacing w:val="-1"/>
        </w:rPr>
        <w:t>o</w:t>
      </w:r>
      <w:r>
        <w:rPr>
          <w:rFonts w:ascii="Calibri" w:hAnsi="Calibri" w:eastAsia="Calibri" w:cs="Calibri"/>
          <w:color w:val="000000"/>
          <w:spacing w:val="1"/>
        </w:rPr>
        <w:t>v</w:t>
      </w:r>
      <w:r>
        <w:rPr>
          <w:rFonts w:ascii="Calibri" w:hAnsi="Calibri" w:eastAsia="Calibri" w:cs="Calibri"/>
          <w:color w:val="000000"/>
        </w:rPr>
        <w:t>erlap</w:t>
      </w:r>
      <w:r>
        <w:rPr>
          <w:rFonts w:ascii="Calibri" w:hAnsi="Calibri" w:eastAsia="Calibri" w:cs="Calibri"/>
          <w:color w:val="000000"/>
          <w:spacing w:val="-1"/>
        </w:rPr>
        <w:t xml:space="preserve"> </w:t>
      </w:r>
      <w:r>
        <w:rPr>
          <w:rFonts w:ascii="Calibri" w:hAnsi="Calibri" w:eastAsia="Calibri" w:cs="Calibri"/>
          <w:color w:val="000000"/>
        </w:rPr>
        <w:t>b</w:t>
      </w:r>
      <w:r>
        <w:rPr>
          <w:rFonts w:ascii="Calibri" w:hAnsi="Calibri" w:eastAsia="Calibri" w:cs="Calibri"/>
          <w:color w:val="000000"/>
          <w:spacing w:val="-1"/>
        </w:rPr>
        <w:t>u</w:t>
      </w:r>
      <w:r>
        <w:rPr>
          <w:rFonts w:ascii="Calibri" w:hAnsi="Calibri" w:eastAsia="Calibri" w:cs="Calibri"/>
          <w:color w:val="000000"/>
        </w:rPr>
        <w:t>t</w:t>
      </w:r>
      <w:r>
        <w:rPr>
          <w:rFonts w:ascii="Calibri" w:hAnsi="Calibri" w:eastAsia="Calibri" w:cs="Calibri"/>
          <w:color w:val="000000"/>
          <w:spacing w:val="-2"/>
        </w:rPr>
        <w:t xml:space="preserve"> </w:t>
      </w:r>
      <w:r>
        <w:rPr>
          <w:rFonts w:ascii="Calibri" w:hAnsi="Calibri" w:eastAsia="Calibri" w:cs="Calibri"/>
          <w:color w:val="000000"/>
        </w:rPr>
        <w:t>do</w:t>
      </w:r>
      <w:r>
        <w:rPr>
          <w:rFonts w:ascii="Calibri" w:hAnsi="Calibri" w:eastAsia="Calibri" w:cs="Calibri"/>
          <w:color w:val="000000"/>
          <w:spacing w:val="-1"/>
        </w:rPr>
        <w:t xml:space="preserve"> </w:t>
      </w:r>
      <w:r>
        <w:rPr>
          <w:rFonts w:ascii="Calibri" w:hAnsi="Calibri" w:eastAsia="Calibri" w:cs="Calibri"/>
          <w:color w:val="000000"/>
        </w:rPr>
        <w:t>sh</w:t>
      </w:r>
      <w:r>
        <w:rPr>
          <w:rFonts w:ascii="Calibri" w:hAnsi="Calibri" w:eastAsia="Calibri" w:cs="Calibri"/>
          <w:color w:val="000000"/>
          <w:spacing w:val="2"/>
        </w:rPr>
        <w:t>o</w:t>
      </w:r>
      <w:r>
        <w:rPr>
          <w:rFonts w:ascii="Calibri" w:hAnsi="Calibri" w:eastAsia="Calibri" w:cs="Calibri"/>
          <w:color w:val="000000"/>
        </w:rPr>
        <w:t>w</w:t>
      </w:r>
      <w:r>
        <w:rPr>
          <w:rFonts w:ascii="Calibri" w:hAnsi="Calibri" w:eastAsia="Calibri" w:cs="Calibri"/>
          <w:color w:val="000000"/>
          <w:spacing w:val="1"/>
        </w:rPr>
        <w:t xml:space="preserve"> </w:t>
      </w:r>
      <w:r>
        <w:rPr>
          <w:rFonts w:ascii="Calibri" w:hAnsi="Calibri" w:eastAsia="Calibri" w:cs="Calibri"/>
          <w:color w:val="000000"/>
        </w:rPr>
        <w:t>e</w:t>
      </w:r>
      <w:r>
        <w:rPr>
          <w:rFonts w:ascii="Calibri" w:hAnsi="Calibri" w:eastAsia="Calibri" w:cs="Calibri"/>
          <w:color w:val="000000"/>
          <w:spacing w:val="-2"/>
        </w:rPr>
        <w:t>a</w:t>
      </w:r>
      <w:r>
        <w:rPr>
          <w:rFonts w:ascii="Calibri" w:hAnsi="Calibri" w:eastAsia="Calibri" w:cs="Calibri"/>
          <w:color w:val="000000"/>
        </w:rPr>
        <w:t>ch sec</w:t>
      </w:r>
      <w:r>
        <w:rPr>
          <w:rFonts w:ascii="Calibri" w:hAnsi="Calibri" w:eastAsia="Calibri" w:cs="Calibri"/>
          <w:color w:val="000000"/>
          <w:spacing w:val="-2"/>
        </w:rPr>
        <w:t>t</w:t>
      </w:r>
      <w:r>
        <w:rPr>
          <w:rFonts w:ascii="Calibri" w:hAnsi="Calibri" w:eastAsia="Calibri" w:cs="Calibri"/>
          <w:color w:val="000000"/>
          <w:spacing w:val="1"/>
        </w:rPr>
        <w:t>o</w:t>
      </w:r>
      <w:r>
        <w:rPr>
          <w:rFonts w:ascii="Calibri" w:hAnsi="Calibri" w:eastAsia="Calibri" w:cs="Calibri"/>
          <w:color w:val="000000"/>
        </w:rPr>
        <w:t>r’s</w:t>
      </w:r>
      <w:r>
        <w:rPr>
          <w:rFonts w:ascii="Calibri" w:hAnsi="Calibri" w:eastAsia="Calibri" w:cs="Calibri"/>
          <w:color w:val="000000"/>
          <w:spacing w:val="-2"/>
        </w:rPr>
        <w:t xml:space="preserve"> </w:t>
      </w:r>
      <w:r>
        <w:rPr>
          <w:rFonts w:ascii="Calibri" w:hAnsi="Calibri" w:eastAsia="Calibri" w:cs="Calibri"/>
          <w:color w:val="000000"/>
        </w:rPr>
        <w:t>c</w:t>
      </w:r>
      <w:r>
        <w:rPr>
          <w:rFonts w:ascii="Calibri" w:hAnsi="Calibri" w:eastAsia="Calibri" w:cs="Calibri"/>
          <w:color w:val="000000"/>
          <w:spacing w:val="1"/>
        </w:rPr>
        <w:t>o</w:t>
      </w:r>
      <w:r>
        <w:rPr>
          <w:rFonts w:ascii="Calibri" w:hAnsi="Calibri" w:eastAsia="Calibri" w:cs="Calibri"/>
          <w:color w:val="000000"/>
          <w:spacing w:val="-3"/>
        </w:rPr>
        <w:t>n</w:t>
      </w:r>
      <w:r>
        <w:rPr>
          <w:rFonts w:ascii="Calibri" w:hAnsi="Calibri" w:eastAsia="Calibri" w:cs="Calibri"/>
          <w:color w:val="000000"/>
        </w:rPr>
        <w:t>tri</w:t>
      </w:r>
      <w:r>
        <w:rPr>
          <w:rFonts w:ascii="Calibri" w:hAnsi="Calibri" w:eastAsia="Calibri" w:cs="Calibri"/>
          <w:color w:val="000000"/>
          <w:spacing w:val="-1"/>
        </w:rPr>
        <w:t>bu</w:t>
      </w:r>
      <w:r>
        <w:rPr>
          <w:rFonts w:ascii="Calibri" w:hAnsi="Calibri" w:eastAsia="Calibri" w:cs="Calibri"/>
          <w:color w:val="000000"/>
        </w:rPr>
        <w:t>ti</w:t>
      </w:r>
      <w:r>
        <w:rPr>
          <w:rFonts w:ascii="Calibri" w:hAnsi="Calibri" w:eastAsia="Calibri" w:cs="Calibri"/>
          <w:color w:val="000000"/>
          <w:spacing w:val="1"/>
        </w:rPr>
        <w:t>o</w:t>
      </w:r>
      <w:r>
        <w:rPr>
          <w:rFonts w:ascii="Calibri" w:hAnsi="Calibri" w:eastAsia="Calibri" w:cs="Calibri"/>
          <w:color w:val="000000"/>
          <w:spacing w:val="-1"/>
        </w:rPr>
        <w:t>n</w:t>
      </w:r>
      <w:r>
        <w:rPr>
          <w:rFonts w:ascii="Calibri" w:hAnsi="Calibri" w:eastAsia="Calibri" w:cs="Calibri"/>
          <w:color w:val="000000"/>
        </w:rPr>
        <w:t>s</w:t>
      </w:r>
      <w:r>
        <w:rPr>
          <w:rFonts w:ascii="Calibri" w:hAnsi="Calibri" w:eastAsia="Calibri" w:cs="Calibri"/>
          <w:color w:val="000000"/>
          <w:spacing w:val="-2"/>
        </w:rPr>
        <w:t xml:space="preserve"> </w:t>
      </w:r>
      <w:r>
        <w:rPr>
          <w:rFonts w:ascii="Calibri" w:hAnsi="Calibri" w:eastAsia="Calibri" w:cs="Calibri"/>
          <w:color w:val="000000"/>
        </w:rPr>
        <w:t>to c</w:t>
      </w:r>
      <w:r>
        <w:rPr>
          <w:rFonts w:ascii="Calibri" w:hAnsi="Calibri" w:eastAsia="Calibri" w:cs="Calibri"/>
          <w:color w:val="000000"/>
          <w:spacing w:val="-1"/>
        </w:rPr>
        <w:t>o</w:t>
      </w:r>
      <w:r>
        <w:rPr>
          <w:rFonts w:ascii="Calibri" w:hAnsi="Calibri" w:eastAsia="Calibri" w:cs="Calibri"/>
          <w:color w:val="000000"/>
          <w:spacing w:val="1"/>
        </w:rPr>
        <w:t>m</w:t>
      </w:r>
      <w:r>
        <w:rPr>
          <w:rFonts w:ascii="Calibri" w:hAnsi="Calibri" w:eastAsia="Calibri" w:cs="Calibri"/>
          <w:color w:val="000000"/>
          <w:spacing w:val="-1"/>
        </w:rPr>
        <w:t>m</w:t>
      </w:r>
      <w:r>
        <w:rPr>
          <w:rFonts w:ascii="Calibri" w:hAnsi="Calibri" w:eastAsia="Calibri" w:cs="Calibri"/>
          <w:color w:val="000000"/>
          <w:spacing w:val="1"/>
        </w:rPr>
        <w:t>o</w:t>
      </w:r>
      <w:r>
        <w:rPr>
          <w:rFonts w:ascii="Calibri" w:hAnsi="Calibri" w:eastAsia="Calibri" w:cs="Calibri"/>
          <w:color w:val="000000"/>
        </w:rPr>
        <w:t>n</w:t>
      </w:r>
      <w:r>
        <w:rPr>
          <w:rFonts w:ascii="Calibri" w:hAnsi="Calibri" w:eastAsia="Calibri" w:cs="Calibri"/>
          <w:color w:val="000000"/>
          <w:spacing w:val="-3"/>
        </w:rPr>
        <w:t xml:space="preserve"> </w:t>
      </w:r>
      <w:r>
        <w:rPr>
          <w:rFonts w:ascii="Calibri" w:hAnsi="Calibri" w:eastAsia="Calibri" w:cs="Calibri"/>
          <w:color w:val="000000"/>
          <w:spacing w:val="1"/>
        </w:rPr>
        <w:t>o</w:t>
      </w:r>
      <w:r>
        <w:rPr>
          <w:rFonts w:ascii="Calibri" w:hAnsi="Calibri" w:eastAsia="Calibri" w:cs="Calibri"/>
          <w:color w:val="000000"/>
          <w:spacing w:val="-1"/>
        </w:rPr>
        <w:t>b</w:t>
      </w:r>
      <w:r>
        <w:rPr>
          <w:rFonts w:ascii="Calibri" w:hAnsi="Calibri" w:eastAsia="Calibri" w:cs="Calibri"/>
          <w:color w:val="000000"/>
        </w:rPr>
        <w:t>je</w:t>
      </w:r>
      <w:r>
        <w:rPr>
          <w:rFonts w:ascii="Calibri" w:hAnsi="Calibri" w:eastAsia="Calibri" w:cs="Calibri"/>
          <w:color w:val="000000"/>
          <w:spacing w:val="-2"/>
        </w:rPr>
        <w:t>c</w:t>
      </w:r>
      <w:r>
        <w:rPr>
          <w:rFonts w:ascii="Calibri" w:hAnsi="Calibri" w:eastAsia="Calibri" w:cs="Calibri"/>
          <w:color w:val="000000"/>
        </w:rPr>
        <w:t>ti</w:t>
      </w:r>
      <w:r>
        <w:rPr>
          <w:rFonts w:ascii="Calibri" w:hAnsi="Calibri" w:eastAsia="Calibri" w:cs="Calibri"/>
          <w:color w:val="000000"/>
          <w:spacing w:val="-1"/>
        </w:rPr>
        <w:t>v</w:t>
      </w:r>
      <w:r>
        <w:rPr>
          <w:rFonts w:ascii="Calibri" w:hAnsi="Calibri" w:eastAsia="Calibri" w:cs="Calibri"/>
          <w:color w:val="000000"/>
        </w:rPr>
        <w:t>es.</w:t>
      </w:r>
      <w:r>
        <w:rPr>
          <w:rFonts w:ascii="Calibri" w:hAnsi="Calibri" w:eastAsia="Calibri" w:cs="Calibri"/>
          <w:color w:val="000000"/>
          <w:spacing w:val="1"/>
        </w:rPr>
        <w:t xml:space="preserve"> </w:t>
      </w:r>
      <w:r>
        <w:rPr>
          <w:rFonts w:ascii="Calibri" w:hAnsi="Calibri" w:eastAsia="Calibri" w:cs="Calibri"/>
          <w:i/>
          <w:color w:val="000000"/>
          <w:spacing w:val="1"/>
          <w:sz w:val="20"/>
          <w:szCs w:val="20"/>
        </w:rPr>
        <w:t>E</w:t>
      </w:r>
      <w:r>
        <w:rPr>
          <w:rFonts w:ascii="Calibri" w:hAnsi="Calibri" w:eastAsia="Calibri" w:cs="Calibri"/>
          <w:i/>
          <w:color w:val="000000"/>
          <w:sz w:val="20"/>
          <w:szCs w:val="20"/>
        </w:rPr>
        <w:t>.</w:t>
      </w:r>
      <w:r>
        <w:rPr>
          <w:rFonts w:ascii="Calibri" w:hAnsi="Calibri" w:eastAsia="Calibri" w:cs="Calibri"/>
          <w:i/>
          <w:color w:val="000000"/>
          <w:spacing w:val="1"/>
          <w:sz w:val="20"/>
          <w:szCs w:val="20"/>
        </w:rPr>
        <w:t>g</w:t>
      </w:r>
      <w:r>
        <w:rPr>
          <w:rFonts w:ascii="Calibri" w:hAnsi="Calibri" w:eastAsia="Calibri" w:cs="Calibri"/>
          <w:i/>
          <w:color w:val="000000"/>
          <w:sz w:val="20"/>
          <w:szCs w:val="20"/>
        </w:rPr>
        <w:t>.</w:t>
      </w:r>
      <w:r>
        <w:rPr>
          <w:rFonts w:ascii="Calibri" w:hAnsi="Calibri" w:eastAsia="Calibri" w:cs="Calibri"/>
          <w:i/>
          <w:color w:val="000000"/>
          <w:spacing w:val="-4"/>
          <w:sz w:val="20"/>
          <w:szCs w:val="20"/>
        </w:rPr>
        <w:t xml:space="preserve"> </w:t>
      </w:r>
      <w:r>
        <w:rPr>
          <w:rFonts w:ascii="Calibri" w:hAnsi="Calibri" w:eastAsia="Calibri" w:cs="Calibri"/>
          <w:i/>
          <w:color w:val="000000"/>
          <w:sz w:val="20"/>
          <w:szCs w:val="20"/>
        </w:rPr>
        <w:t>t</w:t>
      </w:r>
      <w:r>
        <w:rPr>
          <w:rFonts w:ascii="Calibri" w:hAnsi="Calibri" w:eastAsia="Calibri" w:cs="Calibri"/>
          <w:i/>
          <w:color w:val="000000"/>
          <w:spacing w:val="-1"/>
          <w:sz w:val="20"/>
          <w:szCs w:val="20"/>
        </w:rPr>
        <w:t>e</w:t>
      </w:r>
      <w:r>
        <w:rPr>
          <w:rFonts w:ascii="Calibri" w:hAnsi="Calibri" w:eastAsia="Calibri" w:cs="Calibri"/>
          <w:i/>
          <w:color w:val="000000"/>
          <w:spacing w:val="1"/>
          <w:sz w:val="20"/>
          <w:szCs w:val="20"/>
        </w:rPr>
        <w:t>ache</w:t>
      </w:r>
      <w:r>
        <w:rPr>
          <w:rFonts w:ascii="Calibri" w:hAnsi="Calibri" w:eastAsia="Calibri" w:cs="Calibri"/>
          <w:i/>
          <w:color w:val="000000"/>
          <w:spacing w:val="-1"/>
          <w:sz w:val="20"/>
          <w:szCs w:val="20"/>
        </w:rPr>
        <w:t>r</w:t>
      </w:r>
      <w:r>
        <w:rPr>
          <w:rFonts w:ascii="Calibri" w:hAnsi="Calibri" w:eastAsia="Calibri" w:cs="Calibri"/>
          <w:i/>
          <w:color w:val="000000"/>
          <w:sz w:val="20"/>
          <w:szCs w:val="20"/>
        </w:rPr>
        <w:t>s</w:t>
      </w:r>
      <w:r>
        <w:rPr>
          <w:rFonts w:ascii="Calibri" w:hAnsi="Calibri" w:eastAsia="Calibri" w:cs="Calibri"/>
          <w:i/>
          <w:color w:val="000000"/>
          <w:spacing w:val="-8"/>
          <w:sz w:val="20"/>
          <w:szCs w:val="20"/>
        </w:rPr>
        <w:t xml:space="preserve"> </w:t>
      </w:r>
      <w:r>
        <w:rPr>
          <w:rFonts w:ascii="Calibri" w:hAnsi="Calibri" w:eastAsia="Calibri" w:cs="Calibri"/>
          <w:i/>
          <w:color w:val="000000"/>
          <w:spacing w:val="1"/>
          <w:sz w:val="20"/>
          <w:szCs w:val="20"/>
        </w:rPr>
        <w:t>t</w:t>
      </w:r>
      <w:r>
        <w:rPr>
          <w:rFonts w:ascii="Calibri" w:hAnsi="Calibri" w:eastAsia="Calibri" w:cs="Calibri"/>
          <w:i/>
          <w:color w:val="000000"/>
          <w:spacing w:val="-1"/>
          <w:sz w:val="20"/>
          <w:szCs w:val="20"/>
        </w:rPr>
        <w:t>r</w:t>
      </w:r>
      <w:r>
        <w:rPr>
          <w:rFonts w:ascii="Calibri" w:hAnsi="Calibri" w:eastAsia="Calibri" w:cs="Calibri"/>
          <w:i/>
          <w:color w:val="000000"/>
          <w:spacing w:val="1"/>
          <w:sz w:val="20"/>
          <w:szCs w:val="20"/>
        </w:rPr>
        <w:t>a</w:t>
      </w:r>
      <w:r>
        <w:rPr>
          <w:rFonts w:ascii="Calibri" w:hAnsi="Calibri" w:eastAsia="Calibri" w:cs="Calibri"/>
          <w:i/>
          <w:color w:val="000000"/>
          <w:sz w:val="20"/>
          <w:szCs w:val="20"/>
        </w:rPr>
        <w:t>in</w:t>
      </w:r>
      <w:r>
        <w:rPr>
          <w:rFonts w:ascii="Calibri" w:hAnsi="Calibri" w:eastAsia="Calibri" w:cs="Calibri"/>
          <w:i/>
          <w:color w:val="000000"/>
          <w:spacing w:val="1"/>
          <w:sz w:val="20"/>
          <w:szCs w:val="20"/>
        </w:rPr>
        <w:t>e</w:t>
      </w:r>
      <w:r>
        <w:rPr>
          <w:rFonts w:ascii="Calibri" w:hAnsi="Calibri" w:eastAsia="Calibri" w:cs="Calibri"/>
          <w:i/>
          <w:color w:val="000000"/>
          <w:sz w:val="20"/>
          <w:szCs w:val="20"/>
        </w:rPr>
        <w:t>d</w:t>
      </w:r>
      <w:r>
        <w:rPr>
          <w:rFonts w:ascii="Calibri" w:hAnsi="Calibri" w:eastAsia="Calibri" w:cs="Calibri"/>
          <w:i/>
          <w:color w:val="000000"/>
          <w:spacing w:val="-6"/>
          <w:sz w:val="20"/>
          <w:szCs w:val="20"/>
        </w:rPr>
        <w:t xml:space="preserve"> </w:t>
      </w:r>
      <w:r>
        <w:rPr>
          <w:rFonts w:ascii="Calibri" w:hAnsi="Calibri" w:eastAsia="Calibri" w:cs="Calibri"/>
          <w:i/>
          <w:color w:val="000000"/>
          <w:spacing w:val="1"/>
          <w:sz w:val="20"/>
          <w:szCs w:val="20"/>
        </w:rPr>
        <w:t>o</w:t>
      </w:r>
      <w:r>
        <w:rPr>
          <w:rFonts w:ascii="Calibri" w:hAnsi="Calibri" w:eastAsia="Calibri" w:cs="Calibri"/>
          <w:i/>
          <w:color w:val="000000"/>
          <w:sz w:val="20"/>
          <w:szCs w:val="20"/>
        </w:rPr>
        <w:t>n</w:t>
      </w:r>
      <w:r>
        <w:rPr>
          <w:rFonts w:ascii="Calibri" w:hAnsi="Calibri" w:eastAsia="Calibri" w:cs="Calibri"/>
          <w:i/>
          <w:color w:val="000000"/>
          <w:spacing w:val="2"/>
          <w:sz w:val="20"/>
          <w:szCs w:val="20"/>
        </w:rPr>
        <w:t xml:space="preserve"> </w:t>
      </w:r>
      <w:r>
        <w:rPr>
          <w:rFonts w:ascii="Calibri" w:hAnsi="Calibri" w:eastAsia="Calibri" w:cs="Calibri"/>
          <w:i/>
          <w:color w:val="000000"/>
          <w:sz w:val="20"/>
          <w:szCs w:val="20"/>
        </w:rPr>
        <w:t>M</w:t>
      </w:r>
      <w:r>
        <w:rPr>
          <w:rFonts w:ascii="Calibri" w:hAnsi="Calibri" w:eastAsia="Calibri" w:cs="Calibri"/>
          <w:i/>
          <w:color w:val="000000"/>
          <w:spacing w:val="1"/>
          <w:sz w:val="20"/>
          <w:szCs w:val="20"/>
        </w:rPr>
        <w:t>H</w:t>
      </w:r>
      <w:r>
        <w:rPr>
          <w:rFonts w:ascii="Calibri" w:hAnsi="Calibri" w:eastAsia="Calibri" w:cs="Calibri"/>
          <w:i/>
          <w:color w:val="000000"/>
          <w:sz w:val="20"/>
          <w:szCs w:val="20"/>
        </w:rPr>
        <w:t>P</w:t>
      </w:r>
      <w:r>
        <w:rPr>
          <w:rFonts w:ascii="Calibri" w:hAnsi="Calibri" w:eastAsia="Calibri" w:cs="Calibri"/>
          <w:i/>
          <w:color w:val="000000"/>
          <w:spacing w:val="1"/>
          <w:sz w:val="20"/>
          <w:szCs w:val="20"/>
        </w:rPr>
        <w:t>S</w:t>
      </w:r>
      <w:r>
        <w:rPr>
          <w:rFonts w:ascii="Calibri" w:hAnsi="Calibri" w:eastAsia="Calibri" w:cs="Calibri"/>
          <w:i/>
          <w:color w:val="000000"/>
          <w:sz w:val="20"/>
          <w:szCs w:val="20"/>
        </w:rPr>
        <w:t>S</w:t>
      </w:r>
      <w:r>
        <w:rPr>
          <w:rFonts w:ascii="Calibri" w:hAnsi="Calibri" w:eastAsia="Calibri" w:cs="Calibri"/>
          <w:i/>
          <w:color w:val="000000"/>
          <w:spacing w:val="-4"/>
          <w:sz w:val="20"/>
          <w:szCs w:val="20"/>
        </w:rPr>
        <w:t xml:space="preserve"> </w:t>
      </w:r>
      <w:r>
        <w:rPr>
          <w:rFonts w:ascii="Calibri" w:hAnsi="Calibri" w:eastAsia="Calibri" w:cs="Calibri"/>
          <w:i/>
          <w:color w:val="000000"/>
          <w:spacing w:val="-1"/>
          <w:sz w:val="20"/>
          <w:szCs w:val="20"/>
        </w:rPr>
        <w:t>r</w:t>
      </w:r>
      <w:r>
        <w:rPr>
          <w:rFonts w:ascii="Calibri" w:hAnsi="Calibri" w:eastAsia="Calibri" w:cs="Calibri"/>
          <w:i/>
          <w:color w:val="000000"/>
          <w:spacing w:val="1"/>
          <w:sz w:val="20"/>
          <w:szCs w:val="20"/>
        </w:rPr>
        <w:t>ep</w:t>
      </w:r>
      <w:r>
        <w:rPr>
          <w:rFonts w:ascii="Calibri" w:hAnsi="Calibri" w:eastAsia="Calibri" w:cs="Calibri"/>
          <w:i/>
          <w:color w:val="000000"/>
          <w:spacing w:val="-1"/>
          <w:sz w:val="20"/>
          <w:szCs w:val="20"/>
        </w:rPr>
        <w:t>or</w:t>
      </w:r>
      <w:r>
        <w:rPr>
          <w:rFonts w:ascii="Calibri" w:hAnsi="Calibri" w:eastAsia="Calibri" w:cs="Calibri"/>
          <w:i/>
          <w:color w:val="000000"/>
          <w:sz w:val="20"/>
          <w:szCs w:val="20"/>
        </w:rPr>
        <w:t>t</w:t>
      </w:r>
      <w:r>
        <w:rPr>
          <w:rFonts w:ascii="Calibri" w:hAnsi="Calibri" w:eastAsia="Calibri" w:cs="Calibri"/>
          <w:i/>
          <w:color w:val="000000"/>
          <w:spacing w:val="-4"/>
          <w:sz w:val="20"/>
          <w:szCs w:val="20"/>
        </w:rPr>
        <w:t xml:space="preserve"> </w:t>
      </w:r>
      <w:r>
        <w:rPr>
          <w:rFonts w:ascii="Calibri" w:hAnsi="Calibri" w:eastAsia="Calibri" w:cs="Calibri"/>
          <w:i/>
          <w:color w:val="000000"/>
          <w:sz w:val="20"/>
          <w:szCs w:val="20"/>
        </w:rPr>
        <w:t>to</w:t>
      </w:r>
      <w:r>
        <w:rPr>
          <w:rFonts w:ascii="Calibri" w:hAnsi="Calibri" w:eastAsia="Calibri" w:cs="Calibri"/>
          <w:i/>
          <w:color w:val="000000"/>
          <w:spacing w:val="-1"/>
          <w:sz w:val="20"/>
          <w:szCs w:val="20"/>
        </w:rPr>
        <w:t xml:space="preserve"> </w:t>
      </w:r>
      <w:r>
        <w:rPr>
          <w:rFonts w:ascii="Calibri" w:hAnsi="Calibri" w:eastAsia="Calibri" w:cs="Calibri"/>
          <w:i/>
          <w:color w:val="000000"/>
          <w:spacing w:val="1"/>
          <w:sz w:val="20"/>
          <w:szCs w:val="20"/>
        </w:rPr>
        <w:t>educa</w:t>
      </w:r>
      <w:r>
        <w:rPr>
          <w:rFonts w:ascii="Calibri" w:hAnsi="Calibri" w:eastAsia="Calibri" w:cs="Calibri"/>
          <w:i/>
          <w:color w:val="000000"/>
          <w:sz w:val="20"/>
          <w:szCs w:val="20"/>
        </w:rPr>
        <w:t>ti</w:t>
      </w:r>
      <w:r>
        <w:rPr>
          <w:rFonts w:ascii="Calibri" w:hAnsi="Calibri" w:eastAsia="Calibri" w:cs="Calibri"/>
          <w:i/>
          <w:color w:val="000000"/>
          <w:spacing w:val="1"/>
          <w:sz w:val="20"/>
          <w:szCs w:val="20"/>
        </w:rPr>
        <w:t>o</w:t>
      </w:r>
      <w:r>
        <w:rPr>
          <w:rFonts w:ascii="Calibri" w:hAnsi="Calibri" w:eastAsia="Calibri" w:cs="Calibri"/>
          <w:i/>
          <w:color w:val="000000"/>
          <w:spacing w:val="-2"/>
          <w:sz w:val="20"/>
          <w:szCs w:val="20"/>
        </w:rPr>
        <w:t>n</w:t>
      </w:r>
      <w:r>
        <w:rPr>
          <w:rFonts w:ascii="Calibri" w:hAnsi="Calibri" w:eastAsia="Calibri" w:cs="Calibri"/>
          <w:i/>
          <w:color w:val="000000"/>
          <w:sz w:val="20"/>
          <w:szCs w:val="20"/>
        </w:rPr>
        <w:t>,</w:t>
      </w:r>
      <w:r>
        <w:rPr>
          <w:rFonts w:ascii="Calibri" w:hAnsi="Calibri" w:eastAsia="Calibri" w:cs="Calibri"/>
          <w:i/>
          <w:color w:val="000000"/>
          <w:spacing w:val="-9"/>
          <w:sz w:val="20"/>
          <w:szCs w:val="20"/>
        </w:rPr>
        <w:t xml:space="preserve"> </w:t>
      </w:r>
      <w:r>
        <w:rPr>
          <w:rFonts w:ascii="Calibri" w:hAnsi="Calibri" w:eastAsia="Calibri" w:cs="Calibri"/>
          <w:i/>
          <w:color w:val="000000"/>
          <w:spacing w:val="2"/>
          <w:sz w:val="20"/>
          <w:szCs w:val="20"/>
        </w:rPr>
        <w:t>c</w:t>
      </w:r>
      <w:r>
        <w:rPr>
          <w:rFonts w:ascii="Calibri" w:hAnsi="Calibri" w:eastAsia="Calibri" w:cs="Calibri"/>
          <w:i/>
          <w:color w:val="000000"/>
          <w:spacing w:val="1"/>
          <w:sz w:val="20"/>
          <w:szCs w:val="20"/>
        </w:rPr>
        <w:t>h</w:t>
      </w:r>
      <w:r>
        <w:rPr>
          <w:rFonts w:ascii="Calibri" w:hAnsi="Calibri" w:eastAsia="Calibri" w:cs="Calibri"/>
          <w:i/>
          <w:color w:val="000000"/>
          <w:sz w:val="20"/>
          <w:szCs w:val="20"/>
        </w:rPr>
        <w:t>ild</w:t>
      </w:r>
      <w:r>
        <w:rPr>
          <w:rFonts w:ascii="Calibri" w:hAnsi="Calibri" w:eastAsia="Calibri" w:cs="Calibri"/>
          <w:i/>
          <w:color w:val="000000"/>
          <w:spacing w:val="-1"/>
          <w:sz w:val="20"/>
          <w:szCs w:val="20"/>
        </w:rPr>
        <w:t>r</w:t>
      </w:r>
      <w:r>
        <w:rPr>
          <w:rFonts w:ascii="Calibri" w:hAnsi="Calibri" w:eastAsia="Calibri" w:cs="Calibri"/>
          <w:i/>
          <w:color w:val="000000"/>
          <w:spacing w:val="1"/>
          <w:sz w:val="20"/>
          <w:szCs w:val="20"/>
        </w:rPr>
        <w:t>e</w:t>
      </w:r>
      <w:r>
        <w:rPr>
          <w:rFonts w:ascii="Calibri" w:hAnsi="Calibri" w:eastAsia="Calibri" w:cs="Calibri"/>
          <w:i/>
          <w:color w:val="000000"/>
          <w:sz w:val="20"/>
          <w:szCs w:val="20"/>
        </w:rPr>
        <w:t>n</w:t>
      </w:r>
      <w:r>
        <w:rPr>
          <w:rFonts w:ascii="Calibri" w:hAnsi="Calibri" w:eastAsia="Calibri" w:cs="Calibri"/>
          <w:i/>
          <w:color w:val="000000"/>
          <w:spacing w:val="-6"/>
          <w:sz w:val="20"/>
          <w:szCs w:val="20"/>
        </w:rPr>
        <w:t xml:space="preserve"> </w:t>
      </w:r>
      <w:r>
        <w:rPr>
          <w:rFonts w:ascii="Calibri" w:hAnsi="Calibri" w:eastAsia="Calibri" w:cs="Calibri"/>
          <w:i/>
          <w:color w:val="000000"/>
          <w:spacing w:val="-1"/>
          <w:sz w:val="20"/>
          <w:szCs w:val="20"/>
        </w:rPr>
        <w:t>b</w:t>
      </w:r>
      <w:r>
        <w:rPr>
          <w:rFonts w:ascii="Calibri" w:hAnsi="Calibri" w:eastAsia="Calibri" w:cs="Calibri"/>
          <w:i/>
          <w:color w:val="000000"/>
          <w:spacing w:val="1"/>
          <w:sz w:val="20"/>
          <w:szCs w:val="20"/>
        </w:rPr>
        <w:t>ene</w:t>
      </w:r>
      <w:r>
        <w:rPr>
          <w:rFonts w:ascii="Calibri" w:hAnsi="Calibri" w:eastAsia="Calibri" w:cs="Calibri"/>
          <w:i/>
          <w:color w:val="000000"/>
          <w:spacing w:val="-1"/>
          <w:sz w:val="20"/>
          <w:szCs w:val="20"/>
        </w:rPr>
        <w:t>f</w:t>
      </w:r>
      <w:r>
        <w:rPr>
          <w:rFonts w:ascii="Calibri" w:hAnsi="Calibri" w:eastAsia="Calibri" w:cs="Calibri"/>
          <w:i/>
          <w:color w:val="000000"/>
          <w:sz w:val="20"/>
          <w:szCs w:val="20"/>
        </w:rPr>
        <w:t>it</w:t>
      </w:r>
      <w:r>
        <w:rPr>
          <w:rFonts w:ascii="Calibri" w:hAnsi="Calibri" w:eastAsia="Calibri" w:cs="Calibri"/>
          <w:i/>
          <w:color w:val="000000"/>
          <w:spacing w:val="1"/>
          <w:sz w:val="20"/>
          <w:szCs w:val="20"/>
        </w:rPr>
        <w:t>t</w:t>
      </w:r>
      <w:r>
        <w:rPr>
          <w:rFonts w:ascii="Calibri" w:hAnsi="Calibri" w:eastAsia="Calibri" w:cs="Calibri"/>
          <w:i/>
          <w:color w:val="000000"/>
          <w:sz w:val="20"/>
          <w:szCs w:val="20"/>
        </w:rPr>
        <w:t>ing</w:t>
      </w:r>
      <w:r>
        <w:rPr>
          <w:rFonts w:ascii="Calibri" w:hAnsi="Calibri" w:eastAsia="Calibri" w:cs="Calibri"/>
          <w:i/>
          <w:color w:val="000000"/>
          <w:spacing w:val="-8"/>
          <w:sz w:val="20"/>
          <w:szCs w:val="20"/>
        </w:rPr>
        <w:t xml:space="preserve"> </w:t>
      </w:r>
      <w:r>
        <w:rPr>
          <w:rFonts w:ascii="Calibri" w:hAnsi="Calibri" w:eastAsia="Calibri" w:cs="Calibri"/>
          <w:i/>
          <w:color w:val="000000"/>
          <w:sz w:val="20"/>
          <w:szCs w:val="20"/>
        </w:rPr>
        <w:t>f</w:t>
      </w:r>
      <w:r>
        <w:rPr>
          <w:rFonts w:ascii="Calibri" w:hAnsi="Calibri" w:eastAsia="Calibri" w:cs="Calibri"/>
          <w:i/>
          <w:color w:val="000000"/>
          <w:spacing w:val="-1"/>
          <w:sz w:val="20"/>
          <w:szCs w:val="20"/>
        </w:rPr>
        <w:t>r</w:t>
      </w:r>
      <w:r>
        <w:rPr>
          <w:rFonts w:ascii="Calibri" w:hAnsi="Calibri" w:eastAsia="Calibri" w:cs="Calibri"/>
          <w:i/>
          <w:color w:val="000000"/>
          <w:spacing w:val="1"/>
          <w:sz w:val="20"/>
          <w:szCs w:val="20"/>
        </w:rPr>
        <w:t>o</w:t>
      </w:r>
      <w:r>
        <w:rPr>
          <w:rFonts w:ascii="Calibri" w:hAnsi="Calibri" w:eastAsia="Calibri" w:cs="Calibri"/>
          <w:i/>
          <w:color w:val="000000"/>
          <w:sz w:val="20"/>
          <w:szCs w:val="20"/>
        </w:rPr>
        <w:t>m</w:t>
      </w:r>
      <w:r>
        <w:rPr>
          <w:rFonts w:ascii="Calibri" w:hAnsi="Calibri" w:eastAsia="Calibri" w:cs="Calibri"/>
          <w:i/>
          <w:color w:val="000000"/>
          <w:spacing w:val="3"/>
          <w:sz w:val="20"/>
          <w:szCs w:val="20"/>
        </w:rPr>
        <w:t xml:space="preserve"> </w:t>
      </w:r>
      <w:r>
        <w:rPr>
          <w:rFonts w:ascii="Calibri" w:hAnsi="Calibri" w:eastAsia="Calibri" w:cs="Calibri"/>
          <w:i/>
          <w:color w:val="000000"/>
          <w:sz w:val="20"/>
          <w:szCs w:val="20"/>
        </w:rPr>
        <w:t>M</w:t>
      </w:r>
      <w:r>
        <w:rPr>
          <w:rFonts w:ascii="Calibri" w:hAnsi="Calibri" w:eastAsia="Calibri" w:cs="Calibri"/>
          <w:i/>
          <w:color w:val="000000"/>
          <w:spacing w:val="1"/>
          <w:sz w:val="20"/>
          <w:szCs w:val="20"/>
        </w:rPr>
        <w:t>H</w:t>
      </w:r>
      <w:r>
        <w:rPr>
          <w:rFonts w:ascii="Calibri" w:hAnsi="Calibri" w:eastAsia="Calibri" w:cs="Calibri"/>
          <w:i/>
          <w:color w:val="000000"/>
          <w:sz w:val="20"/>
          <w:szCs w:val="20"/>
        </w:rPr>
        <w:t>P</w:t>
      </w:r>
      <w:r>
        <w:rPr>
          <w:rFonts w:ascii="Calibri" w:hAnsi="Calibri" w:eastAsia="Calibri" w:cs="Calibri"/>
          <w:i/>
          <w:color w:val="000000"/>
          <w:spacing w:val="1"/>
          <w:sz w:val="20"/>
          <w:szCs w:val="20"/>
        </w:rPr>
        <w:t>S</w:t>
      </w:r>
      <w:r>
        <w:rPr>
          <w:rFonts w:ascii="Calibri" w:hAnsi="Calibri" w:eastAsia="Calibri" w:cs="Calibri"/>
          <w:i/>
          <w:color w:val="000000"/>
          <w:sz w:val="20"/>
          <w:szCs w:val="20"/>
        </w:rPr>
        <w:t>S</w:t>
      </w:r>
      <w:r>
        <w:rPr>
          <w:rFonts w:ascii="Calibri" w:hAnsi="Calibri" w:eastAsia="Calibri" w:cs="Calibri"/>
          <w:i/>
          <w:color w:val="000000"/>
          <w:spacing w:val="-4"/>
          <w:sz w:val="20"/>
          <w:szCs w:val="20"/>
        </w:rPr>
        <w:t xml:space="preserve"> </w:t>
      </w:r>
      <w:r>
        <w:rPr>
          <w:rFonts w:ascii="Calibri" w:hAnsi="Calibri" w:eastAsia="Calibri" w:cs="Calibri"/>
          <w:i/>
          <w:color w:val="000000"/>
          <w:spacing w:val="-1"/>
          <w:sz w:val="20"/>
          <w:szCs w:val="20"/>
        </w:rPr>
        <w:t>r</w:t>
      </w:r>
      <w:r>
        <w:rPr>
          <w:rFonts w:ascii="Calibri" w:hAnsi="Calibri" w:eastAsia="Calibri" w:cs="Calibri"/>
          <w:i/>
          <w:color w:val="000000"/>
          <w:spacing w:val="1"/>
          <w:sz w:val="20"/>
          <w:szCs w:val="20"/>
        </w:rPr>
        <w:t>epo</w:t>
      </w:r>
      <w:r>
        <w:rPr>
          <w:rFonts w:ascii="Calibri" w:hAnsi="Calibri" w:eastAsia="Calibri" w:cs="Calibri"/>
          <w:i/>
          <w:color w:val="000000"/>
          <w:spacing w:val="-1"/>
          <w:sz w:val="20"/>
          <w:szCs w:val="20"/>
        </w:rPr>
        <w:t>r</w:t>
      </w:r>
      <w:r>
        <w:rPr>
          <w:rFonts w:ascii="Calibri" w:hAnsi="Calibri" w:eastAsia="Calibri" w:cs="Calibri"/>
          <w:i/>
          <w:color w:val="000000"/>
          <w:sz w:val="20"/>
          <w:szCs w:val="20"/>
        </w:rPr>
        <w:t>t</w:t>
      </w:r>
      <w:r>
        <w:rPr>
          <w:rFonts w:ascii="Calibri" w:hAnsi="Calibri" w:eastAsia="Calibri" w:cs="Calibri"/>
          <w:i/>
          <w:color w:val="000000"/>
          <w:spacing w:val="-4"/>
          <w:sz w:val="20"/>
          <w:szCs w:val="20"/>
        </w:rPr>
        <w:t xml:space="preserve"> </w:t>
      </w:r>
      <w:r>
        <w:rPr>
          <w:rFonts w:ascii="Calibri" w:hAnsi="Calibri" w:eastAsia="Calibri" w:cs="Calibri"/>
          <w:i/>
          <w:color w:val="000000"/>
          <w:sz w:val="20"/>
          <w:szCs w:val="20"/>
        </w:rPr>
        <w:t>to</w:t>
      </w:r>
      <w:r>
        <w:rPr>
          <w:rFonts w:ascii="Calibri" w:hAnsi="Calibri" w:eastAsia="Calibri" w:cs="Calibri"/>
          <w:i/>
          <w:color w:val="000000"/>
          <w:spacing w:val="-1"/>
          <w:sz w:val="20"/>
          <w:szCs w:val="20"/>
        </w:rPr>
        <w:t xml:space="preserve"> </w:t>
      </w:r>
      <w:r>
        <w:rPr>
          <w:rFonts w:ascii="Calibri" w:hAnsi="Calibri" w:eastAsia="Calibri" w:cs="Calibri"/>
          <w:i/>
          <w:color w:val="000000"/>
          <w:sz w:val="20"/>
          <w:szCs w:val="20"/>
        </w:rPr>
        <w:t>CP (ex</w:t>
      </w:r>
      <w:r>
        <w:rPr>
          <w:rFonts w:ascii="Calibri" w:hAnsi="Calibri" w:eastAsia="Calibri" w:cs="Calibri"/>
          <w:i/>
          <w:color w:val="000000"/>
          <w:spacing w:val="1"/>
          <w:sz w:val="20"/>
          <w:szCs w:val="20"/>
        </w:rPr>
        <w:t>amp</w:t>
      </w:r>
      <w:r>
        <w:rPr>
          <w:rFonts w:ascii="Calibri" w:hAnsi="Calibri" w:eastAsia="Calibri" w:cs="Calibri"/>
          <w:i/>
          <w:color w:val="000000"/>
          <w:sz w:val="20"/>
          <w:szCs w:val="20"/>
        </w:rPr>
        <w:t>le</w:t>
      </w:r>
      <w:r>
        <w:rPr>
          <w:rFonts w:ascii="Calibri" w:hAnsi="Calibri" w:eastAsia="Calibri" w:cs="Calibri"/>
          <w:i/>
          <w:color w:val="000000"/>
          <w:spacing w:val="-6"/>
          <w:sz w:val="20"/>
          <w:szCs w:val="20"/>
        </w:rPr>
        <w:t xml:space="preserve"> </w:t>
      </w:r>
      <w:r>
        <w:rPr>
          <w:rFonts w:ascii="Calibri" w:hAnsi="Calibri" w:eastAsia="Calibri" w:cs="Calibri"/>
          <w:i/>
          <w:color w:val="000000"/>
          <w:spacing w:val="-1"/>
          <w:sz w:val="20"/>
          <w:szCs w:val="20"/>
        </w:rPr>
        <w:t>fr</w:t>
      </w:r>
      <w:r>
        <w:rPr>
          <w:rFonts w:ascii="Calibri" w:hAnsi="Calibri" w:eastAsia="Calibri" w:cs="Calibri"/>
          <w:i/>
          <w:color w:val="000000"/>
          <w:spacing w:val="1"/>
          <w:sz w:val="20"/>
          <w:szCs w:val="20"/>
        </w:rPr>
        <w:t>o</w:t>
      </w:r>
      <w:r>
        <w:rPr>
          <w:rFonts w:ascii="Calibri" w:hAnsi="Calibri" w:eastAsia="Calibri" w:cs="Calibri"/>
          <w:i/>
          <w:color w:val="000000"/>
          <w:sz w:val="20"/>
          <w:szCs w:val="20"/>
        </w:rPr>
        <w:t>m</w:t>
      </w:r>
      <w:r>
        <w:rPr>
          <w:rFonts w:ascii="Calibri" w:hAnsi="Calibri" w:eastAsia="Calibri" w:cs="Calibri"/>
          <w:i/>
          <w:color w:val="000000"/>
          <w:spacing w:val="-4"/>
          <w:sz w:val="20"/>
          <w:szCs w:val="20"/>
        </w:rPr>
        <w:t xml:space="preserve"> </w:t>
      </w:r>
      <w:r>
        <w:rPr>
          <w:rFonts w:ascii="Calibri" w:hAnsi="Calibri" w:eastAsia="Calibri" w:cs="Calibri"/>
          <w:i/>
          <w:color w:val="000000"/>
          <w:sz w:val="20"/>
          <w:szCs w:val="20"/>
        </w:rPr>
        <w:t>Ukr</w:t>
      </w:r>
      <w:r>
        <w:rPr>
          <w:rFonts w:ascii="Calibri" w:hAnsi="Calibri" w:eastAsia="Calibri" w:cs="Calibri"/>
          <w:i/>
          <w:color w:val="000000"/>
          <w:spacing w:val="1"/>
          <w:sz w:val="20"/>
          <w:szCs w:val="20"/>
        </w:rPr>
        <w:t>a</w:t>
      </w:r>
      <w:r>
        <w:rPr>
          <w:rFonts w:ascii="Calibri" w:hAnsi="Calibri" w:eastAsia="Calibri" w:cs="Calibri"/>
          <w:i/>
          <w:color w:val="000000"/>
          <w:sz w:val="20"/>
          <w:szCs w:val="20"/>
        </w:rPr>
        <w:t>in</w:t>
      </w:r>
      <w:r>
        <w:rPr>
          <w:rFonts w:ascii="Calibri" w:hAnsi="Calibri" w:eastAsia="Calibri" w:cs="Calibri"/>
          <w:i/>
          <w:color w:val="000000"/>
          <w:spacing w:val="1"/>
          <w:sz w:val="20"/>
          <w:szCs w:val="20"/>
        </w:rPr>
        <w:t>e</w:t>
      </w:r>
      <w:r>
        <w:rPr>
          <w:rFonts w:ascii="Calibri" w:hAnsi="Calibri" w:eastAsia="Calibri" w:cs="Calibri"/>
          <w:i/>
          <w:color w:val="000000"/>
          <w:sz w:val="20"/>
          <w:szCs w:val="20"/>
        </w:rPr>
        <w:t>)</w:t>
      </w:r>
    </w:p>
    <w:p w:rsidR="00053E75" w:rsidRDefault="00BF1E13" w14:paraId="38578CB0" w14:textId="77777777">
      <w:pPr>
        <w:spacing w:after="0" w:line="266" w:lineRule="exact"/>
        <w:ind w:left="460" w:right="-20"/>
        <w:rPr>
          <w:rFonts w:ascii="Calibri" w:hAnsi="Calibri" w:eastAsia="Calibri" w:cs="Calibri"/>
        </w:rPr>
      </w:pPr>
      <w:r>
        <w:rPr>
          <w:rFonts w:ascii="Calibri" w:hAnsi="Calibri" w:eastAsia="Calibri" w:cs="Calibri"/>
          <w:b/>
          <w:bCs/>
          <w:spacing w:val="1"/>
          <w:position w:val="1"/>
        </w:rPr>
        <w:t>4</w:t>
      </w:r>
      <w:r>
        <w:rPr>
          <w:rFonts w:ascii="Calibri" w:hAnsi="Calibri" w:eastAsia="Calibri" w:cs="Calibri"/>
          <w:b/>
          <w:bCs/>
          <w:position w:val="1"/>
        </w:rPr>
        <w:t xml:space="preserve">.  </w:t>
      </w:r>
      <w:r>
        <w:rPr>
          <w:rFonts w:ascii="Calibri" w:hAnsi="Calibri" w:eastAsia="Calibri" w:cs="Calibri"/>
          <w:b/>
          <w:bCs/>
          <w:spacing w:val="40"/>
          <w:position w:val="1"/>
        </w:rPr>
        <w:t xml:space="preserve"> </w:t>
      </w:r>
      <w:r>
        <w:rPr>
          <w:rFonts w:ascii="Calibri" w:hAnsi="Calibri" w:eastAsia="Calibri" w:cs="Calibri"/>
          <w:b/>
          <w:bCs/>
          <w:color w:val="009FDC"/>
          <w:spacing w:val="1"/>
          <w:position w:val="1"/>
        </w:rPr>
        <w:t>I</w:t>
      </w:r>
      <w:r>
        <w:rPr>
          <w:rFonts w:ascii="Calibri" w:hAnsi="Calibri" w:eastAsia="Calibri" w:cs="Calibri"/>
          <w:b/>
          <w:bCs/>
          <w:color w:val="009FDC"/>
          <w:spacing w:val="-1"/>
          <w:position w:val="1"/>
        </w:rPr>
        <w:t>n</w:t>
      </w:r>
      <w:r>
        <w:rPr>
          <w:rFonts w:ascii="Calibri" w:hAnsi="Calibri" w:eastAsia="Calibri" w:cs="Calibri"/>
          <w:b/>
          <w:bCs/>
          <w:color w:val="009FDC"/>
          <w:position w:val="1"/>
        </w:rPr>
        <w:t>teg</w:t>
      </w:r>
      <w:r>
        <w:rPr>
          <w:rFonts w:ascii="Calibri" w:hAnsi="Calibri" w:eastAsia="Calibri" w:cs="Calibri"/>
          <w:b/>
          <w:bCs/>
          <w:color w:val="009FDC"/>
          <w:spacing w:val="1"/>
          <w:position w:val="1"/>
        </w:rPr>
        <w:t>r</w:t>
      </w:r>
      <w:r>
        <w:rPr>
          <w:rFonts w:ascii="Calibri" w:hAnsi="Calibri" w:eastAsia="Calibri" w:cs="Calibri"/>
          <w:b/>
          <w:bCs/>
          <w:color w:val="009FDC"/>
          <w:spacing w:val="-1"/>
          <w:position w:val="1"/>
        </w:rPr>
        <w:t>a</w:t>
      </w:r>
      <w:r>
        <w:rPr>
          <w:rFonts w:ascii="Calibri" w:hAnsi="Calibri" w:eastAsia="Calibri" w:cs="Calibri"/>
          <w:b/>
          <w:bCs/>
          <w:color w:val="009FDC"/>
          <w:spacing w:val="-2"/>
          <w:position w:val="1"/>
        </w:rPr>
        <w:t>t</w:t>
      </w:r>
      <w:r>
        <w:rPr>
          <w:rFonts w:ascii="Calibri" w:hAnsi="Calibri" w:eastAsia="Calibri" w:cs="Calibri"/>
          <w:b/>
          <w:bCs/>
          <w:color w:val="009FDC"/>
          <w:spacing w:val="1"/>
          <w:position w:val="1"/>
        </w:rPr>
        <w:t>i</w:t>
      </w:r>
      <w:r>
        <w:rPr>
          <w:rFonts w:ascii="Calibri" w:hAnsi="Calibri" w:eastAsia="Calibri" w:cs="Calibri"/>
          <w:b/>
          <w:bCs/>
          <w:color w:val="009FDC"/>
          <w:spacing w:val="-1"/>
          <w:position w:val="1"/>
        </w:rPr>
        <w:t>o</w:t>
      </w:r>
      <w:r>
        <w:rPr>
          <w:rFonts w:ascii="Calibri" w:hAnsi="Calibri" w:eastAsia="Calibri" w:cs="Calibri"/>
          <w:b/>
          <w:bCs/>
          <w:color w:val="009FDC"/>
          <w:position w:val="1"/>
        </w:rPr>
        <w:t>n</w:t>
      </w:r>
      <w:r>
        <w:rPr>
          <w:rFonts w:ascii="Calibri" w:hAnsi="Calibri" w:eastAsia="Calibri" w:cs="Calibri"/>
          <w:b/>
          <w:bCs/>
          <w:color w:val="009FDC"/>
          <w:spacing w:val="-1"/>
          <w:position w:val="1"/>
        </w:rPr>
        <w:t xml:space="preserve"> </w:t>
      </w:r>
      <w:r>
        <w:rPr>
          <w:rFonts w:ascii="Calibri" w:hAnsi="Calibri" w:eastAsia="Calibri" w:cs="Calibri"/>
          <w:b/>
          <w:bCs/>
          <w:color w:val="009FDC"/>
          <w:spacing w:val="1"/>
          <w:position w:val="1"/>
        </w:rPr>
        <w:t>i</w:t>
      </w:r>
      <w:r>
        <w:rPr>
          <w:rFonts w:ascii="Calibri" w:hAnsi="Calibri" w:eastAsia="Calibri" w:cs="Calibri"/>
          <w:b/>
          <w:bCs/>
          <w:color w:val="009FDC"/>
          <w:spacing w:val="-1"/>
          <w:position w:val="1"/>
        </w:rPr>
        <w:t>ndi</w:t>
      </w:r>
      <w:r>
        <w:rPr>
          <w:rFonts w:ascii="Calibri" w:hAnsi="Calibri" w:eastAsia="Calibri" w:cs="Calibri"/>
          <w:b/>
          <w:bCs/>
          <w:color w:val="009FDC"/>
          <w:spacing w:val="1"/>
          <w:position w:val="1"/>
        </w:rPr>
        <w:t>c</w:t>
      </w:r>
      <w:r>
        <w:rPr>
          <w:rFonts w:ascii="Calibri" w:hAnsi="Calibri" w:eastAsia="Calibri" w:cs="Calibri"/>
          <w:b/>
          <w:bCs/>
          <w:color w:val="009FDC"/>
          <w:spacing w:val="-1"/>
          <w:position w:val="1"/>
        </w:rPr>
        <w:t>a</w:t>
      </w:r>
      <w:r>
        <w:rPr>
          <w:rFonts w:ascii="Calibri" w:hAnsi="Calibri" w:eastAsia="Calibri" w:cs="Calibri"/>
          <w:b/>
          <w:bCs/>
          <w:color w:val="009FDC"/>
          <w:position w:val="1"/>
        </w:rPr>
        <w:t>t</w:t>
      </w:r>
      <w:r>
        <w:rPr>
          <w:rFonts w:ascii="Calibri" w:hAnsi="Calibri" w:eastAsia="Calibri" w:cs="Calibri"/>
          <w:b/>
          <w:bCs/>
          <w:color w:val="009FDC"/>
          <w:spacing w:val="-1"/>
          <w:position w:val="1"/>
        </w:rPr>
        <w:t>o</w:t>
      </w:r>
      <w:r>
        <w:rPr>
          <w:rFonts w:ascii="Calibri" w:hAnsi="Calibri" w:eastAsia="Calibri" w:cs="Calibri"/>
          <w:b/>
          <w:bCs/>
          <w:color w:val="009FDC"/>
          <w:spacing w:val="1"/>
          <w:position w:val="1"/>
        </w:rPr>
        <w:t>r</w:t>
      </w:r>
      <w:r>
        <w:rPr>
          <w:rFonts w:ascii="Calibri" w:hAnsi="Calibri" w:eastAsia="Calibri" w:cs="Calibri"/>
          <w:b/>
          <w:bCs/>
          <w:color w:val="009FDC"/>
          <w:position w:val="1"/>
        </w:rPr>
        <w:t>s:</w:t>
      </w:r>
      <w:r>
        <w:rPr>
          <w:rFonts w:ascii="Calibri" w:hAnsi="Calibri" w:eastAsia="Calibri" w:cs="Calibri"/>
          <w:b/>
          <w:bCs/>
          <w:color w:val="009FDC"/>
          <w:spacing w:val="1"/>
          <w:position w:val="1"/>
        </w:rPr>
        <w:t xml:space="preserve"> </w:t>
      </w:r>
      <w:r>
        <w:rPr>
          <w:rFonts w:ascii="Calibri" w:hAnsi="Calibri" w:eastAsia="Calibri" w:cs="Calibri"/>
          <w:color w:val="000000"/>
          <w:position w:val="1"/>
        </w:rPr>
        <w:t>an</w:t>
      </w:r>
      <w:r>
        <w:rPr>
          <w:rFonts w:ascii="Calibri" w:hAnsi="Calibri" w:eastAsia="Calibri" w:cs="Calibri"/>
          <w:color w:val="000000"/>
          <w:spacing w:val="-3"/>
          <w:position w:val="1"/>
        </w:rPr>
        <w:t xml:space="preserve"> </w:t>
      </w:r>
      <w:r>
        <w:rPr>
          <w:rFonts w:ascii="Calibri" w:hAnsi="Calibri" w:eastAsia="Calibri" w:cs="Calibri"/>
          <w:color w:val="000000"/>
          <w:spacing w:val="-2"/>
          <w:position w:val="1"/>
        </w:rPr>
        <w:t>i</w:t>
      </w:r>
      <w:r>
        <w:rPr>
          <w:rFonts w:ascii="Calibri" w:hAnsi="Calibri" w:eastAsia="Calibri" w:cs="Calibri"/>
          <w:color w:val="000000"/>
          <w:spacing w:val="-1"/>
          <w:position w:val="1"/>
        </w:rPr>
        <w:t>nd</w:t>
      </w:r>
      <w:r>
        <w:rPr>
          <w:rFonts w:ascii="Calibri" w:hAnsi="Calibri" w:eastAsia="Calibri" w:cs="Calibri"/>
          <w:color w:val="000000"/>
          <w:position w:val="1"/>
        </w:rPr>
        <w:t>icat</w:t>
      </w:r>
      <w:r>
        <w:rPr>
          <w:rFonts w:ascii="Calibri" w:hAnsi="Calibri" w:eastAsia="Calibri" w:cs="Calibri"/>
          <w:color w:val="000000"/>
          <w:spacing w:val="1"/>
          <w:position w:val="1"/>
        </w:rPr>
        <w:t>o</w:t>
      </w:r>
      <w:r>
        <w:rPr>
          <w:rFonts w:ascii="Calibri" w:hAnsi="Calibri" w:eastAsia="Calibri" w:cs="Calibri"/>
          <w:color w:val="000000"/>
          <w:position w:val="1"/>
        </w:rPr>
        <w:t>r</w:t>
      </w:r>
      <w:r>
        <w:rPr>
          <w:rFonts w:ascii="Calibri" w:hAnsi="Calibri" w:eastAsia="Calibri" w:cs="Calibri"/>
          <w:color w:val="000000"/>
          <w:spacing w:val="-1"/>
          <w:position w:val="1"/>
        </w:rPr>
        <w:t xml:space="preserve"> </w:t>
      </w:r>
      <w:r>
        <w:rPr>
          <w:rFonts w:ascii="Calibri" w:hAnsi="Calibri" w:eastAsia="Calibri" w:cs="Calibri"/>
          <w:color w:val="000000"/>
          <w:position w:val="1"/>
        </w:rPr>
        <w:t xml:space="preserve">to </w:t>
      </w:r>
      <w:r>
        <w:rPr>
          <w:rFonts w:ascii="Calibri" w:hAnsi="Calibri" w:eastAsia="Calibri" w:cs="Calibri"/>
          <w:color w:val="000000"/>
          <w:spacing w:val="-1"/>
          <w:position w:val="1"/>
        </w:rPr>
        <w:t>m</w:t>
      </w:r>
      <w:r>
        <w:rPr>
          <w:rFonts w:ascii="Calibri" w:hAnsi="Calibri" w:eastAsia="Calibri" w:cs="Calibri"/>
          <w:color w:val="000000"/>
          <w:spacing w:val="1"/>
          <w:position w:val="1"/>
        </w:rPr>
        <w:t>o</w:t>
      </w:r>
      <w:r>
        <w:rPr>
          <w:rFonts w:ascii="Calibri" w:hAnsi="Calibri" w:eastAsia="Calibri" w:cs="Calibri"/>
          <w:color w:val="000000"/>
          <w:spacing w:val="-1"/>
          <w:position w:val="1"/>
        </w:rPr>
        <w:t>n</w:t>
      </w:r>
      <w:r>
        <w:rPr>
          <w:rFonts w:ascii="Calibri" w:hAnsi="Calibri" w:eastAsia="Calibri" w:cs="Calibri"/>
          <w:color w:val="000000"/>
          <w:position w:val="1"/>
        </w:rPr>
        <w:t>i</w:t>
      </w:r>
      <w:r>
        <w:rPr>
          <w:rFonts w:ascii="Calibri" w:hAnsi="Calibri" w:eastAsia="Calibri" w:cs="Calibri"/>
          <w:color w:val="000000"/>
          <w:spacing w:val="-2"/>
          <w:position w:val="1"/>
        </w:rPr>
        <w:t>t</w:t>
      </w:r>
      <w:r>
        <w:rPr>
          <w:rFonts w:ascii="Calibri" w:hAnsi="Calibri" w:eastAsia="Calibri" w:cs="Calibri"/>
          <w:color w:val="000000"/>
          <w:spacing w:val="1"/>
          <w:position w:val="1"/>
        </w:rPr>
        <w:t>o</w:t>
      </w:r>
      <w:r>
        <w:rPr>
          <w:rFonts w:ascii="Calibri" w:hAnsi="Calibri" w:eastAsia="Calibri" w:cs="Calibri"/>
          <w:color w:val="000000"/>
          <w:position w:val="1"/>
        </w:rPr>
        <w:t>r t</w:t>
      </w:r>
      <w:r>
        <w:rPr>
          <w:rFonts w:ascii="Calibri" w:hAnsi="Calibri" w:eastAsia="Calibri" w:cs="Calibri"/>
          <w:color w:val="000000"/>
          <w:spacing w:val="-1"/>
          <w:position w:val="1"/>
        </w:rPr>
        <w:t>h</w:t>
      </w:r>
      <w:r>
        <w:rPr>
          <w:rFonts w:ascii="Calibri" w:hAnsi="Calibri" w:eastAsia="Calibri" w:cs="Calibri"/>
          <w:color w:val="000000"/>
          <w:position w:val="1"/>
        </w:rPr>
        <w:t xml:space="preserve">e </w:t>
      </w:r>
      <w:r>
        <w:rPr>
          <w:rFonts w:ascii="Calibri" w:hAnsi="Calibri" w:eastAsia="Calibri" w:cs="Calibri"/>
          <w:b/>
          <w:bCs/>
          <w:color w:val="000000"/>
          <w:spacing w:val="-1"/>
          <w:position w:val="1"/>
        </w:rPr>
        <w:t>e</w:t>
      </w:r>
      <w:r>
        <w:rPr>
          <w:rFonts w:ascii="Calibri" w:hAnsi="Calibri" w:eastAsia="Calibri" w:cs="Calibri"/>
          <w:b/>
          <w:bCs/>
          <w:color w:val="000000"/>
          <w:position w:val="1"/>
        </w:rPr>
        <w:t>x</w:t>
      </w:r>
      <w:r>
        <w:rPr>
          <w:rFonts w:ascii="Calibri" w:hAnsi="Calibri" w:eastAsia="Calibri" w:cs="Calibri"/>
          <w:b/>
          <w:bCs/>
          <w:color w:val="000000"/>
          <w:spacing w:val="-3"/>
          <w:position w:val="1"/>
        </w:rPr>
        <w:t>t</w:t>
      </w:r>
      <w:r>
        <w:rPr>
          <w:rFonts w:ascii="Calibri" w:hAnsi="Calibri" w:eastAsia="Calibri" w:cs="Calibri"/>
          <w:b/>
          <w:bCs/>
          <w:color w:val="000000"/>
          <w:spacing w:val="-1"/>
          <w:position w:val="1"/>
        </w:rPr>
        <w:t>en</w:t>
      </w:r>
      <w:r>
        <w:rPr>
          <w:rFonts w:ascii="Calibri" w:hAnsi="Calibri" w:eastAsia="Calibri" w:cs="Calibri"/>
          <w:b/>
          <w:bCs/>
          <w:color w:val="000000"/>
          <w:position w:val="1"/>
        </w:rPr>
        <w:t>t</w:t>
      </w:r>
      <w:r>
        <w:rPr>
          <w:rFonts w:ascii="Calibri" w:hAnsi="Calibri" w:eastAsia="Calibri" w:cs="Calibri"/>
          <w:b/>
          <w:bCs/>
          <w:color w:val="000000"/>
          <w:spacing w:val="1"/>
          <w:position w:val="1"/>
        </w:rPr>
        <w:t xml:space="preserve"> </w:t>
      </w:r>
      <w:r>
        <w:rPr>
          <w:rFonts w:ascii="Calibri" w:hAnsi="Calibri" w:eastAsia="Calibri" w:cs="Calibri"/>
          <w:b/>
          <w:bCs/>
          <w:color w:val="000000"/>
          <w:spacing w:val="-1"/>
          <w:position w:val="1"/>
        </w:rPr>
        <w:t>an</w:t>
      </w:r>
      <w:r>
        <w:rPr>
          <w:rFonts w:ascii="Calibri" w:hAnsi="Calibri" w:eastAsia="Calibri" w:cs="Calibri"/>
          <w:b/>
          <w:bCs/>
          <w:color w:val="000000"/>
          <w:position w:val="1"/>
        </w:rPr>
        <w:t>d</w:t>
      </w:r>
      <w:r>
        <w:rPr>
          <w:rFonts w:ascii="Calibri" w:hAnsi="Calibri" w:eastAsia="Calibri" w:cs="Calibri"/>
          <w:b/>
          <w:bCs/>
          <w:color w:val="000000"/>
          <w:spacing w:val="-1"/>
          <w:position w:val="1"/>
        </w:rPr>
        <w:t xml:space="preserve"> </w:t>
      </w:r>
      <w:r>
        <w:rPr>
          <w:rFonts w:ascii="Calibri" w:hAnsi="Calibri" w:eastAsia="Calibri" w:cs="Calibri"/>
          <w:b/>
          <w:bCs/>
          <w:color w:val="000000"/>
          <w:position w:val="1"/>
        </w:rPr>
        <w:t>q</w:t>
      </w:r>
      <w:r>
        <w:rPr>
          <w:rFonts w:ascii="Calibri" w:hAnsi="Calibri" w:eastAsia="Calibri" w:cs="Calibri"/>
          <w:b/>
          <w:bCs/>
          <w:color w:val="000000"/>
          <w:spacing w:val="-1"/>
          <w:position w:val="1"/>
        </w:rPr>
        <w:t>ua</w:t>
      </w:r>
      <w:r>
        <w:rPr>
          <w:rFonts w:ascii="Calibri" w:hAnsi="Calibri" w:eastAsia="Calibri" w:cs="Calibri"/>
          <w:b/>
          <w:bCs/>
          <w:color w:val="000000"/>
          <w:spacing w:val="1"/>
          <w:position w:val="1"/>
        </w:rPr>
        <w:t>li</w:t>
      </w:r>
      <w:r>
        <w:rPr>
          <w:rFonts w:ascii="Calibri" w:hAnsi="Calibri" w:eastAsia="Calibri" w:cs="Calibri"/>
          <w:b/>
          <w:bCs/>
          <w:color w:val="000000"/>
          <w:position w:val="1"/>
        </w:rPr>
        <w:t>ty</w:t>
      </w:r>
      <w:r>
        <w:rPr>
          <w:rFonts w:ascii="Calibri" w:hAnsi="Calibri" w:eastAsia="Calibri" w:cs="Calibri"/>
          <w:b/>
          <w:bCs/>
          <w:color w:val="000000"/>
          <w:spacing w:val="1"/>
          <w:position w:val="1"/>
        </w:rPr>
        <w:t xml:space="preserve"> </w:t>
      </w:r>
      <w:r>
        <w:rPr>
          <w:rFonts w:ascii="Calibri" w:hAnsi="Calibri" w:eastAsia="Calibri" w:cs="Calibri"/>
          <w:b/>
          <w:bCs/>
          <w:color w:val="000000"/>
          <w:spacing w:val="-1"/>
          <w:position w:val="1"/>
        </w:rPr>
        <w:t>o</w:t>
      </w:r>
      <w:r>
        <w:rPr>
          <w:rFonts w:ascii="Calibri" w:hAnsi="Calibri" w:eastAsia="Calibri" w:cs="Calibri"/>
          <w:b/>
          <w:bCs/>
          <w:color w:val="000000"/>
          <w:position w:val="1"/>
        </w:rPr>
        <w:t>f</w:t>
      </w:r>
      <w:r>
        <w:rPr>
          <w:rFonts w:ascii="Calibri" w:hAnsi="Calibri" w:eastAsia="Calibri" w:cs="Calibri"/>
          <w:b/>
          <w:bCs/>
          <w:color w:val="000000"/>
          <w:spacing w:val="-1"/>
          <w:position w:val="1"/>
        </w:rPr>
        <w:t xml:space="preserve"> </w:t>
      </w:r>
      <w:r>
        <w:rPr>
          <w:rFonts w:ascii="Calibri" w:hAnsi="Calibri" w:eastAsia="Calibri" w:cs="Calibri"/>
          <w:b/>
          <w:bCs/>
          <w:color w:val="000000"/>
          <w:spacing w:val="1"/>
          <w:position w:val="1"/>
        </w:rPr>
        <w:t>c</w:t>
      </w:r>
      <w:r>
        <w:rPr>
          <w:rFonts w:ascii="Calibri" w:hAnsi="Calibri" w:eastAsia="Calibri" w:cs="Calibri"/>
          <w:b/>
          <w:bCs/>
          <w:color w:val="000000"/>
          <w:spacing w:val="-1"/>
          <w:position w:val="1"/>
        </w:rPr>
        <w:t>o</w:t>
      </w:r>
      <w:r>
        <w:rPr>
          <w:rFonts w:ascii="Calibri" w:hAnsi="Calibri" w:eastAsia="Calibri" w:cs="Calibri"/>
          <w:b/>
          <w:bCs/>
          <w:color w:val="000000"/>
          <w:spacing w:val="1"/>
          <w:position w:val="1"/>
        </w:rPr>
        <w:t>ll</w:t>
      </w:r>
      <w:r>
        <w:rPr>
          <w:rFonts w:ascii="Calibri" w:hAnsi="Calibri" w:eastAsia="Calibri" w:cs="Calibri"/>
          <w:b/>
          <w:bCs/>
          <w:color w:val="000000"/>
          <w:spacing w:val="-1"/>
          <w:position w:val="1"/>
        </w:rPr>
        <w:t>abo</w:t>
      </w:r>
      <w:r>
        <w:rPr>
          <w:rFonts w:ascii="Calibri" w:hAnsi="Calibri" w:eastAsia="Calibri" w:cs="Calibri"/>
          <w:b/>
          <w:bCs/>
          <w:color w:val="000000"/>
          <w:spacing w:val="-2"/>
          <w:position w:val="1"/>
        </w:rPr>
        <w:t>r</w:t>
      </w:r>
      <w:r>
        <w:rPr>
          <w:rFonts w:ascii="Calibri" w:hAnsi="Calibri" w:eastAsia="Calibri" w:cs="Calibri"/>
          <w:b/>
          <w:bCs/>
          <w:color w:val="000000"/>
          <w:spacing w:val="-1"/>
          <w:position w:val="1"/>
        </w:rPr>
        <w:t>a</w:t>
      </w:r>
      <w:r>
        <w:rPr>
          <w:rFonts w:ascii="Calibri" w:hAnsi="Calibri" w:eastAsia="Calibri" w:cs="Calibri"/>
          <w:b/>
          <w:bCs/>
          <w:color w:val="000000"/>
          <w:position w:val="1"/>
        </w:rPr>
        <w:t>t</w:t>
      </w:r>
      <w:r>
        <w:rPr>
          <w:rFonts w:ascii="Calibri" w:hAnsi="Calibri" w:eastAsia="Calibri" w:cs="Calibri"/>
          <w:b/>
          <w:bCs/>
          <w:color w:val="000000"/>
          <w:spacing w:val="1"/>
          <w:position w:val="1"/>
        </w:rPr>
        <w:t>i</w:t>
      </w:r>
      <w:r>
        <w:rPr>
          <w:rFonts w:ascii="Calibri" w:hAnsi="Calibri" w:eastAsia="Calibri" w:cs="Calibri"/>
          <w:b/>
          <w:bCs/>
          <w:color w:val="000000"/>
          <w:spacing w:val="-1"/>
          <w:position w:val="1"/>
        </w:rPr>
        <w:t>o</w:t>
      </w:r>
      <w:r>
        <w:rPr>
          <w:rFonts w:ascii="Calibri" w:hAnsi="Calibri" w:eastAsia="Calibri" w:cs="Calibri"/>
          <w:b/>
          <w:bCs/>
          <w:color w:val="000000"/>
          <w:position w:val="1"/>
        </w:rPr>
        <w:t>n</w:t>
      </w:r>
      <w:r>
        <w:rPr>
          <w:rFonts w:ascii="Calibri" w:hAnsi="Calibri" w:eastAsia="Calibri" w:cs="Calibri"/>
          <w:b/>
          <w:bCs/>
          <w:color w:val="000000"/>
          <w:spacing w:val="1"/>
          <w:position w:val="1"/>
        </w:rPr>
        <w:t xml:space="preserve"> </w:t>
      </w:r>
      <w:r>
        <w:rPr>
          <w:rFonts w:ascii="Calibri" w:hAnsi="Calibri" w:eastAsia="Calibri" w:cs="Calibri"/>
          <w:color w:val="000000"/>
          <w:spacing w:val="-1"/>
          <w:position w:val="1"/>
        </w:rPr>
        <w:t>b</w:t>
      </w:r>
      <w:r>
        <w:rPr>
          <w:rFonts w:ascii="Calibri" w:hAnsi="Calibri" w:eastAsia="Calibri" w:cs="Calibri"/>
          <w:color w:val="000000"/>
          <w:position w:val="1"/>
        </w:rPr>
        <w:t>e</w:t>
      </w:r>
      <w:r>
        <w:rPr>
          <w:rFonts w:ascii="Calibri" w:hAnsi="Calibri" w:eastAsia="Calibri" w:cs="Calibri"/>
          <w:color w:val="000000"/>
          <w:spacing w:val="1"/>
          <w:position w:val="1"/>
        </w:rPr>
        <w:t>t</w:t>
      </w:r>
      <w:r>
        <w:rPr>
          <w:rFonts w:ascii="Calibri" w:hAnsi="Calibri" w:eastAsia="Calibri" w:cs="Calibri"/>
          <w:color w:val="000000"/>
          <w:spacing w:val="-2"/>
          <w:position w:val="1"/>
        </w:rPr>
        <w:t>w</w:t>
      </w:r>
      <w:r>
        <w:rPr>
          <w:rFonts w:ascii="Calibri" w:hAnsi="Calibri" w:eastAsia="Calibri" w:cs="Calibri"/>
          <w:color w:val="000000"/>
          <w:position w:val="1"/>
        </w:rPr>
        <w:t>e</w:t>
      </w:r>
      <w:r>
        <w:rPr>
          <w:rFonts w:ascii="Calibri" w:hAnsi="Calibri" w:eastAsia="Calibri" w:cs="Calibri"/>
          <w:color w:val="000000"/>
          <w:spacing w:val="1"/>
          <w:position w:val="1"/>
        </w:rPr>
        <w:t>e</w:t>
      </w:r>
      <w:r>
        <w:rPr>
          <w:rFonts w:ascii="Calibri" w:hAnsi="Calibri" w:eastAsia="Calibri" w:cs="Calibri"/>
          <w:color w:val="000000"/>
          <w:position w:val="1"/>
        </w:rPr>
        <w:t>n</w:t>
      </w:r>
      <w:r>
        <w:rPr>
          <w:rFonts w:ascii="Calibri" w:hAnsi="Calibri" w:eastAsia="Calibri" w:cs="Calibri"/>
          <w:color w:val="000000"/>
          <w:spacing w:val="-1"/>
          <w:position w:val="1"/>
        </w:rPr>
        <w:t xml:space="preserve"> </w:t>
      </w:r>
      <w:r>
        <w:rPr>
          <w:rFonts w:ascii="Calibri" w:hAnsi="Calibri" w:eastAsia="Calibri" w:cs="Calibri"/>
          <w:color w:val="000000"/>
          <w:spacing w:val="-2"/>
          <w:position w:val="1"/>
        </w:rPr>
        <w:t>C</w:t>
      </w:r>
      <w:r>
        <w:rPr>
          <w:rFonts w:ascii="Calibri" w:hAnsi="Calibri" w:eastAsia="Calibri" w:cs="Calibri"/>
          <w:color w:val="000000"/>
          <w:position w:val="1"/>
        </w:rPr>
        <w:t>P</w:t>
      </w:r>
      <w:r>
        <w:rPr>
          <w:rFonts w:ascii="Calibri" w:hAnsi="Calibri" w:eastAsia="Calibri" w:cs="Calibri"/>
          <w:color w:val="000000"/>
          <w:spacing w:val="1"/>
          <w:position w:val="1"/>
        </w:rPr>
        <w:t xml:space="preserve"> </w:t>
      </w:r>
      <w:r>
        <w:rPr>
          <w:rFonts w:ascii="Calibri" w:hAnsi="Calibri" w:eastAsia="Calibri" w:cs="Calibri"/>
          <w:color w:val="000000"/>
          <w:position w:val="1"/>
        </w:rPr>
        <w:t>and</w:t>
      </w:r>
    </w:p>
    <w:p w:rsidR="00053E75" w:rsidRDefault="00BF1E13" w14:paraId="11BD1E19" w14:textId="77777777">
      <w:pPr>
        <w:spacing w:before="22" w:after="0" w:line="240" w:lineRule="auto"/>
        <w:ind w:left="820" w:right="-20"/>
        <w:rPr>
          <w:rFonts w:ascii="Calibri" w:hAnsi="Calibri" w:eastAsia="Calibri" w:cs="Calibri"/>
        </w:rPr>
      </w:pPr>
      <w:r>
        <w:rPr>
          <w:rFonts w:ascii="Calibri" w:hAnsi="Calibri" w:eastAsia="Calibri" w:cs="Calibri"/>
        </w:rPr>
        <w:t>Ed</w:t>
      </w:r>
      <w:r>
        <w:rPr>
          <w:rFonts w:ascii="Calibri" w:hAnsi="Calibri" w:eastAsia="Calibri" w:cs="Calibri"/>
          <w:spacing w:val="-1"/>
        </w:rPr>
        <w:t>u</w:t>
      </w:r>
      <w:r>
        <w:rPr>
          <w:rFonts w:ascii="Calibri" w:hAnsi="Calibri" w:eastAsia="Calibri" w:cs="Calibri"/>
        </w:rPr>
        <w:t>cati</w:t>
      </w:r>
      <w:r>
        <w:rPr>
          <w:rFonts w:ascii="Calibri" w:hAnsi="Calibri" w:eastAsia="Calibri" w:cs="Calibri"/>
          <w:spacing w:val="1"/>
        </w:rPr>
        <w:t>o</w:t>
      </w:r>
      <w:r>
        <w:rPr>
          <w:rFonts w:ascii="Calibri" w:hAnsi="Calibri" w:eastAsia="Calibri" w:cs="Calibri"/>
        </w:rPr>
        <w:t>n</w:t>
      </w:r>
      <w:r>
        <w:rPr>
          <w:rFonts w:ascii="Calibri" w:hAnsi="Calibri" w:eastAsia="Calibri" w:cs="Calibri"/>
          <w:spacing w:val="-1"/>
        </w:rPr>
        <w:t xml:space="preserve"> </w:t>
      </w:r>
      <w:r>
        <w:rPr>
          <w:rFonts w:ascii="Calibri" w:hAnsi="Calibri" w:eastAsia="Calibri" w:cs="Calibri"/>
          <w:spacing w:val="-2"/>
        </w:rPr>
        <w:t>s</w:t>
      </w:r>
      <w:r>
        <w:rPr>
          <w:rFonts w:ascii="Calibri" w:hAnsi="Calibri" w:eastAsia="Calibri" w:cs="Calibri"/>
        </w:rPr>
        <w:t>ec</w:t>
      </w:r>
      <w:r>
        <w:rPr>
          <w:rFonts w:ascii="Calibri" w:hAnsi="Calibri" w:eastAsia="Calibri" w:cs="Calibri"/>
          <w:spacing w:val="-1"/>
        </w:rPr>
        <w:t>t</w:t>
      </w:r>
      <w:r>
        <w:rPr>
          <w:rFonts w:ascii="Calibri" w:hAnsi="Calibri" w:eastAsia="Calibri" w:cs="Calibri"/>
          <w:spacing w:val="1"/>
        </w:rPr>
        <w:t>o</w:t>
      </w:r>
      <w:r>
        <w:rPr>
          <w:rFonts w:ascii="Calibri" w:hAnsi="Calibri" w:eastAsia="Calibri" w:cs="Calibri"/>
        </w:rPr>
        <w:t>rs</w:t>
      </w:r>
      <w:r>
        <w:rPr>
          <w:rFonts w:ascii="Calibri" w:hAnsi="Calibri" w:eastAsia="Calibri" w:cs="Calibri"/>
          <w:spacing w:val="-2"/>
        </w:rPr>
        <w:t xml:space="preserve"> </w:t>
      </w:r>
      <w:r>
        <w:rPr>
          <w:rFonts w:ascii="Calibri" w:hAnsi="Calibri" w:eastAsia="Calibri" w:cs="Calibri"/>
        </w:rPr>
        <w:t>(s</w:t>
      </w:r>
      <w:r>
        <w:rPr>
          <w:rFonts w:ascii="Calibri" w:hAnsi="Calibri" w:eastAsia="Calibri" w:cs="Calibri"/>
          <w:spacing w:val="-2"/>
        </w:rPr>
        <w:t>e</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rPr>
        <w:t>al</w:t>
      </w:r>
      <w:r>
        <w:rPr>
          <w:rFonts w:ascii="Calibri" w:hAnsi="Calibri" w:eastAsia="Calibri" w:cs="Calibri"/>
          <w:spacing w:val="-3"/>
        </w:rPr>
        <w:t>s</w:t>
      </w:r>
      <w:r>
        <w:rPr>
          <w:rFonts w:ascii="Calibri" w:hAnsi="Calibri" w:eastAsia="Calibri" w:cs="Calibri"/>
        </w:rPr>
        <w:t xml:space="preserve">o </w:t>
      </w:r>
      <w:hyperlink r:id="rId10">
        <w:r>
          <w:rPr>
            <w:rFonts w:ascii="Calibri" w:hAnsi="Calibri" w:eastAsia="Calibri" w:cs="Calibri"/>
            <w:color w:val="0462C1"/>
            <w:u w:val="single" w:color="0462C1"/>
          </w:rPr>
          <w:t>A</w:t>
        </w:r>
        <w:r>
          <w:rPr>
            <w:rFonts w:ascii="Calibri" w:hAnsi="Calibri" w:eastAsia="Calibri" w:cs="Calibri"/>
            <w:color w:val="0462C1"/>
            <w:spacing w:val="-1"/>
            <w:u w:val="single" w:color="0462C1"/>
          </w:rPr>
          <w:t>nn</w:t>
        </w:r>
        <w:r>
          <w:rPr>
            <w:rFonts w:ascii="Calibri" w:hAnsi="Calibri" w:eastAsia="Calibri" w:cs="Calibri"/>
            <w:color w:val="0462C1"/>
            <w:u w:val="single" w:color="0462C1"/>
          </w:rPr>
          <w:t>ex</w:t>
        </w:r>
        <w:r>
          <w:rPr>
            <w:rFonts w:ascii="Calibri" w:hAnsi="Calibri" w:eastAsia="Calibri" w:cs="Calibri"/>
            <w:color w:val="0462C1"/>
            <w:spacing w:val="1"/>
            <w:u w:val="single" w:color="0462C1"/>
          </w:rPr>
          <w:t xml:space="preserve"> </w:t>
        </w:r>
        <w:r>
          <w:rPr>
            <w:rFonts w:ascii="Calibri" w:hAnsi="Calibri" w:eastAsia="Calibri" w:cs="Calibri"/>
            <w:color w:val="0462C1"/>
            <w:spacing w:val="-1"/>
            <w:u w:val="single" w:color="0462C1"/>
          </w:rPr>
          <w:t>1</w:t>
        </w:r>
        <w:r>
          <w:rPr>
            <w:rFonts w:ascii="Calibri" w:hAnsi="Calibri" w:eastAsia="Calibri" w:cs="Calibri"/>
            <w:color w:val="0462C1"/>
            <w:spacing w:val="1"/>
            <w:u w:val="single" w:color="0462C1"/>
          </w:rPr>
          <w:t>4</w:t>
        </w:r>
      </w:hyperlink>
      <w:r>
        <w:rPr>
          <w:rFonts w:ascii="Calibri" w:hAnsi="Calibri" w:eastAsia="Calibri" w:cs="Calibri"/>
          <w:color w:val="000000"/>
        </w:rPr>
        <w:t>)</w:t>
      </w:r>
    </w:p>
    <w:p w:rsidR="00053E75" w:rsidRDefault="00BF1E13" w14:paraId="1F38569D" w14:textId="77777777">
      <w:pPr>
        <w:spacing w:before="22" w:after="0" w:line="240" w:lineRule="auto"/>
        <w:ind w:left="460" w:right="-20"/>
        <w:rPr>
          <w:rFonts w:ascii="Calibri" w:hAnsi="Calibri" w:eastAsia="Calibri" w:cs="Calibri"/>
        </w:rPr>
      </w:pPr>
      <w:r>
        <w:rPr>
          <w:rFonts w:ascii="Calibri" w:hAnsi="Calibri" w:eastAsia="Calibri" w:cs="Calibri"/>
          <w:b/>
          <w:bCs/>
          <w:spacing w:val="1"/>
        </w:rPr>
        <w:t>5</w:t>
      </w:r>
      <w:r>
        <w:rPr>
          <w:rFonts w:ascii="Calibri" w:hAnsi="Calibri" w:eastAsia="Calibri" w:cs="Calibri"/>
          <w:b/>
          <w:bCs/>
        </w:rPr>
        <w:t xml:space="preserve">.  </w:t>
      </w:r>
      <w:r>
        <w:rPr>
          <w:rFonts w:ascii="Calibri" w:hAnsi="Calibri" w:eastAsia="Calibri" w:cs="Calibri"/>
          <w:b/>
          <w:bCs/>
          <w:spacing w:val="40"/>
        </w:rPr>
        <w:t xml:space="preserve"> </w:t>
      </w:r>
      <w:r>
        <w:rPr>
          <w:rFonts w:ascii="Calibri" w:hAnsi="Calibri" w:eastAsia="Calibri" w:cs="Calibri"/>
          <w:b/>
          <w:bCs/>
          <w:color w:val="009FDC"/>
        </w:rPr>
        <w:t>Fin</w:t>
      </w:r>
      <w:r>
        <w:rPr>
          <w:rFonts w:ascii="Calibri" w:hAnsi="Calibri" w:eastAsia="Calibri" w:cs="Calibri"/>
          <w:b/>
          <w:bCs/>
          <w:color w:val="009FDC"/>
          <w:spacing w:val="-2"/>
        </w:rPr>
        <w:t>a</w:t>
      </w:r>
      <w:r>
        <w:rPr>
          <w:rFonts w:ascii="Calibri" w:hAnsi="Calibri" w:eastAsia="Calibri" w:cs="Calibri"/>
          <w:b/>
          <w:bCs/>
          <w:color w:val="009FDC"/>
          <w:spacing w:val="1"/>
        </w:rPr>
        <w:t>l</w:t>
      </w:r>
      <w:r>
        <w:rPr>
          <w:rFonts w:ascii="Calibri" w:hAnsi="Calibri" w:eastAsia="Calibri" w:cs="Calibri"/>
          <w:b/>
          <w:bCs/>
          <w:color w:val="009FDC"/>
          <w:spacing w:val="-1"/>
        </w:rPr>
        <w:t>l</w:t>
      </w:r>
      <w:r>
        <w:rPr>
          <w:rFonts w:ascii="Calibri" w:hAnsi="Calibri" w:eastAsia="Calibri" w:cs="Calibri"/>
          <w:b/>
          <w:bCs/>
          <w:color w:val="009FDC"/>
          <w:spacing w:val="1"/>
        </w:rPr>
        <w:t>y</w:t>
      </w:r>
      <w:r>
        <w:rPr>
          <w:rFonts w:ascii="Calibri" w:hAnsi="Calibri" w:eastAsia="Calibri" w:cs="Calibri"/>
          <w:b/>
          <w:bCs/>
          <w:color w:val="009FDC"/>
        </w:rPr>
        <w:t>,</w:t>
      </w:r>
      <w:r>
        <w:rPr>
          <w:rFonts w:ascii="Calibri" w:hAnsi="Calibri" w:eastAsia="Calibri" w:cs="Calibri"/>
          <w:b/>
          <w:bCs/>
          <w:color w:val="009FDC"/>
          <w:spacing w:val="-1"/>
        </w:rPr>
        <w:t xml:space="preserve"> </w:t>
      </w:r>
      <w:r>
        <w:rPr>
          <w:rFonts w:ascii="Calibri" w:hAnsi="Calibri" w:eastAsia="Calibri" w:cs="Calibri"/>
          <w:b/>
          <w:bCs/>
          <w:color w:val="009FDC"/>
          <w:spacing w:val="1"/>
        </w:rPr>
        <w:t>Cr</w:t>
      </w:r>
      <w:r>
        <w:rPr>
          <w:rFonts w:ascii="Calibri" w:hAnsi="Calibri" w:eastAsia="Calibri" w:cs="Calibri"/>
          <w:b/>
          <w:bCs/>
          <w:color w:val="009FDC"/>
          <w:spacing w:val="-1"/>
        </w:rPr>
        <w:t>o</w:t>
      </w:r>
      <w:r>
        <w:rPr>
          <w:rFonts w:ascii="Calibri" w:hAnsi="Calibri" w:eastAsia="Calibri" w:cs="Calibri"/>
          <w:b/>
          <w:bCs/>
          <w:color w:val="009FDC"/>
          <w:spacing w:val="-2"/>
        </w:rPr>
        <w:t>s</w:t>
      </w:r>
      <w:r>
        <w:rPr>
          <w:rFonts w:ascii="Calibri" w:hAnsi="Calibri" w:eastAsia="Calibri" w:cs="Calibri"/>
          <w:b/>
          <w:bCs/>
          <w:color w:val="009FDC"/>
          <w:spacing w:val="1"/>
        </w:rPr>
        <w:t>s</w:t>
      </w:r>
      <w:r>
        <w:rPr>
          <w:rFonts w:ascii="Calibri" w:hAnsi="Calibri" w:eastAsia="Calibri" w:cs="Calibri"/>
          <w:b/>
          <w:bCs/>
          <w:color w:val="009FDC"/>
        </w:rPr>
        <w:t>-</w:t>
      </w:r>
      <w:r>
        <w:rPr>
          <w:rFonts w:ascii="Calibri" w:hAnsi="Calibri" w:eastAsia="Calibri" w:cs="Calibri"/>
          <w:b/>
          <w:bCs/>
          <w:color w:val="009FDC"/>
          <w:spacing w:val="1"/>
        </w:rPr>
        <w:t>S</w:t>
      </w:r>
      <w:r>
        <w:rPr>
          <w:rFonts w:ascii="Calibri" w:hAnsi="Calibri" w:eastAsia="Calibri" w:cs="Calibri"/>
          <w:b/>
          <w:bCs/>
          <w:color w:val="009FDC"/>
          <w:spacing w:val="-3"/>
        </w:rPr>
        <w:t>e</w:t>
      </w:r>
      <w:r>
        <w:rPr>
          <w:rFonts w:ascii="Calibri" w:hAnsi="Calibri" w:eastAsia="Calibri" w:cs="Calibri"/>
          <w:b/>
          <w:bCs/>
          <w:color w:val="009FDC"/>
          <w:spacing w:val="1"/>
        </w:rPr>
        <w:t>c</w:t>
      </w:r>
      <w:r>
        <w:rPr>
          <w:rFonts w:ascii="Calibri" w:hAnsi="Calibri" w:eastAsia="Calibri" w:cs="Calibri"/>
          <w:b/>
          <w:bCs/>
          <w:color w:val="009FDC"/>
        </w:rPr>
        <w:t>t</w:t>
      </w:r>
      <w:r>
        <w:rPr>
          <w:rFonts w:ascii="Calibri" w:hAnsi="Calibri" w:eastAsia="Calibri" w:cs="Calibri"/>
          <w:b/>
          <w:bCs/>
          <w:color w:val="009FDC"/>
          <w:spacing w:val="-1"/>
        </w:rPr>
        <w:t>o</w:t>
      </w:r>
      <w:r>
        <w:rPr>
          <w:rFonts w:ascii="Calibri" w:hAnsi="Calibri" w:eastAsia="Calibri" w:cs="Calibri"/>
          <w:b/>
          <w:bCs/>
          <w:color w:val="009FDC"/>
        </w:rPr>
        <w:t>r</w:t>
      </w:r>
      <w:r>
        <w:rPr>
          <w:rFonts w:ascii="Calibri" w:hAnsi="Calibri" w:eastAsia="Calibri" w:cs="Calibri"/>
          <w:b/>
          <w:bCs/>
          <w:color w:val="009FDC"/>
          <w:spacing w:val="-1"/>
        </w:rPr>
        <w:t xml:space="preserve"> </w:t>
      </w:r>
      <w:r>
        <w:rPr>
          <w:rFonts w:ascii="Calibri" w:hAnsi="Calibri" w:eastAsia="Calibri" w:cs="Calibri"/>
          <w:b/>
          <w:bCs/>
          <w:color w:val="009FDC"/>
        </w:rPr>
        <w:t>t</w:t>
      </w:r>
      <w:r>
        <w:rPr>
          <w:rFonts w:ascii="Calibri" w:hAnsi="Calibri" w:eastAsia="Calibri" w:cs="Calibri"/>
          <w:b/>
          <w:bCs/>
          <w:color w:val="009FDC"/>
          <w:spacing w:val="-1"/>
        </w:rPr>
        <w:t>a</w:t>
      </w:r>
      <w:r>
        <w:rPr>
          <w:rFonts w:ascii="Calibri" w:hAnsi="Calibri" w:eastAsia="Calibri" w:cs="Calibri"/>
          <w:b/>
          <w:bCs/>
          <w:color w:val="009FDC"/>
          <w:spacing w:val="1"/>
        </w:rPr>
        <w:t>g</w:t>
      </w:r>
      <w:r>
        <w:rPr>
          <w:rFonts w:ascii="Calibri" w:hAnsi="Calibri" w:eastAsia="Calibri" w:cs="Calibri"/>
          <w:b/>
          <w:bCs/>
          <w:color w:val="009FDC"/>
          <w:spacing w:val="-2"/>
        </w:rPr>
        <w:t>g</w:t>
      </w:r>
      <w:r>
        <w:rPr>
          <w:rFonts w:ascii="Calibri" w:hAnsi="Calibri" w:eastAsia="Calibri" w:cs="Calibri"/>
          <w:b/>
          <w:bCs/>
          <w:color w:val="009FDC"/>
          <w:spacing w:val="1"/>
        </w:rPr>
        <w:t>i</w:t>
      </w:r>
      <w:r>
        <w:rPr>
          <w:rFonts w:ascii="Calibri" w:hAnsi="Calibri" w:eastAsia="Calibri" w:cs="Calibri"/>
          <w:b/>
          <w:bCs/>
          <w:color w:val="009FDC"/>
          <w:spacing w:val="-3"/>
        </w:rPr>
        <w:t>n</w:t>
      </w:r>
      <w:r>
        <w:rPr>
          <w:rFonts w:ascii="Calibri" w:hAnsi="Calibri" w:eastAsia="Calibri" w:cs="Calibri"/>
          <w:b/>
          <w:bCs/>
          <w:color w:val="009FDC"/>
        </w:rPr>
        <w:t>g</w:t>
      </w:r>
      <w:r>
        <w:rPr>
          <w:rFonts w:ascii="Calibri" w:hAnsi="Calibri" w:eastAsia="Calibri" w:cs="Calibri"/>
          <w:b/>
          <w:bCs/>
          <w:color w:val="009FDC"/>
          <w:spacing w:val="4"/>
        </w:rPr>
        <w:t xml:space="preserve"> </w:t>
      </w:r>
      <w:r>
        <w:rPr>
          <w:rFonts w:ascii="Calibri" w:hAnsi="Calibri" w:eastAsia="Calibri" w:cs="Calibri"/>
          <w:b/>
          <w:bCs/>
          <w:color w:val="009FDC"/>
          <w:spacing w:val="1"/>
        </w:rPr>
        <w:t>c</w:t>
      </w:r>
      <w:r>
        <w:rPr>
          <w:rFonts w:ascii="Calibri" w:hAnsi="Calibri" w:eastAsia="Calibri" w:cs="Calibri"/>
          <w:b/>
          <w:bCs/>
          <w:color w:val="009FDC"/>
          <w:spacing w:val="-1"/>
        </w:rPr>
        <w:t>a</w:t>
      </w:r>
      <w:r>
        <w:rPr>
          <w:rFonts w:ascii="Calibri" w:hAnsi="Calibri" w:eastAsia="Calibri" w:cs="Calibri"/>
          <w:b/>
          <w:bCs/>
          <w:color w:val="009FDC"/>
        </w:rPr>
        <w:t>n</w:t>
      </w:r>
      <w:r>
        <w:rPr>
          <w:rFonts w:ascii="Calibri" w:hAnsi="Calibri" w:eastAsia="Calibri" w:cs="Calibri"/>
          <w:b/>
          <w:bCs/>
          <w:color w:val="009FDC"/>
          <w:spacing w:val="-1"/>
        </w:rPr>
        <w:t xml:space="preserve"> </w:t>
      </w:r>
      <w:r>
        <w:rPr>
          <w:rFonts w:ascii="Calibri" w:hAnsi="Calibri" w:eastAsia="Calibri" w:cs="Calibri"/>
          <w:b/>
          <w:bCs/>
          <w:color w:val="009FDC"/>
        </w:rPr>
        <w:t>be</w:t>
      </w:r>
      <w:r>
        <w:rPr>
          <w:rFonts w:ascii="Calibri" w:hAnsi="Calibri" w:eastAsia="Calibri" w:cs="Calibri"/>
          <w:b/>
          <w:bCs/>
          <w:color w:val="009FDC"/>
          <w:spacing w:val="-1"/>
        </w:rPr>
        <w:t xml:space="preserve"> </w:t>
      </w:r>
      <w:r>
        <w:rPr>
          <w:rFonts w:ascii="Calibri" w:hAnsi="Calibri" w:eastAsia="Calibri" w:cs="Calibri"/>
          <w:b/>
          <w:bCs/>
          <w:color w:val="009FDC"/>
        </w:rPr>
        <w:t>a</w:t>
      </w:r>
      <w:r>
        <w:rPr>
          <w:rFonts w:ascii="Calibri" w:hAnsi="Calibri" w:eastAsia="Calibri" w:cs="Calibri"/>
          <w:b/>
          <w:bCs/>
          <w:color w:val="009FDC"/>
          <w:spacing w:val="-1"/>
        </w:rPr>
        <w:t>ppl</w:t>
      </w:r>
      <w:r>
        <w:rPr>
          <w:rFonts w:ascii="Calibri" w:hAnsi="Calibri" w:eastAsia="Calibri" w:cs="Calibri"/>
          <w:b/>
          <w:bCs/>
          <w:color w:val="009FDC"/>
          <w:spacing w:val="1"/>
        </w:rPr>
        <w:t>i</w:t>
      </w:r>
      <w:r>
        <w:rPr>
          <w:rFonts w:ascii="Calibri" w:hAnsi="Calibri" w:eastAsia="Calibri" w:cs="Calibri"/>
          <w:b/>
          <w:bCs/>
          <w:color w:val="009FDC"/>
          <w:spacing w:val="-1"/>
        </w:rPr>
        <w:t>e</w:t>
      </w:r>
      <w:r>
        <w:rPr>
          <w:rFonts w:ascii="Calibri" w:hAnsi="Calibri" w:eastAsia="Calibri" w:cs="Calibri"/>
          <w:b/>
          <w:bCs/>
          <w:color w:val="009FDC"/>
        </w:rPr>
        <w:t>d</w:t>
      </w:r>
      <w:r>
        <w:rPr>
          <w:rFonts w:ascii="Calibri" w:hAnsi="Calibri" w:eastAsia="Calibri" w:cs="Calibri"/>
          <w:b/>
          <w:bCs/>
          <w:color w:val="009FDC"/>
          <w:spacing w:val="-1"/>
        </w:rPr>
        <w:t xml:space="preserve"> </w:t>
      </w:r>
      <w:r>
        <w:rPr>
          <w:rFonts w:ascii="Calibri" w:hAnsi="Calibri" w:eastAsia="Calibri" w:cs="Calibri"/>
          <w:b/>
          <w:bCs/>
          <w:color w:val="009FDC"/>
          <w:spacing w:val="1"/>
        </w:rPr>
        <w:t>(</w:t>
      </w:r>
      <w:r>
        <w:rPr>
          <w:rFonts w:ascii="Calibri" w:hAnsi="Calibri" w:eastAsia="Calibri" w:cs="Calibri"/>
          <w:b/>
          <w:bCs/>
          <w:color w:val="009FDC"/>
        </w:rPr>
        <w:t>s</w:t>
      </w:r>
      <w:r>
        <w:rPr>
          <w:rFonts w:ascii="Calibri" w:hAnsi="Calibri" w:eastAsia="Calibri" w:cs="Calibri"/>
          <w:b/>
          <w:bCs/>
          <w:color w:val="009FDC"/>
          <w:spacing w:val="-1"/>
        </w:rPr>
        <w:t>e</w:t>
      </w:r>
      <w:r>
        <w:rPr>
          <w:rFonts w:ascii="Calibri" w:hAnsi="Calibri" w:eastAsia="Calibri" w:cs="Calibri"/>
          <w:b/>
          <w:bCs/>
          <w:color w:val="009FDC"/>
        </w:rPr>
        <w:t>e</w:t>
      </w:r>
      <w:r>
        <w:rPr>
          <w:rFonts w:ascii="Calibri" w:hAnsi="Calibri" w:eastAsia="Calibri" w:cs="Calibri"/>
          <w:b/>
          <w:bCs/>
          <w:color w:val="009FDC"/>
          <w:spacing w:val="1"/>
        </w:rPr>
        <w:t xml:space="preserve"> </w:t>
      </w:r>
      <w:r>
        <w:rPr>
          <w:rFonts w:ascii="Calibri" w:hAnsi="Calibri" w:eastAsia="Calibri" w:cs="Calibri"/>
          <w:b/>
          <w:bCs/>
          <w:color w:val="009FDC"/>
          <w:spacing w:val="-1"/>
        </w:rPr>
        <w:t>be</w:t>
      </w:r>
      <w:r>
        <w:rPr>
          <w:rFonts w:ascii="Calibri" w:hAnsi="Calibri" w:eastAsia="Calibri" w:cs="Calibri"/>
          <w:b/>
          <w:bCs/>
          <w:color w:val="009FDC"/>
          <w:spacing w:val="1"/>
        </w:rPr>
        <w:t>l</w:t>
      </w:r>
      <w:r>
        <w:rPr>
          <w:rFonts w:ascii="Calibri" w:hAnsi="Calibri" w:eastAsia="Calibri" w:cs="Calibri"/>
          <w:b/>
          <w:bCs/>
          <w:color w:val="009FDC"/>
          <w:spacing w:val="-3"/>
        </w:rPr>
        <w:t>o</w:t>
      </w:r>
      <w:r>
        <w:rPr>
          <w:rFonts w:ascii="Calibri" w:hAnsi="Calibri" w:eastAsia="Calibri" w:cs="Calibri"/>
          <w:b/>
          <w:bCs/>
          <w:color w:val="009FDC"/>
          <w:spacing w:val="2"/>
        </w:rPr>
        <w:t>w</w:t>
      </w:r>
      <w:r>
        <w:rPr>
          <w:rFonts w:ascii="Calibri" w:hAnsi="Calibri" w:eastAsia="Calibri" w:cs="Calibri"/>
          <w:b/>
          <w:bCs/>
          <w:color w:val="009FDC"/>
        </w:rPr>
        <w:t>)</w:t>
      </w:r>
    </w:p>
    <w:p w:rsidR="00053E75" w:rsidRDefault="00053E75" w14:paraId="4F5F7AFC" w14:textId="77777777">
      <w:pPr>
        <w:spacing w:after="0"/>
        <w:sectPr w:rsidR="00053E75">
          <w:pgSz w:w="12240" w:h="15840" w:orient="portrait"/>
          <w:pgMar w:top="820" w:right="60" w:bottom="280" w:left="620" w:header="90" w:footer="0" w:gutter="0"/>
          <w:cols w:space="720"/>
        </w:sectPr>
      </w:pPr>
    </w:p>
    <w:p w:rsidR="00053E75" w:rsidRDefault="00BF1E13" w14:paraId="1CFDE6FF" w14:textId="77777777">
      <w:pPr>
        <w:spacing w:before="17" w:after="0" w:line="240" w:lineRule="auto"/>
        <w:ind w:left="100" w:right="-20"/>
        <w:rPr>
          <w:rFonts w:ascii="Calibri" w:hAnsi="Calibri" w:eastAsia="Calibri" w:cs="Calibri"/>
        </w:rPr>
      </w:pPr>
      <w:r>
        <w:rPr>
          <w:rFonts w:ascii="Calibri" w:hAnsi="Calibri" w:eastAsia="Calibri" w:cs="Calibri"/>
          <w:b/>
          <w:bCs/>
          <w:spacing w:val="1"/>
        </w:rPr>
        <w:lastRenderedPageBreak/>
        <w:t>T</w:t>
      </w:r>
      <w:r>
        <w:rPr>
          <w:rFonts w:ascii="Calibri" w:hAnsi="Calibri" w:eastAsia="Calibri" w:cs="Calibri"/>
          <w:b/>
          <w:bCs/>
          <w:spacing w:val="-1"/>
        </w:rPr>
        <w:t>he</w:t>
      </w:r>
      <w:r>
        <w:rPr>
          <w:rFonts w:ascii="Calibri" w:hAnsi="Calibri" w:eastAsia="Calibri" w:cs="Calibri"/>
          <w:b/>
          <w:bCs/>
        </w:rPr>
        <w:t>se</w:t>
      </w:r>
      <w:r>
        <w:rPr>
          <w:rFonts w:ascii="Calibri" w:hAnsi="Calibri" w:eastAsia="Calibri" w:cs="Calibri"/>
          <w:b/>
          <w:bCs/>
          <w:spacing w:val="-1"/>
        </w:rPr>
        <w:t xml:space="preserve"> op</w:t>
      </w:r>
      <w:r>
        <w:rPr>
          <w:rFonts w:ascii="Calibri" w:hAnsi="Calibri" w:eastAsia="Calibri" w:cs="Calibri"/>
          <w:b/>
          <w:bCs/>
        </w:rPr>
        <w:t>t</w:t>
      </w:r>
      <w:r>
        <w:rPr>
          <w:rFonts w:ascii="Calibri" w:hAnsi="Calibri" w:eastAsia="Calibri" w:cs="Calibri"/>
          <w:b/>
          <w:bCs/>
          <w:spacing w:val="1"/>
        </w:rPr>
        <w:t>i</w:t>
      </w:r>
      <w:r>
        <w:rPr>
          <w:rFonts w:ascii="Calibri" w:hAnsi="Calibri" w:eastAsia="Calibri" w:cs="Calibri"/>
          <w:b/>
          <w:bCs/>
          <w:spacing w:val="-1"/>
        </w:rPr>
        <w:t>on</w:t>
      </w:r>
      <w:r>
        <w:rPr>
          <w:rFonts w:ascii="Calibri" w:hAnsi="Calibri" w:eastAsia="Calibri" w:cs="Calibri"/>
          <w:b/>
          <w:bCs/>
        </w:rPr>
        <w:t>s</w:t>
      </w:r>
      <w:r>
        <w:rPr>
          <w:rFonts w:ascii="Calibri" w:hAnsi="Calibri" w:eastAsia="Calibri" w:cs="Calibri"/>
          <w:b/>
          <w:bCs/>
          <w:spacing w:val="1"/>
        </w:rPr>
        <w:t xml:space="preserve"> </w:t>
      </w:r>
      <w:r>
        <w:rPr>
          <w:rFonts w:ascii="Calibri" w:hAnsi="Calibri" w:eastAsia="Calibri" w:cs="Calibri"/>
          <w:b/>
          <w:bCs/>
        </w:rPr>
        <w:t>f</w:t>
      </w:r>
      <w:r>
        <w:rPr>
          <w:rFonts w:ascii="Calibri" w:hAnsi="Calibri" w:eastAsia="Calibri" w:cs="Calibri"/>
          <w:b/>
          <w:bCs/>
          <w:spacing w:val="-1"/>
        </w:rPr>
        <w:t>o</w:t>
      </w:r>
      <w:r>
        <w:rPr>
          <w:rFonts w:ascii="Calibri" w:hAnsi="Calibri" w:eastAsia="Calibri" w:cs="Calibri"/>
          <w:b/>
          <w:bCs/>
        </w:rPr>
        <w:t>r</w:t>
      </w:r>
      <w:r>
        <w:rPr>
          <w:rFonts w:ascii="Calibri" w:hAnsi="Calibri" w:eastAsia="Calibri" w:cs="Calibri"/>
          <w:b/>
          <w:bCs/>
          <w:spacing w:val="-1"/>
        </w:rPr>
        <w:t xml:space="preserve"> </w:t>
      </w:r>
      <w:r>
        <w:rPr>
          <w:rFonts w:ascii="Calibri" w:hAnsi="Calibri" w:eastAsia="Calibri" w:cs="Calibri"/>
          <w:b/>
          <w:bCs/>
          <w:spacing w:val="1"/>
        </w:rPr>
        <w:t>i</w:t>
      </w:r>
      <w:r>
        <w:rPr>
          <w:rFonts w:ascii="Calibri" w:hAnsi="Calibri" w:eastAsia="Calibri" w:cs="Calibri"/>
          <w:b/>
          <w:bCs/>
          <w:spacing w:val="-1"/>
        </w:rPr>
        <w:t>ndi</w:t>
      </w:r>
      <w:r>
        <w:rPr>
          <w:rFonts w:ascii="Calibri" w:hAnsi="Calibri" w:eastAsia="Calibri" w:cs="Calibri"/>
          <w:b/>
          <w:bCs/>
          <w:spacing w:val="1"/>
        </w:rPr>
        <w:t>c</w:t>
      </w:r>
      <w:r>
        <w:rPr>
          <w:rFonts w:ascii="Calibri" w:hAnsi="Calibri" w:eastAsia="Calibri" w:cs="Calibri"/>
          <w:b/>
          <w:bCs/>
          <w:spacing w:val="-1"/>
        </w:rPr>
        <w:t>a</w:t>
      </w:r>
      <w:r>
        <w:rPr>
          <w:rFonts w:ascii="Calibri" w:hAnsi="Calibri" w:eastAsia="Calibri" w:cs="Calibri"/>
          <w:b/>
          <w:bCs/>
        </w:rPr>
        <w:t>t</w:t>
      </w:r>
      <w:r>
        <w:rPr>
          <w:rFonts w:ascii="Calibri" w:hAnsi="Calibri" w:eastAsia="Calibri" w:cs="Calibri"/>
          <w:b/>
          <w:bCs/>
          <w:spacing w:val="-3"/>
        </w:rPr>
        <w:t>o</w:t>
      </w:r>
      <w:r>
        <w:rPr>
          <w:rFonts w:ascii="Calibri" w:hAnsi="Calibri" w:eastAsia="Calibri" w:cs="Calibri"/>
          <w:b/>
          <w:bCs/>
        </w:rPr>
        <w:t>r</w:t>
      </w:r>
      <w:r>
        <w:rPr>
          <w:rFonts w:ascii="Calibri" w:hAnsi="Calibri" w:eastAsia="Calibri" w:cs="Calibri"/>
          <w:b/>
          <w:bCs/>
          <w:spacing w:val="3"/>
        </w:rPr>
        <w:t xml:space="preserve"> </w:t>
      </w:r>
      <w:r>
        <w:rPr>
          <w:rFonts w:ascii="Calibri" w:hAnsi="Calibri" w:eastAsia="Calibri" w:cs="Calibri"/>
          <w:b/>
          <w:bCs/>
          <w:spacing w:val="-1"/>
        </w:rPr>
        <w:t>a</w:t>
      </w:r>
      <w:r>
        <w:rPr>
          <w:rFonts w:ascii="Calibri" w:hAnsi="Calibri" w:eastAsia="Calibri" w:cs="Calibri"/>
          <w:b/>
          <w:bCs/>
          <w:spacing w:val="1"/>
        </w:rPr>
        <w:t>rr</w:t>
      </w:r>
      <w:r>
        <w:rPr>
          <w:rFonts w:ascii="Calibri" w:hAnsi="Calibri" w:eastAsia="Calibri" w:cs="Calibri"/>
          <w:b/>
          <w:bCs/>
          <w:spacing w:val="-1"/>
        </w:rPr>
        <w:t>an</w:t>
      </w:r>
      <w:r>
        <w:rPr>
          <w:rFonts w:ascii="Calibri" w:hAnsi="Calibri" w:eastAsia="Calibri" w:cs="Calibri"/>
          <w:b/>
          <w:bCs/>
          <w:spacing w:val="1"/>
        </w:rPr>
        <w:t>g</w:t>
      </w:r>
      <w:r>
        <w:rPr>
          <w:rFonts w:ascii="Calibri" w:hAnsi="Calibri" w:eastAsia="Calibri" w:cs="Calibri"/>
          <w:b/>
          <w:bCs/>
          <w:spacing w:val="-3"/>
        </w:rPr>
        <w:t>e</w:t>
      </w:r>
      <w:r>
        <w:rPr>
          <w:rFonts w:ascii="Calibri" w:hAnsi="Calibri" w:eastAsia="Calibri" w:cs="Calibri"/>
          <w:b/>
          <w:bCs/>
        </w:rPr>
        <w:t>me</w:t>
      </w:r>
      <w:r>
        <w:rPr>
          <w:rFonts w:ascii="Calibri" w:hAnsi="Calibri" w:eastAsia="Calibri" w:cs="Calibri"/>
          <w:b/>
          <w:bCs/>
          <w:spacing w:val="-1"/>
        </w:rPr>
        <w:t>n</w:t>
      </w:r>
      <w:r>
        <w:rPr>
          <w:rFonts w:ascii="Calibri" w:hAnsi="Calibri" w:eastAsia="Calibri" w:cs="Calibri"/>
          <w:b/>
          <w:bCs/>
        </w:rPr>
        <w:t>ts</w:t>
      </w:r>
      <w:r>
        <w:rPr>
          <w:rFonts w:ascii="Calibri" w:hAnsi="Calibri" w:eastAsia="Calibri" w:cs="Calibri"/>
          <w:b/>
          <w:bCs/>
          <w:spacing w:val="1"/>
        </w:rPr>
        <w:t xml:space="preserve"> </w:t>
      </w:r>
      <w:r>
        <w:rPr>
          <w:rFonts w:ascii="Calibri" w:hAnsi="Calibri" w:eastAsia="Calibri" w:cs="Calibri"/>
          <w:b/>
          <w:bCs/>
        </w:rPr>
        <w:t xml:space="preserve">are </w:t>
      </w:r>
      <w:r>
        <w:rPr>
          <w:rFonts w:ascii="Calibri" w:hAnsi="Calibri" w:eastAsia="Calibri" w:cs="Calibri"/>
          <w:b/>
          <w:bCs/>
          <w:spacing w:val="-1"/>
        </w:rPr>
        <w:t>appl</w:t>
      </w:r>
      <w:r>
        <w:rPr>
          <w:rFonts w:ascii="Calibri" w:hAnsi="Calibri" w:eastAsia="Calibri" w:cs="Calibri"/>
          <w:b/>
          <w:bCs/>
          <w:spacing w:val="1"/>
        </w:rPr>
        <w:t>i</w:t>
      </w:r>
      <w:r>
        <w:rPr>
          <w:rFonts w:ascii="Calibri" w:hAnsi="Calibri" w:eastAsia="Calibri" w:cs="Calibri"/>
          <w:b/>
          <w:bCs/>
          <w:spacing w:val="-3"/>
        </w:rPr>
        <w:t>e</w:t>
      </w:r>
      <w:r>
        <w:rPr>
          <w:rFonts w:ascii="Calibri" w:hAnsi="Calibri" w:eastAsia="Calibri" w:cs="Calibri"/>
          <w:b/>
          <w:bCs/>
        </w:rPr>
        <w:t>d</w:t>
      </w:r>
      <w:r>
        <w:rPr>
          <w:rFonts w:ascii="Calibri" w:hAnsi="Calibri" w:eastAsia="Calibri" w:cs="Calibri"/>
          <w:b/>
          <w:bCs/>
          <w:spacing w:val="-1"/>
        </w:rPr>
        <w:t xml:space="preserve"> </w:t>
      </w:r>
      <w:r>
        <w:rPr>
          <w:rFonts w:ascii="Calibri" w:hAnsi="Calibri" w:eastAsia="Calibri" w:cs="Calibri"/>
          <w:b/>
          <w:bCs/>
          <w:spacing w:val="1"/>
        </w:rPr>
        <w:t>t</w:t>
      </w:r>
      <w:r>
        <w:rPr>
          <w:rFonts w:ascii="Calibri" w:hAnsi="Calibri" w:eastAsia="Calibri" w:cs="Calibri"/>
          <w:b/>
          <w:bCs/>
        </w:rPr>
        <w:t>o</w:t>
      </w:r>
      <w:r>
        <w:rPr>
          <w:rFonts w:ascii="Calibri" w:hAnsi="Calibri" w:eastAsia="Calibri" w:cs="Calibri"/>
          <w:b/>
          <w:bCs/>
          <w:spacing w:val="-1"/>
        </w:rPr>
        <w:t xml:space="preserve"> </w:t>
      </w:r>
      <w:r>
        <w:rPr>
          <w:rFonts w:ascii="Calibri" w:hAnsi="Calibri" w:eastAsia="Calibri" w:cs="Calibri"/>
          <w:b/>
          <w:bCs/>
        </w:rPr>
        <w:t>key</w:t>
      </w:r>
      <w:r>
        <w:rPr>
          <w:rFonts w:ascii="Calibri" w:hAnsi="Calibri" w:eastAsia="Calibri" w:cs="Calibri"/>
          <w:b/>
          <w:bCs/>
          <w:spacing w:val="-1"/>
        </w:rPr>
        <w:t xml:space="preserve"> </w:t>
      </w:r>
      <w:r>
        <w:rPr>
          <w:rFonts w:ascii="Calibri" w:hAnsi="Calibri" w:eastAsia="Calibri" w:cs="Calibri"/>
          <w:b/>
          <w:bCs/>
          <w:spacing w:val="1"/>
        </w:rPr>
        <w:t>c</w:t>
      </w:r>
      <w:r>
        <w:rPr>
          <w:rFonts w:ascii="Calibri" w:hAnsi="Calibri" w:eastAsia="Calibri" w:cs="Calibri"/>
          <w:b/>
          <w:bCs/>
          <w:spacing w:val="-1"/>
        </w:rPr>
        <w:t>o</w:t>
      </w:r>
      <w:r>
        <w:rPr>
          <w:rFonts w:ascii="Calibri" w:hAnsi="Calibri" w:eastAsia="Calibri" w:cs="Calibri"/>
          <w:b/>
          <w:bCs/>
        </w:rPr>
        <w:t>mm</w:t>
      </w:r>
      <w:r>
        <w:rPr>
          <w:rFonts w:ascii="Calibri" w:hAnsi="Calibri" w:eastAsia="Calibri" w:cs="Calibri"/>
          <w:b/>
          <w:bCs/>
          <w:spacing w:val="-1"/>
        </w:rPr>
        <w:t>o</w:t>
      </w:r>
      <w:r>
        <w:rPr>
          <w:rFonts w:ascii="Calibri" w:hAnsi="Calibri" w:eastAsia="Calibri" w:cs="Calibri"/>
          <w:b/>
          <w:bCs/>
        </w:rPr>
        <w:t>n</w:t>
      </w:r>
      <w:r>
        <w:rPr>
          <w:rFonts w:ascii="Calibri" w:hAnsi="Calibri" w:eastAsia="Calibri" w:cs="Calibri"/>
          <w:b/>
          <w:bCs/>
          <w:spacing w:val="-1"/>
        </w:rPr>
        <w:t xml:space="preserve"> </w:t>
      </w:r>
      <w:r>
        <w:rPr>
          <w:rFonts w:ascii="Calibri" w:hAnsi="Calibri" w:eastAsia="Calibri" w:cs="Calibri"/>
          <w:b/>
          <w:bCs/>
        </w:rPr>
        <w:t>a</w:t>
      </w:r>
      <w:r>
        <w:rPr>
          <w:rFonts w:ascii="Calibri" w:hAnsi="Calibri" w:eastAsia="Calibri" w:cs="Calibri"/>
          <w:b/>
          <w:bCs/>
          <w:spacing w:val="-2"/>
        </w:rPr>
        <w:t>c</w:t>
      </w:r>
      <w:r>
        <w:rPr>
          <w:rFonts w:ascii="Calibri" w:hAnsi="Calibri" w:eastAsia="Calibri" w:cs="Calibri"/>
          <w:b/>
          <w:bCs/>
        </w:rPr>
        <w:t>t</w:t>
      </w:r>
      <w:r>
        <w:rPr>
          <w:rFonts w:ascii="Calibri" w:hAnsi="Calibri" w:eastAsia="Calibri" w:cs="Calibri"/>
          <w:b/>
          <w:bCs/>
          <w:spacing w:val="-1"/>
        </w:rPr>
        <w:t>i</w:t>
      </w:r>
      <w:r>
        <w:rPr>
          <w:rFonts w:ascii="Calibri" w:hAnsi="Calibri" w:eastAsia="Calibri" w:cs="Calibri"/>
          <w:b/>
          <w:bCs/>
          <w:spacing w:val="1"/>
        </w:rPr>
        <w:t>vi</w:t>
      </w:r>
      <w:r>
        <w:rPr>
          <w:rFonts w:ascii="Calibri" w:hAnsi="Calibri" w:eastAsia="Calibri" w:cs="Calibri"/>
          <w:b/>
          <w:bCs/>
          <w:spacing w:val="-2"/>
        </w:rPr>
        <w:t>t</w:t>
      </w:r>
      <w:r>
        <w:rPr>
          <w:rFonts w:ascii="Calibri" w:hAnsi="Calibri" w:eastAsia="Calibri" w:cs="Calibri"/>
          <w:b/>
          <w:bCs/>
          <w:spacing w:val="1"/>
        </w:rPr>
        <w:t>i</w:t>
      </w:r>
      <w:r>
        <w:rPr>
          <w:rFonts w:ascii="Calibri" w:hAnsi="Calibri" w:eastAsia="Calibri" w:cs="Calibri"/>
          <w:b/>
          <w:bCs/>
          <w:spacing w:val="-1"/>
        </w:rPr>
        <w:t>e</w:t>
      </w:r>
      <w:r>
        <w:rPr>
          <w:rFonts w:ascii="Calibri" w:hAnsi="Calibri" w:eastAsia="Calibri" w:cs="Calibri"/>
          <w:b/>
          <w:bCs/>
        </w:rPr>
        <w:t>s</w:t>
      </w:r>
      <w:r>
        <w:rPr>
          <w:rFonts w:ascii="Calibri" w:hAnsi="Calibri" w:eastAsia="Calibri" w:cs="Calibri"/>
          <w:b/>
          <w:bCs/>
          <w:spacing w:val="-2"/>
        </w:rPr>
        <w:t xml:space="preserve"> </w:t>
      </w:r>
      <w:r>
        <w:rPr>
          <w:rFonts w:ascii="Calibri" w:hAnsi="Calibri" w:eastAsia="Calibri" w:cs="Calibri"/>
          <w:b/>
          <w:bCs/>
        </w:rPr>
        <w:t>b</w:t>
      </w:r>
      <w:r>
        <w:rPr>
          <w:rFonts w:ascii="Calibri" w:hAnsi="Calibri" w:eastAsia="Calibri" w:cs="Calibri"/>
          <w:b/>
          <w:bCs/>
          <w:spacing w:val="-1"/>
        </w:rPr>
        <w:t>e</w:t>
      </w:r>
      <w:r>
        <w:rPr>
          <w:rFonts w:ascii="Calibri" w:hAnsi="Calibri" w:eastAsia="Calibri" w:cs="Calibri"/>
          <w:b/>
          <w:bCs/>
          <w:spacing w:val="1"/>
        </w:rPr>
        <w:t>l</w:t>
      </w:r>
      <w:r>
        <w:rPr>
          <w:rFonts w:ascii="Calibri" w:hAnsi="Calibri" w:eastAsia="Calibri" w:cs="Calibri"/>
          <w:b/>
          <w:bCs/>
          <w:spacing w:val="-1"/>
        </w:rPr>
        <w:t>o</w:t>
      </w:r>
      <w:r>
        <w:rPr>
          <w:rFonts w:ascii="Calibri" w:hAnsi="Calibri" w:eastAsia="Calibri" w:cs="Calibri"/>
          <w:b/>
          <w:bCs/>
          <w:spacing w:val="1"/>
        </w:rPr>
        <w:t>w</w:t>
      </w:r>
      <w:r>
        <w:rPr>
          <w:rFonts w:ascii="Calibri" w:hAnsi="Calibri" w:eastAsia="Calibri" w:cs="Calibri"/>
          <w:b/>
          <w:bCs/>
        </w:rPr>
        <w:t>,</w:t>
      </w:r>
      <w:r>
        <w:rPr>
          <w:rFonts w:ascii="Calibri" w:hAnsi="Calibri" w:eastAsia="Calibri" w:cs="Calibri"/>
          <w:b/>
          <w:bCs/>
          <w:spacing w:val="5"/>
        </w:rPr>
        <w:t xml:space="preserve"> </w:t>
      </w:r>
      <w:r>
        <w:rPr>
          <w:rFonts w:ascii="Calibri" w:hAnsi="Calibri" w:eastAsia="Calibri" w:cs="Calibri"/>
          <w:spacing w:val="-3"/>
        </w:rPr>
        <w:t>n</w:t>
      </w:r>
      <w:r>
        <w:rPr>
          <w:rFonts w:ascii="Calibri" w:hAnsi="Calibri" w:eastAsia="Calibri" w:cs="Calibri"/>
          <w:spacing w:val="1"/>
        </w:rPr>
        <w:t>o</w:t>
      </w:r>
      <w:r>
        <w:rPr>
          <w:rFonts w:ascii="Calibri" w:hAnsi="Calibri" w:eastAsia="Calibri" w:cs="Calibri"/>
        </w:rPr>
        <w:t>ti</w:t>
      </w:r>
      <w:r>
        <w:rPr>
          <w:rFonts w:ascii="Calibri" w:hAnsi="Calibri" w:eastAsia="Calibri" w:cs="Calibri"/>
          <w:spacing w:val="-1"/>
        </w:rPr>
        <w:t>n</w:t>
      </w:r>
      <w:r>
        <w:rPr>
          <w:rFonts w:ascii="Calibri" w:hAnsi="Calibri" w:eastAsia="Calibri" w:cs="Calibri"/>
        </w:rPr>
        <w:t>g</w:t>
      </w:r>
      <w:r>
        <w:rPr>
          <w:rFonts w:ascii="Calibri" w:hAnsi="Calibri" w:eastAsia="Calibri" w:cs="Calibri"/>
          <w:spacing w:val="-1"/>
        </w:rPr>
        <w:t xml:space="preserve"> </w:t>
      </w:r>
      <w:r>
        <w:rPr>
          <w:rFonts w:ascii="Calibri" w:hAnsi="Calibri" w:eastAsia="Calibri" w:cs="Calibri"/>
          <w:spacing w:val="1"/>
        </w:rPr>
        <w:t>t</w:t>
      </w:r>
      <w:r>
        <w:rPr>
          <w:rFonts w:ascii="Calibri" w:hAnsi="Calibri" w:eastAsia="Calibri" w:cs="Calibri"/>
          <w:spacing w:val="-3"/>
        </w:rPr>
        <w:t>h</w:t>
      </w:r>
      <w:r>
        <w:rPr>
          <w:rFonts w:ascii="Calibri" w:hAnsi="Calibri" w:eastAsia="Calibri" w:cs="Calibri"/>
        </w:rPr>
        <w:t>e</w:t>
      </w:r>
      <w:r>
        <w:rPr>
          <w:rFonts w:ascii="Calibri" w:hAnsi="Calibri" w:eastAsia="Calibri" w:cs="Calibri"/>
          <w:spacing w:val="1"/>
        </w:rPr>
        <w:t xml:space="preserve"> </w:t>
      </w:r>
      <w:r>
        <w:rPr>
          <w:rFonts w:ascii="Calibri" w:hAnsi="Calibri" w:eastAsia="Calibri" w:cs="Calibri"/>
          <w:spacing w:val="-2"/>
        </w:rPr>
        <w:t>c</w:t>
      </w:r>
      <w:r>
        <w:rPr>
          <w:rFonts w:ascii="Calibri" w:hAnsi="Calibri" w:eastAsia="Calibri" w:cs="Calibri"/>
          <w:spacing w:val="1"/>
        </w:rPr>
        <w:t>o</w:t>
      </w:r>
      <w:r>
        <w:rPr>
          <w:rFonts w:ascii="Calibri" w:hAnsi="Calibri" w:eastAsia="Calibri" w:cs="Calibri"/>
          <w:spacing w:val="-1"/>
        </w:rPr>
        <w:t>n</w:t>
      </w:r>
      <w:r>
        <w:rPr>
          <w:rFonts w:ascii="Calibri" w:hAnsi="Calibri" w:eastAsia="Calibri" w:cs="Calibri"/>
        </w:rPr>
        <w:t>si</w:t>
      </w:r>
      <w:r>
        <w:rPr>
          <w:rFonts w:ascii="Calibri" w:hAnsi="Calibri" w:eastAsia="Calibri" w:cs="Calibri"/>
          <w:spacing w:val="-1"/>
        </w:rPr>
        <w:t>d</w:t>
      </w:r>
      <w:r>
        <w:rPr>
          <w:rFonts w:ascii="Calibri" w:hAnsi="Calibri" w:eastAsia="Calibri" w:cs="Calibri"/>
          <w:spacing w:val="-2"/>
        </w:rPr>
        <w:t>e</w:t>
      </w:r>
      <w:r>
        <w:rPr>
          <w:rFonts w:ascii="Calibri" w:hAnsi="Calibri" w:eastAsia="Calibri" w:cs="Calibri"/>
        </w:rPr>
        <w:t>rati</w:t>
      </w:r>
      <w:r>
        <w:rPr>
          <w:rFonts w:ascii="Calibri" w:hAnsi="Calibri" w:eastAsia="Calibri" w:cs="Calibri"/>
          <w:spacing w:val="1"/>
        </w:rPr>
        <w:t>o</w:t>
      </w:r>
      <w:r>
        <w:rPr>
          <w:rFonts w:ascii="Calibri" w:hAnsi="Calibri" w:eastAsia="Calibri" w:cs="Calibri"/>
          <w:spacing w:val="-1"/>
        </w:rPr>
        <w:t>n</w:t>
      </w:r>
      <w:r>
        <w:rPr>
          <w:rFonts w:ascii="Calibri" w:hAnsi="Calibri" w:eastAsia="Calibri" w:cs="Calibri"/>
        </w:rPr>
        <w:t xml:space="preserve">s </w:t>
      </w:r>
      <w:r>
        <w:rPr>
          <w:rFonts w:ascii="Calibri" w:hAnsi="Calibri" w:eastAsia="Calibri" w:cs="Calibri"/>
          <w:spacing w:val="-2"/>
        </w:rPr>
        <w:t>f</w:t>
      </w:r>
      <w:r>
        <w:rPr>
          <w:rFonts w:ascii="Calibri" w:hAnsi="Calibri" w:eastAsia="Calibri" w:cs="Calibri"/>
          <w:spacing w:val="1"/>
        </w:rPr>
        <w:t>o</w:t>
      </w:r>
      <w:r>
        <w:rPr>
          <w:rFonts w:ascii="Calibri" w:hAnsi="Calibri" w:eastAsia="Calibri" w:cs="Calibri"/>
        </w:rPr>
        <w:t xml:space="preserve">r </w:t>
      </w:r>
      <w:r>
        <w:rPr>
          <w:rFonts w:ascii="Calibri" w:hAnsi="Calibri" w:eastAsia="Calibri" w:cs="Calibri"/>
          <w:spacing w:val="-2"/>
        </w:rPr>
        <w:t>C</w:t>
      </w:r>
      <w:r>
        <w:rPr>
          <w:rFonts w:ascii="Calibri" w:hAnsi="Calibri" w:eastAsia="Calibri" w:cs="Calibri"/>
        </w:rPr>
        <w:t>P</w:t>
      </w:r>
    </w:p>
    <w:p w:rsidR="00053E75" w:rsidRDefault="00175B0B" w14:paraId="5393891F" w14:textId="77777777">
      <w:pPr>
        <w:spacing w:before="19" w:after="0" w:line="240" w:lineRule="auto"/>
        <w:ind w:left="100" w:right="-20"/>
        <w:rPr>
          <w:rFonts w:ascii="Calibri" w:hAnsi="Calibri" w:eastAsia="Calibri" w:cs="Calibri"/>
        </w:rPr>
      </w:pPr>
      <w:r>
        <w:rPr>
          <w:noProof/>
        </w:rPr>
        <mc:AlternateContent>
          <mc:Choice Requires="wpg">
            <w:drawing>
              <wp:anchor distT="0" distB="0" distL="114300" distR="114300" simplePos="0" relativeHeight="251659264" behindDoc="1" locked="0" layoutInCell="1" allowOverlap="1" wp14:anchorId="5862D499" wp14:editId="6282D649">
                <wp:simplePos x="0" y="0"/>
                <wp:positionH relativeFrom="page">
                  <wp:posOffset>2603500</wp:posOffset>
                </wp:positionH>
                <wp:positionV relativeFrom="paragraph">
                  <wp:posOffset>196850</wp:posOffset>
                </wp:positionV>
                <wp:extent cx="4544060" cy="63309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4060" cy="633095"/>
                          <a:chOff x="4100" y="310"/>
                          <a:chExt cx="7156" cy="997"/>
                        </a:xfrm>
                      </wpg:grpSpPr>
                      <wpg:grpSp>
                        <wpg:cNvPr id="5" name="Group 11"/>
                        <wpg:cNvGrpSpPr>
                          <a:grpSpLocks/>
                        </wpg:cNvGrpSpPr>
                        <wpg:grpSpPr bwMode="auto">
                          <a:xfrm>
                            <a:off x="4110" y="320"/>
                            <a:ext cx="7136" cy="245"/>
                            <a:chOff x="4110" y="320"/>
                            <a:chExt cx="7136" cy="245"/>
                          </a:xfrm>
                        </wpg:grpSpPr>
                        <wps:wsp>
                          <wps:cNvPr id="6" name="Freeform 12"/>
                          <wps:cNvSpPr>
                            <a:spLocks/>
                          </wps:cNvSpPr>
                          <wps:spPr bwMode="auto">
                            <a:xfrm>
                              <a:off x="4110" y="320"/>
                              <a:ext cx="7136" cy="245"/>
                            </a:xfrm>
                            <a:custGeom>
                              <a:avLst/>
                              <a:gdLst>
                                <a:gd name="T0" fmla="+- 0 4110 4110"/>
                                <a:gd name="T1" fmla="*/ T0 w 7136"/>
                                <a:gd name="T2" fmla="+- 0 565 320"/>
                                <a:gd name="T3" fmla="*/ 565 h 245"/>
                                <a:gd name="T4" fmla="+- 0 11246 4110"/>
                                <a:gd name="T5" fmla="*/ T4 w 7136"/>
                                <a:gd name="T6" fmla="+- 0 565 320"/>
                                <a:gd name="T7" fmla="*/ 565 h 245"/>
                                <a:gd name="T8" fmla="+- 0 11246 4110"/>
                                <a:gd name="T9" fmla="*/ T8 w 7136"/>
                                <a:gd name="T10" fmla="+- 0 320 320"/>
                                <a:gd name="T11" fmla="*/ 320 h 245"/>
                                <a:gd name="T12" fmla="+- 0 4110 4110"/>
                                <a:gd name="T13" fmla="*/ T12 w 7136"/>
                                <a:gd name="T14" fmla="+- 0 320 320"/>
                                <a:gd name="T15" fmla="*/ 320 h 245"/>
                                <a:gd name="T16" fmla="+- 0 4110 4110"/>
                                <a:gd name="T17" fmla="*/ T16 w 7136"/>
                                <a:gd name="T18" fmla="+- 0 565 320"/>
                                <a:gd name="T19" fmla="*/ 565 h 245"/>
                              </a:gdLst>
                              <a:ahLst/>
                              <a:cxnLst>
                                <a:cxn ang="0">
                                  <a:pos x="T1" y="T3"/>
                                </a:cxn>
                                <a:cxn ang="0">
                                  <a:pos x="T5" y="T7"/>
                                </a:cxn>
                                <a:cxn ang="0">
                                  <a:pos x="T9" y="T11"/>
                                </a:cxn>
                                <a:cxn ang="0">
                                  <a:pos x="T13" y="T15"/>
                                </a:cxn>
                                <a:cxn ang="0">
                                  <a:pos x="T17" y="T19"/>
                                </a:cxn>
                              </a:cxnLst>
                              <a:rect l="0" t="0" r="r" b="b"/>
                              <a:pathLst>
                                <a:path w="7136" h="245">
                                  <a:moveTo>
                                    <a:pt x="0" y="245"/>
                                  </a:moveTo>
                                  <a:lnTo>
                                    <a:pt x="7136" y="245"/>
                                  </a:lnTo>
                                  <a:lnTo>
                                    <a:pt x="7136" y="0"/>
                                  </a:lnTo>
                                  <a:lnTo>
                                    <a:pt x="0" y="0"/>
                                  </a:lnTo>
                                  <a:lnTo>
                                    <a:pt x="0" y="245"/>
                                  </a:lnTo>
                                </a:path>
                              </a:pathLst>
                            </a:custGeom>
                            <a:solidFill>
                              <a:srgbClr val="009FD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9"/>
                        <wpg:cNvGrpSpPr>
                          <a:grpSpLocks/>
                        </wpg:cNvGrpSpPr>
                        <wpg:grpSpPr bwMode="auto">
                          <a:xfrm>
                            <a:off x="4110" y="565"/>
                            <a:ext cx="7136" cy="245"/>
                            <a:chOff x="4110" y="565"/>
                            <a:chExt cx="7136" cy="245"/>
                          </a:xfrm>
                        </wpg:grpSpPr>
                        <wps:wsp>
                          <wps:cNvPr id="8" name="Freeform 10"/>
                          <wps:cNvSpPr>
                            <a:spLocks/>
                          </wps:cNvSpPr>
                          <wps:spPr bwMode="auto">
                            <a:xfrm>
                              <a:off x="4110" y="565"/>
                              <a:ext cx="7136" cy="245"/>
                            </a:xfrm>
                            <a:custGeom>
                              <a:avLst/>
                              <a:gdLst>
                                <a:gd name="T0" fmla="+- 0 4110 4110"/>
                                <a:gd name="T1" fmla="*/ T0 w 7136"/>
                                <a:gd name="T2" fmla="+- 0 810 565"/>
                                <a:gd name="T3" fmla="*/ 810 h 245"/>
                                <a:gd name="T4" fmla="+- 0 11246 4110"/>
                                <a:gd name="T5" fmla="*/ T4 w 7136"/>
                                <a:gd name="T6" fmla="+- 0 810 565"/>
                                <a:gd name="T7" fmla="*/ 810 h 245"/>
                                <a:gd name="T8" fmla="+- 0 11246 4110"/>
                                <a:gd name="T9" fmla="*/ T8 w 7136"/>
                                <a:gd name="T10" fmla="+- 0 565 565"/>
                                <a:gd name="T11" fmla="*/ 565 h 245"/>
                                <a:gd name="T12" fmla="+- 0 4110 4110"/>
                                <a:gd name="T13" fmla="*/ T12 w 7136"/>
                                <a:gd name="T14" fmla="+- 0 565 565"/>
                                <a:gd name="T15" fmla="*/ 565 h 245"/>
                                <a:gd name="T16" fmla="+- 0 4110 4110"/>
                                <a:gd name="T17" fmla="*/ T16 w 7136"/>
                                <a:gd name="T18" fmla="+- 0 810 565"/>
                                <a:gd name="T19" fmla="*/ 810 h 245"/>
                              </a:gdLst>
                              <a:ahLst/>
                              <a:cxnLst>
                                <a:cxn ang="0">
                                  <a:pos x="T1" y="T3"/>
                                </a:cxn>
                                <a:cxn ang="0">
                                  <a:pos x="T5" y="T7"/>
                                </a:cxn>
                                <a:cxn ang="0">
                                  <a:pos x="T9" y="T11"/>
                                </a:cxn>
                                <a:cxn ang="0">
                                  <a:pos x="T13" y="T15"/>
                                </a:cxn>
                                <a:cxn ang="0">
                                  <a:pos x="T17" y="T19"/>
                                </a:cxn>
                              </a:cxnLst>
                              <a:rect l="0" t="0" r="r" b="b"/>
                              <a:pathLst>
                                <a:path w="7136" h="245">
                                  <a:moveTo>
                                    <a:pt x="0" y="245"/>
                                  </a:moveTo>
                                  <a:lnTo>
                                    <a:pt x="7136" y="245"/>
                                  </a:lnTo>
                                  <a:lnTo>
                                    <a:pt x="7136" y="0"/>
                                  </a:lnTo>
                                  <a:lnTo>
                                    <a:pt x="0" y="0"/>
                                  </a:lnTo>
                                  <a:lnTo>
                                    <a:pt x="0" y="245"/>
                                  </a:lnTo>
                                </a:path>
                              </a:pathLst>
                            </a:custGeom>
                            <a:solidFill>
                              <a:srgbClr val="009FD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 name="Group 7"/>
                        <wpg:cNvGrpSpPr>
                          <a:grpSpLocks/>
                        </wpg:cNvGrpSpPr>
                        <wpg:grpSpPr bwMode="auto">
                          <a:xfrm>
                            <a:off x="4110" y="810"/>
                            <a:ext cx="7136" cy="242"/>
                            <a:chOff x="4110" y="810"/>
                            <a:chExt cx="7136" cy="242"/>
                          </a:xfrm>
                        </wpg:grpSpPr>
                        <wps:wsp>
                          <wps:cNvPr id="10" name="Freeform 8"/>
                          <wps:cNvSpPr>
                            <a:spLocks/>
                          </wps:cNvSpPr>
                          <wps:spPr bwMode="auto">
                            <a:xfrm>
                              <a:off x="4110" y="810"/>
                              <a:ext cx="7136" cy="242"/>
                            </a:xfrm>
                            <a:custGeom>
                              <a:avLst/>
                              <a:gdLst>
                                <a:gd name="T0" fmla="+- 0 4110 4110"/>
                                <a:gd name="T1" fmla="*/ T0 w 7136"/>
                                <a:gd name="T2" fmla="+- 0 1052 810"/>
                                <a:gd name="T3" fmla="*/ 1052 h 242"/>
                                <a:gd name="T4" fmla="+- 0 11246 4110"/>
                                <a:gd name="T5" fmla="*/ T4 w 7136"/>
                                <a:gd name="T6" fmla="+- 0 1052 810"/>
                                <a:gd name="T7" fmla="*/ 1052 h 242"/>
                                <a:gd name="T8" fmla="+- 0 11246 4110"/>
                                <a:gd name="T9" fmla="*/ T8 w 7136"/>
                                <a:gd name="T10" fmla="+- 0 810 810"/>
                                <a:gd name="T11" fmla="*/ 810 h 242"/>
                                <a:gd name="T12" fmla="+- 0 4110 4110"/>
                                <a:gd name="T13" fmla="*/ T12 w 7136"/>
                                <a:gd name="T14" fmla="+- 0 810 810"/>
                                <a:gd name="T15" fmla="*/ 810 h 242"/>
                                <a:gd name="T16" fmla="+- 0 4110 4110"/>
                                <a:gd name="T17" fmla="*/ T16 w 7136"/>
                                <a:gd name="T18" fmla="+- 0 1052 810"/>
                                <a:gd name="T19" fmla="*/ 1052 h 242"/>
                              </a:gdLst>
                              <a:ahLst/>
                              <a:cxnLst>
                                <a:cxn ang="0">
                                  <a:pos x="T1" y="T3"/>
                                </a:cxn>
                                <a:cxn ang="0">
                                  <a:pos x="T5" y="T7"/>
                                </a:cxn>
                                <a:cxn ang="0">
                                  <a:pos x="T9" y="T11"/>
                                </a:cxn>
                                <a:cxn ang="0">
                                  <a:pos x="T13" y="T15"/>
                                </a:cxn>
                                <a:cxn ang="0">
                                  <a:pos x="T17" y="T19"/>
                                </a:cxn>
                              </a:cxnLst>
                              <a:rect l="0" t="0" r="r" b="b"/>
                              <a:pathLst>
                                <a:path w="7136" h="242">
                                  <a:moveTo>
                                    <a:pt x="0" y="242"/>
                                  </a:moveTo>
                                  <a:lnTo>
                                    <a:pt x="7136" y="242"/>
                                  </a:lnTo>
                                  <a:lnTo>
                                    <a:pt x="7136" y="0"/>
                                  </a:lnTo>
                                  <a:lnTo>
                                    <a:pt x="0" y="0"/>
                                  </a:lnTo>
                                  <a:lnTo>
                                    <a:pt x="0" y="242"/>
                                  </a:lnTo>
                                </a:path>
                              </a:pathLst>
                            </a:custGeom>
                            <a:solidFill>
                              <a:srgbClr val="009FD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 name="Group 5"/>
                        <wpg:cNvGrpSpPr>
                          <a:grpSpLocks/>
                        </wpg:cNvGrpSpPr>
                        <wpg:grpSpPr bwMode="auto">
                          <a:xfrm>
                            <a:off x="4110" y="1052"/>
                            <a:ext cx="7136" cy="245"/>
                            <a:chOff x="4110" y="1052"/>
                            <a:chExt cx="7136" cy="245"/>
                          </a:xfrm>
                        </wpg:grpSpPr>
                        <wps:wsp>
                          <wps:cNvPr id="12" name="Freeform 6"/>
                          <wps:cNvSpPr>
                            <a:spLocks/>
                          </wps:cNvSpPr>
                          <wps:spPr bwMode="auto">
                            <a:xfrm>
                              <a:off x="4110" y="1052"/>
                              <a:ext cx="7136" cy="245"/>
                            </a:xfrm>
                            <a:custGeom>
                              <a:avLst/>
                              <a:gdLst>
                                <a:gd name="T0" fmla="+- 0 4110 4110"/>
                                <a:gd name="T1" fmla="*/ T0 w 7136"/>
                                <a:gd name="T2" fmla="+- 0 1297 1052"/>
                                <a:gd name="T3" fmla="*/ 1297 h 245"/>
                                <a:gd name="T4" fmla="+- 0 11246 4110"/>
                                <a:gd name="T5" fmla="*/ T4 w 7136"/>
                                <a:gd name="T6" fmla="+- 0 1297 1052"/>
                                <a:gd name="T7" fmla="*/ 1297 h 245"/>
                                <a:gd name="T8" fmla="+- 0 11246 4110"/>
                                <a:gd name="T9" fmla="*/ T8 w 7136"/>
                                <a:gd name="T10" fmla="+- 0 1052 1052"/>
                                <a:gd name="T11" fmla="*/ 1052 h 245"/>
                                <a:gd name="T12" fmla="+- 0 4110 4110"/>
                                <a:gd name="T13" fmla="*/ T12 w 7136"/>
                                <a:gd name="T14" fmla="+- 0 1052 1052"/>
                                <a:gd name="T15" fmla="*/ 1052 h 245"/>
                                <a:gd name="T16" fmla="+- 0 4110 4110"/>
                                <a:gd name="T17" fmla="*/ T16 w 7136"/>
                                <a:gd name="T18" fmla="+- 0 1297 1052"/>
                                <a:gd name="T19" fmla="*/ 1297 h 245"/>
                              </a:gdLst>
                              <a:ahLst/>
                              <a:cxnLst>
                                <a:cxn ang="0">
                                  <a:pos x="T1" y="T3"/>
                                </a:cxn>
                                <a:cxn ang="0">
                                  <a:pos x="T5" y="T7"/>
                                </a:cxn>
                                <a:cxn ang="0">
                                  <a:pos x="T9" y="T11"/>
                                </a:cxn>
                                <a:cxn ang="0">
                                  <a:pos x="T13" y="T15"/>
                                </a:cxn>
                                <a:cxn ang="0">
                                  <a:pos x="T17" y="T19"/>
                                </a:cxn>
                              </a:cxnLst>
                              <a:rect l="0" t="0" r="r" b="b"/>
                              <a:pathLst>
                                <a:path w="7136" h="245">
                                  <a:moveTo>
                                    <a:pt x="0" y="245"/>
                                  </a:moveTo>
                                  <a:lnTo>
                                    <a:pt x="7136" y="245"/>
                                  </a:lnTo>
                                  <a:lnTo>
                                    <a:pt x="7136" y="0"/>
                                  </a:lnTo>
                                  <a:lnTo>
                                    <a:pt x="0" y="0"/>
                                  </a:lnTo>
                                  <a:lnTo>
                                    <a:pt x="0" y="245"/>
                                  </a:lnTo>
                                </a:path>
                              </a:pathLst>
                            </a:custGeom>
                            <a:solidFill>
                              <a:srgbClr val="009FD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w14:anchorId="3EF46C1A">
              <v:group id="Group 4" style="position:absolute;margin-left:205pt;margin-top:15.5pt;width:357.8pt;height:49.85pt;z-index:-251657216;mso-position-horizontal-relative:page" coordsize="7156,997" coordorigin="4100,310" o:spid="_x0000_s1026" w14:anchorId="4AC0DB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">
                <v:group id="Group 11" style="position:absolute;left:4110;top:320;width:7136;height:245" coordsize="7136,245" coordorigin="4110,320"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">
                  <v:shape id="Freeform 12" style="position:absolute;left:4110;top:320;width:7136;height:245;visibility:visible;mso-wrap-style:square;v-text-anchor:top" coordsize="7136,245" o:spid="_x0000_s1028" fillcolor="#009fdc" stroked="f" path="m,245r7136,l7136,,,,,24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">
                    <v:path arrowok="t" o:connecttype="custom" o:connectlocs="0,565;7136,565;7136,320;0,320;0,565" o:connectangles="0,0,0,0,0"/>
                  </v:shape>
                </v:group>
                <v:group id="Group 9" style="position:absolute;left:4110;top:565;width:7136;height:245" coordsize="7136,245" coordorigin="4110,565"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">
                  <v:shape id="Freeform 10" style="position:absolute;left:4110;top:565;width:7136;height:245;visibility:visible;mso-wrap-style:square;v-text-anchor:top" coordsize="7136,245" o:spid="_x0000_s1030" fillcolor="#009fdc" stroked="f" path="m,245r7136,l7136,,,,,24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">
                    <v:path arrowok="t" o:connecttype="custom" o:connectlocs="0,810;7136,810;7136,565;0,565;0,810" o:connectangles="0,0,0,0,0"/>
                  </v:shape>
                </v:group>
                <v:group id="Group 7" style="position:absolute;left:4110;top:810;width:7136;height:242" coordsize="7136,242" coordorigin="4110,810" o:spid="_x0000_s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">
                  <v:shape id="Freeform 8" style="position:absolute;left:4110;top:810;width:7136;height:242;visibility:visible;mso-wrap-style:square;v-text-anchor:top" coordsize="7136,242" o:spid="_x0000_s1032" fillcolor="#009fdc" stroked="f" path="m,242r7136,l7136,,,,,24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">
                    <v:path arrowok="t" o:connecttype="custom" o:connectlocs="0,1052;7136,1052;7136,810;0,810;0,1052" o:connectangles="0,0,0,0,0"/>
                  </v:shape>
                </v:group>
                <v:group id="Group 5" style="position:absolute;left:4110;top:1052;width:7136;height:245" coordsize="7136,245" coordorigin="4110,1052" o:spid="_x0000_s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">
                  <v:shape id="Freeform 6" style="position:absolute;left:4110;top:1052;width:7136;height:245;visibility:visible;mso-wrap-style:square;v-text-anchor:top" coordsize="7136,245" o:spid="_x0000_s1034" fillcolor="#009fdc" stroked="f" path="m,245r7136,l7136,,,,,24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">
                    <v:path arrowok="t" o:connecttype="custom" o:connectlocs="0,1297;7136,1297;7136,1052;0,1052;0,1297" o:connectangles="0,0,0,0,0"/>
                  </v:shape>
                </v:group>
                <w10:wrap anchorx="page"/>
              </v:group>
            </w:pict>
          </mc:Fallback>
        </mc:AlternateContent>
      </w:r>
      <w:r>
        <w:rPr>
          <w:rFonts w:ascii="Calibri" w:hAnsi="Calibri" w:eastAsia="Calibri" w:cs="Calibri"/>
        </w:rPr>
        <w:t>a</w:t>
      </w:r>
      <w:r>
        <w:rPr>
          <w:rFonts w:ascii="Calibri" w:hAnsi="Calibri" w:eastAsia="Calibri" w:cs="Calibri"/>
          <w:spacing w:val="-1"/>
        </w:rPr>
        <w:t>n</w:t>
      </w:r>
      <w:r>
        <w:rPr>
          <w:rFonts w:ascii="Calibri" w:hAnsi="Calibri" w:eastAsia="Calibri" w:cs="Calibri"/>
        </w:rPr>
        <w:t>d</w:t>
      </w:r>
      <w:r>
        <w:rPr>
          <w:rFonts w:ascii="Calibri" w:hAnsi="Calibri" w:eastAsia="Calibri" w:cs="Calibri"/>
          <w:spacing w:val="-1"/>
        </w:rPr>
        <w:t xml:space="preserve"> </w:t>
      </w:r>
      <w:r>
        <w:rPr>
          <w:rFonts w:ascii="Calibri" w:hAnsi="Calibri" w:eastAsia="Calibri" w:cs="Calibri"/>
        </w:rPr>
        <w:t>E</w:t>
      </w:r>
      <w:r>
        <w:rPr>
          <w:rFonts w:ascii="Calibri" w:hAnsi="Calibri" w:eastAsia="Calibri" w:cs="Calibri"/>
          <w:spacing w:val="-1"/>
        </w:rPr>
        <w:t>du</w:t>
      </w:r>
      <w:r>
        <w:rPr>
          <w:rFonts w:ascii="Calibri" w:hAnsi="Calibri" w:eastAsia="Calibri" w:cs="Calibri"/>
        </w:rPr>
        <w:t>cati</w:t>
      </w:r>
      <w:r>
        <w:rPr>
          <w:rFonts w:ascii="Calibri" w:hAnsi="Calibri" w:eastAsia="Calibri" w:cs="Calibri"/>
          <w:spacing w:val="1"/>
        </w:rPr>
        <w:t>o</w:t>
      </w:r>
      <w:r>
        <w:rPr>
          <w:rFonts w:ascii="Calibri" w:hAnsi="Calibri" w:eastAsia="Calibri" w:cs="Calibri"/>
        </w:rPr>
        <w:t>n</w:t>
      </w:r>
      <w:r>
        <w:rPr>
          <w:rFonts w:ascii="Calibri" w:hAnsi="Calibri" w:eastAsia="Calibri" w:cs="Calibri"/>
          <w:spacing w:val="-3"/>
        </w:rPr>
        <w:t xml:space="preserve"> </w:t>
      </w:r>
      <w:r>
        <w:rPr>
          <w:rFonts w:ascii="Calibri" w:hAnsi="Calibri" w:eastAsia="Calibri" w:cs="Calibri"/>
        </w:rPr>
        <w:t>c</w:t>
      </w:r>
      <w:r>
        <w:rPr>
          <w:rFonts w:ascii="Calibri" w:hAnsi="Calibri" w:eastAsia="Calibri" w:cs="Calibri"/>
          <w:spacing w:val="-1"/>
        </w:rPr>
        <w:t>o</w:t>
      </w:r>
      <w:r>
        <w:rPr>
          <w:rFonts w:ascii="Calibri" w:hAnsi="Calibri" w:eastAsia="Calibri" w:cs="Calibri"/>
          <w:spacing w:val="1"/>
        </w:rPr>
        <w:t>o</w:t>
      </w:r>
      <w:r>
        <w:rPr>
          <w:rFonts w:ascii="Calibri" w:hAnsi="Calibri" w:eastAsia="Calibri" w:cs="Calibri"/>
        </w:rPr>
        <w:t>r</w:t>
      </w:r>
      <w:r>
        <w:rPr>
          <w:rFonts w:ascii="Calibri" w:hAnsi="Calibri" w:eastAsia="Calibri" w:cs="Calibri"/>
          <w:spacing w:val="-1"/>
        </w:rPr>
        <w:t>d</w:t>
      </w:r>
      <w:r>
        <w:rPr>
          <w:rFonts w:ascii="Calibri" w:hAnsi="Calibri" w:eastAsia="Calibri" w:cs="Calibri"/>
        </w:rPr>
        <w:t>i</w:t>
      </w:r>
      <w:r>
        <w:rPr>
          <w:rFonts w:ascii="Calibri" w:hAnsi="Calibri" w:eastAsia="Calibri" w:cs="Calibri"/>
          <w:spacing w:val="-1"/>
        </w:rPr>
        <w:t>n</w:t>
      </w:r>
      <w:r>
        <w:rPr>
          <w:rFonts w:ascii="Calibri" w:hAnsi="Calibri" w:eastAsia="Calibri" w:cs="Calibri"/>
        </w:rPr>
        <w:t>a</w:t>
      </w:r>
      <w:r>
        <w:rPr>
          <w:rFonts w:ascii="Calibri" w:hAnsi="Calibri" w:eastAsia="Calibri" w:cs="Calibri"/>
          <w:spacing w:val="-2"/>
        </w:rPr>
        <w:t>t</w:t>
      </w:r>
      <w:r>
        <w:rPr>
          <w:rFonts w:ascii="Calibri" w:hAnsi="Calibri" w:eastAsia="Calibri" w:cs="Calibri"/>
          <w:spacing w:val="1"/>
        </w:rPr>
        <w:t>o</w:t>
      </w:r>
      <w:r>
        <w:rPr>
          <w:rFonts w:ascii="Calibri" w:hAnsi="Calibri" w:eastAsia="Calibri" w:cs="Calibri"/>
          <w:spacing w:val="-3"/>
        </w:rPr>
        <w:t>r</w:t>
      </w:r>
      <w:r>
        <w:rPr>
          <w:rFonts w:ascii="Calibri" w:hAnsi="Calibri" w:eastAsia="Calibri" w:cs="Calibri"/>
        </w:rPr>
        <w:t xml:space="preserve">s </w:t>
      </w:r>
      <w:r>
        <w:rPr>
          <w:rFonts w:ascii="Calibri" w:hAnsi="Calibri" w:eastAsia="Calibri" w:cs="Calibri"/>
          <w:spacing w:val="1"/>
        </w:rPr>
        <w:t>t</w:t>
      </w:r>
      <w:r>
        <w:rPr>
          <w:rFonts w:ascii="Calibri" w:hAnsi="Calibri" w:eastAsia="Calibri" w:cs="Calibri"/>
        </w:rPr>
        <w:t>o</w:t>
      </w:r>
      <w:r>
        <w:rPr>
          <w:rFonts w:ascii="Calibri" w:hAnsi="Calibri" w:eastAsia="Calibri" w:cs="Calibri"/>
          <w:spacing w:val="-1"/>
        </w:rPr>
        <w:t xml:space="preserve"> </w:t>
      </w:r>
      <w:r>
        <w:rPr>
          <w:rFonts w:ascii="Calibri" w:hAnsi="Calibri" w:eastAsia="Calibri" w:cs="Calibri"/>
        </w:rPr>
        <w:t>be</w:t>
      </w:r>
      <w:r>
        <w:rPr>
          <w:rFonts w:ascii="Calibri" w:hAnsi="Calibri" w:eastAsia="Calibri" w:cs="Calibri"/>
          <w:spacing w:val="1"/>
        </w:rPr>
        <w:t xml:space="preserve"> </w:t>
      </w:r>
      <w:r>
        <w:rPr>
          <w:rFonts w:ascii="Calibri" w:hAnsi="Calibri" w:eastAsia="Calibri" w:cs="Calibri"/>
          <w:spacing w:val="-3"/>
        </w:rPr>
        <w:t>a</w:t>
      </w:r>
      <w:r>
        <w:rPr>
          <w:rFonts w:ascii="Calibri" w:hAnsi="Calibri" w:eastAsia="Calibri" w:cs="Calibri"/>
        </w:rPr>
        <w:t>ware</w:t>
      </w:r>
      <w:r>
        <w:rPr>
          <w:rFonts w:ascii="Calibri" w:hAnsi="Calibri" w:eastAsia="Calibri" w:cs="Calibri"/>
          <w:spacing w:val="-1"/>
        </w:rPr>
        <w:t xml:space="preserve"> </w:t>
      </w:r>
      <w:r>
        <w:rPr>
          <w:rFonts w:ascii="Calibri" w:hAnsi="Calibri" w:eastAsia="Calibri" w:cs="Calibri"/>
          <w:spacing w:val="1"/>
        </w:rPr>
        <w:t>o</w:t>
      </w:r>
      <w:r>
        <w:rPr>
          <w:rFonts w:ascii="Calibri" w:hAnsi="Calibri" w:eastAsia="Calibri" w:cs="Calibri"/>
        </w:rPr>
        <w:t>f in</w:t>
      </w:r>
      <w:r>
        <w:rPr>
          <w:rFonts w:ascii="Calibri" w:hAnsi="Calibri" w:eastAsia="Calibri" w:cs="Calibri"/>
          <w:spacing w:val="-3"/>
        </w:rPr>
        <w:t xml:space="preserve"> </w:t>
      </w:r>
      <w:r>
        <w:rPr>
          <w:rFonts w:ascii="Calibri" w:hAnsi="Calibri" w:eastAsia="Calibri" w:cs="Calibri"/>
          <w:spacing w:val="1"/>
        </w:rPr>
        <w:t>e</w:t>
      </w:r>
      <w:r>
        <w:rPr>
          <w:rFonts w:ascii="Calibri" w:hAnsi="Calibri" w:eastAsia="Calibri" w:cs="Calibri"/>
        </w:rPr>
        <w:t>ach</w:t>
      </w:r>
      <w:r>
        <w:rPr>
          <w:rFonts w:ascii="Calibri" w:hAnsi="Calibri" w:eastAsia="Calibri" w:cs="Calibri"/>
          <w:spacing w:val="-3"/>
        </w:rPr>
        <w:t xml:space="preserve"> </w:t>
      </w:r>
      <w:r>
        <w:rPr>
          <w:rFonts w:ascii="Calibri" w:hAnsi="Calibri" w:eastAsia="Calibri" w:cs="Calibri"/>
        </w:rPr>
        <w:t>c</w:t>
      </w:r>
      <w:r>
        <w:rPr>
          <w:rFonts w:ascii="Calibri" w:hAnsi="Calibri" w:eastAsia="Calibri" w:cs="Calibri"/>
          <w:spacing w:val="-2"/>
        </w:rPr>
        <w:t>a</w:t>
      </w:r>
      <w:r>
        <w:rPr>
          <w:rFonts w:ascii="Calibri" w:hAnsi="Calibri" w:eastAsia="Calibri" w:cs="Calibri"/>
        </w:rPr>
        <w:t>se:</w:t>
      </w:r>
    </w:p>
    <w:p w:rsidR="00053E75" w:rsidRDefault="00053E75" w14:paraId="5E0044D9" w14:textId="77777777">
      <w:pPr>
        <w:spacing w:before="2" w:after="0" w:line="20" w:lineRule="exact"/>
        <w:rPr>
          <w:sz w:val="2"/>
          <w:szCs w:val="2"/>
        </w:rPr>
      </w:pPr>
    </w:p>
    <w:tbl>
      <w:tblPr>
        <w:tblW w:w="0" w:type="auto"/>
        <w:tblInd w:w="94" w:type="dxa"/>
        <w:tblLayout w:type="fixed"/>
        <w:tblCellMar>
          <w:left w:w="0" w:type="dxa"/>
          <w:right w:w="0" w:type="dxa"/>
        </w:tblCellMar>
        <w:tblLook w:val="01E0" w:firstRow="1" w:lastRow="1" w:firstColumn="1" w:lastColumn="1" w:noHBand="0" w:noVBand="0"/>
      </w:tblPr>
      <w:tblGrid>
        <w:gridCol w:w="1983"/>
        <w:gridCol w:w="1299"/>
        <w:gridCol w:w="7352"/>
      </w:tblGrid>
      <w:tr w:rsidR="00053E75" w14:paraId="7EAF87EF" w14:textId="77777777">
        <w:trPr>
          <w:trHeight w:val="987" w:hRule="exact"/>
        </w:trPr>
        <w:tc>
          <w:tcPr>
            <w:tcW w:w="1983" w:type="dxa"/>
            <w:tcBorders>
              <w:top w:val="single" w:color="D9D9D9" w:sz="4" w:space="0"/>
              <w:left w:val="nil"/>
              <w:bottom w:val="single" w:color="D9D9D9" w:sz="4" w:space="0"/>
              <w:right w:val="single" w:color="D9D9D9" w:sz="4" w:space="0"/>
            </w:tcBorders>
            <w:shd w:val="clear" w:color="auto" w:fill="009FDC"/>
          </w:tcPr>
          <w:p w:rsidR="00053E75" w:rsidRDefault="00BF1E13" w14:paraId="4B5E29D3" w14:textId="77777777">
            <w:pPr>
              <w:spacing w:before="1" w:after="0" w:line="239" w:lineRule="auto"/>
              <w:ind w:left="94" w:right="73" w:firstLine="3"/>
              <w:jc w:val="center"/>
              <w:rPr>
                <w:rFonts w:ascii="Calibri" w:hAnsi="Calibri" w:eastAsia="Calibri" w:cs="Calibri"/>
                <w:sz w:val="20"/>
                <w:szCs w:val="20"/>
              </w:rPr>
            </w:pPr>
            <w:r>
              <w:rPr>
                <w:rFonts w:ascii="Calibri" w:hAnsi="Calibri" w:eastAsia="Calibri" w:cs="Calibri"/>
                <w:b/>
                <w:bCs/>
                <w:color w:val="FFFFFF"/>
                <w:spacing w:val="-1"/>
                <w:sz w:val="20"/>
                <w:szCs w:val="20"/>
              </w:rPr>
              <w:t>A</w:t>
            </w:r>
            <w:r>
              <w:rPr>
                <w:rFonts w:ascii="Calibri" w:hAnsi="Calibri" w:eastAsia="Calibri" w:cs="Calibri"/>
                <w:b/>
                <w:bCs/>
                <w:color w:val="FFFFFF"/>
                <w:spacing w:val="1"/>
                <w:sz w:val="20"/>
                <w:szCs w:val="20"/>
              </w:rPr>
              <w:t>c</w:t>
            </w:r>
            <w:r>
              <w:rPr>
                <w:rFonts w:ascii="Calibri" w:hAnsi="Calibri" w:eastAsia="Calibri" w:cs="Calibri"/>
                <w:b/>
                <w:bCs/>
                <w:color w:val="FFFFFF"/>
                <w:sz w:val="20"/>
                <w:szCs w:val="20"/>
              </w:rPr>
              <w:t>ti</w:t>
            </w:r>
            <w:r>
              <w:rPr>
                <w:rFonts w:ascii="Calibri" w:hAnsi="Calibri" w:eastAsia="Calibri" w:cs="Calibri"/>
                <w:b/>
                <w:bCs/>
                <w:color w:val="FFFFFF"/>
                <w:spacing w:val="1"/>
                <w:sz w:val="20"/>
                <w:szCs w:val="20"/>
              </w:rPr>
              <w:t>v</w:t>
            </w:r>
            <w:r>
              <w:rPr>
                <w:rFonts w:ascii="Calibri" w:hAnsi="Calibri" w:eastAsia="Calibri" w:cs="Calibri"/>
                <w:b/>
                <w:bCs/>
                <w:color w:val="FFFFFF"/>
                <w:spacing w:val="-1"/>
                <w:sz w:val="20"/>
                <w:szCs w:val="20"/>
              </w:rPr>
              <w:t>i</w:t>
            </w:r>
            <w:r>
              <w:rPr>
                <w:rFonts w:ascii="Calibri" w:hAnsi="Calibri" w:eastAsia="Calibri" w:cs="Calibri"/>
                <w:b/>
                <w:bCs/>
                <w:color w:val="FFFFFF"/>
                <w:sz w:val="20"/>
                <w:szCs w:val="20"/>
              </w:rPr>
              <w:t>ties</w:t>
            </w:r>
            <w:r>
              <w:rPr>
                <w:rFonts w:ascii="Calibri" w:hAnsi="Calibri" w:eastAsia="Calibri" w:cs="Calibri"/>
                <w:b/>
                <w:bCs/>
                <w:color w:val="FFFFFF"/>
                <w:spacing w:val="-8"/>
                <w:sz w:val="20"/>
                <w:szCs w:val="20"/>
              </w:rPr>
              <w:t xml:space="preserve"> </w:t>
            </w:r>
            <w:r>
              <w:rPr>
                <w:rFonts w:ascii="Calibri" w:hAnsi="Calibri" w:eastAsia="Calibri" w:cs="Calibri"/>
                <w:b/>
                <w:bCs/>
                <w:color w:val="FFFFFF"/>
                <w:spacing w:val="1"/>
                <w:w w:val="99"/>
                <w:sz w:val="20"/>
                <w:szCs w:val="20"/>
              </w:rPr>
              <w:t>common</w:t>
            </w:r>
            <w:r>
              <w:rPr>
                <w:rFonts w:ascii="Calibri" w:hAnsi="Calibri" w:eastAsia="Calibri" w:cs="Calibri"/>
                <w:b/>
                <w:bCs/>
                <w:color w:val="FFFFFF"/>
                <w:spacing w:val="-1"/>
                <w:w w:val="99"/>
                <w:sz w:val="20"/>
                <w:szCs w:val="20"/>
              </w:rPr>
              <w:t>l</w:t>
            </w:r>
            <w:r>
              <w:rPr>
                <w:rFonts w:ascii="Calibri" w:hAnsi="Calibri" w:eastAsia="Calibri" w:cs="Calibri"/>
                <w:b/>
                <w:bCs/>
                <w:color w:val="FFFFFF"/>
                <w:w w:val="99"/>
                <w:sz w:val="20"/>
                <w:szCs w:val="20"/>
              </w:rPr>
              <w:t xml:space="preserve">y </w:t>
            </w:r>
            <w:r>
              <w:rPr>
                <w:rFonts w:ascii="Calibri" w:hAnsi="Calibri" w:eastAsia="Calibri" w:cs="Calibri"/>
                <w:b/>
                <w:bCs/>
                <w:color w:val="FFFFFF"/>
                <w:spacing w:val="-1"/>
                <w:sz w:val="20"/>
                <w:szCs w:val="20"/>
              </w:rPr>
              <w:t>i</w:t>
            </w:r>
            <w:r>
              <w:rPr>
                <w:rFonts w:ascii="Calibri" w:hAnsi="Calibri" w:eastAsia="Calibri" w:cs="Calibri"/>
                <w:b/>
                <w:bCs/>
                <w:color w:val="FFFFFF"/>
                <w:spacing w:val="1"/>
                <w:sz w:val="20"/>
                <w:szCs w:val="20"/>
              </w:rPr>
              <w:t>mp</w:t>
            </w:r>
            <w:r>
              <w:rPr>
                <w:rFonts w:ascii="Calibri" w:hAnsi="Calibri" w:eastAsia="Calibri" w:cs="Calibri"/>
                <w:b/>
                <w:bCs/>
                <w:color w:val="FFFFFF"/>
                <w:spacing w:val="-1"/>
                <w:sz w:val="20"/>
                <w:szCs w:val="20"/>
              </w:rPr>
              <w:t>l</w:t>
            </w:r>
            <w:r>
              <w:rPr>
                <w:rFonts w:ascii="Calibri" w:hAnsi="Calibri" w:eastAsia="Calibri" w:cs="Calibri"/>
                <w:b/>
                <w:bCs/>
                <w:color w:val="FFFFFF"/>
                <w:sz w:val="20"/>
                <w:szCs w:val="20"/>
              </w:rPr>
              <w:t>e</w:t>
            </w:r>
            <w:r>
              <w:rPr>
                <w:rFonts w:ascii="Calibri" w:hAnsi="Calibri" w:eastAsia="Calibri" w:cs="Calibri"/>
                <w:b/>
                <w:bCs/>
                <w:color w:val="FFFFFF"/>
                <w:spacing w:val="1"/>
                <w:sz w:val="20"/>
                <w:szCs w:val="20"/>
              </w:rPr>
              <w:t>m</w:t>
            </w:r>
            <w:r>
              <w:rPr>
                <w:rFonts w:ascii="Calibri" w:hAnsi="Calibri" w:eastAsia="Calibri" w:cs="Calibri"/>
                <w:b/>
                <w:bCs/>
                <w:color w:val="FFFFFF"/>
                <w:sz w:val="20"/>
                <w:szCs w:val="20"/>
              </w:rPr>
              <w:t>e</w:t>
            </w:r>
            <w:r>
              <w:rPr>
                <w:rFonts w:ascii="Calibri" w:hAnsi="Calibri" w:eastAsia="Calibri" w:cs="Calibri"/>
                <w:b/>
                <w:bCs/>
                <w:color w:val="FFFFFF"/>
                <w:spacing w:val="1"/>
                <w:sz w:val="20"/>
                <w:szCs w:val="20"/>
              </w:rPr>
              <w:t>n</w:t>
            </w:r>
            <w:r>
              <w:rPr>
                <w:rFonts w:ascii="Calibri" w:hAnsi="Calibri" w:eastAsia="Calibri" w:cs="Calibri"/>
                <w:b/>
                <w:bCs/>
                <w:color w:val="FFFFFF"/>
                <w:sz w:val="20"/>
                <w:szCs w:val="20"/>
              </w:rPr>
              <w:t>t</w:t>
            </w:r>
            <w:r>
              <w:rPr>
                <w:rFonts w:ascii="Calibri" w:hAnsi="Calibri" w:eastAsia="Calibri" w:cs="Calibri"/>
                <w:b/>
                <w:bCs/>
                <w:color w:val="FFFFFF"/>
                <w:spacing w:val="1"/>
                <w:sz w:val="20"/>
                <w:szCs w:val="20"/>
              </w:rPr>
              <w:t>e</w:t>
            </w:r>
            <w:r>
              <w:rPr>
                <w:rFonts w:ascii="Calibri" w:hAnsi="Calibri" w:eastAsia="Calibri" w:cs="Calibri"/>
                <w:b/>
                <w:bCs/>
                <w:color w:val="FFFFFF"/>
                <w:sz w:val="20"/>
                <w:szCs w:val="20"/>
              </w:rPr>
              <w:t>d</w:t>
            </w:r>
            <w:r>
              <w:rPr>
                <w:rFonts w:ascii="Calibri" w:hAnsi="Calibri" w:eastAsia="Calibri" w:cs="Calibri"/>
                <w:b/>
                <w:bCs/>
                <w:color w:val="FFFFFF"/>
                <w:spacing w:val="-10"/>
                <w:sz w:val="20"/>
                <w:szCs w:val="20"/>
              </w:rPr>
              <w:t xml:space="preserve"> </w:t>
            </w:r>
            <w:r>
              <w:rPr>
                <w:rFonts w:ascii="Calibri" w:hAnsi="Calibri" w:eastAsia="Calibri" w:cs="Calibri"/>
                <w:b/>
                <w:bCs/>
                <w:color w:val="FFFFFF"/>
                <w:sz w:val="20"/>
                <w:szCs w:val="20"/>
              </w:rPr>
              <w:t>in</w:t>
            </w:r>
            <w:r>
              <w:rPr>
                <w:rFonts w:ascii="Calibri" w:hAnsi="Calibri" w:eastAsia="Calibri" w:cs="Calibri"/>
                <w:b/>
                <w:bCs/>
                <w:color w:val="FFFFFF"/>
                <w:spacing w:val="-2"/>
                <w:sz w:val="20"/>
                <w:szCs w:val="20"/>
              </w:rPr>
              <w:t xml:space="preserve"> </w:t>
            </w:r>
            <w:r>
              <w:rPr>
                <w:rFonts w:ascii="Calibri" w:hAnsi="Calibri" w:eastAsia="Calibri" w:cs="Calibri"/>
                <w:b/>
                <w:bCs/>
                <w:color w:val="FFFFFF"/>
                <w:spacing w:val="1"/>
                <w:w w:val="99"/>
                <w:sz w:val="20"/>
                <w:szCs w:val="20"/>
              </w:rPr>
              <w:t>bo</w:t>
            </w:r>
            <w:r>
              <w:rPr>
                <w:rFonts w:ascii="Calibri" w:hAnsi="Calibri" w:eastAsia="Calibri" w:cs="Calibri"/>
                <w:b/>
                <w:bCs/>
                <w:color w:val="FFFFFF"/>
                <w:spacing w:val="-2"/>
                <w:w w:val="99"/>
                <w:sz w:val="20"/>
                <w:szCs w:val="20"/>
              </w:rPr>
              <w:t>t</w:t>
            </w:r>
            <w:r>
              <w:rPr>
                <w:rFonts w:ascii="Calibri" w:hAnsi="Calibri" w:eastAsia="Calibri" w:cs="Calibri"/>
                <w:b/>
                <w:bCs/>
                <w:color w:val="FFFFFF"/>
                <w:w w:val="99"/>
                <w:sz w:val="20"/>
                <w:szCs w:val="20"/>
              </w:rPr>
              <w:t xml:space="preserve">h </w:t>
            </w:r>
            <w:r>
              <w:rPr>
                <w:rFonts w:ascii="Calibri" w:hAnsi="Calibri" w:eastAsia="Calibri" w:cs="Calibri"/>
                <w:b/>
                <w:bCs/>
                <w:color w:val="FFFFFF"/>
                <w:sz w:val="20"/>
                <w:szCs w:val="20"/>
              </w:rPr>
              <w:t>CP</w:t>
            </w:r>
            <w:r>
              <w:rPr>
                <w:rFonts w:ascii="Calibri" w:hAnsi="Calibri" w:eastAsia="Calibri" w:cs="Calibri"/>
                <w:b/>
                <w:bCs/>
                <w:color w:val="FFFFFF"/>
                <w:spacing w:val="-2"/>
                <w:sz w:val="20"/>
                <w:szCs w:val="20"/>
              </w:rPr>
              <w:t xml:space="preserve"> </w:t>
            </w:r>
            <w:r>
              <w:rPr>
                <w:rFonts w:ascii="Calibri" w:hAnsi="Calibri" w:eastAsia="Calibri" w:cs="Calibri"/>
                <w:b/>
                <w:bCs/>
                <w:color w:val="FFFFFF"/>
                <w:sz w:val="20"/>
                <w:szCs w:val="20"/>
              </w:rPr>
              <w:t>a</w:t>
            </w:r>
            <w:r>
              <w:rPr>
                <w:rFonts w:ascii="Calibri" w:hAnsi="Calibri" w:eastAsia="Calibri" w:cs="Calibri"/>
                <w:b/>
                <w:bCs/>
                <w:color w:val="FFFFFF"/>
                <w:spacing w:val="1"/>
                <w:sz w:val="20"/>
                <w:szCs w:val="20"/>
              </w:rPr>
              <w:t>n</w:t>
            </w:r>
            <w:r>
              <w:rPr>
                <w:rFonts w:ascii="Calibri" w:hAnsi="Calibri" w:eastAsia="Calibri" w:cs="Calibri"/>
                <w:b/>
                <w:bCs/>
                <w:color w:val="FFFFFF"/>
                <w:sz w:val="20"/>
                <w:szCs w:val="20"/>
              </w:rPr>
              <w:t>d</w:t>
            </w:r>
            <w:r>
              <w:rPr>
                <w:rFonts w:ascii="Calibri" w:hAnsi="Calibri" w:eastAsia="Calibri" w:cs="Calibri"/>
                <w:b/>
                <w:bCs/>
                <w:color w:val="FFFFFF"/>
                <w:spacing w:val="-2"/>
                <w:sz w:val="20"/>
                <w:szCs w:val="20"/>
              </w:rPr>
              <w:t xml:space="preserve"> </w:t>
            </w:r>
            <w:r>
              <w:rPr>
                <w:rFonts w:ascii="Calibri" w:hAnsi="Calibri" w:eastAsia="Calibri" w:cs="Calibri"/>
                <w:b/>
                <w:bCs/>
                <w:color w:val="FFFFFF"/>
                <w:spacing w:val="2"/>
                <w:w w:val="99"/>
                <w:sz w:val="20"/>
                <w:szCs w:val="20"/>
              </w:rPr>
              <w:t>E</w:t>
            </w:r>
            <w:r>
              <w:rPr>
                <w:rFonts w:ascii="Calibri" w:hAnsi="Calibri" w:eastAsia="Calibri" w:cs="Calibri"/>
                <w:b/>
                <w:bCs/>
                <w:color w:val="FFFFFF"/>
                <w:spacing w:val="1"/>
                <w:w w:val="99"/>
                <w:sz w:val="20"/>
                <w:szCs w:val="20"/>
              </w:rPr>
              <w:t>duc</w:t>
            </w:r>
            <w:r>
              <w:rPr>
                <w:rFonts w:ascii="Calibri" w:hAnsi="Calibri" w:eastAsia="Calibri" w:cs="Calibri"/>
                <w:b/>
                <w:bCs/>
                <w:color w:val="FFFFFF"/>
                <w:w w:val="99"/>
                <w:sz w:val="20"/>
                <w:szCs w:val="20"/>
              </w:rPr>
              <w:t>ation</w:t>
            </w:r>
          </w:p>
          <w:p w:rsidR="00053E75" w:rsidRDefault="00BF1E13" w14:paraId="76775A31" w14:textId="77777777">
            <w:pPr>
              <w:spacing w:after="0" w:line="242" w:lineRule="exact"/>
              <w:ind w:left="162" w:right="140"/>
              <w:jc w:val="center"/>
              <w:rPr>
                <w:rFonts w:ascii="Calibri" w:hAnsi="Calibri" w:eastAsia="Calibri" w:cs="Calibri"/>
                <w:sz w:val="20"/>
                <w:szCs w:val="20"/>
              </w:rPr>
            </w:pPr>
            <w:r>
              <w:rPr>
                <w:rFonts w:ascii="Calibri" w:hAnsi="Calibri" w:eastAsia="Calibri" w:cs="Calibri"/>
                <w:i/>
                <w:color w:val="FFFFFF"/>
                <w:sz w:val="20"/>
                <w:szCs w:val="20"/>
              </w:rPr>
              <w:t>(l</w:t>
            </w:r>
            <w:r>
              <w:rPr>
                <w:rFonts w:ascii="Calibri" w:hAnsi="Calibri" w:eastAsia="Calibri" w:cs="Calibri"/>
                <w:i/>
                <w:color w:val="FFFFFF"/>
                <w:spacing w:val="-1"/>
                <w:sz w:val="20"/>
                <w:szCs w:val="20"/>
              </w:rPr>
              <w:t>is</w:t>
            </w:r>
            <w:r>
              <w:rPr>
                <w:rFonts w:ascii="Calibri" w:hAnsi="Calibri" w:eastAsia="Calibri" w:cs="Calibri"/>
                <w:i/>
                <w:color w:val="FFFFFF"/>
                <w:sz w:val="20"/>
                <w:szCs w:val="20"/>
              </w:rPr>
              <w:t>t</w:t>
            </w:r>
            <w:r>
              <w:rPr>
                <w:rFonts w:ascii="Calibri" w:hAnsi="Calibri" w:eastAsia="Calibri" w:cs="Calibri"/>
                <w:i/>
                <w:color w:val="FFFFFF"/>
                <w:spacing w:val="-2"/>
                <w:sz w:val="20"/>
                <w:szCs w:val="20"/>
              </w:rPr>
              <w:t xml:space="preserve"> </w:t>
            </w:r>
            <w:r>
              <w:rPr>
                <w:rFonts w:ascii="Calibri" w:hAnsi="Calibri" w:eastAsia="Calibri" w:cs="Calibri"/>
                <w:i/>
                <w:color w:val="FFFFFF"/>
                <w:spacing w:val="1"/>
                <w:sz w:val="20"/>
                <w:szCs w:val="20"/>
              </w:rPr>
              <w:t>no</w:t>
            </w:r>
            <w:r>
              <w:rPr>
                <w:rFonts w:ascii="Calibri" w:hAnsi="Calibri" w:eastAsia="Calibri" w:cs="Calibri"/>
                <w:i/>
                <w:color w:val="FFFFFF"/>
                <w:sz w:val="20"/>
                <w:szCs w:val="20"/>
              </w:rPr>
              <w:t>t</w:t>
            </w:r>
            <w:r>
              <w:rPr>
                <w:rFonts w:ascii="Calibri" w:hAnsi="Calibri" w:eastAsia="Calibri" w:cs="Calibri"/>
                <w:i/>
                <w:color w:val="FFFFFF"/>
                <w:spacing w:val="-2"/>
                <w:sz w:val="20"/>
                <w:szCs w:val="20"/>
              </w:rPr>
              <w:t xml:space="preserve"> </w:t>
            </w:r>
            <w:r>
              <w:rPr>
                <w:rFonts w:ascii="Calibri" w:hAnsi="Calibri" w:eastAsia="Calibri" w:cs="Calibri"/>
                <w:i/>
                <w:color w:val="FFFFFF"/>
                <w:spacing w:val="1"/>
                <w:w w:val="99"/>
                <w:sz w:val="20"/>
                <w:szCs w:val="20"/>
              </w:rPr>
              <w:t>e</w:t>
            </w:r>
            <w:r>
              <w:rPr>
                <w:rFonts w:ascii="Calibri" w:hAnsi="Calibri" w:eastAsia="Calibri" w:cs="Calibri"/>
                <w:i/>
                <w:color w:val="FFFFFF"/>
                <w:w w:val="99"/>
                <w:sz w:val="20"/>
                <w:szCs w:val="20"/>
              </w:rPr>
              <w:t>x</w:t>
            </w:r>
            <w:r>
              <w:rPr>
                <w:rFonts w:ascii="Calibri" w:hAnsi="Calibri" w:eastAsia="Calibri" w:cs="Calibri"/>
                <w:i/>
                <w:color w:val="FFFFFF"/>
                <w:spacing w:val="1"/>
                <w:w w:val="99"/>
                <w:sz w:val="20"/>
                <w:szCs w:val="20"/>
              </w:rPr>
              <w:t>hau</w:t>
            </w:r>
            <w:r>
              <w:rPr>
                <w:rFonts w:ascii="Calibri" w:hAnsi="Calibri" w:eastAsia="Calibri" w:cs="Calibri"/>
                <w:i/>
                <w:color w:val="FFFFFF"/>
                <w:spacing w:val="-1"/>
                <w:w w:val="99"/>
                <w:sz w:val="20"/>
                <w:szCs w:val="20"/>
              </w:rPr>
              <w:t>s</w:t>
            </w:r>
            <w:r>
              <w:rPr>
                <w:rFonts w:ascii="Calibri" w:hAnsi="Calibri" w:eastAsia="Calibri" w:cs="Calibri"/>
                <w:i/>
                <w:color w:val="FFFFFF"/>
                <w:w w:val="99"/>
                <w:sz w:val="20"/>
                <w:szCs w:val="20"/>
              </w:rPr>
              <w:t>tiv</w:t>
            </w:r>
            <w:r>
              <w:rPr>
                <w:rFonts w:ascii="Calibri" w:hAnsi="Calibri" w:eastAsia="Calibri" w:cs="Calibri"/>
                <w:i/>
                <w:color w:val="FFFFFF"/>
                <w:spacing w:val="1"/>
                <w:w w:val="99"/>
                <w:sz w:val="20"/>
                <w:szCs w:val="20"/>
              </w:rPr>
              <w:t>e</w:t>
            </w:r>
            <w:r>
              <w:rPr>
                <w:rFonts w:ascii="Calibri" w:hAnsi="Calibri" w:eastAsia="Calibri" w:cs="Calibri"/>
                <w:i/>
                <w:color w:val="FFFFFF"/>
                <w:w w:val="99"/>
                <w:sz w:val="20"/>
                <w:szCs w:val="20"/>
              </w:rPr>
              <w:t>)</w:t>
            </w:r>
          </w:p>
        </w:tc>
        <w:tc>
          <w:tcPr>
            <w:tcW w:w="1299" w:type="dxa"/>
            <w:tcBorders>
              <w:top w:val="single" w:color="D9D9D9" w:sz="4" w:space="0"/>
              <w:left w:val="single" w:color="D9D9D9" w:sz="4" w:space="0"/>
              <w:bottom w:val="single" w:color="D9D9D9" w:sz="4" w:space="0"/>
              <w:right w:val="single" w:color="D9D9D9" w:sz="4" w:space="0"/>
            </w:tcBorders>
            <w:shd w:val="clear" w:color="auto" w:fill="009FDC"/>
          </w:tcPr>
          <w:p w:rsidR="00053E75" w:rsidRDefault="00053E75" w14:paraId="5BCC0222" w14:textId="77777777">
            <w:pPr>
              <w:spacing w:before="4" w:after="0" w:line="120" w:lineRule="exact"/>
              <w:rPr>
                <w:sz w:val="12"/>
                <w:szCs w:val="12"/>
              </w:rPr>
            </w:pPr>
          </w:p>
          <w:p w:rsidR="00053E75" w:rsidRDefault="00BF1E13" w14:paraId="3C7AC7C4" w14:textId="77777777">
            <w:pPr>
              <w:spacing w:after="0" w:line="239" w:lineRule="auto"/>
              <w:ind w:left="120" w:right="102" w:firstLine="1"/>
              <w:jc w:val="center"/>
              <w:rPr>
                <w:rFonts w:ascii="Calibri" w:hAnsi="Calibri" w:eastAsia="Calibri" w:cs="Calibri"/>
                <w:sz w:val="20"/>
                <w:szCs w:val="20"/>
              </w:rPr>
            </w:pPr>
            <w:r>
              <w:rPr>
                <w:rFonts w:ascii="Calibri" w:hAnsi="Calibri" w:eastAsia="Calibri" w:cs="Calibri"/>
                <w:b/>
                <w:bCs/>
                <w:color w:val="FFFFFF"/>
                <w:w w:val="99"/>
                <w:sz w:val="20"/>
                <w:szCs w:val="20"/>
              </w:rPr>
              <w:t>F</w:t>
            </w:r>
            <w:r>
              <w:rPr>
                <w:rFonts w:ascii="Calibri" w:hAnsi="Calibri" w:eastAsia="Calibri" w:cs="Calibri"/>
                <w:b/>
                <w:bCs/>
                <w:color w:val="FFFFFF"/>
                <w:spacing w:val="1"/>
                <w:w w:val="99"/>
                <w:sz w:val="20"/>
                <w:szCs w:val="20"/>
              </w:rPr>
              <w:t>r</w:t>
            </w:r>
            <w:r>
              <w:rPr>
                <w:rFonts w:ascii="Calibri" w:hAnsi="Calibri" w:eastAsia="Calibri" w:cs="Calibri"/>
                <w:b/>
                <w:bCs/>
                <w:color w:val="FFFFFF"/>
                <w:w w:val="99"/>
                <w:sz w:val="20"/>
                <w:szCs w:val="20"/>
              </w:rPr>
              <w:t>e</w:t>
            </w:r>
            <w:r>
              <w:rPr>
                <w:rFonts w:ascii="Calibri" w:hAnsi="Calibri" w:eastAsia="Calibri" w:cs="Calibri"/>
                <w:b/>
                <w:bCs/>
                <w:color w:val="FFFFFF"/>
                <w:spacing w:val="1"/>
                <w:w w:val="99"/>
                <w:sz w:val="20"/>
                <w:szCs w:val="20"/>
              </w:rPr>
              <w:t>qu</w:t>
            </w:r>
            <w:r>
              <w:rPr>
                <w:rFonts w:ascii="Calibri" w:hAnsi="Calibri" w:eastAsia="Calibri" w:cs="Calibri"/>
                <w:b/>
                <w:bCs/>
                <w:color w:val="FFFFFF"/>
                <w:w w:val="99"/>
                <w:sz w:val="20"/>
                <w:szCs w:val="20"/>
              </w:rPr>
              <w:t>e</w:t>
            </w:r>
            <w:r>
              <w:rPr>
                <w:rFonts w:ascii="Calibri" w:hAnsi="Calibri" w:eastAsia="Calibri" w:cs="Calibri"/>
                <w:b/>
                <w:bCs/>
                <w:color w:val="FFFFFF"/>
                <w:spacing w:val="1"/>
                <w:w w:val="99"/>
                <w:sz w:val="20"/>
                <w:szCs w:val="20"/>
              </w:rPr>
              <w:t>n</w:t>
            </w:r>
            <w:r>
              <w:rPr>
                <w:rFonts w:ascii="Calibri" w:hAnsi="Calibri" w:eastAsia="Calibri" w:cs="Calibri"/>
                <w:b/>
                <w:bCs/>
                <w:color w:val="FFFFFF"/>
                <w:w w:val="99"/>
                <w:sz w:val="20"/>
                <w:szCs w:val="20"/>
              </w:rPr>
              <w:t xml:space="preserve">tly </w:t>
            </w:r>
            <w:r>
              <w:rPr>
                <w:rFonts w:ascii="Calibri" w:hAnsi="Calibri" w:eastAsia="Calibri" w:cs="Calibri"/>
                <w:b/>
                <w:bCs/>
                <w:color w:val="FFFFFF"/>
                <w:spacing w:val="1"/>
                <w:sz w:val="20"/>
                <w:szCs w:val="20"/>
              </w:rPr>
              <w:t>u</w:t>
            </w:r>
            <w:r>
              <w:rPr>
                <w:rFonts w:ascii="Calibri" w:hAnsi="Calibri" w:eastAsia="Calibri" w:cs="Calibri"/>
                <w:b/>
                <w:bCs/>
                <w:color w:val="FFFFFF"/>
                <w:sz w:val="20"/>
                <w:szCs w:val="20"/>
              </w:rPr>
              <w:t>sed</w:t>
            </w:r>
            <w:r>
              <w:rPr>
                <w:rFonts w:ascii="Calibri" w:hAnsi="Calibri" w:eastAsia="Calibri" w:cs="Calibri"/>
                <w:b/>
                <w:bCs/>
                <w:color w:val="FFFFFF"/>
                <w:spacing w:val="-3"/>
                <w:sz w:val="20"/>
                <w:szCs w:val="20"/>
              </w:rPr>
              <w:t xml:space="preserve"> </w:t>
            </w:r>
            <w:r>
              <w:rPr>
                <w:rFonts w:ascii="Calibri" w:hAnsi="Calibri" w:eastAsia="Calibri" w:cs="Calibri"/>
                <w:b/>
                <w:bCs/>
                <w:color w:val="FFFFFF"/>
                <w:spacing w:val="1"/>
                <w:w w:val="99"/>
                <w:sz w:val="20"/>
                <w:szCs w:val="20"/>
              </w:rPr>
              <w:t>ou</w:t>
            </w:r>
            <w:r>
              <w:rPr>
                <w:rFonts w:ascii="Calibri" w:hAnsi="Calibri" w:eastAsia="Calibri" w:cs="Calibri"/>
                <w:b/>
                <w:bCs/>
                <w:color w:val="FFFFFF"/>
                <w:w w:val="99"/>
                <w:sz w:val="20"/>
                <w:szCs w:val="20"/>
              </w:rPr>
              <w:t>t</w:t>
            </w:r>
            <w:r>
              <w:rPr>
                <w:rFonts w:ascii="Calibri" w:hAnsi="Calibri" w:eastAsia="Calibri" w:cs="Calibri"/>
                <w:b/>
                <w:bCs/>
                <w:color w:val="FFFFFF"/>
                <w:spacing w:val="-1"/>
                <w:w w:val="99"/>
                <w:sz w:val="20"/>
                <w:szCs w:val="20"/>
              </w:rPr>
              <w:t>p</w:t>
            </w:r>
            <w:r>
              <w:rPr>
                <w:rFonts w:ascii="Calibri" w:hAnsi="Calibri" w:eastAsia="Calibri" w:cs="Calibri"/>
                <w:b/>
                <w:bCs/>
                <w:color w:val="FFFFFF"/>
                <w:spacing w:val="1"/>
                <w:w w:val="99"/>
                <w:sz w:val="20"/>
                <w:szCs w:val="20"/>
              </w:rPr>
              <w:t>u</w:t>
            </w:r>
            <w:r>
              <w:rPr>
                <w:rFonts w:ascii="Calibri" w:hAnsi="Calibri" w:eastAsia="Calibri" w:cs="Calibri"/>
                <w:b/>
                <w:bCs/>
                <w:color w:val="FFFFFF"/>
                <w:w w:val="99"/>
                <w:sz w:val="20"/>
                <w:szCs w:val="20"/>
              </w:rPr>
              <w:t xml:space="preserve">t </w:t>
            </w:r>
            <w:r>
              <w:rPr>
                <w:rFonts w:ascii="Calibri" w:hAnsi="Calibri" w:eastAsia="Calibri" w:cs="Calibri"/>
                <w:b/>
                <w:bCs/>
                <w:color w:val="FFFFFF"/>
                <w:spacing w:val="-1"/>
                <w:w w:val="99"/>
                <w:sz w:val="20"/>
                <w:szCs w:val="20"/>
              </w:rPr>
              <w:t>i</w:t>
            </w:r>
            <w:r>
              <w:rPr>
                <w:rFonts w:ascii="Calibri" w:hAnsi="Calibri" w:eastAsia="Calibri" w:cs="Calibri"/>
                <w:b/>
                <w:bCs/>
                <w:color w:val="FFFFFF"/>
                <w:spacing w:val="1"/>
                <w:w w:val="99"/>
                <w:sz w:val="20"/>
                <w:szCs w:val="20"/>
              </w:rPr>
              <w:t>nd</w:t>
            </w:r>
            <w:r>
              <w:rPr>
                <w:rFonts w:ascii="Calibri" w:hAnsi="Calibri" w:eastAsia="Calibri" w:cs="Calibri"/>
                <w:b/>
                <w:bCs/>
                <w:color w:val="FFFFFF"/>
                <w:spacing w:val="-1"/>
                <w:w w:val="99"/>
                <w:sz w:val="20"/>
                <w:szCs w:val="20"/>
              </w:rPr>
              <w:t>i</w:t>
            </w:r>
            <w:r>
              <w:rPr>
                <w:rFonts w:ascii="Calibri" w:hAnsi="Calibri" w:eastAsia="Calibri" w:cs="Calibri"/>
                <w:b/>
                <w:bCs/>
                <w:color w:val="FFFFFF"/>
                <w:spacing w:val="1"/>
                <w:w w:val="99"/>
                <w:sz w:val="20"/>
                <w:szCs w:val="20"/>
              </w:rPr>
              <w:t>c</w:t>
            </w:r>
            <w:r>
              <w:rPr>
                <w:rFonts w:ascii="Calibri" w:hAnsi="Calibri" w:eastAsia="Calibri" w:cs="Calibri"/>
                <w:b/>
                <w:bCs/>
                <w:color w:val="FFFFFF"/>
                <w:w w:val="99"/>
                <w:sz w:val="20"/>
                <w:szCs w:val="20"/>
              </w:rPr>
              <w:t>a</w:t>
            </w:r>
            <w:r>
              <w:rPr>
                <w:rFonts w:ascii="Calibri" w:hAnsi="Calibri" w:eastAsia="Calibri" w:cs="Calibri"/>
                <w:b/>
                <w:bCs/>
                <w:color w:val="FFFFFF"/>
                <w:spacing w:val="1"/>
                <w:w w:val="99"/>
                <w:sz w:val="20"/>
                <w:szCs w:val="20"/>
              </w:rPr>
              <w:t>tor</w:t>
            </w:r>
            <w:r>
              <w:rPr>
                <w:rFonts w:ascii="Calibri" w:hAnsi="Calibri" w:eastAsia="Calibri" w:cs="Calibri"/>
                <w:b/>
                <w:bCs/>
                <w:color w:val="FFFFFF"/>
                <w:w w:val="99"/>
                <w:sz w:val="20"/>
                <w:szCs w:val="20"/>
              </w:rPr>
              <w:t>s</w:t>
            </w:r>
          </w:p>
        </w:tc>
        <w:tc>
          <w:tcPr>
            <w:tcW w:w="7352" w:type="dxa"/>
            <w:tcBorders>
              <w:top w:val="single" w:color="D9D9D9" w:sz="4" w:space="0"/>
              <w:left w:val="single" w:color="D9D9D9" w:sz="4" w:space="0"/>
              <w:bottom w:val="single" w:color="D9D9D9" w:sz="4" w:space="0"/>
              <w:right w:val="nil"/>
            </w:tcBorders>
            <w:shd w:val="clear" w:color="auto" w:fill="009FDC"/>
          </w:tcPr>
          <w:p w:rsidR="00053E75" w:rsidRDefault="00BF1E13" w14:paraId="4D4E75E1" w14:textId="77777777">
            <w:pPr>
              <w:spacing w:before="1" w:after="0" w:line="240" w:lineRule="auto"/>
              <w:ind w:left="2292" w:right="2252"/>
              <w:jc w:val="center"/>
              <w:rPr>
                <w:rFonts w:ascii="Calibri" w:hAnsi="Calibri" w:eastAsia="Calibri" w:cs="Calibri"/>
                <w:sz w:val="20"/>
                <w:szCs w:val="20"/>
              </w:rPr>
            </w:pPr>
            <w:r>
              <w:rPr>
                <w:rFonts w:ascii="Calibri" w:hAnsi="Calibri" w:eastAsia="Calibri" w:cs="Calibri"/>
                <w:b/>
                <w:bCs/>
                <w:color w:val="FFFFFF"/>
                <w:spacing w:val="1"/>
                <w:sz w:val="20"/>
                <w:szCs w:val="20"/>
              </w:rPr>
              <w:t>E</w:t>
            </w:r>
            <w:r>
              <w:rPr>
                <w:rFonts w:ascii="Calibri" w:hAnsi="Calibri" w:eastAsia="Calibri" w:cs="Calibri"/>
                <w:b/>
                <w:bCs/>
                <w:color w:val="FFFFFF"/>
                <w:sz w:val="20"/>
                <w:szCs w:val="20"/>
              </w:rPr>
              <w:t>xa</w:t>
            </w:r>
            <w:r>
              <w:rPr>
                <w:rFonts w:ascii="Calibri" w:hAnsi="Calibri" w:eastAsia="Calibri" w:cs="Calibri"/>
                <w:b/>
                <w:bCs/>
                <w:color w:val="FFFFFF"/>
                <w:spacing w:val="1"/>
                <w:sz w:val="20"/>
                <w:szCs w:val="20"/>
              </w:rPr>
              <w:t>mp</w:t>
            </w:r>
            <w:r>
              <w:rPr>
                <w:rFonts w:ascii="Calibri" w:hAnsi="Calibri" w:eastAsia="Calibri" w:cs="Calibri"/>
                <w:b/>
                <w:bCs/>
                <w:color w:val="FFFFFF"/>
                <w:spacing w:val="-1"/>
                <w:sz w:val="20"/>
                <w:szCs w:val="20"/>
              </w:rPr>
              <w:t>l</w:t>
            </w:r>
            <w:r>
              <w:rPr>
                <w:rFonts w:ascii="Calibri" w:hAnsi="Calibri" w:eastAsia="Calibri" w:cs="Calibri"/>
                <w:b/>
                <w:bCs/>
                <w:color w:val="FFFFFF"/>
                <w:sz w:val="20"/>
                <w:szCs w:val="20"/>
              </w:rPr>
              <w:t>es</w:t>
            </w:r>
            <w:r>
              <w:rPr>
                <w:rFonts w:ascii="Calibri" w:hAnsi="Calibri" w:eastAsia="Calibri" w:cs="Calibri"/>
                <w:b/>
                <w:bCs/>
                <w:color w:val="FFFFFF"/>
                <w:spacing w:val="-8"/>
                <w:sz w:val="20"/>
                <w:szCs w:val="20"/>
              </w:rPr>
              <w:t xml:space="preserve"> </w:t>
            </w:r>
            <w:r>
              <w:rPr>
                <w:rFonts w:ascii="Calibri" w:hAnsi="Calibri" w:eastAsia="Calibri" w:cs="Calibri"/>
                <w:b/>
                <w:bCs/>
                <w:color w:val="FFFFFF"/>
                <w:sz w:val="20"/>
                <w:szCs w:val="20"/>
              </w:rPr>
              <w:t>a</w:t>
            </w:r>
            <w:r>
              <w:rPr>
                <w:rFonts w:ascii="Calibri" w:hAnsi="Calibri" w:eastAsia="Calibri" w:cs="Calibri"/>
                <w:b/>
                <w:bCs/>
                <w:color w:val="FFFFFF"/>
                <w:spacing w:val="1"/>
                <w:sz w:val="20"/>
                <w:szCs w:val="20"/>
              </w:rPr>
              <w:t>n</w:t>
            </w:r>
            <w:r>
              <w:rPr>
                <w:rFonts w:ascii="Calibri" w:hAnsi="Calibri" w:eastAsia="Calibri" w:cs="Calibri"/>
                <w:b/>
                <w:bCs/>
                <w:color w:val="FFFFFF"/>
                <w:sz w:val="20"/>
                <w:szCs w:val="20"/>
              </w:rPr>
              <w:t>d</w:t>
            </w:r>
            <w:r>
              <w:rPr>
                <w:rFonts w:ascii="Calibri" w:hAnsi="Calibri" w:eastAsia="Calibri" w:cs="Calibri"/>
                <w:b/>
                <w:bCs/>
                <w:color w:val="FFFFFF"/>
                <w:spacing w:val="-2"/>
                <w:sz w:val="20"/>
                <w:szCs w:val="20"/>
              </w:rPr>
              <w:t xml:space="preserve"> </w:t>
            </w:r>
            <w:r>
              <w:rPr>
                <w:rFonts w:ascii="Calibri" w:hAnsi="Calibri" w:eastAsia="Calibri" w:cs="Calibri"/>
                <w:b/>
                <w:bCs/>
                <w:color w:val="FFFFFF"/>
                <w:spacing w:val="1"/>
                <w:sz w:val="20"/>
                <w:szCs w:val="20"/>
              </w:rPr>
              <w:t>con</w:t>
            </w:r>
            <w:r>
              <w:rPr>
                <w:rFonts w:ascii="Calibri" w:hAnsi="Calibri" w:eastAsia="Calibri" w:cs="Calibri"/>
                <w:b/>
                <w:bCs/>
                <w:color w:val="FFFFFF"/>
                <w:sz w:val="20"/>
                <w:szCs w:val="20"/>
              </w:rPr>
              <w:t>s</w:t>
            </w:r>
            <w:r>
              <w:rPr>
                <w:rFonts w:ascii="Calibri" w:hAnsi="Calibri" w:eastAsia="Calibri" w:cs="Calibri"/>
                <w:b/>
                <w:bCs/>
                <w:color w:val="FFFFFF"/>
                <w:spacing w:val="-1"/>
                <w:sz w:val="20"/>
                <w:szCs w:val="20"/>
              </w:rPr>
              <w:t>i</w:t>
            </w:r>
            <w:r>
              <w:rPr>
                <w:rFonts w:ascii="Calibri" w:hAnsi="Calibri" w:eastAsia="Calibri" w:cs="Calibri"/>
                <w:b/>
                <w:bCs/>
                <w:color w:val="FFFFFF"/>
                <w:spacing w:val="1"/>
                <w:sz w:val="20"/>
                <w:szCs w:val="20"/>
              </w:rPr>
              <w:t>d</w:t>
            </w:r>
            <w:r>
              <w:rPr>
                <w:rFonts w:ascii="Calibri" w:hAnsi="Calibri" w:eastAsia="Calibri" w:cs="Calibri"/>
                <w:b/>
                <w:bCs/>
                <w:color w:val="FFFFFF"/>
                <w:sz w:val="20"/>
                <w:szCs w:val="20"/>
              </w:rPr>
              <w:t>e</w:t>
            </w:r>
            <w:r>
              <w:rPr>
                <w:rFonts w:ascii="Calibri" w:hAnsi="Calibri" w:eastAsia="Calibri" w:cs="Calibri"/>
                <w:b/>
                <w:bCs/>
                <w:color w:val="FFFFFF"/>
                <w:spacing w:val="1"/>
                <w:sz w:val="20"/>
                <w:szCs w:val="20"/>
              </w:rPr>
              <w:t>r</w:t>
            </w:r>
            <w:r>
              <w:rPr>
                <w:rFonts w:ascii="Calibri" w:hAnsi="Calibri" w:eastAsia="Calibri" w:cs="Calibri"/>
                <w:b/>
                <w:bCs/>
                <w:color w:val="FFFFFF"/>
                <w:sz w:val="20"/>
                <w:szCs w:val="20"/>
              </w:rPr>
              <w:t>atio</w:t>
            </w:r>
            <w:r>
              <w:rPr>
                <w:rFonts w:ascii="Calibri" w:hAnsi="Calibri" w:eastAsia="Calibri" w:cs="Calibri"/>
                <w:b/>
                <w:bCs/>
                <w:color w:val="FFFFFF"/>
                <w:spacing w:val="2"/>
                <w:sz w:val="20"/>
                <w:szCs w:val="20"/>
              </w:rPr>
              <w:t>n</w:t>
            </w:r>
            <w:r>
              <w:rPr>
                <w:rFonts w:ascii="Calibri" w:hAnsi="Calibri" w:eastAsia="Calibri" w:cs="Calibri"/>
                <w:b/>
                <w:bCs/>
                <w:color w:val="FFFFFF"/>
                <w:sz w:val="20"/>
                <w:szCs w:val="20"/>
              </w:rPr>
              <w:t>s</w:t>
            </w:r>
            <w:r>
              <w:rPr>
                <w:rFonts w:ascii="Calibri" w:hAnsi="Calibri" w:eastAsia="Calibri" w:cs="Calibri"/>
                <w:b/>
                <w:bCs/>
                <w:color w:val="FFFFFF"/>
                <w:spacing w:val="-14"/>
                <w:sz w:val="20"/>
                <w:szCs w:val="20"/>
              </w:rPr>
              <w:t xml:space="preserve"> </w:t>
            </w:r>
            <w:r>
              <w:rPr>
                <w:rFonts w:ascii="Calibri" w:hAnsi="Calibri" w:eastAsia="Calibri" w:cs="Calibri"/>
                <w:b/>
                <w:bCs/>
                <w:color w:val="FFFFFF"/>
                <w:w w:val="99"/>
                <w:sz w:val="20"/>
                <w:szCs w:val="20"/>
              </w:rPr>
              <w:t>for</w:t>
            </w:r>
          </w:p>
          <w:p w:rsidR="00053E75" w:rsidRDefault="00BF1E13" w14:paraId="560D241C" w14:textId="77777777">
            <w:pPr>
              <w:spacing w:after="0" w:line="240" w:lineRule="auto"/>
              <w:ind w:left="845" w:right="805"/>
              <w:jc w:val="center"/>
              <w:rPr>
                <w:rFonts w:ascii="Calibri" w:hAnsi="Calibri" w:eastAsia="Calibri" w:cs="Calibri"/>
                <w:sz w:val="20"/>
                <w:szCs w:val="20"/>
              </w:rPr>
            </w:pPr>
            <w:r>
              <w:rPr>
                <w:rFonts w:ascii="Calibri" w:hAnsi="Calibri" w:eastAsia="Calibri" w:cs="Calibri"/>
                <w:color w:val="FFFFFF"/>
                <w:sz w:val="20"/>
                <w:szCs w:val="20"/>
              </w:rPr>
              <w:t>j</w:t>
            </w:r>
            <w:r>
              <w:rPr>
                <w:rFonts w:ascii="Calibri" w:hAnsi="Calibri" w:eastAsia="Calibri" w:cs="Calibri"/>
                <w:color w:val="FFFFFF"/>
                <w:spacing w:val="1"/>
                <w:sz w:val="20"/>
                <w:szCs w:val="20"/>
              </w:rPr>
              <w:t>o</w:t>
            </w:r>
            <w:r>
              <w:rPr>
                <w:rFonts w:ascii="Calibri" w:hAnsi="Calibri" w:eastAsia="Calibri" w:cs="Calibri"/>
                <w:color w:val="FFFFFF"/>
                <w:sz w:val="20"/>
                <w:szCs w:val="20"/>
              </w:rPr>
              <w:t>i</w:t>
            </w:r>
            <w:r>
              <w:rPr>
                <w:rFonts w:ascii="Calibri" w:hAnsi="Calibri" w:eastAsia="Calibri" w:cs="Calibri"/>
                <w:color w:val="FFFFFF"/>
                <w:spacing w:val="1"/>
                <w:sz w:val="20"/>
                <w:szCs w:val="20"/>
              </w:rPr>
              <w:t>n</w:t>
            </w:r>
            <w:r>
              <w:rPr>
                <w:rFonts w:ascii="Calibri" w:hAnsi="Calibri" w:eastAsia="Calibri" w:cs="Calibri"/>
                <w:color w:val="FFFFFF"/>
                <w:sz w:val="20"/>
                <w:szCs w:val="20"/>
              </w:rPr>
              <w:t>t,</w:t>
            </w:r>
            <w:r>
              <w:rPr>
                <w:rFonts w:ascii="Calibri" w:hAnsi="Calibri" w:eastAsia="Calibri" w:cs="Calibri"/>
                <w:color w:val="FFFFFF"/>
                <w:spacing w:val="-3"/>
                <w:sz w:val="20"/>
                <w:szCs w:val="20"/>
              </w:rPr>
              <w:t xml:space="preserve"> </w:t>
            </w:r>
            <w:r>
              <w:rPr>
                <w:rFonts w:ascii="Calibri" w:hAnsi="Calibri" w:eastAsia="Calibri" w:cs="Calibri"/>
                <w:color w:val="FFFFFF"/>
                <w:sz w:val="20"/>
                <w:szCs w:val="20"/>
              </w:rPr>
              <w:t>cr</w:t>
            </w:r>
            <w:r>
              <w:rPr>
                <w:rFonts w:ascii="Calibri" w:hAnsi="Calibri" w:eastAsia="Calibri" w:cs="Calibri"/>
                <w:color w:val="FFFFFF"/>
                <w:spacing w:val="1"/>
                <w:sz w:val="20"/>
                <w:szCs w:val="20"/>
              </w:rPr>
              <w:t>os</w:t>
            </w:r>
            <w:r>
              <w:rPr>
                <w:rFonts w:ascii="Calibri" w:hAnsi="Calibri" w:eastAsia="Calibri" w:cs="Calibri"/>
                <w:color w:val="FFFFFF"/>
                <w:spacing w:val="2"/>
                <w:sz w:val="20"/>
                <w:szCs w:val="20"/>
              </w:rPr>
              <w:t>s</w:t>
            </w:r>
            <w:r>
              <w:rPr>
                <w:rFonts w:ascii="Calibri" w:hAnsi="Calibri" w:eastAsia="Calibri" w:cs="Calibri"/>
                <w:color w:val="FFFFFF"/>
                <w:spacing w:val="-1"/>
                <w:sz w:val="20"/>
                <w:szCs w:val="20"/>
              </w:rPr>
              <w:t>-</w:t>
            </w:r>
            <w:r>
              <w:rPr>
                <w:rFonts w:ascii="Calibri" w:hAnsi="Calibri" w:eastAsia="Calibri" w:cs="Calibri"/>
                <w:color w:val="FFFFFF"/>
                <w:sz w:val="20"/>
                <w:szCs w:val="20"/>
              </w:rPr>
              <w:t>r</w:t>
            </w:r>
            <w:r>
              <w:rPr>
                <w:rFonts w:ascii="Calibri" w:hAnsi="Calibri" w:eastAsia="Calibri" w:cs="Calibri"/>
                <w:color w:val="FFFFFF"/>
                <w:spacing w:val="-1"/>
                <w:sz w:val="20"/>
                <w:szCs w:val="20"/>
              </w:rPr>
              <w:t>efe</w:t>
            </w:r>
            <w:r>
              <w:rPr>
                <w:rFonts w:ascii="Calibri" w:hAnsi="Calibri" w:eastAsia="Calibri" w:cs="Calibri"/>
                <w:color w:val="FFFFFF"/>
                <w:sz w:val="20"/>
                <w:szCs w:val="20"/>
              </w:rPr>
              <w:t>r</w:t>
            </w:r>
            <w:r>
              <w:rPr>
                <w:rFonts w:ascii="Calibri" w:hAnsi="Calibri" w:eastAsia="Calibri" w:cs="Calibri"/>
                <w:color w:val="FFFFFF"/>
                <w:spacing w:val="-1"/>
                <w:sz w:val="20"/>
                <w:szCs w:val="20"/>
              </w:rPr>
              <w:t>e</w:t>
            </w:r>
            <w:r>
              <w:rPr>
                <w:rFonts w:ascii="Calibri" w:hAnsi="Calibri" w:eastAsia="Calibri" w:cs="Calibri"/>
                <w:color w:val="FFFFFF"/>
                <w:spacing w:val="1"/>
                <w:sz w:val="20"/>
                <w:szCs w:val="20"/>
              </w:rPr>
              <w:t>n</w:t>
            </w:r>
            <w:r>
              <w:rPr>
                <w:rFonts w:ascii="Calibri" w:hAnsi="Calibri" w:eastAsia="Calibri" w:cs="Calibri"/>
                <w:color w:val="FFFFFF"/>
                <w:sz w:val="20"/>
                <w:szCs w:val="20"/>
              </w:rPr>
              <w:t>cing,</w:t>
            </w:r>
            <w:r>
              <w:rPr>
                <w:rFonts w:ascii="Calibri" w:hAnsi="Calibri" w:eastAsia="Calibri" w:cs="Calibri"/>
                <w:color w:val="FFFFFF"/>
                <w:spacing w:val="-14"/>
                <w:sz w:val="20"/>
                <w:szCs w:val="20"/>
              </w:rPr>
              <w:t xml:space="preserve"> </w:t>
            </w:r>
            <w:r>
              <w:rPr>
                <w:rFonts w:ascii="Calibri" w:hAnsi="Calibri" w:eastAsia="Calibri" w:cs="Calibri"/>
                <w:color w:val="FFFFFF"/>
                <w:spacing w:val="1"/>
                <w:sz w:val="20"/>
                <w:szCs w:val="20"/>
              </w:rPr>
              <w:t>an</w:t>
            </w:r>
            <w:r>
              <w:rPr>
                <w:rFonts w:ascii="Calibri" w:hAnsi="Calibri" w:eastAsia="Calibri" w:cs="Calibri"/>
                <w:color w:val="FFFFFF"/>
                <w:sz w:val="20"/>
                <w:szCs w:val="20"/>
              </w:rPr>
              <w:t>d</w:t>
            </w:r>
            <w:r>
              <w:rPr>
                <w:rFonts w:ascii="Calibri" w:hAnsi="Calibri" w:eastAsia="Calibri" w:cs="Calibri"/>
                <w:color w:val="FFFFFF"/>
                <w:spacing w:val="-2"/>
                <w:sz w:val="20"/>
                <w:szCs w:val="20"/>
              </w:rPr>
              <w:t xml:space="preserve"> </w:t>
            </w:r>
            <w:r>
              <w:rPr>
                <w:rFonts w:ascii="Calibri" w:hAnsi="Calibri" w:eastAsia="Calibri" w:cs="Calibri"/>
                <w:color w:val="FFFFFF"/>
                <w:spacing w:val="3"/>
                <w:sz w:val="20"/>
                <w:szCs w:val="20"/>
              </w:rPr>
              <w:t>c</w:t>
            </w:r>
            <w:r>
              <w:rPr>
                <w:rFonts w:ascii="Calibri" w:hAnsi="Calibri" w:eastAsia="Calibri" w:cs="Calibri"/>
                <w:color w:val="FFFFFF"/>
                <w:sz w:val="20"/>
                <w:szCs w:val="20"/>
              </w:rPr>
              <w:t>o</w:t>
            </w:r>
            <w:r>
              <w:rPr>
                <w:rFonts w:ascii="Calibri" w:hAnsi="Calibri" w:eastAsia="Calibri" w:cs="Calibri"/>
                <w:color w:val="FFFFFF"/>
                <w:spacing w:val="-1"/>
                <w:sz w:val="20"/>
                <w:szCs w:val="20"/>
              </w:rPr>
              <w:t>m</w:t>
            </w:r>
            <w:r>
              <w:rPr>
                <w:rFonts w:ascii="Calibri" w:hAnsi="Calibri" w:eastAsia="Calibri" w:cs="Calibri"/>
                <w:color w:val="FFFFFF"/>
                <w:spacing w:val="1"/>
                <w:sz w:val="20"/>
                <w:szCs w:val="20"/>
              </w:rPr>
              <w:t>p</w:t>
            </w:r>
            <w:r>
              <w:rPr>
                <w:rFonts w:ascii="Calibri" w:hAnsi="Calibri" w:eastAsia="Calibri" w:cs="Calibri"/>
                <w:color w:val="FFFFFF"/>
                <w:sz w:val="20"/>
                <w:szCs w:val="20"/>
              </w:rPr>
              <w:t>l</w:t>
            </w:r>
            <w:r>
              <w:rPr>
                <w:rFonts w:ascii="Calibri" w:hAnsi="Calibri" w:eastAsia="Calibri" w:cs="Calibri"/>
                <w:color w:val="FFFFFF"/>
                <w:spacing w:val="-1"/>
                <w:sz w:val="20"/>
                <w:szCs w:val="20"/>
              </w:rPr>
              <w:t>e</w:t>
            </w:r>
            <w:r>
              <w:rPr>
                <w:rFonts w:ascii="Calibri" w:hAnsi="Calibri" w:eastAsia="Calibri" w:cs="Calibri"/>
                <w:color w:val="FFFFFF"/>
                <w:spacing w:val="1"/>
                <w:sz w:val="20"/>
                <w:szCs w:val="20"/>
              </w:rPr>
              <w:t>m</w:t>
            </w:r>
            <w:r>
              <w:rPr>
                <w:rFonts w:ascii="Calibri" w:hAnsi="Calibri" w:eastAsia="Calibri" w:cs="Calibri"/>
                <w:color w:val="FFFFFF"/>
                <w:spacing w:val="-1"/>
                <w:sz w:val="20"/>
                <w:szCs w:val="20"/>
              </w:rPr>
              <w:t>e</w:t>
            </w:r>
            <w:r>
              <w:rPr>
                <w:rFonts w:ascii="Calibri" w:hAnsi="Calibri" w:eastAsia="Calibri" w:cs="Calibri"/>
                <w:color w:val="FFFFFF"/>
                <w:spacing w:val="1"/>
                <w:sz w:val="20"/>
                <w:szCs w:val="20"/>
              </w:rPr>
              <w:t>n</w:t>
            </w:r>
            <w:r>
              <w:rPr>
                <w:rFonts w:ascii="Calibri" w:hAnsi="Calibri" w:eastAsia="Calibri" w:cs="Calibri"/>
                <w:color w:val="FFFFFF"/>
                <w:sz w:val="20"/>
                <w:szCs w:val="20"/>
              </w:rPr>
              <w:t>t</w:t>
            </w:r>
            <w:r>
              <w:rPr>
                <w:rFonts w:ascii="Calibri" w:hAnsi="Calibri" w:eastAsia="Calibri" w:cs="Calibri"/>
                <w:color w:val="FFFFFF"/>
                <w:spacing w:val="1"/>
                <w:sz w:val="20"/>
                <w:szCs w:val="20"/>
              </w:rPr>
              <w:t>a</w:t>
            </w:r>
            <w:r>
              <w:rPr>
                <w:rFonts w:ascii="Calibri" w:hAnsi="Calibri" w:eastAsia="Calibri" w:cs="Calibri"/>
                <w:color w:val="FFFFFF"/>
                <w:sz w:val="20"/>
                <w:szCs w:val="20"/>
              </w:rPr>
              <w:t>ry</w:t>
            </w:r>
            <w:r>
              <w:rPr>
                <w:rFonts w:ascii="Calibri" w:hAnsi="Calibri" w:eastAsia="Calibri" w:cs="Calibri"/>
                <w:color w:val="FFFFFF"/>
                <w:spacing w:val="-9"/>
                <w:sz w:val="20"/>
                <w:szCs w:val="20"/>
              </w:rPr>
              <w:t xml:space="preserve"> </w:t>
            </w:r>
            <w:r>
              <w:rPr>
                <w:rFonts w:ascii="Calibri" w:hAnsi="Calibri" w:eastAsia="Calibri" w:cs="Calibri"/>
                <w:b/>
                <w:bCs/>
                <w:color w:val="FFFFFF"/>
                <w:spacing w:val="-1"/>
                <w:sz w:val="20"/>
                <w:szCs w:val="20"/>
              </w:rPr>
              <w:t>i</w:t>
            </w:r>
            <w:r>
              <w:rPr>
                <w:rFonts w:ascii="Calibri" w:hAnsi="Calibri" w:eastAsia="Calibri" w:cs="Calibri"/>
                <w:b/>
                <w:bCs/>
                <w:color w:val="FFFFFF"/>
                <w:spacing w:val="1"/>
                <w:sz w:val="20"/>
                <w:szCs w:val="20"/>
              </w:rPr>
              <w:t>nd</w:t>
            </w:r>
            <w:r>
              <w:rPr>
                <w:rFonts w:ascii="Calibri" w:hAnsi="Calibri" w:eastAsia="Calibri" w:cs="Calibri"/>
                <w:b/>
                <w:bCs/>
                <w:color w:val="FFFFFF"/>
                <w:spacing w:val="-1"/>
                <w:sz w:val="20"/>
                <w:szCs w:val="20"/>
              </w:rPr>
              <w:t>i</w:t>
            </w:r>
            <w:r>
              <w:rPr>
                <w:rFonts w:ascii="Calibri" w:hAnsi="Calibri" w:eastAsia="Calibri" w:cs="Calibri"/>
                <w:b/>
                <w:bCs/>
                <w:color w:val="FFFFFF"/>
                <w:spacing w:val="1"/>
                <w:sz w:val="20"/>
                <w:szCs w:val="20"/>
              </w:rPr>
              <w:t>c</w:t>
            </w:r>
            <w:r>
              <w:rPr>
                <w:rFonts w:ascii="Calibri" w:hAnsi="Calibri" w:eastAsia="Calibri" w:cs="Calibri"/>
                <w:b/>
                <w:bCs/>
                <w:color w:val="FFFFFF"/>
                <w:sz w:val="20"/>
                <w:szCs w:val="20"/>
              </w:rPr>
              <w:t>at</w:t>
            </w:r>
            <w:r>
              <w:rPr>
                <w:rFonts w:ascii="Calibri" w:hAnsi="Calibri" w:eastAsia="Calibri" w:cs="Calibri"/>
                <w:b/>
                <w:bCs/>
                <w:color w:val="FFFFFF"/>
                <w:spacing w:val="1"/>
                <w:sz w:val="20"/>
                <w:szCs w:val="20"/>
              </w:rPr>
              <w:t>o</w:t>
            </w:r>
            <w:r>
              <w:rPr>
                <w:rFonts w:ascii="Calibri" w:hAnsi="Calibri" w:eastAsia="Calibri" w:cs="Calibri"/>
                <w:b/>
                <w:bCs/>
                <w:color w:val="FFFFFF"/>
                <w:sz w:val="20"/>
                <w:szCs w:val="20"/>
              </w:rPr>
              <w:t>r</w:t>
            </w:r>
            <w:r>
              <w:rPr>
                <w:rFonts w:ascii="Calibri" w:hAnsi="Calibri" w:eastAsia="Calibri" w:cs="Calibri"/>
                <w:b/>
                <w:bCs/>
                <w:color w:val="FFFFFF"/>
                <w:spacing w:val="-6"/>
                <w:sz w:val="20"/>
                <w:szCs w:val="20"/>
              </w:rPr>
              <w:t xml:space="preserve"> </w:t>
            </w:r>
            <w:r>
              <w:rPr>
                <w:rFonts w:ascii="Calibri" w:hAnsi="Calibri" w:eastAsia="Calibri" w:cs="Calibri"/>
                <w:b/>
                <w:bCs/>
                <w:color w:val="FFFFFF"/>
                <w:w w:val="99"/>
                <w:sz w:val="20"/>
                <w:szCs w:val="20"/>
              </w:rPr>
              <w:t>a</w:t>
            </w:r>
            <w:r>
              <w:rPr>
                <w:rFonts w:ascii="Calibri" w:hAnsi="Calibri" w:eastAsia="Calibri" w:cs="Calibri"/>
                <w:b/>
                <w:bCs/>
                <w:color w:val="FFFFFF"/>
                <w:spacing w:val="2"/>
                <w:w w:val="99"/>
                <w:sz w:val="20"/>
                <w:szCs w:val="20"/>
              </w:rPr>
              <w:t>r</w:t>
            </w:r>
            <w:r>
              <w:rPr>
                <w:rFonts w:ascii="Calibri" w:hAnsi="Calibri" w:eastAsia="Calibri" w:cs="Calibri"/>
                <w:b/>
                <w:bCs/>
                <w:color w:val="FFFFFF"/>
                <w:spacing w:val="1"/>
                <w:w w:val="99"/>
                <w:sz w:val="20"/>
                <w:szCs w:val="20"/>
              </w:rPr>
              <w:t>r</w:t>
            </w:r>
            <w:r>
              <w:rPr>
                <w:rFonts w:ascii="Calibri" w:hAnsi="Calibri" w:eastAsia="Calibri" w:cs="Calibri"/>
                <w:b/>
                <w:bCs/>
                <w:color w:val="FFFFFF"/>
                <w:spacing w:val="-2"/>
                <w:w w:val="99"/>
                <w:sz w:val="20"/>
                <w:szCs w:val="20"/>
              </w:rPr>
              <w:t>a</w:t>
            </w:r>
            <w:r>
              <w:rPr>
                <w:rFonts w:ascii="Calibri" w:hAnsi="Calibri" w:eastAsia="Calibri" w:cs="Calibri"/>
                <w:b/>
                <w:bCs/>
                <w:color w:val="FFFFFF"/>
                <w:spacing w:val="1"/>
                <w:w w:val="99"/>
                <w:sz w:val="20"/>
                <w:szCs w:val="20"/>
              </w:rPr>
              <w:t>n</w:t>
            </w:r>
            <w:r>
              <w:rPr>
                <w:rFonts w:ascii="Calibri" w:hAnsi="Calibri" w:eastAsia="Calibri" w:cs="Calibri"/>
                <w:b/>
                <w:bCs/>
                <w:color w:val="FFFFFF"/>
                <w:spacing w:val="-1"/>
                <w:w w:val="99"/>
                <w:sz w:val="20"/>
                <w:szCs w:val="20"/>
              </w:rPr>
              <w:t>g</w:t>
            </w:r>
            <w:r>
              <w:rPr>
                <w:rFonts w:ascii="Calibri" w:hAnsi="Calibri" w:eastAsia="Calibri" w:cs="Calibri"/>
                <w:b/>
                <w:bCs/>
                <w:color w:val="FFFFFF"/>
                <w:w w:val="99"/>
                <w:sz w:val="20"/>
                <w:szCs w:val="20"/>
              </w:rPr>
              <w:t>e</w:t>
            </w:r>
            <w:r>
              <w:rPr>
                <w:rFonts w:ascii="Calibri" w:hAnsi="Calibri" w:eastAsia="Calibri" w:cs="Calibri"/>
                <w:b/>
                <w:bCs/>
                <w:color w:val="FFFFFF"/>
                <w:spacing w:val="1"/>
                <w:w w:val="99"/>
                <w:sz w:val="20"/>
                <w:szCs w:val="20"/>
              </w:rPr>
              <w:t>m</w:t>
            </w:r>
            <w:r>
              <w:rPr>
                <w:rFonts w:ascii="Calibri" w:hAnsi="Calibri" w:eastAsia="Calibri" w:cs="Calibri"/>
                <w:b/>
                <w:bCs/>
                <w:color w:val="FFFFFF"/>
                <w:w w:val="99"/>
                <w:sz w:val="20"/>
                <w:szCs w:val="20"/>
              </w:rPr>
              <w:t>e</w:t>
            </w:r>
            <w:r>
              <w:rPr>
                <w:rFonts w:ascii="Calibri" w:hAnsi="Calibri" w:eastAsia="Calibri" w:cs="Calibri"/>
                <w:b/>
                <w:bCs/>
                <w:color w:val="FFFFFF"/>
                <w:spacing w:val="1"/>
                <w:w w:val="99"/>
                <w:sz w:val="20"/>
                <w:szCs w:val="20"/>
              </w:rPr>
              <w:t>n</w:t>
            </w:r>
            <w:r>
              <w:rPr>
                <w:rFonts w:ascii="Calibri" w:hAnsi="Calibri" w:eastAsia="Calibri" w:cs="Calibri"/>
                <w:b/>
                <w:bCs/>
                <w:color w:val="FFFFFF"/>
                <w:w w:val="99"/>
                <w:sz w:val="20"/>
                <w:szCs w:val="20"/>
              </w:rPr>
              <w:t>ts</w:t>
            </w:r>
          </w:p>
          <w:p w:rsidR="00053E75" w:rsidRDefault="00BF1E13" w14:paraId="512F2B2D" w14:textId="77777777">
            <w:pPr>
              <w:spacing w:after="0" w:line="242" w:lineRule="exact"/>
              <w:ind w:left="101" w:right="65"/>
              <w:jc w:val="center"/>
              <w:rPr>
                <w:rFonts w:ascii="Calibri" w:hAnsi="Calibri" w:eastAsia="Calibri" w:cs="Calibri"/>
                <w:sz w:val="20"/>
                <w:szCs w:val="20"/>
              </w:rPr>
            </w:pPr>
            <w:r>
              <w:rPr>
                <w:rFonts w:ascii="Calibri" w:hAnsi="Calibri" w:eastAsia="Calibri" w:cs="Calibri"/>
                <w:i/>
                <w:color w:val="FFFFFF"/>
                <w:position w:val="1"/>
                <w:sz w:val="20"/>
                <w:szCs w:val="20"/>
              </w:rPr>
              <w:t>to</w:t>
            </w:r>
            <w:r>
              <w:rPr>
                <w:rFonts w:ascii="Calibri" w:hAnsi="Calibri" w:eastAsia="Calibri" w:cs="Calibri"/>
                <w:i/>
                <w:color w:val="FFFFFF"/>
                <w:spacing w:val="-1"/>
                <w:position w:val="1"/>
                <w:sz w:val="20"/>
                <w:szCs w:val="20"/>
              </w:rPr>
              <w:t xml:space="preserve"> </w:t>
            </w:r>
            <w:r>
              <w:rPr>
                <w:rFonts w:ascii="Calibri" w:hAnsi="Calibri" w:eastAsia="Calibri" w:cs="Calibri"/>
                <w:i/>
                <w:color w:val="FFFFFF"/>
                <w:spacing w:val="1"/>
                <w:position w:val="1"/>
                <w:sz w:val="20"/>
                <w:szCs w:val="20"/>
              </w:rPr>
              <w:t>unde</w:t>
            </w:r>
            <w:r>
              <w:rPr>
                <w:rFonts w:ascii="Calibri" w:hAnsi="Calibri" w:eastAsia="Calibri" w:cs="Calibri"/>
                <w:i/>
                <w:color w:val="FFFFFF"/>
                <w:spacing w:val="-1"/>
                <w:position w:val="1"/>
                <w:sz w:val="20"/>
                <w:szCs w:val="20"/>
              </w:rPr>
              <w:t>rs</w:t>
            </w:r>
            <w:r>
              <w:rPr>
                <w:rFonts w:ascii="Calibri" w:hAnsi="Calibri" w:eastAsia="Calibri" w:cs="Calibri"/>
                <w:i/>
                <w:color w:val="FFFFFF"/>
                <w:position w:val="1"/>
                <w:sz w:val="20"/>
                <w:szCs w:val="20"/>
              </w:rPr>
              <w:t>t</w:t>
            </w:r>
            <w:r>
              <w:rPr>
                <w:rFonts w:ascii="Calibri" w:hAnsi="Calibri" w:eastAsia="Calibri" w:cs="Calibri"/>
                <w:i/>
                <w:color w:val="FFFFFF"/>
                <w:spacing w:val="1"/>
                <w:position w:val="1"/>
                <w:sz w:val="20"/>
                <w:szCs w:val="20"/>
              </w:rPr>
              <w:t>an</w:t>
            </w:r>
            <w:r>
              <w:rPr>
                <w:rFonts w:ascii="Calibri" w:hAnsi="Calibri" w:eastAsia="Calibri" w:cs="Calibri"/>
                <w:i/>
                <w:color w:val="FFFFFF"/>
                <w:position w:val="1"/>
                <w:sz w:val="20"/>
                <w:szCs w:val="20"/>
              </w:rPr>
              <w:t>d</w:t>
            </w:r>
            <w:r>
              <w:rPr>
                <w:rFonts w:ascii="Calibri" w:hAnsi="Calibri" w:eastAsia="Calibri" w:cs="Calibri"/>
                <w:i/>
                <w:color w:val="FFFFFF"/>
                <w:spacing w:val="-9"/>
                <w:position w:val="1"/>
                <w:sz w:val="20"/>
                <w:szCs w:val="20"/>
              </w:rPr>
              <w:t xml:space="preserve"> </w:t>
            </w:r>
            <w:r>
              <w:rPr>
                <w:rFonts w:ascii="Calibri" w:hAnsi="Calibri" w:eastAsia="Calibri" w:cs="Calibri"/>
                <w:i/>
                <w:color w:val="FFFFFF"/>
                <w:spacing w:val="1"/>
                <w:position w:val="1"/>
                <w:sz w:val="20"/>
                <w:szCs w:val="20"/>
              </w:rPr>
              <w:t>o</w:t>
            </w:r>
            <w:r>
              <w:rPr>
                <w:rFonts w:ascii="Calibri" w:hAnsi="Calibri" w:eastAsia="Calibri" w:cs="Calibri"/>
                <w:i/>
                <w:color w:val="FFFFFF"/>
                <w:position w:val="1"/>
                <w:sz w:val="20"/>
                <w:szCs w:val="20"/>
              </w:rPr>
              <w:t>v</w:t>
            </w:r>
            <w:r>
              <w:rPr>
                <w:rFonts w:ascii="Calibri" w:hAnsi="Calibri" w:eastAsia="Calibri" w:cs="Calibri"/>
                <w:i/>
                <w:color w:val="FFFFFF"/>
                <w:spacing w:val="1"/>
                <w:position w:val="1"/>
                <w:sz w:val="20"/>
                <w:szCs w:val="20"/>
              </w:rPr>
              <w:t>e</w:t>
            </w:r>
            <w:r>
              <w:rPr>
                <w:rFonts w:ascii="Calibri" w:hAnsi="Calibri" w:eastAsia="Calibri" w:cs="Calibri"/>
                <w:i/>
                <w:color w:val="FFFFFF"/>
                <w:spacing w:val="-1"/>
                <w:position w:val="1"/>
                <w:sz w:val="20"/>
                <w:szCs w:val="20"/>
              </w:rPr>
              <w:t>r</w:t>
            </w:r>
            <w:r>
              <w:rPr>
                <w:rFonts w:ascii="Calibri" w:hAnsi="Calibri" w:eastAsia="Calibri" w:cs="Calibri"/>
                <w:i/>
                <w:color w:val="FFFFFF"/>
                <w:spacing w:val="1"/>
                <w:position w:val="1"/>
                <w:sz w:val="20"/>
                <w:szCs w:val="20"/>
              </w:rPr>
              <w:t>a</w:t>
            </w:r>
            <w:r>
              <w:rPr>
                <w:rFonts w:ascii="Calibri" w:hAnsi="Calibri" w:eastAsia="Calibri" w:cs="Calibri"/>
                <w:i/>
                <w:color w:val="FFFFFF"/>
                <w:position w:val="1"/>
                <w:sz w:val="20"/>
                <w:szCs w:val="20"/>
              </w:rPr>
              <w:t>ll</w:t>
            </w:r>
            <w:r>
              <w:rPr>
                <w:rFonts w:ascii="Calibri" w:hAnsi="Calibri" w:eastAsia="Calibri" w:cs="Calibri"/>
                <w:i/>
                <w:color w:val="FFFFFF"/>
                <w:spacing w:val="-5"/>
                <w:position w:val="1"/>
                <w:sz w:val="20"/>
                <w:szCs w:val="20"/>
              </w:rPr>
              <w:t xml:space="preserve"> </w:t>
            </w:r>
            <w:r>
              <w:rPr>
                <w:rFonts w:ascii="Calibri" w:hAnsi="Calibri" w:eastAsia="Calibri" w:cs="Calibri"/>
                <w:i/>
                <w:color w:val="FFFFFF"/>
                <w:spacing w:val="-1"/>
                <w:position w:val="1"/>
                <w:sz w:val="20"/>
                <w:szCs w:val="20"/>
              </w:rPr>
              <w:t>r</w:t>
            </w:r>
            <w:r>
              <w:rPr>
                <w:rFonts w:ascii="Calibri" w:hAnsi="Calibri" w:eastAsia="Calibri" w:cs="Calibri"/>
                <w:i/>
                <w:color w:val="FFFFFF"/>
                <w:spacing w:val="1"/>
                <w:position w:val="1"/>
                <w:sz w:val="20"/>
                <w:szCs w:val="20"/>
              </w:rPr>
              <w:t>each</w:t>
            </w:r>
            <w:r>
              <w:rPr>
                <w:rFonts w:ascii="Calibri" w:hAnsi="Calibri" w:eastAsia="Calibri" w:cs="Calibri"/>
                <w:i/>
                <w:color w:val="FFFFFF"/>
                <w:position w:val="1"/>
                <w:sz w:val="20"/>
                <w:szCs w:val="20"/>
              </w:rPr>
              <w:t>,</w:t>
            </w:r>
            <w:r>
              <w:rPr>
                <w:rFonts w:ascii="Calibri" w:hAnsi="Calibri" w:eastAsia="Calibri" w:cs="Calibri"/>
                <w:i/>
                <w:color w:val="FFFFFF"/>
                <w:spacing w:val="-5"/>
                <w:position w:val="1"/>
                <w:sz w:val="20"/>
                <w:szCs w:val="20"/>
              </w:rPr>
              <w:t xml:space="preserve"> </w:t>
            </w:r>
            <w:r>
              <w:rPr>
                <w:rFonts w:ascii="Calibri" w:hAnsi="Calibri" w:eastAsia="Calibri" w:cs="Calibri"/>
                <w:i/>
                <w:color w:val="FFFFFF"/>
                <w:spacing w:val="-1"/>
                <w:position w:val="1"/>
                <w:sz w:val="20"/>
                <w:szCs w:val="20"/>
              </w:rPr>
              <w:t>a</w:t>
            </w:r>
            <w:r>
              <w:rPr>
                <w:rFonts w:ascii="Calibri" w:hAnsi="Calibri" w:eastAsia="Calibri" w:cs="Calibri"/>
                <w:i/>
                <w:color w:val="FFFFFF"/>
                <w:position w:val="1"/>
                <w:sz w:val="20"/>
                <w:szCs w:val="20"/>
              </w:rPr>
              <w:t>v</w:t>
            </w:r>
            <w:r>
              <w:rPr>
                <w:rFonts w:ascii="Calibri" w:hAnsi="Calibri" w:eastAsia="Calibri" w:cs="Calibri"/>
                <w:i/>
                <w:color w:val="FFFFFF"/>
                <w:spacing w:val="1"/>
                <w:position w:val="1"/>
                <w:sz w:val="20"/>
                <w:szCs w:val="20"/>
              </w:rPr>
              <w:t>o</w:t>
            </w:r>
            <w:r>
              <w:rPr>
                <w:rFonts w:ascii="Calibri" w:hAnsi="Calibri" w:eastAsia="Calibri" w:cs="Calibri"/>
                <w:i/>
                <w:color w:val="FFFFFF"/>
                <w:position w:val="1"/>
                <w:sz w:val="20"/>
                <w:szCs w:val="20"/>
              </w:rPr>
              <w:t>id</w:t>
            </w:r>
            <w:r>
              <w:rPr>
                <w:rFonts w:ascii="Calibri" w:hAnsi="Calibri" w:eastAsia="Calibri" w:cs="Calibri"/>
                <w:i/>
                <w:color w:val="FFFFFF"/>
                <w:spacing w:val="-3"/>
                <w:position w:val="1"/>
                <w:sz w:val="20"/>
                <w:szCs w:val="20"/>
              </w:rPr>
              <w:t xml:space="preserve"> </w:t>
            </w:r>
            <w:r>
              <w:rPr>
                <w:rFonts w:ascii="Calibri" w:hAnsi="Calibri" w:eastAsia="Calibri" w:cs="Calibri"/>
                <w:i/>
                <w:color w:val="FFFFFF"/>
                <w:spacing w:val="1"/>
                <w:position w:val="1"/>
                <w:sz w:val="20"/>
                <w:szCs w:val="20"/>
              </w:rPr>
              <w:t>doub</w:t>
            </w:r>
            <w:r>
              <w:rPr>
                <w:rFonts w:ascii="Calibri" w:hAnsi="Calibri" w:eastAsia="Calibri" w:cs="Calibri"/>
                <w:i/>
                <w:color w:val="FFFFFF"/>
                <w:position w:val="1"/>
                <w:sz w:val="20"/>
                <w:szCs w:val="20"/>
              </w:rPr>
              <w:t>le</w:t>
            </w:r>
            <w:r>
              <w:rPr>
                <w:rFonts w:ascii="Calibri" w:hAnsi="Calibri" w:eastAsia="Calibri" w:cs="Calibri"/>
                <w:i/>
                <w:color w:val="FFFFFF"/>
                <w:spacing w:val="-7"/>
                <w:position w:val="1"/>
                <w:sz w:val="20"/>
                <w:szCs w:val="20"/>
              </w:rPr>
              <w:t xml:space="preserve"> </w:t>
            </w:r>
            <w:r>
              <w:rPr>
                <w:rFonts w:ascii="Calibri" w:hAnsi="Calibri" w:eastAsia="Calibri" w:cs="Calibri"/>
                <w:i/>
                <w:color w:val="FFFFFF"/>
                <w:spacing w:val="1"/>
                <w:position w:val="1"/>
                <w:sz w:val="20"/>
                <w:szCs w:val="20"/>
              </w:rPr>
              <w:t>coun</w:t>
            </w:r>
            <w:r>
              <w:rPr>
                <w:rFonts w:ascii="Calibri" w:hAnsi="Calibri" w:eastAsia="Calibri" w:cs="Calibri"/>
                <w:i/>
                <w:color w:val="FFFFFF"/>
                <w:position w:val="1"/>
                <w:sz w:val="20"/>
                <w:szCs w:val="20"/>
              </w:rPr>
              <w:t>ti</w:t>
            </w:r>
            <w:r>
              <w:rPr>
                <w:rFonts w:ascii="Calibri" w:hAnsi="Calibri" w:eastAsia="Calibri" w:cs="Calibri"/>
                <w:i/>
                <w:color w:val="FFFFFF"/>
                <w:spacing w:val="1"/>
                <w:position w:val="1"/>
                <w:sz w:val="20"/>
                <w:szCs w:val="20"/>
              </w:rPr>
              <w:t>n</w:t>
            </w:r>
            <w:r>
              <w:rPr>
                <w:rFonts w:ascii="Calibri" w:hAnsi="Calibri" w:eastAsia="Calibri" w:cs="Calibri"/>
                <w:i/>
                <w:color w:val="FFFFFF"/>
                <w:position w:val="1"/>
                <w:sz w:val="20"/>
                <w:szCs w:val="20"/>
              </w:rPr>
              <w:t>g</w:t>
            </w:r>
            <w:r>
              <w:rPr>
                <w:rFonts w:ascii="Calibri" w:hAnsi="Calibri" w:eastAsia="Calibri" w:cs="Calibri"/>
                <w:i/>
                <w:color w:val="FFFFFF"/>
                <w:spacing w:val="-8"/>
                <w:position w:val="1"/>
                <w:sz w:val="20"/>
                <w:szCs w:val="20"/>
              </w:rPr>
              <w:t xml:space="preserve"> </w:t>
            </w:r>
            <w:r>
              <w:rPr>
                <w:rFonts w:ascii="Calibri" w:hAnsi="Calibri" w:eastAsia="Calibri" w:cs="Calibri"/>
                <w:i/>
                <w:color w:val="FFFFFF"/>
                <w:spacing w:val="1"/>
                <w:position w:val="1"/>
                <w:sz w:val="20"/>
                <w:szCs w:val="20"/>
              </w:rPr>
              <w:t>an</w:t>
            </w:r>
            <w:r>
              <w:rPr>
                <w:rFonts w:ascii="Calibri" w:hAnsi="Calibri" w:eastAsia="Calibri" w:cs="Calibri"/>
                <w:i/>
                <w:color w:val="FFFFFF"/>
                <w:position w:val="1"/>
                <w:sz w:val="20"/>
                <w:szCs w:val="20"/>
              </w:rPr>
              <w:t>d</w:t>
            </w:r>
            <w:r>
              <w:rPr>
                <w:rFonts w:ascii="Calibri" w:hAnsi="Calibri" w:eastAsia="Calibri" w:cs="Calibri"/>
                <w:i/>
                <w:color w:val="FFFFFF"/>
                <w:spacing w:val="-3"/>
                <w:position w:val="1"/>
                <w:sz w:val="20"/>
                <w:szCs w:val="20"/>
              </w:rPr>
              <w:t xml:space="preserve"> </w:t>
            </w:r>
            <w:r>
              <w:rPr>
                <w:rFonts w:ascii="Calibri" w:hAnsi="Calibri" w:eastAsia="Calibri" w:cs="Calibri"/>
                <w:i/>
                <w:color w:val="FFFFFF"/>
                <w:spacing w:val="1"/>
                <w:position w:val="1"/>
                <w:sz w:val="20"/>
                <w:szCs w:val="20"/>
              </w:rPr>
              <w:t>d</w:t>
            </w:r>
            <w:r>
              <w:rPr>
                <w:rFonts w:ascii="Calibri" w:hAnsi="Calibri" w:eastAsia="Calibri" w:cs="Calibri"/>
                <w:i/>
                <w:color w:val="FFFFFF"/>
                <w:position w:val="1"/>
                <w:sz w:val="20"/>
                <w:szCs w:val="20"/>
              </w:rPr>
              <w:t>i</w:t>
            </w:r>
            <w:r>
              <w:rPr>
                <w:rFonts w:ascii="Calibri" w:hAnsi="Calibri" w:eastAsia="Calibri" w:cs="Calibri"/>
                <w:i/>
                <w:color w:val="FFFFFF"/>
                <w:spacing w:val="-1"/>
                <w:position w:val="1"/>
                <w:sz w:val="20"/>
                <w:szCs w:val="20"/>
              </w:rPr>
              <w:t>sc</w:t>
            </w:r>
            <w:r>
              <w:rPr>
                <w:rFonts w:ascii="Calibri" w:hAnsi="Calibri" w:eastAsia="Calibri" w:cs="Calibri"/>
                <w:i/>
                <w:color w:val="FFFFFF"/>
                <w:spacing w:val="1"/>
                <w:position w:val="1"/>
                <w:sz w:val="20"/>
                <w:szCs w:val="20"/>
              </w:rPr>
              <w:t>e</w:t>
            </w:r>
            <w:r>
              <w:rPr>
                <w:rFonts w:ascii="Calibri" w:hAnsi="Calibri" w:eastAsia="Calibri" w:cs="Calibri"/>
                <w:i/>
                <w:color w:val="FFFFFF"/>
                <w:spacing w:val="-1"/>
                <w:position w:val="1"/>
                <w:sz w:val="20"/>
                <w:szCs w:val="20"/>
              </w:rPr>
              <w:t>r</w:t>
            </w:r>
            <w:r>
              <w:rPr>
                <w:rFonts w:ascii="Calibri" w:hAnsi="Calibri" w:eastAsia="Calibri" w:cs="Calibri"/>
                <w:i/>
                <w:color w:val="FFFFFF"/>
                <w:position w:val="1"/>
                <w:sz w:val="20"/>
                <w:szCs w:val="20"/>
              </w:rPr>
              <w:t>n</w:t>
            </w:r>
            <w:r>
              <w:rPr>
                <w:rFonts w:ascii="Calibri" w:hAnsi="Calibri" w:eastAsia="Calibri" w:cs="Calibri"/>
                <w:i/>
                <w:color w:val="FFFFFF"/>
                <w:spacing w:val="-6"/>
                <w:position w:val="1"/>
                <w:sz w:val="20"/>
                <w:szCs w:val="20"/>
              </w:rPr>
              <w:t xml:space="preserve"> </w:t>
            </w:r>
            <w:r>
              <w:rPr>
                <w:rFonts w:ascii="Calibri" w:hAnsi="Calibri" w:eastAsia="Calibri" w:cs="Calibri"/>
                <w:i/>
                <w:color w:val="FFFFFF"/>
                <w:spacing w:val="2"/>
                <w:position w:val="1"/>
                <w:sz w:val="20"/>
                <w:szCs w:val="20"/>
              </w:rPr>
              <w:t>c</w:t>
            </w:r>
            <w:r>
              <w:rPr>
                <w:rFonts w:ascii="Calibri" w:hAnsi="Calibri" w:eastAsia="Calibri" w:cs="Calibri"/>
                <w:i/>
                <w:color w:val="FFFFFF"/>
                <w:spacing w:val="1"/>
                <w:position w:val="1"/>
                <w:sz w:val="20"/>
                <w:szCs w:val="20"/>
              </w:rPr>
              <w:t>omp</w:t>
            </w:r>
            <w:r>
              <w:rPr>
                <w:rFonts w:ascii="Calibri" w:hAnsi="Calibri" w:eastAsia="Calibri" w:cs="Calibri"/>
                <w:i/>
                <w:color w:val="FFFFFF"/>
                <w:position w:val="1"/>
                <w:sz w:val="20"/>
                <w:szCs w:val="20"/>
              </w:rPr>
              <w:t>le</w:t>
            </w:r>
            <w:r>
              <w:rPr>
                <w:rFonts w:ascii="Calibri" w:hAnsi="Calibri" w:eastAsia="Calibri" w:cs="Calibri"/>
                <w:i/>
                <w:color w:val="FFFFFF"/>
                <w:spacing w:val="1"/>
                <w:position w:val="1"/>
                <w:sz w:val="20"/>
                <w:szCs w:val="20"/>
              </w:rPr>
              <w:t>men</w:t>
            </w:r>
            <w:r>
              <w:rPr>
                <w:rFonts w:ascii="Calibri" w:hAnsi="Calibri" w:eastAsia="Calibri" w:cs="Calibri"/>
                <w:i/>
                <w:color w:val="FFFFFF"/>
                <w:position w:val="1"/>
                <w:sz w:val="20"/>
                <w:szCs w:val="20"/>
              </w:rPr>
              <w:t>t</w:t>
            </w:r>
            <w:r>
              <w:rPr>
                <w:rFonts w:ascii="Calibri" w:hAnsi="Calibri" w:eastAsia="Calibri" w:cs="Calibri"/>
                <w:i/>
                <w:color w:val="FFFFFF"/>
                <w:spacing w:val="1"/>
                <w:position w:val="1"/>
                <w:sz w:val="20"/>
                <w:szCs w:val="20"/>
              </w:rPr>
              <w:t>a</w:t>
            </w:r>
            <w:r>
              <w:rPr>
                <w:rFonts w:ascii="Calibri" w:hAnsi="Calibri" w:eastAsia="Calibri" w:cs="Calibri"/>
                <w:i/>
                <w:color w:val="FFFFFF"/>
                <w:spacing w:val="-1"/>
                <w:position w:val="1"/>
                <w:sz w:val="20"/>
                <w:szCs w:val="20"/>
              </w:rPr>
              <w:t>r</w:t>
            </w:r>
            <w:r>
              <w:rPr>
                <w:rFonts w:ascii="Calibri" w:hAnsi="Calibri" w:eastAsia="Calibri" w:cs="Calibri"/>
                <w:i/>
                <w:color w:val="FFFFFF"/>
                <w:position w:val="1"/>
                <w:sz w:val="20"/>
                <w:szCs w:val="20"/>
              </w:rPr>
              <w:t>y</w:t>
            </w:r>
            <w:r>
              <w:rPr>
                <w:rFonts w:ascii="Calibri" w:hAnsi="Calibri" w:eastAsia="Calibri" w:cs="Calibri"/>
                <w:i/>
                <w:color w:val="FFFFFF"/>
                <w:spacing w:val="-13"/>
                <w:position w:val="1"/>
                <w:sz w:val="20"/>
                <w:szCs w:val="20"/>
              </w:rPr>
              <w:t xml:space="preserve"> </w:t>
            </w:r>
            <w:r>
              <w:rPr>
                <w:rFonts w:ascii="Calibri" w:hAnsi="Calibri" w:eastAsia="Calibri" w:cs="Calibri"/>
                <w:i/>
                <w:color w:val="FFFFFF"/>
                <w:w w:val="99"/>
                <w:position w:val="1"/>
                <w:sz w:val="20"/>
                <w:szCs w:val="20"/>
              </w:rPr>
              <w:t>servi</w:t>
            </w:r>
            <w:r>
              <w:rPr>
                <w:rFonts w:ascii="Calibri" w:hAnsi="Calibri" w:eastAsia="Calibri" w:cs="Calibri"/>
                <w:i/>
                <w:color w:val="FFFFFF"/>
                <w:spacing w:val="1"/>
                <w:w w:val="99"/>
                <w:position w:val="1"/>
                <w:sz w:val="20"/>
                <w:szCs w:val="20"/>
              </w:rPr>
              <w:t>ce</w:t>
            </w:r>
            <w:r>
              <w:rPr>
                <w:rFonts w:ascii="Calibri" w:hAnsi="Calibri" w:eastAsia="Calibri" w:cs="Calibri"/>
                <w:i/>
                <w:color w:val="FFFFFF"/>
                <w:w w:val="99"/>
                <w:position w:val="1"/>
                <w:sz w:val="20"/>
                <w:szCs w:val="20"/>
              </w:rPr>
              <w:t>s</w:t>
            </w:r>
          </w:p>
          <w:p w:rsidR="00053E75" w:rsidRDefault="00BF1E13" w14:paraId="1998317F" w14:textId="77777777">
            <w:pPr>
              <w:spacing w:after="0" w:line="242" w:lineRule="exact"/>
              <w:ind w:left="2840" w:right="2795"/>
              <w:jc w:val="center"/>
              <w:rPr>
                <w:rFonts w:ascii="Calibri" w:hAnsi="Calibri" w:eastAsia="Calibri" w:cs="Calibri"/>
                <w:sz w:val="20"/>
                <w:szCs w:val="20"/>
              </w:rPr>
            </w:pPr>
            <w:r>
              <w:rPr>
                <w:rFonts w:ascii="Calibri" w:hAnsi="Calibri" w:eastAsia="Calibri" w:cs="Calibri"/>
                <w:i/>
                <w:color w:val="FFFFFF"/>
                <w:spacing w:val="1"/>
                <w:sz w:val="20"/>
                <w:szCs w:val="20"/>
              </w:rPr>
              <w:t>o</w:t>
            </w:r>
            <w:r>
              <w:rPr>
                <w:rFonts w:ascii="Calibri" w:hAnsi="Calibri" w:eastAsia="Calibri" w:cs="Calibri"/>
                <w:i/>
                <w:color w:val="FFFFFF"/>
                <w:sz w:val="20"/>
                <w:szCs w:val="20"/>
              </w:rPr>
              <w:t>f</w:t>
            </w:r>
            <w:r>
              <w:rPr>
                <w:rFonts w:ascii="Calibri" w:hAnsi="Calibri" w:eastAsia="Calibri" w:cs="Calibri"/>
                <w:i/>
                <w:color w:val="FFFFFF"/>
                <w:spacing w:val="-3"/>
                <w:sz w:val="20"/>
                <w:szCs w:val="20"/>
              </w:rPr>
              <w:t xml:space="preserve"> </w:t>
            </w:r>
            <w:r>
              <w:rPr>
                <w:rFonts w:ascii="Calibri" w:hAnsi="Calibri" w:eastAsia="Calibri" w:cs="Calibri"/>
                <w:i/>
                <w:color w:val="FFFFFF"/>
                <w:sz w:val="20"/>
                <w:szCs w:val="20"/>
              </w:rPr>
              <w:t>CP</w:t>
            </w:r>
            <w:r>
              <w:rPr>
                <w:rFonts w:ascii="Calibri" w:hAnsi="Calibri" w:eastAsia="Calibri" w:cs="Calibri"/>
                <w:i/>
                <w:color w:val="FFFFFF"/>
                <w:spacing w:val="-2"/>
                <w:sz w:val="20"/>
                <w:szCs w:val="20"/>
              </w:rPr>
              <w:t xml:space="preserve"> </w:t>
            </w:r>
            <w:r>
              <w:rPr>
                <w:rFonts w:ascii="Calibri" w:hAnsi="Calibri" w:eastAsia="Calibri" w:cs="Calibri"/>
                <w:i/>
                <w:color w:val="FFFFFF"/>
                <w:spacing w:val="1"/>
                <w:sz w:val="20"/>
                <w:szCs w:val="20"/>
              </w:rPr>
              <w:t>an</w:t>
            </w:r>
            <w:r>
              <w:rPr>
                <w:rFonts w:ascii="Calibri" w:hAnsi="Calibri" w:eastAsia="Calibri" w:cs="Calibri"/>
                <w:i/>
                <w:color w:val="FFFFFF"/>
                <w:sz w:val="20"/>
                <w:szCs w:val="20"/>
              </w:rPr>
              <w:t>d</w:t>
            </w:r>
            <w:r>
              <w:rPr>
                <w:rFonts w:ascii="Calibri" w:hAnsi="Calibri" w:eastAsia="Calibri" w:cs="Calibri"/>
                <w:i/>
                <w:color w:val="FFFFFF"/>
                <w:spacing w:val="-3"/>
                <w:sz w:val="20"/>
                <w:szCs w:val="20"/>
              </w:rPr>
              <w:t xml:space="preserve"> </w:t>
            </w:r>
            <w:r>
              <w:rPr>
                <w:rFonts w:ascii="Calibri" w:hAnsi="Calibri" w:eastAsia="Calibri" w:cs="Calibri"/>
                <w:i/>
                <w:color w:val="FFFFFF"/>
                <w:spacing w:val="2"/>
                <w:w w:val="99"/>
                <w:sz w:val="20"/>
                <w:szCs w:val="20"/>
              </w:rPr>
              <w:t>E</w:t>
            </w:r>
            <w:r>
              <w:rPr>
                <w:rFonts w:ascii="Calibri" w:hAnsi="Calibri" w:eastAsia="Calibri" w:cs="Calibri"/>
                <w:i/>
                <w:color w:val="FFFFFF"/>
                <w:spacing w:val="1"/>
                <w:w w:val="99"/>
                <w:sz w:val="20"/>
                <w:szCs w:val="20"/>
              </w:rPr>
              <w:t>duca</w:t>
            </w:r>
            <w:r>
              <w:rPr>
                <w:rFonts w:ascii="Calibri" w:hAnsi="Calibri" w:eastAsia="Calibri" w:cs="Calibri"/>
                <w:i/>
                <w:color w:val="FFFFFF"/>
                <w:w w:val="99"/>
                <w:sz w:val="20"/>
                <w:szCs w:val="20"/>
              </w:rPr>
              <w:t>ti</w:t>
            </w:r>
            <w:r>
              <w:rPr>
                <w:rFonts w:ascii="Calibri" w:hAnsi="Calibri" w:eastAsia="Calibri" w:cs="Calibri"/>
                <w:i/>
                <w:color w:val="FFFFFF"/>
                <w:spacing w:val="-1"/>
                <w:w w:val="99"/>
                <w:sz w:val="20"/>
                <w:szCs w:val="20"/>
              </w:rPr>
              <w:t>o</w:t>
            </w:r>
            <w:r>
              <w:rPr>
                <w:rFonts w:ascii="Calibri" w:hAnsi="Calibri" w:eastAsia="Calibri" w:cs="Calibri"/>
                <w:i/>
                <w:color w:val="FFFFFF"/>
                <w:w w:val="99"/>
                <w:sz w:val="20"/>
                <w:szCs w:val="20"/>
              </w:rPr>
              <w:t>n</w:t>
            </w:r>
          </w:p>
        </w:tc>
      </w:tr>
      <w:tr w:rsidR="00053E75" w14:paraId="449635B8" w14:textId="77777777">
        <w:trPr>
          <w:trHeight w:val="2871" w:hRule="exact"/>
        </w:trPr>
        <w:tc>
          <w:tcPr>
            <w:tcW w:w="1983" w:type="dxa"/>
            <w:vMerge w:val="restart"/>
            <w:tcBorders>
              <w:top w:val="single" w:color="D9D9D9" w:sz="4" w:space="0"/>
              <w:left w:val="nil"/>
              <w:right w:val="single" w:color="D9D9D9" w:sz="4" w:space="0"/>
            </w:tcBorders>
          </w:tcPr>
          <w:p w:rsidR="00053E75" w:rsidRDefault="00053E75" w14:paraId="2EFEE1DF" w14:textId="77777777">
            <w:pPr>
              <w:spacing w:after="0" w:line="200" w:lineRule="exact"/>
              <w:rPr>
                <w:sz w:val="20"/>
                <w:szCs w:val="20"/>
              </w:rPr>
            </w:pPr>
          </w:p>
          <w:p w:rsidR="00053E75" w:rsidRDefault="00053E75" w14:paraId="032C0035" w14:textId="77777777">
            <w:pPr>
              <w:spacing w:after="0" w:line="200" w:lineRule="exact"/>
              <w:rPr>
                <w:sz w:val="20"/>
                <w:szCs w:val="20"/>
              </w:rPr>
            </w:pPr>
          </w:p>
          <w:p w:rsidR="00053E75" w:rsidRDefault="00053E75" w14:paraId="4A109CB6" w14:textId="77777777">
            <w:pPr>
              <w:spacing w:after="0" w:line="200" w:lineRule="exact"/>
              <w:rPr>
                <w:sz w:val="20"/>
                <w:szCs w:val="20"/>
              </w:rPr>
            </w:pPr>
          </w:p>
          <w:p w:rsidR="00053E75" w:rsidRDefault="00053E75" w14:paraId="7A58D971" w14:textId="77777777">
            <w:pPr>
              <w:spacing w:after="0" w:line="200" w:lineRule="exact"/>
              <w:rPr>
                <w:sz w:val="20"/>
                <w:szCs w:val="20"/>
              </w:rPr>
            </w:pPr>
          </w:p>
          <w:p w:rsidR="00053E75" w:rsidRDefault="00053E75" w14:paraId="3D9AC767" w14:textId="77777777">
            <w:pPr>
              <w:spacing w:after="0" w:line="200" w:lineRule="exact"/>
              <w:rPr>
                <w:sz w:val="20"/>
                <w:szCs w:val="20"/>
              </w:rPr>
            </w:pPr>
          </w:p>
          <w:p w:rsidR="00053E75" w:rsidRDefault="00053E75" w14:paraId="75E07DED" w14:textId="77777777">
            <w:pPr>
              <w:spacing w:after="0" w:line="200" w:lineRule="exact"/>
              <w:rPr>
                <w:sz w:val="20"/>
                <w:szCs w:val="20"/>
              </w:rPr>
            </w:pPr>
          </w:p>
          <w:p w:rsidR="00053E75" w:rsidRDefault="00053E75" w14:paraId="404BE030" w14:textId="77777777">
            <w:pPr>
              <w:spacing w:after="0" w:line="200" w:lineRule="exact"/>
              <w:rPr>
                <w:sz w:val="20"/>
                <w:szCs w:val="20"/>
              </w:rPr>
            </w:pPr>
          </w:p>
          <w:p w:rsidR="00053E75" w:rsidRDefault="00053E75" w14:paraId="39E46B47" w14:textId="77777777">
            <w:pPr>
              <w:spacing w:after="0" w:line="200" w:lineRule="exact"/>
              <w:rPr>
                <w:sz w:val="20"/>
                <w:szCs w:val="20"/>
              </w:rPr>
            </w:pPr>
          </w:p>
          <w:p w:rsidR="00053E75" w:rsidRDefault="00053E75" w14:paraId="0AF45478" w14:textId="77777777">
            <w:pPr>
              <w:spacing w:after="0" w:line="200" w:lineRule="exact"/>
              <w:rPr>
                <w:sz w:val="20"/>
                <w:szCs w:val="20"/>
              </w:rPr>
            </w:pPr>
          </w:p>
          <w:p w:rsidR="00053E75" w:rsidRDefault="00053E75" w14:paraId="5A59329E" w14:textId="77777777">
            <w:pPr>
              <w:spacing w:after="0" w:line="200" w:lineRule="exact"/>
              <w:rPr>
                <w:sz w:val="20"/>
                <w:szCs w:val="20"/>
              </w:rPr>
            </w:pPr>
          </w:p>
          <w:p w:rsidR="00053E75" w:rsidRDefault="00053E75" w14:paraId="2AF7CBFD" w14:textId="77777777">
            <w:pPr>
              <w:spacing w:after="0" w:line="200" w:lineRule="exact"/>
              <w:rPr>
                <w:sz w:val="20"/>
                <w:szCs w:val="20"/>
              </w:rPr>
            </w:pPr>
          </w:p>
          <w:p w:rsidR="00053E75" w:rsidRDefault="00053E75" w14:paraId="7F5974A9" w14:textId="77777777">
            <w:pPr>
              <w:spacing w:after="0" w:line="200" w:lineRule="exact"/>
              <w:rPr>
                <w:sz w:val="20"/>
                <w:szCs w:val="20"/>
              </w:rPr>
            </w:pPr>
          </w:p>
          <w:p w:rsidR="00053E75" w:rsidRDefault="00053E75" w14:paraId="25DD69BD" w14:textId="77777777">
            <w:pPr>
              <w:spacing w:after="0" w:line="200" w:lineRule="exact"/>
              <w:rPr>
                <w:sz w:val="20"/>
                <w:szCs w:val="20"/>
              </w:rPr>
            </w:pPr>
          </w:p>
          <w:p w:rsidR="00053E75" w:rsidRDefault="00053E75" w14:paraId="3A2E3254" w14:textId="77777777">
            <w:pPr>
              <w:spacing w:after="0" w:line="200" w:lineRule="exact"/>
              <w:rPr>
                <w:sz w:val="20"/>
                <w:szCs w:val="20"/>
              </w:rPr>
            </w:pPr>
          </w:p>
          <w:p w:rsidR="00053E75" w:rsidRDefault="00053E75" w14:paraId="194DA2F9" w14:textId="77777777">
            <w:pPr>
              <w:spacing w:after="0" w:line="200" w:lineRule="exact"/>
              <w:rPr>
                <w:sz w:val="20"/>
                <w:szCs w:val="20"/>
              </w:rPr>
            </w:pPr>
          </w:p>
          <w:p w:rsidR="00053E75" w:rsidRDefault="00053E75" w14:paraId="5271F7DB" w14:textId="77777777">
            <w:pPr>
              <w:spacing w:after="0" w:line="200" w:lineRule="exact"/>
              <w:rPr>
                <w:sz w:val="20"/>
                <w:szCs w:val="20"/>
              </w:rPr>
            </w:pPr>
          </w:p>
          <w:p w:rsidR="00053E75" w:rsidRDefault="00053E75" w14:paraId="793E7EBF" w14:textId="77777777">
            <w:pPr>
              <w:spacing w:after="0" w:line="200" w:lineRule="exact"/>
              <w:rPr>
                <w:sz w:val="20"/>
                <w:szCs w:val="20"/>
              </w:rPr>
            </w:pPr>
          </w:p>
          <w:p w:rsidR="00053E75" w:rsidRDefault="00053E75" w14:paraId="6D915EB1" w14:textId="77777777">
            <w:pPr>
              <w:spacing w:after="0" w:line="200" w:lineRule="exact"/>
              <w:rPr>
                <w:sz w:val="20"/>
                <w:szCs w:val="20"/>
              </w:rPr>
            </w:pPr>
          </w:p>
          <w:p w:rsidR="00053E75" w:rsidRDefault="00053E75" w14:paraId="7CEAAF7F" w14:textId="77777777">
            <w:pPr>
              <w:spacing w:after="0" w:line="200" w:lineRule="exact"/>
              <w:rPr>
                <w:sz w:val="20"/>
                <w:szCs w:val="20"/>
              </w:rPr>
            </w:pPr>
          </w:p>
          <w:p w:rsidR="00053E75" w:rsidRDefault="00053E75" w14:paraId="525B9D70" w14:textId="77777777">
            <w:pPr>
              <w:spacing w:before="2" w:after="0" w:line="260" w:lineRule="exact"/>
              <w:rPr>
                <w:sz w:val="26"/>
                <w:szCs w:val="26"/>
              </w:rPr>
            </w:pPr>
          </w:p>
          <w:p w:rsidR="00053E75" w:rsidRDefault="00BF1E13" w14:paraId="1FB3A6BC" w14:textId="77777777">
            <w:pPr>
              <w:spacing w:after="0" w:line="239" w:lineRule="auto"/>
              <w:ind w:right="178"/>
              <w:rPr>
                <w:rFonts w:ascii="Calibri" w:hAnsi="Calibri" w:eastAsia="Calibri" w:cs="Calibri"/>
                <w:sz w:val="20"/>
                <w:szCs w:val="20"/>
              </w:rPr>
            </w:pPr>
            <w:r>
              <w:rPr>
                <w:rFonts w:ascii="Calibri" w:hAnsi="Calibri" w:eastAsia="Calibri" w:cs="Calibri"/>
                <w:b/>
                <w:bCs/>
                <w:spacing w:val="-1"/>
                <w:sz w:val="20"/>
                <w:szCs w:val="20"/>
              </w:rPr>
              <w:t>D</w:t>
            </w:r>
            <w:r>
              <w:rPr>
                <w:rFonts w:ascii="Calibri" w:hAnsi="Calibri" w:eastAsia="Calibri" w:cs="Calibri"/>
                <w:b/>
                <w:bCs/>
                <w:sz w:val="20"/>
                <w:szCs w:val="20"/>
              </w:rPr>
              <w:t>e</w:t>
            </w:r>
            <w:r>
              <w:rPr>
                <w:rFonts w:ascii="Calibri" w:hAnsi="Calibri" w:eastAsia="Calibri" w:cs="Calibri"/>
                <w:b/>
                <w:bCs/>
                <w:spacing w:val="-1"/>
                <w:sz w:val="20"/>
                <w:szCs w:val="20"/>
              </w:rPr>
              <w:t>l</w:t>
            </w:r>
            <w:r>
              <w:rPr>
                <w:rFonts w:ascii="Calibri" w:hAnsi="Calibri" w:eastAsia="Calibri" w:cs="Calibri"/>
                <w:b/>
                <w:bCs/>
                <w:spacing w:val="1"/>
                <w:sz w:val="20"/>
                <w:szCs w:val="20"/>
              </w:rPr>
              <w:t>i</w:t>
            </w:r>
            <w:r>
              <w:rPr>
                <w:rFonts w:ascii="Calibri" w:hAnsi="Calibri" w:eastAsia="Calibri" w:cs="Calibri"/>
                <w:b/>
                <w:bCs/>
                <w:spacing w:val="-1"/>
                <w:sz w:val="20"/>
                <w:szCs w:val="20"/>
              </w:rPr>
              <w:t>v</w:t>
            </w:r>
            <w:r>
              <w:rPr>
                <w:rFonts w:ascii="Calibri" w:hAnsi="Calibri" w:eastAsia="Calibri" w:cs="Calibri"/>
                <w:b/>
                <w:bCs/>
                <w:sz w:val="20"/>
                <w:szCs w:val="20"/>
              </w:rPr>
              <w:t>e</w:t>
            </w:r>
            <w:r>
              <w:rPr>
                <w:rFonts w:ascii="Calibri" w:hAnsi="Calibri" w:eastAsia="Calibri" w:cs="Calibri"/>
                <w:b/>
                <w:bCs/>
                <w:spacing w:val="1"/>
                <w:sz w:val="20"/>
                <w:szCs w:val="20"/>
              </w:rPr>
              <w:t>r</w:t>
            </w:r>
            <w:r>
              <w:rPr>
                <w:rFonts w:ascii="Calibri" w:hAnsi="Calibri" w:eastAsia="Calibri" w:cs="Calibri"/>
                <w:b/>
                <w:bCs/>
                <w:sz w:val="20"/>
                <w:szCs w:val="20"/>
              </w:rPr>
              <w:t>y</w:t>
            </w:r>
            <w:r>
              <w:rPr>
                <w:rFonts w:ascii="Calibri" w:hAnsi="Calibri" w:eastAsia="Calibri" w:cs="Calibri"/>
                <w:b/>
                <w:bCs/>
                <w:spacing w:val="-8"/>
                <w:sz w:val="20"/>
                <w:szCs w:val="20"/>
              </w:rPr>
              <w:t xml:space="preserve"> </w:t>
            </w:r>
            <w:r>
              <w:rPr>
                <w:rFonts w:ascii="Calibri" w:hAnsi="Calibri" w:eastAsia="Calibri" w:cs="Calibri"/>
                <w:b/>
                <w:bCs/>
                <w:spacing w:val="1"/>
                <w:sz w:val="20"/>
                <w:szCs w:val="20"/>
              </w:rPr>
              <w:t>o</w:t>
            </w:r>
            <w:r>
              <w:rPr>
                <w:rFonts w:ascii="Calibri" w:hAnsi="Calibri" w:eastAsia="Calibri" w:cs="Calibri"/>
                <w:b/>
                <w:bCs/>
                <w:sz w:val="20"/>
                <w:szCs w:val="20"/>
              </w:rPr>
              <w:t xml:space="preserve">f </w:t>
            </w:r>
            <w:r>
              <w:rPr>
                <w:rFonts w:ascii="Calibri" w:hAnsi="Calibri" w:eastAsia="Calibri" w:cs="Calibri"/>
                <w:b/>
                <w:bCs/>
                <w:spacing w:val="1"/>
                <w:sz w:val="20"/>
                <w:szCs w:val="20"/>
              </w:rPr>
              <w:t>p</w:t>
            </w:r>
            <w:r>
              <w:rPr>
                <w:rFonts w:ascii="Calibri" w:hAnsi="Calibri" w:eastAsia="Calibri" w:cs="Calibri"/>
                <w:b/>
                <w:bCs/>
                <w:sz w:val="20"/>
                <w:szCs w:val="20"/>
              </w:rPr>
              <w:t>s</w:t>
            </w:r>
            <w:r>
              <w:rPr>
                <w:rFonts w:ascii="Calibri" w:hAnsi="Calibri" w:eastAsia="Calibri" w:cs="Calibri"/>
                <w:b/>
                <w:bCs/>
                <w:spacing w:val="-1"/>
                <w:sz w:val="20"/>
                <w:szCs w:val="20"/>
              </w:rPr>
              <w:t>y</w:t>
            </w:r>
            <w:r>
              <w:rPr>
                <w:rFonts w:ascii="Calibri" w:hAnsi="Calibri" w:eastAsia="Calibri" w:cs="Calibri"/>
                <w:b/>
                <w:bCs/>
                <w:spacing w:val="1"/>
                <w:sz w:val="20"/>
                <w:szCs w:val="20"/>
              </w:rPr>
              <w:t>cho</w:t>
            </w:r>
            <w:r>
              <w:rPr>
                <w:rFonts w:ascii="Calibri" w:hAnsi="Calibri" w:eastAsia="Calibri" w:cs="Calibri"/>
                <w:b/>
                <w:bCs/>
                <w:sz w:val="20"/>
                <w:szCs w:val="20"/>
              </w:rPr>
              <w:t>so</w:t>
            </w:r>
            <w:r>
              <w:rPr>
                <w:rFonts w:ascii="Calibri" w:hAnsi="Calibri" w:eastAsia="Calibri" w:cs="Calibri"/>
                <w:b/>
                <w:bCs/>
                <w:spacing w:val="1"/>
                <w:sz w:val="20"/>
                <w:szCs w:val="20"/>
              </w:rPr>
              <w:t>c</w:t>
            </w:r>
            <w:r>
              <w:rPr>
                <w:rFonts w:ascii="Calibri" w:hAnsi="Calibri" w:eastAsia="Calibri" w:cs="Calibri"/>
                <w:b/>
                <w:bCs/>
                <w:spacing w:val="-1"/>
                <w:sz w:val="20"/>
                <w:szCs w:val="20"/>
              </w:rPr>
              <w:t>i</w:t>
            </w:r>
            <w:r>
              <w:rPr>
                <w:rFonts w:ascii="Calibri" w:hAnsi="Calibri" w:eastAsia="Calibri" w:cs="Calibri"/>
                <w:b/>
                <w:bCs/>
                <w:sz w:val="20"/>
                <w:szCs w:val="20"/>
              </w:rPr>
              <w:t>al</w:t>
            </w:r>
            <w:r>
              <w:rPr>
                <w:rFonts w:ascii="Calibri" w:hAnsi="Calibri" w:eastAsia="Calibri" w:cs="Calibri"/>
                <w:b/>
                <w:bCs/>
                <w:spacing w:val="-11"/>
                <w:sz w:val="20"/>
                <w:szCs w:val="20"/>
              </w:rPr>
              <w:t xml:space="preserve"> </w:t>
            </w:r>
            <w:r>
              <w:rPr>
                <w:rFonts w:ascii="Calibri" w:hAnsi="Calibri" w:eastAsia="Calibri" w:cs="Calibri"/>
                <w:b/>
                <w:bCs/>
                <w:sz w:val="20"/>
                <w:szCs w:val="20"/>
              </w:rPr>
              <w:t>s</w:t>
            </w:r>
            <w:r>
              <w:rPr>
                <w:rFonts w:ascii="Calibri" w:hAnsi="Calibri" w:eastAsia="Calibri" w:cs="Calibri"/>
                <w:b/>
                <w:bCs/>
                <w:spacing w:val="1"/>
                <w:sz w:val="20"/>
                <w:szCs w:val="20"/>
              </w:rPr>
              <w:t>uppor</w:t>
            </w:r>
            <w:r>
              <w:rPr>
                <w:rFonts w:ascii="Calibri" w:hAnsi="Calibri" w:eastAsia="Calibri" w:cs="Calibri"/>
                <w:b/>
                <w:bCs/>
                <w:sz w:val="20"/>
                <w:szCs w:val="20"/>
              </w:rPr>
              <w:t>t a</w:t>
            </w:r>
            <w:r>
              <w:rPr>
                <w:rFonts w:ascii="Calibri" w:hAnsi="Calibri" w:eastAsia="Calibri" w:cs="Calibri"/>
                <w:b/>
                <w:bCs/>
                <w:spacing w:val="1"/>
                <w:sz w:val="20"/>
                <w:szCs w:val="20"/>
              </w:rPr>
              <w:t>c</w:t>
            </w:r>
            <w:r>
              <w:rPr>
                <w:rFonts w:ascii="Calibri" w:hAnsi="Calibri" w:eastAsia="Calibri" w:cs="Calibri"/>
                <w:b/>
                <w:bCs/>
                <w:sz w:val="20"/>
                <w:szCs w:val="20"/>
              </w:rPr>
              <w:t>ti</w:t>
            </w:r>
            <w:r>
              <w:rPr>
                <w:rFonts w:ascii="Calibri" w:hAnsi="Calibri" w:eastAsia="Calibri" w:cs="Calibri"/>
                <w:b/>
                <w:bCs/>
                <w:spacing w:val="-1"/>
                <w:sz w:val="20"/>
                <w:szCs w:val="20"/>
              </w:rPr>
              <w:t>vi</w:t>
            </w:r>
            <w:r>
              <w:rPr>
                <w:rFonts w:ascii="Calibri" w:hAnsi="Calibri" w:eastAsia="Calibri" w:cs="Calibri"/>
                <w:b/>
                <w:bCs/>
                <w:spacing w:val="3"/>
                <w:sz w:val="20"/>
                <w:szCs w:val="20"/>
              </w:rPr>
              <w:t>t</w:t>
            </w:r>
            <w:r>
              <w:rPr>
                <w:rFonts w:ascii="Calibri" w:hAnsi="Calibri" w:eastAsia="Calibri" w:cs="Calibri"/>
                <w:b/>
                <w:bCs/>
                <w:spacing w:val="-1"/>
                <w:sz w:val="20"/>
                <w:szCs w:val="20"/>
              </w:rPr>
              <w:t>i</w:t>
            </w:r>
            <w:r>
              <w:rPr>
                <w:rFonts w:ascii="Calibri" w:hAnsi="Calibri" w:eastAsia="Calibri" w:cs="Calibri"/>
                <w:b/>
                <w:bCs/>
                <w:sz w:val="20"/>
                <w:szCs w:val="20"/>
              </w:rPr>
              <w:t>es</w:t>
            </w:r>
          </w:p>
        </w:tc>
        <w:tc>
          <w:tcPr>
            <w:tcW w:w="1299" w:type="dxa"/>
            <w:tcBorders>
              <w:top w:val="single" w:color="D9D9D9" w:sz="4" w:space="0"/>
              <w:left w:val="single" w:color="D9D9D9" w:sz="4" w:space="0"/>
              <w:bottom w:val="single" w:color="D9D9D9" w:sz="4" w:space="0"/>
              <w:right w:val="single" w:color="D9D9D9" w:sz="4" w:space="0"/>
            </w:tcBorders>
          </w:tcPr>
          <w:p w:rsidR="00053E75" w:rsidRDefault="00053E75" w14:paraId="4A1033FE" w14:textId="77777777">
            <w:pPr>
              <w:spacing w:after="0" w:line="200" w:lineRule="exact"/>
              <w:rPr>
                <w:sz w:val="20"/>
                <w:szCs w:val="20"/>
              </w:rPr>
            </w:pPr>
          </w:p>
          <w:p w:rsidR="00053E75" w:rsidRDefault="00053E75" w14:paraId="6AA76BDD" w14:textId="77777777">
            <w:pPr>
              <w:spacing w:after="0" w:line="200" w:lineRule="exact"/>
              <w:rPr>
                <w:sz w:val="20"/>
                <w:szCs w:val="20"/>
              </w:rPr>
            </w:pPr>
          </w:p>
          <w:p w:rsidR="00053E75" w:rsidRDefault="00053E75" w14:paraId="33E20043" w14:textId="77777777">
            <w:pPr>
              <w:spacing w:before="19" w:after="0" w:line="280" w:lineRule="exact"/>
              <w:rPr>
                <w:sz w:val="28"/>
                <w:szCs w:val="28"/>
              </w:rPr>
            </w:pPr>
          </w:p>
          <w:p w:rsidR="00053E75" w:rsidRDefault="00BF1E13" w14:paraId="0030D14D" w14:textId="77777777">
            <w:pPr>
              <w:spacing w:after="0" w:line="239" w:lineRule="auto"/>
              <w:ind w:left="102" w:right="77"/>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2"/>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f</w:t>
            </w:r>
            <w:r>
              <w:rPr>
                <w:rFonts w:ascii="Calibri" w:hAnsi="Calibri" w:eastAsia="Calibri" w:cs="Calibri"/>
                <w:spacing w:val="-3"/>
                <w:sz w:val="20"/>
                <w:szCs w:val="20"/>
              </w:rPr>
              <w:t xml:space="preserve"> </w:t>
            </w:r>
            <w:r>
              <w:rPr>
                <w:rFonts w:ascii="Calibri" w:hAnsi="Calibri" w:eastAsia="Calibri" w:cs="Calibri"/>
                <w:spacing w:val="1"/>
                <w:sz w:val="20"/>
                <w:szCs w:val="20"/>
              </w:rPr>
              <w:t>t</w:t>
            </w:r>
            <w:r>
              <w:rPr>
                <w:rFonts w:ascii="Calibri" w:hAnsi="Calibri" w:eastAsia="Calibri" w:cs="Calibri"/>
                <w:spacing w:val="-1"/>
                <w:sz w:val="20"/>
                <w:szCs w:val="20"/>
              </w:rPr>
              <w:t>e</w:t>
            </w:r>
            <w:r>
              <w:rPr>
                <w:rFonts w:ascii="Calibri" w:hAnsi="Calibri" w:eastAsia="Calibri" w:cs="Calibri"/>
                <w:sz w:val="20"/>
                <w:szCs w:val="20"/>
              </w:rPr>
              <w:t>ac</w:t>
            </w:r>
            <w:r>
              <w:rPr>
                <w:rFonts w:ascii="Calibri" w:hAnsi="Calibri" w:eastAsia="Calibri" w:cs="Calibri"/>
                <w:spacing w:val="1"/>
                <w:sz w:val="20"/>
                <w:szCs w:val="20"/>
              </w:rPr>
              <w:t>h</w:t>
            </w:r>
            <w:r>
              <w:rPr>
                <w:rFonts w:ascii="Calibri" w:hAnsi="Calibri" w:eastAsia="Calibri" w:cs="Calibri"/>
                <w:spacing w:val="-1"/>
                <w:sz w:val="20"/>
                <w:szCs w:val="20"/>
              </w:rPr>
              <w:t>e</w:t>
            </w:r>
            <w:r>
              <w:rPr>
                <w:rFonts w:ascii="Calibri" w:hAnsi="Calibri" w:eastAsia="Calibri" w:cs="Calibri"/>
                <w:sz w:val="20"/>
                <w:szCs w:val="20"/>
              </w:rPr>
              <w:t>rs (</w:t>
            </w:r>
            <w:r>
              <w:rPr>
                <w:rFonts w:ascii="Calibri" w:hAnsi="Calibri" w:eastAsia="Calibri" w:cs="Calibri"/>
                <w:spacing w:val="-1"/>
                <w:sz w:val="20"/>
                <w:szCs w:val="20"/>
              </w:rPr>
              <w:t>f</w:t>
            </w:r>
            <w:r>
              <w:rPr>
                <w:rFonts w:ascii="Calibri" w:hAnsi="Calibri" w:eastAsia="Calibri" w:cs="Calibri"/>
                <w:sz w:val="20"/>
                <w:szCs w:val="20"/>
              </w:rPr>
              <w:t>ormal</w:t>
            </w:r>
            <w:r>
              <w:rPr>
                <w:rFonts w:ascii="Calibri" w:hAnsi="Calibri" w:eastAsia="Calibri" w:cs="Calibri"/>
                <w:spacing w:val="-5"/>
                <w:sz w:val="20"/>
                <w:szCs w:val="20"/>
              </w:rPr>
              <w:t xml:space="preserve"> </w:t>
            </w:r>
            <w:r>
              <w:rPr>
                <w:rFonts w:ascii="Calibri" w:hAnsi="Calibri" w:eastAsia="Calibri" w:cs="Calibri"/>
                <w:sz w:val="20"/>
                <w:szCs w:val="20"/>
              </w:rPr>
              <w:t>a</w:t>
            </w:r>
            <w:r>
              <w:rPr>
                <w:rFonts w:ascii="Calibri" w:hAnsi="Calibri" w:eastAsia="Calibri" w:cs="Calibri"/>
                <w:spacing w:val="1"/>
                <w:sz w:val="20"/>
                <w:szCs w:val="20"/>
              </w:rPr>
              <w:t>n</w:t>
            </w:r>
            <w:r>
              <w:rPr>
                <w:rFonts w:ascii="Calibri" w:hAnsi="Calibri" w:eastAsia="Calibri" w:cs="Calibri"/>
                <w:sz w:val="20"/>
                <w:szCs w:val="20"/>
              </w:rPr>
              <w:t xml:space="preserve">d </w:t>
            </w:r>
            <w:r>
              <w:rPr>
                <w:rFonts w:ascii="Calibri" w:hAnsi="Calibri" w:eastAsia="Calibri" w:cs="Calibri"/>
                <w:spacing w:val="1"/>
                <w:sz w:val="20"/>
                <w:szCs w:val="20"/>
              </w:rPr>
              <w:t>v</w:t>
            </w:r>
            <w:r>
              <w:rPr>
                <w:rFonts w:ascii="Calibri" w:hAnsi="Calibri" w:eastAsia="Calibri" w:cs="Calibri"/>
                <w:sz w:val="20"/>
                <w:szCs w:val="20"/>
              </w:rPr>
              <w:t>ol</w:t>
            </w:r>
            <w:r>
              <w:rPr>
                <w:rFonts w:ascii="Calibri" w:hAnsi="Calibri" w:eastAsia="Calibri" w:cs="Calibri"/>
                <w:spacing w:val="1"/>
                <w:sz w:val="20"/>
                <w:szCs w:val="20"/>
              </w:rPr>
              <w:t>un</w:t>
            </w:r>
            <w:r>
              <w:rPr>
                <w:rFonts w:ascii="Calibri" w:hAnsi="Calibri" w:eastAsia="Calibri" w:cs="Calibri"/>
                <w:sz w:val="20"/>
                <w:szCs w:val="20"/>
              </w:rPr>
              <w:t>te</w:t>
            </w:r>
            <w:r>
              <w:rPr>
                <w:rFonts w:ascii="Calibri" w:hAnsi="Calibri" w:eastAsia="Calibri" w:cs="Calibri"/>
                <w:spacing w:val="-1"/>
                <w:sz w:val="20"/>
                <w:szCs w:val="20"/>
              </w:rPr>
              <w:t>e</w:t>
            </w:r>
            <w:r>
              <w:rPr>
                <w:rFonts w:ascii="Calibri" w:hAnsi="Calibri" w:eastAsia="Calibri" w:cs="Calibri"/>
                <w:sz w:val="20"/>
                <w:szCs w:val="20"/>
              </w:rPr>
              <w:t>r</w:t>
            </w:r>
            <w:r>
              <w:rPr>
                <w:rFonts w:ascii="Calibri" w:hAnsi="Calibri" w:eastAsia="Calibri" w:cs="Calibri"/>
                <w:spacing w:val="1"/>
                <w:sz w:val="20"/>
                <w:szCs w:val="20"/>
              </w:rPr>
              <w:t>s</w:t>
            </w:r>
            <w:r>
              <w:rPr>
                <w:rFonts w:ascii="Calibri" w:hAnsi="Calibri" w:eastAsia="Calibri" w:cs="Calibri"/>
                <w:sz w:val="20"/>
                <w:szCs w:val="20"/>
              </w:rPr>
              <w:t>) tr</w:t>
            </w:r>
            <w:r>
              <w:rPr>
                <w:rFonts w:ascii="Calibri" w:hAnsi="Calibri" w:eastAsia="Calibri" w:cs="Calibri"/>
                <w:spacing w:val="1"/>
                <w:sz w:val="20"/>
                <w:szCs w:val="20"/>
              </w:rPr>
              <w:t>a</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pacing w:val="-1"/>
                <w:sz w:val="20"/>
                <w:szCs w:val="20"/>
              </w:rPr>
              <w:t>e</w:t>
            </w:r>
            <w:r>
              <w:rPr>
                <w:rFonts w:ascii="Calibri" w:hAnsi="Calibri" w:eastAsia="Calibri" w:cs="Calibri"/>
                <w:sz w:val="20"/>
                <w:szCs w:val="20"/>
              </w:rPr>
              <w:t>d</w:t>
            </w:r>
            <w:r>
              <w:rPr>
                <w:rFonts w:ascii="Calibri" w:hAnsi="Calibri" w:eastAsia="Calibri" w:cs="Calibri"/>
                <w:spacing w:val="-5"/>
                <w:sz w:val="20"/>
                <w:szCs w:val="20"/>
              </w:rPr>
              <w:t xml:space="preserve"> </w:t>
            </w:r>
            <w:r>
              <w:rPr>
                <w:rFonts w:ascii="Calibri" w:hAnsi="Calibri" w:eastAsia="Calibri" w:cs="Calibri"/>
                <w:sz w:val="20"/>
                <w:szCs w:val="20"/>
              </w:rPr>
              <w:t xml:space="preserve">in </w:t>
            </w:r>
            <w:r>
              <w:rPr>
                <w:rFonts w:ascii="Calibri" w:hAnsi="Calibri" w:eastAsia="Calibri" w:cs="Calibri"/>
                <w:spacing w:val="1"/>
                <w:sz w:val="20"/>
                <w:szCs w:val="20"/>
              </w:rPr>
              <w:t>psy</w:t>
            </w:r>
            <w:r>
              <w:rPr>
                <w:rFonts w:ascii="Calibri" w:hAnsi="Calibri" w:eastAsia="Calibri" w:cs="Calibri"/>
                <w:sz w:val="20"/>
                <w:szCs w:val="20"/>
              </w:rPr>
              <w:t>c</w:t>
            </w:r>
            <w:r>
              <w:rPr>
                <w:rFonts w:ascii="Calibri" w:hAnsi="Calibri" w:eastAsia="Calibri" w:cs="Calibri"/>
                <w:spacing w:val="1"/>
                <w:sz w:val="20"/>
                <w:szCs w:val="20"/>
              </w:rPr>
              <w:t>h</w:t>
            </w:r>
            <w:r>
              <w:rPr>
                <w:rFonts w:ascii="Calibri" w:hAnsi="Calibri" w:eastAsia="Calibri" w:cs="Calibri"/>
                <w:sz w:val="20"/>
                <w:szCs w:val="20"/>
              </w:rPr>
              <w:t>o</w:t>
            </w:r>
            <w:r>
              <w:rPr>
                <w:rFonts w:ascii="Calibri" w:hAnsi="Calibri" w:eastAsia="Calibri" w:cs="Calibri"/>
                <w:spacing w:val="1"/>
                <w:sz w:val="20"/>
                <w:szCs w:val="20"/>
              </w:rPr>
              <w:t>s</w:t>
            </w:r>
            <w:r>
              <w:rPr>
                <w:rFonts w:ascii="Calibri" w:hAnsi="Calibri" w:eastAsia="Calibri" w:cs="Calibri"/>
                <w:sz w:val="20"/>
                <w:szCs w:val="20"/>
              </w:rPr>
              <w:t xml:space="preserve">ocial </w:t>
            </w:r>
            <w:r>
              <w:rPr>
                <w:rFonts w:ascii="Calibri" w:hAnsi="Calibri" w:eastAsia="Calibri" w:cs="Calibri"/>
                <w:spacing w:val="1"/>
                <w:sz w:val="20"/>
                <w:szCs w:val="20"/>
              </w:rPr>
              <w:t>supp</w:t>
            </w:r>
            <w:r>
              <w:rPr>
                <w:rFonts w:ascii="Calibri" w:hAnsi="Calibri" w:eastAsia="Calibri" w:cs="Calibri"/>
                <w:sz w:val="20"/>
                <w:szCs w:val="20"/>
              </w:rPr>
              <w:t>ort</w:t>
            </w:r>
          </w:p>
        </w:tc>
        <w:tc>
          <w:tcPr>
            <w:tcW w:w="7352" w:type="dxa"/>
            <w:vMerge w:val="restart"/>
            <w:tcBorders>
              <w:top w:val="single" w:color="D9D9D9" w:sz="4" w:space="0"/>
              <w:left w:val="single" w:color="D9D9D9" w:sz="4" w:space="0"/>
              <w:right w:val="nil"/>
            </w:tcBorders>
          </w:tcPr>
          <w:p w:rsidR="00053E75" w:rsidRDefault="00BF1E13" w14:paraId="6BDA2AF8" w14:textId="77777777">
            <w:pPr>
              <w:spacing w:after="0" w:line="240" w:lineRule="auto"/>
              <w:ind w:left="102" w:right="-20"/>
              <w:rPr>
                <w:rFonts w:ascii="Calibri" w:hAnsi="Calibri" w:eastAsia="Calibri" w:cs="Calibri"/>
                <w:sz w:val="20"/>
                <w:szCs w:val="20"/>
              </w:rPr>
            </w:pPr>
            <w:r>
              <w:rPr>
                <w:rFonts w:ascii="Calibri" w:hAnsi="Calibri" w:eastAsia="Calibri" w:cs="Calibri"/>
                <w:b/>
                <w:bCs/>
                <w:spacing w:val="1"/>
                <w:sz w:val="20"/>
                <w:szCs w:val="20"/>
              </w:rPr>
              <w:t>Jo</w:t>
            </w:r>
            <w:r>
              <w:rPr>
                <w:rFonts w:ascii="Calibri" w:hAnsi="Calibri" w:eastAsia="Calibri" w:cs="Calibri"/>
                <w:b/>
                <w:bCs/>
                <w:spacing w:val="-1"/>
                <w:sz w:val="20"/>
                <w:szCs w:val="20"/>
              </w:rPr>
              <w:t>i</w:t>
            </w:r>
            <w:r>
              <w:rPr>
                <w:rFonts w:ascii="Calibri" w:hAnsi="Calibri" w:eastAsia="Calibri" w:cs="Calibri"/>
                <w:b/>
                <w:bCs/>
                <w:spacing w:val="1"/>
                <w:sz w:val="20"/>
                <w:szCs w:val="20"/>
              </w:rPr>
              <w:t>n</w:t>
            </w:r>
            <w:r>
              <w:rPr>
                <w:rFonts w:ascii="Calibri" w:hAnsi="Calibri" w:eastAsia="Calibri" w:cs="Calibri"/>
                <w:b/>
                <w:bCs/>
                <w:sz w:val="20"/>
                <w:szCs w:val="20"/>
              </w:rPr>
              <w:t>t:</w:t>
            </w:r>
          </w:p>
          <w:p w:rsidR="00053E75" w:rsidRDefault="00BF1E13" w14:paraId="2BAF6E8C" w14:textId="77777777">
            <w:pPr>
              <w:spacing w:after="0" w:line="240" w:lineRule="auto"/>
              <w:ind w:left="102" w:right="-20"/>
              <w:rPr>
                <w:rFonts w:ascii="Calibri" w:hAnsi="Calibri" w:eastAsia="Calibri" w:cs="Calibri"/>
                <w:sz w:val="20"/>
                <w:szCs w:val="20"/>
              </w:rPr>
            </w:pPr>
            <w:r>
              <w:rPr>
                <w:rFonts w:ascii="Calibri" w:hAnsi="Calibri" w:eastAsia="Calibri" w:cs="Calibri"/>
                <w:spacing w:val="1"/>
                <w:sz w:val="20"/>
                <w:szCs w:val="20"/>
              </w:rPr>
              <w:t>Edu</w:t>
            </w:r>
            <w:r>
              <w:rPr>
                <w:rFonts w:ascii="Calibri" w:hAnsi="Calibri" w:eastAsia="Calibri" w:cs="Calibri"/>
                <w:sz w:val="20"/>
                <w:szCs w:val="20"/>
              </w:rPr>
              <w:t>ca</w:t>
            </w:r>
            <w:r>
              <w:rPr>
                <w:rFonts w:ascii="Calibri" w:hAnsi="Calibri" w:eastAsia="Calibri" w:cs="Calibri"/>
                <w:spacing w:val="1"/>
                <w:sz w:val="20"/>
                <w:szCs w:val="20"/>
              </w:rPr>
              <w:t>t</w:t>
            </w:r>
            <w:r>
              <w:rPr>
                <w:rFonts w:ascii="Calibri" w:hAnsi="Calibri" w:eastAsia="Calibri" w:cs="Calibri"/>
                <w:sz w:val="20"/>
                <w:szCs w:val="20"/>
              </w:rPr>
              <w:t>ion</w:t>
            </w:r>
            <w:r>
              <w:rPr>
                <w:rFonts w:ascii="Calibri" w:hAnsi="Calibri" w:eastAsia="Calibri" w:cs="Calibri"/>
                <w:spacing w:val="-5"/>
                <w:sz w:val="20"/>
                <w:szCs w:val="20"/>
              </w:rPr>
              <w:t xml:space="preserve"> </w:t>
            </w:r>
            <w:r>
              <w:rPr>
                <w:rFonts w:ascii="Calibri" w:hAnsi="Calibri" w:eastAsia="Calibri" w:cs="Calibri"/>
                <w:sz w:val="20"/>
                <w:szCs w:val="20"/>
                <w:u w:val="single" w:color="000000"/>
              </w:rPr>
              <w:t>a</w:t>
            </w:r>
            <w:r>
              <w:rPr>
                <w:rFonts w:ascii="Calibri" w:hAnsi="Calibri" w:eastAsia="Calibri" w:cs="Calibri"/>
                <w:spacing w:val="1"/>
                <w:sz w:val="20"/>
                <w:szCs w:val="20"/>
                <w:u w:val="single" w:color="000000"/>
              </w:rPr>
              <w:t>n</w:t>
            </w:r>
            <w:r>
              <w:rPr>
                <w:rFonts w:ascii="Calibri" w:hAnsi="Calibri" w:eastAsia="Calibri" w:cs="Calibri"/>
                <w:sz w:val="20"/>
                <w:szCs w:val="20"/>
                <w:u w:val="single" w:color="000000"/>
              </w:rPr>
              <w:t>d</w:t>
            </w:r>
            <w:r>
              <w:rPr>
                <w:rFonts w:ascii="Calibri" w:hAnsi="Calibri" w:eastAsia="Calibri" w:cs="Calibri"/>
                <w:spacing w:val="-4"/>
                <w:sz w:val="20"/>
                <w:szCs w:val="20"/>
              </w:rPr>
              <w:t xml:space="preserve"> </w:t>
            </w:r>
            <w:r>
              <w:rPr>
                <w:rFonts w:ascii="Calibri" w:hAnsi="Calibri" w:eastAsia="Calibri" w:cs="Calibri"/>
                <w:sz w:val="20"/>
                <w:szCs w:val="20"/>
              </w:rPr>
              <w:t>CP</w:t>
            </w:r>
            <w:r>
              <w:rPr>
                <w:rFonts w:ascii="Calibri" w:hAnsi="Calibri" w:eastAsia="Calibri" w:cs="Calibri"/>
                <w:spacing w:val="-2"/>
                <w:sz w:val="20"/>
                <w:szCs w:val="20"/>
              </w:rPr>
              <w:t xml:space="preserve"> </w:t>
            </w:r>
            <w:r>
              <w:rPr>
                <w:rFonts w:ascii="Calibri" w:hAnsi="Calibri" w:eastAsia="Calibri" w:cs="Calibri"/>
                <w:sz w:val="20"/>
                <w:szCs w:val="20"/>
              </w:rPr>
              <w:t>mo</w:t>
            </w:r>
            <w:r>
              <w:rPr>
                <w:rFonts w:ascii="Calibri" w:hAnsi="Calibri" w:eastAsia="Calibri" w:cs="Calibri"/>
                <w:spacing w:val="1"/>
                <w:sz w:val="20"/>
                <w:szCs w:val="20"/>
              </w:rPr>
              <w:t>n</w:t>
            </w:r>
            <w:r>
              <w:rPr>
                <w:rFonts w:ascii="Calibri" w:hAnsi="Calibri" w:eastAsia="Calibri" w:cs="Calibri"/>
                <w:sz w:val="20"/>
                <w:szCs w:val="20"/>
              </w:rPr>
              <w:t>it</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6"/>
                <w:sz w:val="20"/>
                <w:szCs w:val="20"/>
              </w:rPr>
              <w:t xml:space="preserve"> </w:t>
            </w:r>
            <w:r>
              <w:rPr>
                <w:rFonts w:ascii="Calibri" w:hAnsi="Calibri" w:eastAsia="Calibri" w:cs="Calibri"/>
                <w:color w:val="009FDC"/>
                <w:sz w:val="20"/>
                <w:szCs w:val="20"/>
              </w:rPr>
              <w:t>#</w:t>
            </w:r>
            <w:r>
              <w:rPr>
                <w:rFonts w:ascii="Calibri" w:hAnsi="Calibri" w:eastAsia="Calibri" w:cs="Calibri"/>
                <w:color w:val="009FDC"/>
                <w:spacing w:val="-2"/>
                <w:sz w:val="20"/>
                <w:szCs w:val="20"/>
              </w:rPr>
              <w:t xml:space="preserve"> </w:t>
            </w:r>
            <w:r>
              <w:rPr>
                <w:rFonts w:ascii="Calibri" w:hAnsi="Calibri" w:eastAsia="Calibri" w:cs="Calibri"/>
                <w:color w:val="009FDC"/>
                <w:sz w:val="20"/>
                <w:szCs w:val="20"/>
              </w:rPr>
              <w:t>c</w:t>
            </w:r>
            <w:r>
              <w:rPr>
                <w:rFonts w:ascii="Calibri" w:hAnsi="Calibri" w:eastAsia="Calibri" w:cs="Calibri"/>
                <w:color w:val="009FDC"/>
                <w:spacing w:val="1"/>
                <w:sz w:val="20"/>
                <w:szCs w:val="20"/>
              </w:rPr>
              <w:t>h</w:t>
            </w:r>
            <w:r>
              <w:rPr>
                <w:rFonts w:ascii="Calibri" w:hAnsi="Calibri" w:eastAsia="Calibri" w:cs="Calibri"/>
                <w:color w:val="009FDC"/>
                <w:sz w:val="20"/>
                <w:szCs w:val="20"/>
              </w:rPr>
              <w:t>ild</w:t>
            </w:r>
            <w:r>
              <w:rPr>
                <w:rFonts w:ascii="Calibri" w:hAnsi="Calibri" w:eastAsia="Calibri" w:cs="Calibri"/>
                <w:color w:val="009FDC"/>
                <w:spacing w:val="1"/>
                <w:sz w:val="20"/>
                <w:szCs w:val="20"/>
              </w:rPr>
              <w:t>r</w:t>
            </w:r>
            <w:r>
              <w:rPr>
                <w:rFonts w:ascii="Calibri" w:hAnsi="Calibri" w:eastAsia="Calibri" w:cs="Calibri"/>
                <w:color w:val="009FDC"/>
                <w:spacing w:val="-1"/>
                <w:sz w:val="20"/>
                <w:szCs w:val="20"/>
              </w:rPr>
              <w:t>e</w:t>
            </w:r>
            <w:r>
              <w:rPr>
                <w:rFonts w:ascii="Calibri" w:hAnsi="Calibri" w:eastAsia="Calibri" w:cs="Calibri"/>
                <w:color w:val="009FDC"/>
                <w:sz w:val="20"/>
                <w:szCs w:val="20"/>
              </w:rPr>
              <w:t>n</w:t>
            </w:r>
            <w:r>
              <w:rPr>
                <w:rFonts w:ascii="Calibri" w:hAnsi="Calibri" w:eastAsia="Calibri" w:cs="Calibri"/>
                <w:color w:val="009FDC"/>
                <w:spacing w:val="-6"/>
                <w:sz w:val="20"/>
                <w:szCs w:val="20"/>
              </w:rPr>
              <w:t xml:space="preserve"> </w:t>
            </w:r>
            <w:r>
              <w:rPr>
                <w:rFonts w:ascii="Calibri" w:hAnsi="Calibri" w:eastAsia="Calibri" w:cs="Calibri"/>
                <w:color w:val="009FDC"/>
                <w:spacing w:val="1"/>
                <w:sz w:val="20"/>
                <w:szCs w:val="20"/>
              </w:rPr>
              <w:t>b</w:t>
            </w:r>
            <w:r>
              <w:rPr>
                <w:rFonts w:ascii="Calibri" w:hAnsi="Calibri" w:eastAsia="Calibri" w:cs="Calibri"/>
                <w:color w:val="009FDC"/>
                <w:spacing w:val="-1"/>
                <w:sz w:val="20"/>
                <w:szCs w:val="20"/>
              </w:rPr>
              <w:t>e</w:t>
            </w:r>
            <w:r>
              <w:rPr>
                <w:rFonts w:ascii="Calibri" w:hAnsi="Calibri" w:eastAsia="Calibri" w:cs="Calibri"/>
                <w:color w:val="009FDC"/>
                <w:spacing w:val="1"/>
                <w:sz w:val="20"/>
                <w:szCs w:val="20"/>
              </w:rPr>
              <w:t>n</w:t>
            </w:r>
            <w:r>
              <w:rPr>
                <w:rFonts w:ascii="Calibri" w:hAnsi="Calibri" w:eastAsia="Calibri" w:cs="Calibri"/>
                <w:color w:val="009FDC"/>
                <w:spacing w:val="-1"/>
                <w:sz w:val="20"/>
                <w:szCs w:val="20"/>
              </w:rPr>
              <w:t>ef</w:t>
            </w:r>
            <w:r>
              <w:rPr>
                <w:rFonts w:ascii="Calibri" w:hAnsi="Calibri" w:eastAsia="Calibri" w:cs="Calibri"/>
                <w:color w:val="009FDC"/>
                <w:sz w:val="20"/>
                <w:szCs w:val="20"/>
              </w:rPr>
              <w:t>it</w:t>
            </w:r>
            <w:r>
              <w:rPr>
                <w:rFonts w:ascii="Calibri" w:hAnsi="Calibri" w:eastAsia="Calibri" w:cs="Calibri"/>
                <w:color w:val="009FDC"/>
                <w:spacing w:val="1"/>
                <w:sz w:val="20"/>
                <w:szCs w:val="20"/>
              </w:rPr>
              <w:t>t</w:t>
            </w:r>
            <w:r>
              <w:rPr>
                <w:rFonts w:ascii="Calibri" w:hAnsi="Calibri" w:eastAsia="Calibri" w:cs="Calibri"/>
                <w:color w:val="009FDC"/>
                <w:sz w:val="20"/>
                <w:szCs w:val="20"/>
              </w:rPr>
              <w:t>i</w:t>
            </w:r>
            <w:r>
              <w:rPr>
                <w:rFonts w:ascii="Calibri" w:hAnsi="Calibri" w:eastAsia="Calibri" w:cs="Calibri"/>
                <w:color w:val="009FDC"/>
                <w:spacing w:val="1"/>
                <w:sz w:val="20"/>
                <w:szCs w:val="20"/>
              </w:rPr>
              <w:t>n</w:t>
            </w:r>
            <w:r>
              <w:rPr>
                <w:rFonts w:ascii="Calibri" w:hAnsi="Calibri" w:eastAsia="Calibri" w:cs="Calibri"/>
                <w:color w:val="009FDC"/>
                <w:sz w:val="20"/>
                <w:szCs w:val="20"/>
              </w:rPr>
              <w:t>g</w:t>
            </w:r>
            <w:r>
              <w:rPr>
                <w:rFonts w:ascii="Calibri" w:hAnsi="Calibri" w:eastAsia="Calibri" w:cs="Calibri"/>
                <w:color w:val="009FDC"/>
                <w:spacing w:val="-9"/>
                <w:sz w:val="20"/>
                <w:szCs w:val="20"/>
              </w:rPr>
              <w:t xml:space="preserve"> </w:t>
            </w:r>
            <w:r>
              <w:rPr>
                <w:rFonts w:ascii="Calibri" w:hAnsi="Calibri" w:eastAsia="Calibri" w:cs="Calibri"/>
                <w:color w:val="009FDC"/>
                <w:sz w:val="20"/>
                <w:szCs w:val="20"/>
              </w:rPr>
              <w:t>fr</w:t>
            </w:r>
            <w:r>
              <w:rPr>
                <w:rFonts w:ascii="Calibri" w:hAnsi="Calibri" w:eastAsia="Calibri" w:cs="Calibri"/>
                <w:color w:val="009FDC"/>
                <w:spacing w:val="3"/>
                <w:sz w:val="20"/>
                <w:szCs w:val="20"/>
              </w:rPr>
              <w:t>o</w:t>
            </w:r>
            <w:r>
              <w:rPr>
                <w:rFonts w:ascii="Calibri" w:hAnsi="Calibri" w:eastAsia="Calibri" w:cs="Calibri"/>
                <w:color w:val="009FDC"/>
                <w:sz w:val="20"/>
                <w:szCs w:val="20"/>
              </w:rPr>
              <w:t>m</w:t>
            </w:r>
            <w:r>
              <w:rPr>
                <w:rFonts w:ascii="Calibri" w:hAnsi="Calibri" w:eastAsia="Calibri" w:cs="Calibri"/>
                <w:color w:val="009FDC"/>
                <w:spacing w:val="-2"/>
                <w:sz w:val="20"/>
                <w:szCs w:val="20"/>
              </w:rPr>
              <w:t xml:space="preserve"> </w:t>
            </w:r>
            <w:r>
              <w:rPr>
                <w:rFonts w:ascii="Calibri" w:hAnsi="Calibri" w:eastAsia="Calibri" w:cs="Calibri"/>
                <w:color w:val="009FDC"/>
                <w:sz w:val="20"/>
                <w:szCs w:val="20"/>
              </w:rPr>
              <w:t>M</w:t>
            </w:r>
            <w:r>
              <w:rPr>
                <w:rFonts w:ascii="Calibri" w:hAnsi="Calibri" w:eastAsia="Calibri" w:cs="Calibri"/>
                <w:color w:val="009FDC"/>
                <w:spacing w:val="1"/>
                <w:sz w:val="20"/>
                <w:szCs w:val="20"/>
              </w:rPr>
              <w:t>H</w:t>
            </w:r>
            <w:r>
              <w:rPr>
                <w:rFonts w:ascii="Calibri" w:hAnsi="Calibri" w:eastAsia="Calibri" w:cs="Calibri"/>
                <w:color w:val="009FDC"/>
                <w:spacing w:val="2"/>
                <w:sz w:val="20"/>
                <w:szCs w:val="20"/>
              </w:rPr>
              <w:t>P</w:t>
            </w:r>
            <w:r>
              <w:rPr>
                <w:rFonts w:ascii="Calibri" w:hAnsi="Calibri" w:eastAsia="Calibri" w:cs="Calibri"/>
                <w:color w:val="009FDC"/>
                <w:sz w:val="20"/>
                <w:szCs w:val="20"/>
              </w:rPr>
              <w:t>SS</w:t>
            </w:r>
            <w:r>
              <w:rPr>
                <w:rFonts w:ascii="Calibri" w:hAnsi="Calibri" w:eastAsia="Calibri" w:cs="Calibri"/>
                <w:color w:val="009FDC"/>
                <w:spacing w:val="-5"/>
                <w:sz w:val="20"/>
                <w:szCs w:val="20"/>
              </w:rPr>
              <w:t xml:space="preserve"> </w:t>
            </w:r>
            <w:r>
              <w:rPr>
                <w:rFonts w:ascii="Calibri" w:hAnsi="Calibri" w:eastAsia="Calibri" w:cs="Calibri"/>
                <w:color w:val="009FDC"/>
                <w:sz w:val="20"/>
                <w:szCs w:val="20"/>
              </w:rPr>
              <w:t>ac</w:t>
            </w:r>
            <w:r>
              <w:rPr>
                <w:rFonts w:ascii="Calibri" w:hAnsi="Calibri" w:eastAsia="Calibri" w:cs="Calibri"/>
                <w:color w:val="009FDC"/>
                <w:spacing w:val="1"/>
                <w:sz w:val="20"/>
                <w:szCs w:val="20"/>
              </w:rPr>
              <w:t>t</w:t>
            </w:r>
            <w:r>
              <w:rPr>
                <w:rFonts w:ascii="Calibri" w:hAnsi="Calibri" w:eastAsia="Calibri" w:cs="Calibri"/>
                <w:color w:val="009FDC"/>
                <w:sz w:val="20"/>
                <w:szCs w:val="20"/>
              </w:rPr>
              <w:t>i</w:t>
            </w:r>
            <w:r>
              <w:rPr>
                <w:rFonts w:ascii="Calibri" w:hAnsi="Calibri" w:eastAsia="Calibri" w:cs="Calibri"/>
                <w:color w:val="009FDC"/>
                <w:spacing w:val="1"/>
                <w:sz w:val="20"/>
                <w:szCs w:val="20"/>
              </w:rPr>
              <w:t>v</w:t>
            </w:r>
            <w:r>
              <w:rPr>
                <w:rFonts w:ascii="Calibri" w:hAnsi="Calibri" w:eastAsia="Calibri" w:cs="Calibri"/>
                <w:color w:val="009FDC"/>
                <w:sz w:val="20"/>
                <w:szCs w:val="20"/>
              </w:rPr>
              <w:t>ities</w:t>
            </w:r>
          </w:p>
          <w:p w:rsidR="00053E75" w:rsidRDefault="00BF1E13" w14:paraId="0430BBDE" w14:textId="77777777">
            <w:pPr>
              <w:spacing w:before="2" w:after="0" w:line="238" w:lineRule="auto"/>
              <w:ind w:left="424" w:right="677" w:hanging="142"/>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35"/>
                <w:sz w:val="20"/>
                <w:szCs w:val="20"/>
              </w:rPr>
              <w:t xml:space="preserve"> </w:t>
            </w:r>
            <w:r>
              <w:rPr>
                <w:rFonts w:ascii="Calibri" w:hAnsi="Calibri" w:eastAsia="Calibri" w:cs="Calibri"/>
                <w:sz w:val="20"/>
                <w:szCs w:val="20"/>
              </w:rPr>
              <w:t>Agr</w:t>
            </w:r>
            <w:r>
              <w:rPr>
                <w:rFonts w:ascii="Calibri" w:hAnsi="Calibri" w:eastAsia="Calibri" w:cs="Calibri"/>
                <w:spacing w:val="-1"/>
                <w:sz w:val="20"/>
                <w:szCs w:val="20"/>
              </w:rPr>
              <w:t>e</w:t>
            </w:r>
            <w:r>
              <w:rPr>
                <w:rFonts w:ascii="Calibri" w:hAnsi="Calibri" w:eastAsia="Calibri" w:cs="Calibri"/>
                <w:sz w:val="20"/>
                <w:szCs w:val="20"/>
              </w:rPr>
              <w:t>e</w:t>
            </w:r>
            <w:r>
              <w:rPr>
                <w:rFonts w:ascii="Calibri" w:hAnsi="Calibri" w:eastAsia="Calibri" w:cs="Calibri"/>
                <w:spacing w:val="-6"/>
                <w:sz w:val="20"/>
                <w:szCs w:val="20"/>
              </w:rPr>
              <w:t xml:space="preserve"> </w:t>
            </w:r>
            <w:r>
              <w:rPr>
                <w:rFonts w:ascii="Calibri" w:hAnsi="Calibri" w:eastAsia="Calibri" w:cs="Calibri"/>
                <w:spacing w:val="1"/>
                <w:sz w:val="20"/>
                <w:szCs w:val="20"/>
              </w:rPr>
              <w:t>h</w:t>
            </w:r>
            <w:r>
              <w:rPr>
                <w:rFonts w:ascii="Calibri" w:hAnsi="Calibri" w:eastAsia="Calibri" w:cs="Calibri"/>
                <w:spacing w:val="3"/>
                <w:sz w:val="20"/>
                <w:szCs w:val="20"/>
              </w:rPr>
              <w:t>o</w:t>
            </w:r>
            <w:r>
              <w:rPr>
                <w:rFonts w:ascii="Calibri" w:hAnsi="Calibri" w:eastAsia="Calibri" w:cs="Calibri"/>
                <w:sz w:val="20"/>
                <w:szCs w:val="20"/>
              </w:rPr>
              <w:t>w</w:t>
            </w:r>
            <w:r>
              <w:rPr>
                <w:rFonts w:ascii="Calibri" w:hAnsi="Calibri" w:eastAsia="Calibri" w:cs="Calibri"/>
                <w:spacing w:val="-5"/>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pacing w:val="1"/>
                <w:sz w:val="20"/>
                <w:szCs w:val="20"/>
              </w:rPr>
              <w:t>a</w:t>
            </w:r>
            <w:r>
              <w:rPr>
                <w:rFonts w:ascii="Calibri" w:hAnsi="Calibri" w:eastAsia="Calibri" w:cs="Calibri"/>
                <w:sz w:val="20"/>
                <w:szCs w:val="20"/>
              </w:rPr>
              <w:t>ggr</w:t>
            </w:r>
            <w:r>
              <w:rPr>
                <w:rFonts w:ascii="Calibri" w:hAnsi="Calibri" w:eastAsia="Calibri" w:cs="Calibri"/>
                <w:spacing w:val="-1"/>
                <w:sz w:val="20"/>
                <w:szCs w:val="20"/>
              </w:rPr>
              <w:t>e</w:t>
            </w:r>
            <w:r>
              <w:rPr>
                <w:rFonts w:ascii="Calibri" w:hAnsi="Calibri" w:eastAsia="Calibri" w:cs="Calibri"/>
                <w:sz w:val="20"/>
                <w:szCs w:val="20"/>
              </w:rPr>
              <w:t>ga</w:t>
            </w:r>
            <w:r>
              <w:rPr>
                <w:rFonts w:ascii="Calibri" w:hAnsi="Calibri" w:eastAsia="Calibri" w:cs="Calibri"/>
                <w:spacing w:val="3"/>
                <w:sz w:val="20"/>
                <w:szCs w:val="20"/>
              </w:rPr>
              <w:t>t</w:t>
            </w:r>
            <w:r>
              <w:rPr>
                <w:rFonts w:ascii="Calibri" w:hAnsi="Calibri" w:eastAsia="Calibri" w:cs="Calibri"/>
                <w:sz w:val="20"/>
                <w:szCs w:val="20"/>
              </w:rPr>
              <w:t>e</w:t>
            </w:r>
            <w:r>
              <w:rPr>
                <w:rFonts w:ascii="Calibri" w:hAnsi="Calibri" w:eastAsia="Calibri" w:cs="Calibri"/>
                <w:spacing w:val="-9"/>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z w:val="20"/>
                <w:szCs w:val="20"/>
              </w:rPr>
              <w:t>c</w:t>
            </w:r>
            <w:r>
              <w:rPr>
                <w:rFonts w:ascii="Calibri" w:hAnsi="Calibri" w:eastAsia="Calibri" w:cs="Calibri"/>
                <w:spacing w:val="1"/>
                <w:sz w:val="20"/>
                <w:szCs w:val="20"/>
              </w:rPr>
              <w:t>a</w:t>
            </w:r>
            <w:r>
              <w:rPr>
                <w:rFonts w:ascii="Calibri" w:hAnsi="Calibri" w:eastAsia="Calibri" w:cs="Calibri"/>
                <w:sz w:val="20"/>
                <w:szCs w:val="20"/>
              </w:rPr>
              <w:t>lcul</w:t>
            </w:r>
            <w:r>
              <w:rPr>
                <w:rFonts w:ascii="Calibri" w:hAnsi="Calibri" w:eastAsia="Calibri" w:cs="Calibri"/>
                <w:spacing w:val="1"/>
                <w:sz w:val="20"/>
                <w:szCs w:val="20"/>
              </w:rPr>
              <w:t>a</w:t>
            </w:r>
            <w:r>
              <w:rPr>
                <w:rFonts w:ascii="Calibri" w:hAnsi="Calibri" w:eastAsia="Calibri" w:cs="Calibri"/>
                <w:sz w:val="20"/>
                <w:szCs w:val="20"/>
              </w:rPr>
              <w:t>te</w:t>
            </w:r>
            <w:r>
              <w:rPr>
                <w:rFonts w:ascii="Calibri" w:hAnsi="Calibri" w:eastAsia="Calibri" w:cs="Calibri"/>
                <w:spacing w:val="-7"/>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ot</w:t>
            </w:r>
            <w:r>
              <w:rPr>
                <w:rFonts w:ascii="Calibri" w:hAnsi="Calibri" w:eastAsia="Calibri" w:cs="Calibri"/>
                <w:spacing w:val="1"/>
                <w:sz w:val="20"/>
                <w:szCs w:val="20"/>
              </w:rPr>
              <w:t>a</w:t>
            </w:r>
            <w:r>
              <w:rPr>
                <w:rFonts w:ascii="Calibri" w:hAnsi="Calibri" w:eastAsia="Calibri" w:cs="Calibri"/>
                <w:sz w:val="20"/>
                <w:szCs w:val="20"/>
              </w:rPr>
              <w:t>l</w:t>
            </w:r>
            <w:r>
              <w:rPr>
                <w:rFonts w:ascii="Calibri" w:hAnsi="Calibri" w:eastAsia="Calibri" w:cs="Calibri"/>
                <w:spacing w:val="-4"/>
                <w:sz w:val="20"/>
                <w:szCs w:val="20"/>
              </w:rPr>
              <w:t xml:space="preserve"> </w:t>
            </w:r>
            <w:r>
              <w:rPr>
                <w:rFonts w:ascii="Calibri" w:hAnsi="Calibri" w:eastAsia="Calibri" w:cs="Calibri"/>
                <w:sz w:val="20"/>
                <w:szCs w:val="20"/>
              </w:rPr>
              <w:t>reach</w:t>
            </w:r>
            <w:r>
              <w:rPr>
                <w:rFonts w:ascii="Calibri" w:hAnsi="Calibri" w:eastAsia="Calibri" w:cs="Calibri"/>
                <w:spacing w:val="-1"/>
                <w:sz w:val="20"/>
                <w:szCs w:val="20"/>
              </w:rPr>
              <w:t xml:space="preserve"> </w:t>
            </w:r>
            <w:r>
              <w:rPr>
                <w:rFonts w:ascii="Calibri" w:hAnsi="Calibri" w:eastAsia="Calibri" w:cs="Calibri"/>
                <w:sz w:val="20"/>
                <w:szCs w:val="20"/>
              </w:rPr>
              <w:t>(</w:t>
            </w:r>
            <w:r>
              <w:rPr>
                <w:rFonts w:ascii="Calibri" w:hAnsi="Calibri" w:eastAsia="Calibri" w:cs="Calibri"/>
                <w:spacing w:val="-1"/>
                <w:sz w:val="20"/>
                <w:szCs w:val="20"/>
              </w:rPr>
              <w:t>f</w:t>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pacing w:val="1"/>
                <w:sz w:val="20"/>
                <w:szCs w:val="20"/>
              </w:rPr>
              <w:t>q</w:t>
            </w:r>
            <w:r>
              <w:rPr>
                <w:rFonts w:ascii="Calibri" w:hAnsi="Calibri" w:eastAsia="Calibri" w:cs="Calibri"/>
                <w:spacing w:val="3"/>
                <w:sz w:val="20"/>
                <w:szCs w:val="20"/>
              </w:rPr>
              <w:t>u</w:t>
            </w:r>
            <w:r>
              <w:rPr>
                <w:rFonts w:ascii="Calibri" w:hAnsi="Calibri" w:eastAsia="Calibri" w:cs="Calibri"/>
                <w:spacing w:val="-1"/>
                <w:sz w:val="20"/>
                <w:szCs w:val="20"/>
              </w:rPr>
              <w:t>e</w:t>
            </w:r>
            <w:r>
              <w:rPr>
                <w:rFonts w:ascii="Calibri" w:hAnsi="Calibri" w:eastAsia="Calibri" w:cs="Calibri"/>
                <w:spacing w:val="1"/>
                <w:sz w:val="20"/>
                <w:szCs w:val="20"/>
              </w:rPr>
              <w:t>n</w:t>
            </w:r>
            <w:r>
              <w:rPr>
                <w:rFonts w:ascii="Calibri" w:hAnsi="Calibri" w:eastAsia="Calibri" w:cs="Calibri"/>
                <w:sz w:val="20"/>
                <w:szCs w:val="20"/>
              </w:rPr>
              <w:t>c</w:t>
            </w:r>
            <w:r>
              <w:rPr>
                <w:rFonts w:ascii="Calibri" w:hAnsi="Calibri" w:eastAsia="Calibri" w:cs="Calibri"/>
                <w:spacing w:val="1"/>
                <w:sz w:val="20"/>
                <w:szCs w:val="20"/>
              </w:rPr>
              <w:t>y</w:t>
            </w:r>
            <w:r>
              <w:rPr>
                <w:rFonts w:ascii="Calibri" w:hAnsi="Calibri" w:eastAsia="Calibri" w:cs="Calibri"/>
                <w:sz w:val="20"/>
                <w:szCs w:val="20"/>
              </w:rPr>
              <w:t>,</w:t>
            </w:r>
            <w:r>
              <w:rPr>
                <w:rFonts w:ascii="Calibri" w:hAnsi="Calibri" w:eastAsia="Calibri" w:cs="Calibri"/>
                <w:spacing w:val="-9"/>
                <w:sz w:val="20"/>
                <w:szCs w:val="20"/>
              </w:rPr>
              <w:t xml:space="preserve"> </w:t>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pacing w:val="1"/>
                <w:sz w:val="20"/>
                <w:szCs w:val="20"/>
              </w:rPr>
              <w:t>sp</w:t>
            </w:r>
            <w:r>
              <w:rPr>
                <w:rFonts w:ascii="Calibri" w:hAnsi="Calibri" w:eastAsia="Calibri" w:cs="Calibri"/>
                <w:sz w:val="20"/>
                <w:szCs w:val="20"/>
              </w:rPr>
              <w:t>o</w:t>
            </w:r>
            <w:r>
              <w:rPr>
                <w:rFonts w:ascii="Calibri" w:hAnsi="Calibri" w:eastAsia="Calibri" w:cs="Calibri"/>
                <w:spacing w:val="1"/>
                <w:sz w:val="20"/>
                <w:szCs w:val="20"/>
              </w:rPr>
              <w:t>ns</w:t>
            </w:r>
            <w:r>
              <w:rPr>
                <w:rFonts w:ascii="Calibri" w:hAnsi="Calibri" w:eastAsia="Calibri" w:cs="Calibri"/>
                <w:sz w:val="20"/>
                <w:szCs w:val="20"/>
              </w:rPr>
              <w:t>i</w:t>
            </w:r>
            <w:r>
              <w:rPr>
                <w:rFonts w:ascii="Calibri" w:hAnsi="Calibri" w:eastAsia="Calibri" w:cs="Calibri"/>
                <w:spacing w:val="1"/>
                <w:sz w:val="20"/>
                <w:szCs w:val="20"/>
              </w:rPr>
              <w:t>b</w:t>
            </w:r>
            <w:r>
              <w:rPr>
                <w:rFonts w:ascii="Calibri" w:hAnsi="Calibri" w:eastAsia="Calibri" w:cs="Calibri"/>
                <w:sz w:val="20"/>
                <w:szCs w:val="20"/>
              </w:rPr>
              <w:t>ility</w:t>
            </w:r>
            <w:r>
              <w:rPr>
                <w:rFonts w:ascii="Calibri" w:hAnsi="Calibri" w:eastAsia="Calibri" w:cs="Calibri"/>
                <w:spacing w:val="-10"/>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 aggrega</w:t>
            </w:r>
            <w:r>
              <w:rPr>
                <w:rFonts w:ascii="Calibri" w:hAnsi="Calibri" w:eastAsia="Calibri" w:cs="Calibri"/>
                <w:spacing w:val="1"/>
                <w:sz w:val="20"/>
                <w:szCs w:val="20"/>
              </w:rPr>
              <w:t>te</w:t>
            </w:r>
            <w:r>
              <w:rPr>
                <w:rFonts w:ascii="Calibri" w:hAnsi="Calibri" w:eastAsia="Calibri" w:cs="Calibri"/>
                <w:sz w:val="20"/>
                <w:szCs w:val="20"/>
              </w:rPr>
              <w:t>)</w:t>
            </w:r>
          </w:p>
          <w:p w:rsidR="00053E75" w:rsidRDefault="00BF1E13" w14:paraId="5CA3E04E" w14:textId="77777777">
            <w:pPr>
              <w:spacing w:before="1" w:after="0" w:line="240" w:lineRule="auto"/>
              <w:ind w:left="282" w:right="-20"/>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35"/>
                <w:sz w:val="20"/>
                <w:szCs w:val="20"/>
              </w:rPr>
              <w:t xml:space="preserve"> </w:t>
            </w:r>
            <w:r>
              <w:rPr>
                <w:rFonts w:ascii="Calibri" w:hAnsi="Calibri" w:eastAsia="Calibri" w:cs="Calibri"/>
                <w:sz w:val="20"/>
                <w:szCs w:val="20"/>
              </w:rPr>
              <w:t>Agr</w:t>
            </w:r>
            <w:r>
              <w:rPr>
                <w:rFonts w:ascii="Calibri" w:hAnsi="Calibri" w:eastAsia="Calibri" w:cs="Calibri"/>
                <w:spacing w:val="-1"/>
                <w:sz w:val="20"/>
                <w:szCs w:val="20"/>
              </w:rPr>
              <w:t>e</w:t>
            </w:r>
            <w:r>
              <w:rPr>
                <w:rFonts w:ascii="Calibri" w:hAnsi="Calibri" w:eastAsia="Calibri" w:cs="Calibri"/>
                <w:sz w:val="20"/>
                <w:szCs w:val="20"/>
              </w:rPr>
              <w:t>e</w:t>
            </w:r>
            <w:r>
              <w:rPr>
                <w:rFonts w:ascii="Calibri" w:hAnsi="Calibri" w:eastAsia="Calibri" w:cs="Calibri"/>
                <w:spacing w:val="-6"/>
                <w:sz w:val="20"/>
                <w:szCs w:val="20"/>
              </w:rPr>
              <w:t xml:space="preserve"> </w:t>
            </w:r>
            <w:r>
              <w:rPr>
                <w:rFonts w:ascii="Calibri" w:hAnsi="Calibri" w:eastAsia="Calibri" w:cs="Calibri"/>
                <w:spacing w:val="1"/>
                <w:sz w:val="20"/>
                <w:szCs w:val="20"/>
              </w:rPr>
              <w:t>h</w:t>
            </w:r>
            <w:r>
              <w:rPr>
                <w:rFonts w:ascii="Calibri" w:hAnsi="Calibri" w:eastAsia="Calibri" w:cs="Calibri"/>
                <w:spacing w:val="3"/>
                <w:sz w:val="20"/>
                <w:szCs w:val="20"/>
              </w:rPr>
              <w:t>o</w:t>
            </w:r>
            <w:r>
              <w:rPr>
                <w:rFonts w:ascii="Calibri" w:hAnsi="Calibri" w:eastAsia="Calibri" w:cs="Calibri"/>
                <w:sz w:val="20"/>
                <w:szCs w:val="20"/>
              </w:rPr>
              <w:t>w</w:t>
            </w:r>
            <w:r>
              <w:rPr>
                <w:rFonts w:ascii="Calibri" w:hAnsi="Calibri" w:eastAsia="Calibri" w:cs="Calibri"/>
                <w:spacing w:val="-5"/>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z w:val="20"/>
                <w:szCs w:val="20"/>
              </w:rPr>
              <w:t>mitiga</w:t>
            </w:r>
            <w:r>
              <w:rPr>
                <w:rFonts w:ascii="Calibri" w:hAnsi="Calibri" w:eastAsia="Calibri" w:cs="Calibri"/>
                <w:spacing w:val="1"/>
                <w:sz w:val="20"/>
                <w:szCs w:val="20"/>
              </w:rPr>
              <w:t>t</w:t>
            </w:r>
            <w:r>
              <w:rPr>
                <w:rFonts w:ascii="Calibri" w:hAnsi="Calibri" w:eastAsia="Calibri" w:cs="Calibri"/>
                <w:sz w:val="20"/>
                <w:szCs w:val="20"/>
              </w:rPr>
              <w:t>e</w:t>
            </w:r>
            <w:r>
              <w:rPr>
                <w:rFonts w:ascii="Calibri" w:hAnsi="Calibri" w:eastAsia="Calibri" w:cs="Calibri"/>
                <w:spacing w:val="-8"/>
                <w:sz w:val="20"/>
                <w:szCs w:val="20"/>
              </w:rPr>
              <w:t xml:space="preserve"> </w:t>
            </w:r>
            <w:r>
              <w:rPr>
                <w:rFonts w:ascii="Calibri" w:hAnsi="Calibri" w:eastAsia="Calibri" w:cs="Calibri"/>
                <w:spacing w:val="1"/>
                <w:sz w:val="20"/>
                <w:szCs w:val="20"/>
              </w:rPr>
              <w:t>dup</w:t>
            </w:r>
            <w:r>
              <w:rPr>
                <w:rFonts w:ascii="Calibri" w:hAnsi="Calibri" w:eastAsia="Calibri" w:cs="Calibri"/>
                <w:sz w:val="20"/>
                <w:szCs w:val="20"/>
              </w:rPr>
              <w:t>lic</w:t>
            </w:r>
            <w:r>
              <w:rPr>
                <w:rFonts w:ascii="Calibri" w:hAnsi="Calibri" w:eastAsia="Calibri" w:cs="Calibri"/>
                <w:spacing w:val="3"/>
                <w:sz w:val="20"/>
                <w:szCs w:val="20"/>
              </w:rPr>
              <w:t>a</w:t>
            </w:r>
            <w:r>
              <w:rPr>
                <w:rFonts w:ascii="Calibri" w:hAnsi="Calibri" w:eastAsia="Calibri" w:cs="Calibri"/>
                <w:sz w:val="20"/>
                <w:szCs w:val="20"/>
              </w:rPr>
              <w:t>ti</w:t>
            </w:r>
            <w:r>
              <w:rPr>
                <w:rFonts w:ascii="Calibri" w:hAnsi="Calibri" w:eastAsia="Calibri" w:cs="Calibri"/>
                <w:spacing w:val="1"/>
                <w:sz w:val="20"/>
                <w:szCs w:val="20"/>
              </w:rPr>
              <w:t>o</w:t>
            </w:r>
            <w:r>
              <w:rPr>
                <w:rFonts w:ascii="Calibri" w:hAnsi="Calibri" w:eastAsia="Calibri" w:cs="Calibri"/>
                <w:sz w:val="20"/>
                <w:szCs w:val="20"/>
              </w:rPr>
              <w:t>n</w:t>
            </w:r>
            <w:r>
              <w:rPr>
                <w:rFonts w:ascii="Calibri" w:hAnsi="Calibri" w:eastAsia="Calibri" w:cs="Calibri"/>
                <w:spacing w:val="-8"/>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f</w:t>
            </w:r>
            <w:r>
              <w:rPr>
                <w:rFonts w:ascii="Calibri" w:hAnsi="Calibri" w:eastAsia="Calibri" w:cs="Calibri"/>
                <w:spacing w:val="-3"/>
                <w:sz w:val="20"/>
                <w:szCs w:val="20"/>
              </w:rPr>
              <w:t xml:space="preserve"> </w:t>
            </w:r>
            <w:r>
              <w:rPr>
                <w:rFonts w:ascii="Calibri" w:hAnsi="Calibri" w:eastAsia="Calibri" w:cs="Calibri"/>
                <w:spacing w:val="2"/>
                <w:sz w:val="20"/>
                <w:szCs w:val="20"/>
              </w:rPr>
              <w:t>s</w:t>
            </w:r>
            <w:r>
              <w:rPr>
                <w:rFonts w:ascii="Calibri" w:hAnsi="Calibri" w:eastAsia="Calibri" w:cs="Calibri"/>
                <w:spacing w:val="-1"/>
                <w:sz w:val="20"/>
                <w:szCs w:val="20"/>
              </w:rPr>
              <w:t>e</w:t>
            </w:r>
            <w:r>
              <w:rPr>
                <w:rFonts w:ascii="Calibri" w:hAnsi="Calibri" w:eastAsia="Calibri" w:cs="Calibri"/>
                <w:sz w:val="20"/>
                <w:szCs w:val="20"/>
              </w:rPr>
              <w:t>r</w:t>
            </w:r>
            <w:r>
              <w:rPr>
                <w:rFonts w:ascii="Calibri" w:hAnsi="Calibri" w:eastAsia="Calibri" w:cs="Calibri"/>
                <w:spacing w:val="1"/>
                <w:sz w:val="20"/>
                <w:szCs w:val="20"/>
              </w:rPr>
              <w:t>v</w:t>
            </w:r>
            <w:r>
              <w:rPr>
                <w:rFonts w:ascii="Calibri" w:hAnsi="Calibri" w:eastAsia="Calibri" w:cs="Calibri"/>
                <w:sz w:val="20"/>
                <w:szCs w:val="20"/>
              </w:rPr>
              <w:t>ic</w:t>
            </w:r>
            <w:r>
              <w:rPr>
                <w:rFonts w:ascii="Calibri" w:hAnsi="Calibri" w:eastAsia="Calibri" w:cs="Calibri"/>
                <w:spacing w:val="-1"/>
                <w:sz w:val="20"/>
                <w:szCs w:val="20"/>
              </w:rPr>
              <w:t>e</w:t>
            </w:r>
            <w:r>
              <w:rPr>
                <w:rFonts w:ascii="Calibri" w:hAnsi="Calibri" w:eastAsia="Calibri" w:cs="Calibri"/>
                <w:sz w:val="20"/>
                <w:szCs w:val="20"/>
              </w:rPr>
              <w:t>s</w:t>
            </w:r>
            <w:r>
              <w:rPr>
                <w:rFonts w:ascii="Calibri" w:hAnsi="Calibri" w:eastAsia="Calibri" w:cs="Calibri"/>
                <w:spacing w:val="-5"/>
                <w:sz w:val="20"/>
                <w:szCs w:val="20"/>
              </w:rPr>
              <w:t xml:space="preserve"> </w:t>
            </w:r>
            <w:r>
              <w:rPr>
                <w:rFonts w:ascii="Calibri" w:hAnsi="Calibri" w:eastAsia="Calibri" w:cs="Calibri"/>
                <w:spacing w:val="1"/>
                <w:sz w:val="20"/>
                <w:szCs w:val="20"/>
              </w:rPr>
              <w:t>th</w:t>
            </w:r>
            <w:r>
              <w:rPr>
                <w:rFonts w:ascii="Calibri" w:hAnsi="Calibri" w:eastAsia="Calibri" w:cs="Calibri"/>
                <w:sz w:val="20"/>
                <w:szCs w:val="20"/>
              </w:rPr>
              <w:t>r</w:t>
            </w:r>
            <w:r>
              <w:rPr>
                <w:rFonts w:ascii="Calibri" w:hAnsi="Calibri" w:eastAsia="Calibri" w:cs="Calibri"/>
                <w:spacing w:val="1"/>
                <w:sz w:val="20"/>
                <w:szCs w:val="20"/>
              </w:rPr>
              <w:t>ou</w:t>
            </w:r>
            <w:r>
              <w:rPr>
                <w:rFonts w:ascii="Calibri" w:hAnsi="Calibri" w:eastAsia="Calibri" w:cs="Calibri"/>
                <w:sz w:val="20"/>
                <w:szCs w:val="20"/>
              </w:rPr>
              <w:t>gh</w:t>
            </w:r>
            <w:r>
              <w:rPr>
                <w:rFonts w:ascii="Calibri" w:hAnsi="Calibri" w:eastAsia="Calibri" w:cs="Calibri"/>
                <w:spacing w:val="-7"/>
                <w:sz w:val="20"/>
                <w:szCs w:val="20"/>
              </w:rPr>
              <w:t xml:space="preserve"> </w:t>
            </w:r>
            <w:r>
              <w:rPr>
                <w:rFonts w:ascii="Calibri" w:hAnsi="Calibri" w:eastAsia="Calibri" w:cs="Calibri"/>
                <w:sz w:val="20"/>
                <w:szCs w:val="20"/>
              </w:rPr>
              <w:t>cl</w:t>
            </w:r>
            <w:r>
              <w:rPr>
                <w:rFonts w:ascii="Calibri" w:hAnsi="Calibri" w:eastAsia="Calibri" w:cs="Calibri"/>
                <w:spacing w:val="-1"/>
                <w:sz w:val="20"/>
                <w:szCs w:val="20"/>
              </w:rPr>
              <w:t>e</w:t>
            </w:r>
            <w:r>
              <w:rPr>
                <w:rFonts w:ascii="Calibri" w:hAnsi="Calibri" w:eastAsia="Calibri" w:cs="Calibri"/>
                <w:sz w:val="20"/>
                <w:szCs w:val="20"/>
              </w:rPr>
              <w:t>ar</w:t>
            </w:r>
            <w:r>
              <w:rPr>
                <w:rFonts w:ascii="Calibri" w:hAnsi="Calibri" w:eastAsia="Calibri" w:cs="Calibri"/>
                <w:spacing w:val="-4"/>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arg</w:t>
            </w:r>
            <w:r>
              <w:rPr>
                <w:rFonts w:ascii="Calibri" w:hAnsi="Calibri" w:eastAsia="Calibri" w:cs="Calibri"/>
                <w:spacing w:val="-1"/>
                <w:sz w:val="20"/>
                <w:szCs w:val="20"/>
              </w:rPr>
              <w:t>e</w:t>
            </w:r>
            <w:r>
              <w:rPr>
                <w:rFonts w:ascii="Calibri" w:hAnsi="Calibri" w:eastAsia="Calibri" w:cs="Calibri"/>
                <w:sz w:val="20"/>
                <w:szCs w:val="20"/>
              </w:rPr>
              <w:t>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7"/>
                <w:sz w:val="20"/>
                <w:szCs w:val="20"/>
              </w:rPr>
              <w:t xml:space="preserve"> </w:t>
            </w:r>
            <w:r>
              <w:rPr>
                <w:rFonts w:ascii="Calibri" w:hAnsi="Calibri" w:eastAsia="Calibri" w:cs="Calibri"/>
                <w:sz w:val="20"/>
                <w:szCs w:val="20"/>
              </w:rPr>
              <w:t>in</w:t>
            </w:r>
            <w:r>
              <w:rPr>
                <w:rFonts w:ascii="Calibri" w:hAnsi="Calibri" w:eastAsia="Calibri" w:cs="Calibri"/>
                <w:spacing w:val="-1"/>
                <w:sz w:val="20"/>
                <w:szCs w:val="20"/>
              </w:rPr>
              <w:t xml:space="preserve"> </w:t>
            </w:r>
            <w:r>
              <w:rPr>
                <w:rFonts w:ascii="Calibri" w:hAnsi="Calibri" w:eastAsia="Calibri" w:cs="Calibri"/>
                <w:sz w:val="20"/>
                <w:szCs w:val="20"/>
              </w:rPr>
              <w:t>each</w:t>
            </w:r>
            <w:r>
              <w:rPr>
                <w:rFonts w:ascii="Calibri" w:hAnsi="Calibri" w:eastAsia="Calibri" w:cs="Calibri"/>
                <w:spacing w:val="-3"/>
                <w:sz w:val="20"/>
                <w:szCs w:val="20"/>
              </w:rPr>
              <w:t xml:space="preserve"> </w:t>
            </w:r>
            <w:r>
              <w:rPr>
                <w:rFonts w:ascii="Calibri" w:hAnsi="Calibri" w:eastAsia="Calibri" w:cs="Calibri"/>
                <w:spacing w:val="2"/>
                <w:sz w:val="20"/>
                <w:szCs w:val="20"/>
              </w:rPr>
              <w:t>s</w:t>
            </w:r>
            <w:r>
              <w:rPr>
                <w:rFonts w:ascii="Calibri" w:hAnsi="Calibri" w:eastAsia="Calibri" w:cs="Calibri"/>
                <w:spacing w:val="-1"/>
                <w:sz w:val="20"/>
                <w:szCs w:val="20"/>
              </w:rPr>
              <w:t>e</w:t>
            </w:r>
            <w:r>
              <w:rPr>
                <w:rFonts w:ascii="Calibri" w:hAnsi="Calibri" w:eastAsia="Calibri" w:cs="Calibri"/>
                <w:sz w:val="20"/>
                <w:szCs w:val="20"/>
              </w:rPr>
              <w:t>ct</w:t>
            </w:r>
            <w:r>
              <w:rPr>
                <w:rFonts w:ascii="Calibri" w:hAnsi="Calibri" w:eastAsia="Calibri" w:cs="Calibri"/>
                <w:spacing w:val="1"/>
                <w:sz w:val="20"/>
                <w:szCs w:val="20"/>
              </w:rPr>
              <w:t>o</w:t>
            </w:r>
            <w:r>
              <w:rPr>
                <w:rFonts w:ascii="Calibri" w:hAnsi="Calibri" w:eastAsia="Calibri" w:cs="Calibri"/>
                <w:sz w:val="20"/>
                <w:szCs w:val="20"/>
              </w:rPr>
              <w:t>r</w:t>
            </w:r>
          </w:p>
          <w:p w:rsidR="00053E75" w:rsidRDefault="00BF1E13" w14:paraId="15E0F412" w14:textId="77777777">
            <w:pPr>
              <w:spacing w:before="5" w:after="0" w:line="244" w:lineRule="exact"/>
              <w:ind w:left="424" w:right="487" w:hanging="142"/>
              <w:rPr>
                <w:rFonts w:ascii="Calibri" w:hAnsi="Calibri" w:eastAsia="Calibri" w:cs="Calibri"/>
                <w:sz w:val="20"/>
                <w:szCs w:val="20"/>
              </w:rPr>
            </w:pPr>
            <w:r>
              <w:rPr>
                <w:rFonts w:ascii="Symbol" w:hAnsi="Symbol" w:eastAsia="Symbol" w:cs="Symbol"/>
                <w:color w:val="C00000"/>
                <w:sz w:val="20"/>
                <w:szCs w:val="20"/>
              </w:rPr>
              <w:t></w:t>
            </w:r>
            <w:r>
              <w:rPr>
                <w:rFonts w:ascii="Times New Roman" w:hAnsi="Times New Roman" w:eastAsia="Times New Roman" w:cs="Times New Roman"/>
                <w:color w:val="C00000"/>
                <w:spacing w:val="24"/>
                <w:sz w:val="20"/>
                <w:szCs w:val="20"/>
              </w:rPr>
              <w:t xml:space="preserve"> </w:t>
            </w:r>
            <w:r>
              <w:rPr>
                <w:rFonts w:ascii="Calibri" w:hAnsi="Calibri" w:eastAsia="Calibri" w:cs="Calibri"/>
                <w:color w:val="000000"/>
                <w:sz w:val="20"/>
                <w:szCs w:val="20"/>
              </w:rPr>
              <w:t>Ri</w:t>
            </w:r>
            <w:r>
              <w:rPr>
                <w:rFonts w:ascii="Calibri" w:hAnsi="Calibri" w:eastAsia="Calibri" w:cs="Calibri"/>
                <w:color w:val="000000"/>
                <w:spacing w:val="1"/>
                <w:sz w:val="20"/>
                <w:szCs w:val="20"/>
              </w:rPr>
              <w:t>s</w:t>
            </w:r>
            <w:r>
              <w:rPr>
                <w:rFonts w:ascii="Calibri" w:hAnsi="Calibri" w:eastAsia="Calibri" w:cs="Calibri"/>
                <w:color w:val="000000"/>
                <w:sz w:val="20"/>
                <w:szCs w:val="20"/>
              </w:rPr>
              <w:t>k</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of</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dup</w:t>
            </w:r>
            <w:r>
              <w:rPr>
                <w:rFonts w:ascii="Calibri" w:hAnsi="Calibri" w:eastAsia="Calibri" w:cs="Calibri"/>
                <w:color w:val="000000"/>
                <w:sz w:val="20"/>
                <w:szCs w:val="20"/>
              </w:rPr>
              <w:t>lica</w:t>
            </w:r>
            <w:r>
              <w:rPr>
                <w:rFonts w:ascii="Calibri" w:hAnsi="Calibri" w:eastAsia="Calibri" w:cs="Calibri"/>
                <w:color w:val="000000"/>
                <w:spacing w:val="1"/>
                <w:sz w:val="20"/>
                <w:szCs w:val="20"/>
              </w:rPr>
              <w:t>t</w:t>
            </w:r>
            <w:r>
              <w:rPr>
                <w:rFonts w:ascii="Calibri" w:hAnsi="Calibri" w:eastAsia="Calibri" w:cs="Calibri"/>
                <w:color w:val="000000"/>
                <w:sz w:val="20"/>
                <w:szCs w:val="20"/>
              </w:rPr>
              <w:t>ion</w:t>
            </w:r>
            <w:r>
              <w:rPr>
                <w:rFonts w:ascii="Calibri" w:hAnsi="Calibri" w:eastAsia="Calibri" w:cs="Calibri"/>
                <w:color w:val="000000"/>
                <w:spacing w:val="-8"/>
                <w:sz w:val="20"/>
                <w:szCs w:val="20"/>
              </w:rPr>
              <w:t xml:space="preserve"> </w:t>
            </w:r>
            <w:r>
              <w:rPr>
                <w:rFonts w:ascii="Calibri" w:hAnsi="Calibri" w:eastAsia="Calibri" w:cs="Calibri"/>
                <w:color w:val="000000"/>
                <w:sz w:val="20"/>
                <w:szCs w:val="20"/>
              </w:rPr>
              <w:t>in</w:t>
            </w:r>
            <w:r>
              <w:rPr>
                <w:rFonts w:ascii="Calibri" w:hAnsi="Calibri" w:eastAsia="Calibri" w:cs="Calibri"/>
                <w:color w:val="000000"/>
                <w:spacing w:val="-1"/>
                <w:sz w:val="20"/>
                <w:szCs w:val="20"/>
              </w:rPr>
              <w:t xml:space="preserve"> </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e</w:t>
            </w:r>
            <w:r>
              <w:rPr>
                <w:rFonts w:ascii="Calibri" w:hAnsi="Calibri" w:eastAsia="Calibri" w:cs="Calibri"/>
                <w:color w:val="000000"/>
                <w:sz w:val="20"/>
                <w:szCs w:val="20"/>
              </w:rPr>
              <w:t>r</w:t>
            </w:r>
            <w:r>
              <w:rPr>
                <w:rFonts w:ascii="Calibri" w:hAnsi="Calibri" w:eastAsia="Calibri" w:cs="Calibri"/>
                <w:color w:val="000000"/>
                <w:spacing w:val="1"/>
                <w:sz w:val="20"/>
                <w:szCs w:val="20"/>
              </w:rPr>
              <w:t>v</w:t>
            </w:r>
            <w:r>
              <w:rPr>
                <w:rFonts w:ascii="Calibri" w:hAnsi="Calibri" w:eastAsia="Calibri" w:cs="Calibri"/>
                <w:color w:val="000000"/>
                <w:sz w:val="20"/>
                <w:szCs w:val="20"/>
              </w:rPr>
              <w:t>ic</w:t>
            </w:r>
            <w:r>
              <w:rPr>
                <w:rFonts w:ascii="Calibri" w:hAnsi="Calibri" w:eastAsia="Calibri" w:cs="Calibri"/>
                <w:color w:val="000000"/>
                <w:spacing w:val="-1"/>
                <w:sz w:val="20"/>
                <w:szCs w:val="20"/>
              </w:rPr>
              <w:t>e</w:t>
            </w:r>
            <w:r>
              <w:rPr>
                <w:rFonts w:ascii="Calibri" w:hAnsi="Calibri" w:eastAsia="Calibri" w:cs="Calibri"/>
                <w:color w:val="000000"/>
                <w:sz w:val="20"/>
                <w:szCs w:val="20"/>
              </w:rPr>
              <w:t>s</w:t>
            </w:r>
            <w:r>
              <w:rPr>
                <w:rFonts w:ascii="Calibri" w:hAnsi="Calibri" w:eastAsia="Calibri" w:cs="Calibri"/>
                <w:color w:val="000000"/>
                <w:spacing w:val="-7"/>
                <w:sz w:val="20"/>
                <w:szCs w:val="20"/>
              </w:rPr>
              <w:t xml:space="preserve"> </w:t>
            </w:r>
            <w:r>
              <w:rPr>
                <w:rFonts w:ascii="Calibri" w:hAnsi="Calibri" w:eastAsia="Calibri" w:cs="Calibri"/>
                <w:color w:val="000000"/>
                <w:spacing w:val="-1"/>
                <w:sz w:val="20"/>
                <w:szCs w:val="20"/>
              </w:rPr>
              <w:t>f</w:t>
            </w:r>
            <w:r>
              <w:rPr>
                <w:rFonts w:ascii="Calibri" w:hAnsi="Calibri" w:eastAsia="Calibri" w:cs="Calibri"/>
                <w:color w:val="000000"/>
                <w:sz w:val="20"/>
                <w:szCs w:val="20"/>
              </w:rPr>
              <w:t>or</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a c</w:t>
            </w:r>
            <w:r>
              <w:rPr>
                <w:rFonts w:ascii="Calibri" w:hAnsi="Calibri" w:eastAsia="Calibri" w:cs="Calibri"/>
                <w:color w:val="000000"/>
                <w:spacing w:val="1"/>
                <w:sz w:val="20"/>
                <w:szCs w:val="20"/>
              </w:rPr>
              <w:t>h</w:t>
            </w:r>
            <w:r>
              <w:rPr>
                <w:rFonts w:ascii="Calibri" w:hAnsi="Calibri" w:eastAsia="Calibri" w:cs="Calibri"/>
                <w:color w:val="000000"/>
                <w:sz w:val="20"/>
                <w:szCs w:val="20"/>
              </w:rPr>
              <w:t>ild</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w</w:t>
            </w:r>
            <w:r>
              <w:rPr>
                <w:rFonts w:ascii="Calibri" w:hAnsi="Calibri" w:eastAsia="Calibri" w:cs="Calibri"/>
                <w:color w:val="000000"/>
                <w:spacing w:val="1"/>
                <w:sz w:val="20"/>
                <w:szCs w:val="20"/>
              </w:rPr>
              <w:t>h</w:t>
            </w:r>
            <w:r>
              <w:rPr>
                <w:rFonts w:ascii="Calibri" w:hAnsi="Calibri" w:eastAsia="Calibri" w:cs="Calibri"/>
                <w:color w:val="000000"/>
                <w:sz w:val="20"/>
                <w:szCs w:val="20"/>
              </w:rPr>
              <w:t>o</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z w:val="20"/>
                <w:szCs w:val="20"/>
              </w:rPr>
              <w:t>c</w:t>
            </w:r>
            <w:r>
              <w:rPr>
                <w:rFonts w:ascii="Calibri" w:hAnsi="Calibri" w:eastAsia="Calibri" w:cs="Calibri"/>
                <w:color w:val="000000"/>
                <w:spacing w:val="-1"/>
                <w:sz w:val="20"/>
                <w:szCs w:val="20"/>
              </w:rPr>
              <w:t>e</w:t>
            </w:r>
            <w:r>
              <w:rPr>
                <w:rFonts w:ascii="Calibri" w:hAnsi="Calibri" w:eastAsia="Calibri" w:cs="Calibri"/>
                <w:color w:val="000000"/>
                <w:sz w:val="20"/>
                <w:szCs w:val="20"/>
              </w:rPr>
              <w:t>i</w:t>
            </w:r>
            <w:r>
              <w:rPr>
                <w:rFonts w:ascii="Calibri" w:hAnsi="Calibri" w:eastAsia="Calibri" w:cs="Calibri"/>
                <w:color w:val="000000"/>
                <w:spacing w:val="3"/>
                <w:sz w:val="20"/>
                <w:szCs w:val="20"/>
              </w:rPr>
              <w:t>v</w:t>
            </w:r>
            <w:r>
              <w:rPr>
                <w:rFonts w:ascii="Calibri" w:hAnsi="Calibri" w:eastAsia="Calibri" w:cs="Calibri"/>
                <w:color w:val="000000"/>
                <w:spacing w:val="-1"/>
                <w:sz w:val="20"/>
                <w:szCs w:val="20"/>
              </w:rPr>
              <w:t>e</w:t>
            </w:r>
            <w:r>
              <w:rPr>
                <w:rFonts w:ascii="Calibri" w:hAnsi="Calibri" w:eastAsia="Calibri" w:cs="Calibri"/>
                <w:color w:val="000000"/>
                <w:sz w:val="20"/>
                <w:szCs w:val="20"/>
              </w:rPr>
              <w:t>s</w:t>
            </w:r>
            <w:r>
              <w:rPr>
                <w:rFonts w:ascii="Calibri" w:hAnsi="Calibri" w:eastAsia="Calibri" w:cs="Calibri"/>
                <w:color w:val="000000"/>
                <w:spacing w:val="-6"/>
                <w:sz w:val="20"/>
                <w:szCs w:val="20"/>
              </w:rPr>
              <w:t xml:space="preserve"> </w:t>
            </w:r>
            <w:r>
              <w:rPr>
                <w:rFonts w:ascii="Calibri" w:hAnsi="Calibri" w:eastAsia="Calibri" w:cs="Calibri"/>
                <w:color w:val="000000"/>
                <w:spacing w:val="2"/>
                <w:sz w:val="20"/>
                <w:szCs w:val="20"/>
              </w:rPr>
              <w:t>s</w:t>
            </w:r>
            <w:r>
              <w:rPr>
                <w:rFonts w:ascii="Calibri" w:hAnsi="Calibri" w:eastAsia="Calibri" w:cs="Calibri"/>
                <w:color w:val="000000"/>
                <w:sz w:val="20"/>
                <w:szCs w:val="20"/>
              </w:rPr>
              <w:t>ame</w:t>
            </w:r>
            <w:r>
              <w:rPr>
                <w:rFonts w:ascii="Calibri" w:hAnsi="Calibri" w:eastAsia="Calibri" w:cs="Calibri"/>
                <w:color w:val="000000"/>
                <w:spacing w:val="-5"/>
                <w:sz w:val="20"/>
                <w:szCs w:val="20"/>
              </w:rPr>
              <w:t xml:space="preserve"> </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e</w:t>
            </w:r>
            <w:r>
              <w:rPr>
                <w:rFonts w:ascii="Calibri" w:hAnsi="Calibri" w:eastAsia="Calibri" w:cs="Calibri"/>
                <w:color w:val="000000"/>
                <w:sz w:val="20"/>
                <w:szCs w:val="20"/>
              </w:rPr>
              <w:t>r</w:t>
            </w:r>
            <w:r>
              <w:rPr>
                <w:rFonts w:ascii="Calibri" w:hAnsi="Calibri" w:eastAsia="Calibri" w:cs="Calibri"/>
                <w:color w:val="000000"/>
                <w:spacing w:val="1"/>
                <w:sz w:val="20"/>
                <w:szCs w:val="20"/>
              </w:rPr>
              <w:t>v</w:t>
            </w:r>
            <w:r>
              <w:rPr>
                <w:rFonts w:ascii="Calibri" w:hAnsi="Calibri" w:eastAsia="Calibri" w:cs="Calibri"/>
                <w:color w:val="000000"/>
                <w:sz w:val="20"/>
                <w:szCs w:val="20"/>
              </w:rPr>
              <w:t>ic</w:t>
            </w:r>
            <w:r>
              <w:rPr>
                <w:rFonts w:ascii="Calibri" w:hAnsi="Calibri" w:eastAsia="Calibri" w:cs="Calibri"/>
                <w:color w:val="000000"/>
                <w:spacing w:val="-1"/>
                <w:sz w:val="20"/>
                <w:szCs w:val="20"/>
              </w:rPr>
              <w:t>e</w:t>
            </w:r>
            <w:r>
              <w:rPr>
                <w:rFonts w:ascii="Calibri" w:hAnsi="Calibri" w:eastAsia="Calibri" w:cs="Calibri"/>
                <w:color w:val="000000"/>
                <w:sz w:val="20"/>
                <w:szCs w:val="20"/>
              </w:rPr>
              <w:t>s</w:t>
            </w:r>
            <w:r>
              <w:rPr>
                <w:rFonts w:ascii="Calibri" w:hAnsi="Calibri" w:eastAsia="Calibri" w:cs="Calibri"/>
                <w:color w:val="000000"/>
                <w:spacing w:val="-5"/>
                <w:sz w:val="20"/>
                <w:szCs w:val="20"/>
              </w:rPr>
              <w:t xml:space="preserve"> </w:t>
            </w:r>
            <w:r>
              <w:rPr>
                <w:rFonts w:ascii="Calibri" w:hAnsi="Calibri" w:eastAsia="Calibri" w:cs="Calibri"/>
                <w:color w:val="000000"/>
                <w:sz w:val="20"/>
                <w:szCs w:val="20"/>
              </w:rPr>
              <w:t>from</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e</w:t>
            </w:r>
            <w:r>
              <w:rPr>
                <w:rFonts w:ascii="Calibri" w:hAnsi="Calibri" w:eastAsia="Calibri" w:cs="Calibri"/>
                <w:color w:val="000000"/>
                <w:spacing w:val="2"/>
                <w:sz w:val="20"/>
                <w:szCs w:val="20"/>
              </w:rPr>
              <w:t>a</w:t>
            </w:r>
            <w:r>
              <w:rPr>
                <w:rFonts w:ascii="Calibri" w:hAnsi="Calibri" w:eastAsia="Calibri" w:cs="Calibri"/>
                <w:color w:val="000000"/>
                <w:sz w:val="20"/>
                <w:szCs w:val="20"/>
              </w:rPr>
              <w:t xml:space="preserve">ch </w:t>
            </w:r>
            <w:r>
              <w:rPr>
                <w:rFonts w:ascii="Calibri" w:hAnsi="Calibri" w:eastAsia="Calibri" w:cs="Calibri"/>
                <w:color w:val="000000"/>
                <w:spacing w:val="1"/>
                <w:sz w:val="20"/>
                <w:szCs w:val="20"/>
              </w:rPr>
              <w:t>s</w:t>
            </w:r>
            <w:r>
              <w:rPr>
                <w:rFonts w:ascii="Calibri" w:hAnsi="Calibri" w:eastAsia="Calibri" w:cs="Calibri"/>
                <w:color w:val="000000"/>
                <w:spacing w:val="-1"/>
                <w:sz w:val="20"/>
                <w:szCs w:val="20"/>
              </w:rPr>
              <w:t>e</w:t>
            </w:r>
            <w:r>
              <w:rPr>
                <w:rFonts w:ascii="Calibri" w:hAnsi="Calibri" w:eastAsia="Calibri" w:cs="Calibri"/>
                <w:color w:val="000000"/>
                <w:sz w:val="20"/>
                <w:szCs w:val="20"/>
              </w:rPr>
              <w:t>ct</w:t>
            </w:r>
            <w:r>
              <w:rPr>
                <w:rFonts w:ascii="Calibri" w:hAnsi="Calibri" w:eastAsia="Calibri" w:cs="Calibri"/>
                <w:color w:val="000000"/>
                <w:spacing w:val="1"/>
                <w:sz w:val="20"/>
                <w:szCs w:val="20"/>
              </w:rPr>
              <w:t>o</w:t>
            </w:r>
            <w:r>
              <w:rPr>
                <w:rFonts w:ascii="Calibri" w:hAnsi="Calibri" w:eastAsia="Calibri" w:cs="Calibri"/>
                <w:color w:val="000000"/>
                <w:sz w:val="20"/>
                <w:szCs w:val="20"/>
              </w:rPr>
              <w:t>r</w:t>
            </w:r>
          </w:p>
          <w:p w:rsidR="00053E75" w:rsidRDefault="00BF1E13" w14:paraId="720000F2" w14:textId="77777777">
            <w:pPr>
              <w:spacing w:before="4" w:after="0" w:line="240" w:lineRule="auto"/>
              <w:ind w:left="282" w:right="-50"/>
              <w:rPr>
                <w:rFonts w:ascii="Calibri" w:hAnsi="Calibri" w:eastAsia="Calibri" w:cs="Calibri"/>
                <w:sz w:val="20"/>
                <w:szCs w:val="20"/>
              </w:rPr>
            </w:pPr>
            <w:r>
              <w:rPr>
                <w:rFonts w:ascii="Symbol" w:hAnsi="Symbol" w:eastAsia="Symbol" w:cs="Symbol"/>
                <w:color w:val="C00000"/>
                <w:sz w:val="20"/>
                <w:szCs w:val="20"/>
              </w:rPr>
              <w:t></w:t>
            </w:r>
            <w:r>
              <w:rPr>
                <w:rFonts w:ascii="Times New Roman" w:hAnsi="Times New Roman" w:eastAsia="Times New Roman" w:cs="Times New Roman"/>
                <w:color w:val="C00000"/>
                <w:spacing w:val="24"/>
                <w:sz w:val="20"/>
                <w:szCs w:val="20"/>
              </w:rPr>
              <w:t xml:space="preserve"> </w:t>
            </w:r>
            <w:r>
              <w:rPr>
                <w:rFonts w:ascii="Calibri" w:hAnsi="Calibri" w:eastAsia="Calibri" w:cs="Calibri"/>
                <w:color w:val="000000"/>
                <w:sz w:val="20"/>
                <w:szCs w:val="20"/>
              </w:rPr>
              <w:t>Ri</w:t>
            </w:r>
            <w:r>
              <w:rPr>
                <w:rFonts w:ascii="Calibri" w:hAnsi="Calibri" w:eastAsia="Calibri" w:cs="Calibri"/>
                <w:color w:val="000000"/>
                <w:spacing w:val="1"/>
                <w:sz w:val="20"/>
                <w:szCs w:val="20"/>
              </w:rPr>
              <w:t>s</w:t>
            </w:r>
            <w:r>
              <w:rPr>
                <w:rFonts w:ascii="Calibri" w:hAnsi="Calibri" w:eastAsia="Calibri" w:cs="Calibri"/>
                <w:color w:val="000000"/>
                <w:sz w:val="20"/>
                <w:szCs w:val="20"/>
              </w:rPr>
              <w:t>k</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of</w:t>
            </w:r>
            <w:r>
              <w:rPr>
                <w:rFonts w:ascii="Calibri" w:hAnsi="Calibri" w:eastAsia="Calibri" w:cs="Calibri"/>
                <w:color w:val="000000"/>
                <w:spacing w:val="-3"/>
                <w:sz w:val="20"/>
                <w:szCs w:val="20"/>
              </w:rPr>
              <w:t xml:space="preserve"> </w:t>
            </w:r>
            <w:r>
              <w:rPr>
                <w:rFonts w:ascii="Calibri" w:hAnsi="Calibri" w:eastAsia="Calibri" w:cs="Calibri"/>
                <w:color w:val="000000"/>
                <w:sz w:val="20"/>
                <w:szCs w:val="20"/>
              </w:rPr>
              <w:t>cr</w:t>
            </w:r>
            <w:r>
              <w:rPr>
                <w:rFonts w:ascii="Calibri" w:hAnsi="Calibri" w:eastAsia="Calibri" w:cs="Calibri"/>
                <w:color w:val="000000"/>
                <w:spacing w:val="1"/>
                <w:sz w:val="20"/>
                <w:szCs w:val="20"/>
              </w:rPr>
              <w:t>os</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w:t>
            </w:r>
            <w:r>
              <w:rPr>
                <w:rFonts w:ascii="Calibri" w:hAnsi="Calibri" w:eastAsia="Calibri" w:cs="Calibri"/>
                <w:color w:val="000000"/>
                <w:spacing w:val="1"/>
                <w:sz w:val="20"/>
                <w:szCs w:val="20"/>
              </w:rPr>
              <w:t>s</w:t>
            </w:r>
            <w:r>
              <w:rPr>
                <w:rFonts w:ascii="Calibri" w:hAnsi="Calibri" w:eastAsia="Calibri" w:cs="Calibri"/>
                <w:color w:val="000000"/>
                <w:spacing w:val="-1"/>
                <w:sz w:val="20"/>
                <w:szCs w:val="20"/>
              </w:rPr>
              <w:t>e</w:t>
            </w:r>
            <w:r>
              <w:rPr>
                <w:rFonts w:ascii="Calibri" w:hAnsi="Calibri" w:eastAsia="Calibri" w:cs="Calibri"/>
                <w:color w:val="000000"/>
                <w:sz w:val="20"/>
                <w:szCs w:val="20"/>
              </w:rPr>
              <w:t>ct</w:t>
            </w:r>
            <w:r>
              <w:rPr>
                <w:rFonts w:ascii="Calibri" w:hAnsi="Calibri" w:eastAsia="Calibri" w:cs="Calibri"/>
                <w:color w:val="000000"/>
                <w:spacing w:val="1"/>
                <w:sz w:val="20"/>
                <w:szCs w:val="20"/>
              </w:rPr>
              <w:t>o</w:t>
            </w:r>
            <w:r>
              <w:rPr>
                <w:rFonts w:ascii="Calibri" w:hAnsi="Calibri" w:eastAsia="Calibri" w:cs="Calibri"/>
                <w:color w:val="000000"/>
                <w:sz w:val="20"/>
                <w:szCs w:val="20"/>
              </w:rPr>
              <w:t>r</w:t>
            </w:r>
            <w:r>
              <w:rPr>
                <w:rFonts w:ascii="Calibri" w:hAnsi="Calibri" w:eastAsia="Calibri" w:cs="Calibri"/>
                <w:color w:val="000000"/>
                <w:spacing w:val="-10"/>
                <w:sz w:val="20"/>
                <w:szCs w:val="20"/>
              </w:rPr>
              <w:t xml:space="preserve"> </w:t>
            </w:r>
            <w:r>
              <w:rPr>
                <w:rFonts w:ascii="Calibri" w:hAnsi="Calibri" w:eastAsia="Calibri" w:cs="Calibri"/>
                <w:color w:val="000000"/>
                <w:spacing w:val="1"/>
                <w:sz w:val="20"/>
                <w:szCs w:val="20"/>
              </w:rPr>
              <w:t>d</w:t>
            </w:r>
            <w:r>
              <w:rPr>
                <w:rFonts w:ascii="Calibri" w:hAnsi="Calibri" w:eastAsia="Calibri" w:cs="Calibri"/>
                <w:color w:val="000000"/>
                <w:sz w:val="20"/>
                <w:szCs w:val="20"/>
              </w:rPr>
              <w:t>o</w:t>
            </w:r>
            <w:r>
              <w:rPr>
                <w:rFonts w:ascii="Calibri" w:hAnsi="Calibri" w:eastAsia="Calibri" w:cs="Calibri"/>
                <w:color w:val="000000"/>
                <w:spacing w:val="1"/>
                <w:sz w:val="20"/>
                <w:szCs w:val="20"/>
              </w:rPr>
              <w:t>ub</w:t>
            </w:r>
            <w:r>
              <w:rPr>
                <w:rFonts w:ascii="Calibri" w:hAnsi="Calibri" w:eastAsia="Calibri" w:cs="Calibri"/>
                <w:color w:val="000000"/>
                <w:sz w:val="20"/>
                <w:szCs w:val="20"/>
              </w:rPr>
              <w:t>le</w:t>
            </w:r>
            <w:r>
              <w:rPr>
                <w:rFonts w:ascii="Calibri" w:hAnsi="Calibri" w:eastAsia="Calibri" w:cs="Calibri"/>
                <w:color w:val="000000"/>
                <w:spacing w:val="-7"/>
                <w:sz w:val="20"/>
                <w:szCs w:val="20"/>
              </w:rPr>
              <w:t xml:space="preserve"> </w:t>
            </w:r>
            <w:r>
              <w:rPr>
                <w:rFonts w:ascii="Calibri" w:hAnsi="Calibri" w:eastAsia="Calibri" w:cs="Calibri"/>
                <w:color w:val="000000"/>
                <w:sz w:val="20"/>
                <w:szCs w:val="20"/>
              </w:rPr>
              <w:t>c</w:t>
            </w:r>
            <w:r>
              <w:rPr>
                <w:rFonts w:ascii="Calibri" w:hAnsi="Calibri" w:eastAsia="Calibri" w:cs="Calibri"/>
                <w:color w:val="000000"/>
                <w:spacing w:val="1"/>
                <w:sz w:val="20"/>
                <w:szCs w:val="20"/>
              </w:rPr>
              <w:t>oun</w:t>
            </w:r>
            <w:r>
              <w:rPr>
                <w:rFonts w:ascii="Calibri" w:hAnsi="Calibri" w:eastAsia="Calibri" w:cs="Calibri"/>
                <w:color w:val="000000"/>
                <w:sz w:val="20"/>
                <w:szCs w:val="20"/>
              </w:rPr>
              <w:t>ti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7"/>
                <w:sz w:val="20"/>
                <w:szCs w:val="20"/>
              </w:rPr>
              <w:t xml:space="preserve"> </w:t>
            </w:r>
            <w:r>
              <w:rPr>
                <w:rFonts w:ascii="Calibri" w:hAnsi="Calibri" w:eastAsia="Calibri" w:cs="Calibri"/>
                <w:color w:val="000000"/>
                <w:spacing w:val="1"/>
                <w:sz w:val="20"/>
                <w:szCs w:val="20"/>
              </w:rPr>
              <w:t>th</w:t>
            </w:r>
            <w:r>
              <w:rPr>
                <w:rFonts w:ascii="Calibri" w:hAnsi="Calibri" w:eastAsia="Calibri" w:cs="Calibri"/>
                <w:color w:val="000000"/>
                <w:sz w:val="20"/>
                <w:szCs w:val="20"/>
              </w:rPr>
              <w:t>e</w:t>
            </w:r>
            <w:r>
              <w:rPr>
                <w:rFonts w:ascii="Calibri" w:hAnsi="Calibri" w:eastAsia="Calibri" w:cs="Calibri"/>
                <w:color w:val="000000"/>
                <w:spacing w:val="-4"/>
                <w:sz w:val="20"/>
                <w:szCs w:val="20"/>
              </w:rPr>
              <w:t xml:space="preserve"> </w:t>
            </w:r>
            <w:r>
              <w:rPr>
                <w:rFonts w:ascii="Calibri" w:hAnsi="Calibri" w:eastAsia="Calibri" w:cs="Calibri"/>
                <w:color w:val="000000"/>
                <w:spacing w:val="4"/>
                <w:sz w:val="20"/>
                <w:szCs w:val="20"/>
              </w:rPr>
              <w:t>c</w:t>
            </w:r>
            <w:r>
              <w:rPr>
                <w:rFonts w:ascii="Calibri" w:hAnsi="Calibri" w:eastAsia="Calibri" w:cs="Calibri"/>
                <w:color w:val="000000"/>
                <w:spacing w:val="1"/>
                <w:sz w:val="20"/>
                <w:szCs w:val="20"/>
              </w:rPr>
              <w:t>h</w:t>
            </w:r>
            <w:r>
              <w:rPr>
                <w:rFonts w:ascii="Calibri" w:hAnsi="Calibri" w:eastAsia="Calibri" w:cs="Calibri"/>
                <w:color w:val="000000"/>
                <w:sz w:val="20"/>
                <w:szCs w:val="20"/>
              </w:rPr>
              <w:t>ild</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w</w:t>
            </w:r>
            <w:r>
              <w:rPr>
                <w:rFonts w:ascii="Calibri" w:hAnsi="Calibri" w:eastAsia="Calibri" w:cs="Calibri"/>
                <w:color w:val="000000"/>
                <w:spacing w:val="1"/>
                <w:sz w:val="20"/>
                <w:szCs w:val="20"/>
              </w:rPr>
              <w:t>h</w:t>
            </w:r>
            <w:r>
              <w:rPr>
                <w:rFonts w:ascii="Calibri" w:hAnsi="Calibri" w:eastAsia="Calibri" w:cs="Calibri"/>
                <w:color w:val="000000"/>
                <w:sz w:val="20"/>
                <w:szCs w:val="20"/>
              </w:rPr>
              <w:t>o</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z w:val="20"/>
                <w:szCs w:val="20"/>
              </w:rPr>
              <w:t>c</w:t>
            </w:r>
            <w:r>
              <w:rPr>
                <w:rFonts w:ascii="Calibri" w:hAnsi="Calibri" w:eastAsia="Calibri" w:cs="Calibri"/>
                <w:color w:val="000000"/>
                <w:spacing w:val="-1"/>
                <w:sz w:val="20"/>
                <w:szCs w:val="20"/>
              </w:rPr>
              <w:t>e</w:t>
            </w:r>
            <w:r>
              <w:rPr>
                <w:rFonts w:ascii="Calibri" w:hAnsi="Calibri" w:eastAsia="Calibri" w:cs="Calibri"/>
                <w:color w:val="000000"/>
                <w:sz w:val="20"/>
                <w:szCs w:val="20"/>
              </w:rPr>
              <w:t>i</w:t>
            </w:r>
            <w:r>
              <w:rPr>
                <w:rFonts w:ascii="Calibri" w:hAnsi="Calibri" w:eastAsia="Calibri" w:cs="Calibri"/>
                <w:color w:val="000000"/>
                <w:spacing w:val="1"/>
                <w:sz w:val="20"/>
                <w:szCs w:val="20"/>
              </w:rPr>
              <w:t>v</w:t>
            </w:r>
            <w:r>
              <w:rPr>
                <w:rFonts w:ascii="Calibri" w:hAnsi="Calibri" w:eastAsia="Calibri" w:cs="Calibri"/>
                <w:color w:val="000000"/>
                <w:spacing w:val="-1"/>
                <w:sz w:val="20"/>
                <w:szCs w:val="20"/>
              </w:rPr>
              <w:t>e</w:t>
            </w:r>
            <w:r>
              <w:rPr>
                <w:rFonts w:ascii="Calibri" w:hAnsi="Calibri" w:eastAsia="Calibri" w:cs="Calibri"/>
                <w:color w:val="000000"/>
                <w:sz w:val="20"/>
                <w:szCs w:val="20"/>
              </w:rPr>
              <w:t>s</w:t>
            </w:r>
            <w:r>
              <w:rPr>
                <w:rFonts w:ascii="Calibri" w:hAnsi="Calibri" w:eastAsia="Calibri" w:cs="Calibri"/>
                <w:color w:val="000000"/>
                <w:spacing w:val="-6"/>
                <w:sz w:val="20"/>
                <w:szCs w:val="20"/>
              </w:rPr>
              <w:t xml:space="preserve"> </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e</w:t>
            </w:r>
            <w:r>
              <w:rPr>
                <w:rFonts w:ascii="Calibri" w:hAnsi="Calibri" w:eastAsia="Calibri" w:cs="Calibri"/>
                <w:color w:val="000000"/>
                <w:sz w:val="20"/>
                <w:szCs w:val="20"/>
              </w:rPr>
              <w:t>r</w:t>
            </w:r>
            <w:r>
              <w:rPr>
                <w:rFonts w:ascii="Calibri" w:hAnsi="Calibri" w:eastAsia="Calibri" w:cs="Calibri"/>
                <w:color w:val="000000"/>
                <w:spacing w:val="1"/>
                <w:sz w:val="20"/>
                <w:szCs w:val="20"/>
              </w:rPr>
              <w:t>v</w:t>
            </w:r>
            <w:r>
              <w:rPr>
                <w:rFonts w:ascii="Calibri" w:hAnsi="Calibri" w:eastAsia="Calibri" w:cs="Calibri"/>
                <w:color w:val="000000"/>
                <w:sz w:val="20"/>
                <w:szCs w:val="20"/>
              </w:rPr>
              <w:t>ic</w:t>
            </w:r>
            <w:r>
              <w:rPr>
                <w:rFonts w:ascii="Calibri" w:hAnsi="Calibri" w:eastAsia="Calibri" w:cs="Calibri"/>
                <w:color w:val="000000"/>
                <w:spacing w:val="-1"/>
                <w:sz w:val="20"/>
                <w:szCs w:val="20"/>
              </w:rPr>
              <w:t>e</w:t>
            </w:r>
            <w:r>
              <w:rPr>
                <w:rFonts w:ascii="Calibri" w:hAnsi="Calibri" w:eastAsia="Calibri" w:cs="Calibri"/>
                <w:color w:val="000000"/>
                <w:sz w:val="20"/>
                <w:szCs w:val="20"/>
              </w:rPr>
              <w:t>s</w:t>
            </w:r>
            <w:r>
              <w:rPr>
                <w:rFonts w:ascii="Calibri" w:hAnsi="Calibri" w:eastAsia="Calibri" w:cs="Calibri"/>
                <w:color w:val="000000"/>
                <w:spacing w:val="-5"/>
                <w:sz w:val="20"/>
                <w:szCs w:val="20"/>
              </w:rPr>
              <w:t xml:space="preserve"> </w:t>
            </w:r>
            <w:r>
              <w:rPr>
                <w:rFonts w:ascii="Calibri" w:hAnsi="Calibri" w:eastAsia="Calibri" w:cs="Calibri"/>
                <w:color w:val="000000"/>
                <w:sz w:val="20"/>
                <w:szCs w:val="20"/>
              </w:rPr>
              <w:t>from</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e</w:t>
            </w:r>
            <w:r>
              <w:rPr>
                <w:rFonts w:ascii="Calibri" w:hAnsi="Calibri" w:eastAsia="Calibri" w:cs="Calibri"/>
                <w:color w:val="000000"/>
                <w:spacing w:val="2"/>
                <w:sz w:val="20"/>
                <w:szCs w:val="20"/>
              </w:rPr>
              <w:t>a</w:t>
            </w:r>
            <w:r>
              <w:rPr>
                <w:rFonts w:ascii="Calibri" w:hAnsi="Calibri" w:eastAsia="Calibri" w:cs="Calibri"/>
                <w:color w:val="000000"/>
                <w:sz w:val="20"/>
                <w:szCs w:val="20"/>
              </w:rPr>
              <w:t>ch</w:t>
            </w:r>
            <w:r>
              <w:rPr>
                <w:rFonts w:ascii="Calibri" w:hAnsi="Calibri" w:eastAsia="Calibri" w:cs="Calibri"/>
                <w:color w:val="000000"/>
                <w:spacing w:val="-4"/>
                <w:sz w:val="20"/>
                <w:szCs w:val="20"/>
              </w:rPr>
              <w:t xml:space="preserve"> </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e</w:t>
            </w:r>
            <w:r>
              <w:rPr>
                <w:rFonts w:ascii="Calibri" w:hAnsi="Calibri" w:eastAsia="Calibri" w:cs="Calibri"/>
                <w:color w:val="000000"/>
                <w:sz w:val="20"/>
                <w:szCs w:val="20"/>
              </w:rPr>
              <w:t>ct</w:t>
            </w:r>
            <w:r>
              <w:rPr>
                <w:rFonts w:ascii="Calibri" w:hAnsi="Calibri" w:eastAsia="Calibri" w:cs="Calibri"/>
                <w:color w:val="000000"/>
                <w:spacing w:val="1"/>
                <w:sz w:val="20"/>
                <w:szCs w:val="20"/>
              </w:rPr>
              <w:t>o</w:t>
            </w:r>
            <w:r>
              <w:rPr>
                <w:rFonts w:ascii="Calibri" w:hAnsi="Calibri" w:eastAsia="Calibri" w:cs="Calibri"/>
                <w:color w:val="000000"/>
                <w:sz w:val="20"/>
                <w:szCs w:val="20"/>
              </w:rPr>
              <w:t>r</w:t>
            </w:r>
          </w:p>
          <w:p w:rsidR="00053E75" w:rsidRDefault="00053E75" w14:paraId="05313CC7" w14:textId="77777777">
            <w:pPr>
              <w:spacing w:before="3" w:after="0" w:line="240" w:lineRule="exact"/>
              <w:rPr>
                <w:sz w:val="24"/>
                <w:szCs w:val="24"/>
              </w:rPr>
            </w:pPr>
          </w:p>
          <w:p w:rsidR="00053E75" w:rsidRDefault="00BF1E13" w14:paraId="4CF55152" w14:textId="77777777">
            <w:pPr>
              <w:spacing w:after="0" w:line="240" w:lineRule="auto"/>
              <w:ind w:left="102" w:right="-20"/>
              <w:rPr>
                <w:rFonts w:ascii="Calibri" w:hAnsi="Calibri" w:eastAsia="Calibri" w:cs="Calibri"/>
                <w:sz w:val="20"/>
                <w:szCs w:val="20"/>
              </w:rPr>
            </w:pPr>
            <w:r>
              <w:rPr>
                <w:rFonts w:ascii="Calibri" w:hAnsi="Calibri" w:eastAsia="Calibri" w:cs="Calibri"/>
                <w:b/>
                <w:bCs/>
                <w:sz w:val="20"/>
                <w:szCs w:val="20"/>
              </w:rPr>
              <w:t>C</w:t>
            </w:r>
            <w:r>
              <w:rPr>
                <w:rFonts w:ascii="Calibri" w:hAnsi="Calibri" w:eastAsia="Calibri" w:cs="Calibri"/>
                <w:b/>
                <w:bCs/>
                <w:spacing w:val="1"/>
                <w:sz w:val="20"/>
                <w:szCs w:val="20"/>
              </w:rPr>
              <w:t>ro</w:t>
            </w:r>
            <w:r>
              <w:rPr>
                <w:rFonts w:ascii="Calibri" w:hAnsi="Calibri" w:eastAsia="Calibri" w:cs="Calibri"/>
                <w:b/>
                <w:bCs/>
                <w:sz w:val="20"/>
                <w:szCs w:val="20"/>
              </w:rPr>
              <w:t>ss</w:t>
            </w:r>
            <w:r>
              <w:rPr>
                <w:rFonts w:ascii="Calibri" w:hAnsi="Calibri" w:eastAsia="Calibri" w:cs="Calibri"/>
                <w:b/>
                <w:bCs/>
                <w:spacing w:val="-1"/>
                <w:sz w:val="20"/>
                <w:szCs w:val="20"/>
              </w:rPr>
              <w:t>-</w:t>
            </w:r>
            <w:r>
              <w:rPr>
                <w:rFonts w:ascii="Calibri" w:hAnsi="Calibri" w:eastAsia="Calibri" w:cs="Calibri"/>
                <w:b/>
                <w:bCs/>
                <w:spacing w:val="1"/>
                <w:sz w:val="20"/>
                <w:szCs w:val="20"/>
              </w:rPr>
              <w:t>r</w:t>
            </w:r>
            <w:r>
              <w:rPr>
                <w:rFonts w:ascii="Calibri" w:hAnsi="Calibri" w:eastAsia="Calibri" w:cs="Calibri"/>
                <w:b/>
                <w:bCs/>
                <w:sz w:val="20"/>
                <w:szCs w:val="20"/>
              </w:rPr>
              <w:t>efe</w:t>
            </w:r>
            <w:r>
              <w:rPr>
                <w:rFonts w:ascii="Calibri" w:hAnsi="Calibri" w:eastAsia="Calibri" w:cs="Calibri"/>
                <w:b/>
                <w:bCs/>
                <w:spacing w:val="1"/>
                <w:sz w:val="20"/>
                <w:szCs w:val="20"/>
              </w:rPr>
              <w:t>r</w:t>
            </w:r>
            <w:r>
              <w:rPr>
                <w:rFonts w:ascii="Calibri" w:hAnsi="Calibri" w:eastAsia="Calibri" w:cs="Calibri"/>
                <w:b/>
                <w:bCs/>
                <w:sz w:val="20"/>
                <w:szCs w:val="20"/>
              </w:rPr>
              <w:t>e</w:t>
            </w:r>
            <w:r>
              <w:rPr>
                <w:rFonts w:ascii="Calibri" w:hAnsi="Calibri" w:eastAsia="Calibri" w:cs="Calibri"/>
                <w:b/>
                <w:bCs/>
                <w:spacing w:val="1"/>
                <w:sz w:val="20"/>
                <w:szCs w:val="20"/>
              </w:rPr>
              <w:t>nc</w:t>
            </w:r>
            <w:r>
              <w:rPr>
                <w:rFonts w:ascii="Calibri" w:hAnsi="Calibri" w:eastAsia="Calibri" w:cs="Calibri"/>
                <w:b/>
                <w:bCs/>
                <w:spacing w:val="-1"/>
                <w:sz w:val="20"/>
                <w:szCs w:val="20"/>
              </w:rPr>
              <w:t>i</w:t>
            </w:r>
            <w:r>
              <w:rPr>
                <w:rFonts w:ascii="Calibri" w:hAnsi="Calibri" w:eastAsia="Calibri" w:cs="Calibri"/>
                <w:b/>
                <w:bCs/>
                <w:spacing w:val="1"/>
                <w:sz w:val="20"/>
                <w:szCs w:val="20"/>
              </w:rPr>
              <w:t>ng</w:t>
            </w:r>
            <w:r>
              <w:rPr>
                <w:rFonts w:ascii="Calibri" w:hAnsi="Calibri" w:eastAsia="Calibri" w:cs="Calibri"/>
                <w:sz w:val="20"/>
                <w:szCs w:val="20"/>
              </w:rPr>
              <w:t>:</w:t>
            </w:r>
          </w:p>
          <w:p w:rsidR="00053E75" w:rsidRDefault="00BF1E13" w14:paraId="7A3D8503" w14:textId="77777777">
            <w:pPr>
              <w:spacing w:before="1" w:after="0" w:line="240" w:lineRule="auto"/>
              <w:ind w:left="133" w:right="146"/>
              <w:rPr>
                <w:rFonts w:ascii="Calibri" w:hAnsi="Calibri" w:eastAsia="Calibri" w:cs="Calibri"/>
                <w:sz w:val="20"/>
                <w:szCs w:val="20"/>
              </w:rPr>
            </w:pPr>
            <w:r>
              <w:rPr>
                <w:rFonts w:ascii="Calibri" w:hAnsi="Calibri" w:eastAsia="Calibri" w:cs="Calibri"/>
                <w:sz w:val="20"/>
                <w:szCs w:val="20"/>
              </w:rPr>
              <w:t>CP</w:t>
            </w:r>
            <w:r>
              <w:rPr>
                <w:rFonts w:ascii="Calibri" w:hAnsi="Calibri" w:eastAsia="Calibri" w:cs="Calibri"/>
                <w:spacing w:val="-2"/>
                <w:sz w:val="20"/>
                <w:szCs w:val="20"/>
              </w:rPr>
              <w:t xml:space="preserve"> </w:t>
            </w:r>
            <w:r>
              <w:rPr>
                <w:rFonts w:ascii="Calibri" w:hAnsi="Calibri" w:eastAsia="Calibri" w:cs="Calibri"/>
                <w:spacing w:val="1"/>
                <w:sz w:val="20"/>
                <w:szCs w:val="20"/>
              </w:rPr>
              <w:t>d</w:t>
            </w:r>
            <w:r>
              <w:rPr>
                <w:rFonts w:ascii="Calibri" w:hAnsi="Calibri" w:eastAsia="Calibri" w:cs="Calibri"/>
                <w:spacing w:val="-1"/>
                <w:sz w:val="20"/>
                <w:szCs w:val="20"/>
              </w:rPr>
              <w:t>e</w:t>
            </w:r>
            <w:r>
              <w:rPr>
                <w:rFonts w:ascii="Calibri" w:hAnsi="Calibri" w:eastAsia="Calibri" w:cs="Calibri"/>
                <w:sz w:val="20"/>
                <w:szCs w:val="20"/>
              </w:rPr>
              <w:t>li</w:t>
            </w:r>
            <w:r>
              <w:rPr>
                <w:rFonts w:ascii="Calibri" w:hAnsi="Calibri" w:eastAsia="Calibri" w:cs="Calibri"/>
                <w:spacing w:val="1"/>
                <w:sz w:val="20"/>
                <w:szCs w:val="20"/>
              </w:rPr>
              <w:t>v</w:t>
            </w:r>
            <w:r>
              <w:rPr>
                <w:rFonts w:ascii="Calibri" w:hAnsi="Calibri" w:eastAsia="Calibri" w:cs="Calibri"/>
                <w:spacing w:val="-1"/>
                <w:sz w:val="20"/>
                <w:szCs w:val="20"/>
              </w:rPr>
              <w:t>e</w:t>
            </w:r>
            <w:r>
              <w:rPr>
                <w:rFonts w:ascii="Calibri" w:hAnsi="Calibri" w:eastAsia="Calibri" w:cs="Calibri"/>
                <w:sz w:val="20"/>
                <w:szCs w:val="20"/>
              </w:rPr>
              <w:t>rs</w:t>
            </w:r>
            <w:r>
              <w:rPr>
                <w:rFonts w:ascii="Calibri" w:hAnsi="Calibri" w:eastAsia="Calibri" w:cs="Calibri"/>
                <w:spacing w:val="-5"/>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rai</w:t>
            </w:r>
            <w:r>
              <w:rPr>
                <w:rFonts w:ascii="Calibri" w:hAnsi="Calibri" w:eastAsia="Calibri" w:cs="Calibri"/>
                <w:spacing w:val="1"/>
                <w:sz w:val="20"/>
                <w:szCs w:val="20"/>
              </w:rPr>
              <w:t>n</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6"/>
                <w:sz w:val="20"/>
                <w:szCs w:val="20"/>
              </w:rPr>
              <w:t xml:space="preserve"> </w:t>
            </w:r>
            <w:r>
              <w:rPr>
                <w:rFonts w:ascii="Calibri" w:hAnsi="Calibri" w:eastAsia="Calibri" w:cs="Calibri"/>
                <w:sz w:val="20"/>
                <w:szCs w:val="20"/>
              </w:rPr>
              <w:t>for</w:t>
            </w:r>
            <w:r>
              <w:rPr>
                <w:rFonts w:ascii="Calibri" w:hAnsi="Calibri" w:eastAsia="Calibri" w:cs="Calibri"/>
                <w:spacing w:val="-2"/>
                <w:sz w:val="20"/>
                <w:szCs w:val="20"/>
              </w:rPr>
              <w:t xml:space="preserve"> </w:t>
            </w:r>
            <w:r>
              <w:rPr>
                <w:rFonts w:ascii="Calibri" w:hAnsi="Calibri" w:eastAsia="Calibri" w:cs="Calibri"/>
                <w:sz w:val="20"/>
                <w:szCs w:val="20"/>
              </w:rPr>
              <w:t>teac</w:t>
            </w:r>
            <w:r>
              <w:rPr>
                <w:rFonts w:ascii="Calibri" w:hAnsi="Calibri" w:eastAsia="Calibri" w:cs="Calibri"/>
                <w:spacing w:val="1"/>
                <w:sz w:val="20"/>
                <w:szCs w:val="20"/>
              </w:rPr>
              <w:t>he</w:t>
            </w:r>
            <w:r>
              <w:rPr>
                <w:rFonts w:ascii="Calibri" w:hAnsi="Calibri" w:eastAsia="Calibri" w:cs="Calibri"/>
                <w:sz w:val="20"/>
                <w:szCs w:val="20"/>
              </w:rPr>
              <w:t>rs</w:t>
            </w:r>
            <w:r>
              <w:rPr>
                <w:rFonts w:ascii="Calibri" w:hAnsi="Calibri" w:eastAsia="Calibri" w:cs="Calibri"/>
                <w:spacing w:val="-6"/>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n</w:t>
            </w:r>
            <w:r>
              <w:rPr>
                <w:rFonts w:ascii="Calibri" w:hAnsi="Calibri" w:eastAsia="Calibri" w:cs="Calibri"/>
                <w:spacing w:val="2"/>
                <w:sz w:val="20"/>
                <w:szCs w:val="20"/>
              </w:rPr>
              <w:t xml:space="preserve"> </w:t>
            </w:r>
            <w:r>
              <w:rPr>
                <w:rFonts w:ascii="Calibri" w:hAnsi="Calibri" w:eastAsia="Calibri" w:cs="Calibri"/>
                <w:sz w:val="20"/>
                <w:szCs w:val="20"/>
              </w:rPr>
              <w:t>M</w:t>
            </w:r>
            <w:r>
              <w:rPr>
                <w:rFonts w:ascii="Calibri" w:hAnsi="Calibri" w:eastAsia="Calibri" w:cs="Calibri"/>
                <w:spacing w:val="1"/>
                <w:sz w:val="20"/>
                <w:szCs w:val="20"/>
              </w:rPr>
              <w:t>H</w:t>
            </w:r>
            <w:r>
              <w:rPr>
                <w:rFonts w:ascii="Calibri" w:hAnsi="Calibri" w:eastAsia="Calibri" w:cs="Calibri"/>
                <w:sz w:val="20"/>
                <w:szCs w:val="20"/>
              </w:rPr>
              <w:t>PSS,</w:t>
            </w:r>
            <w:r>
              <w:rPr>
                <w:rFonts w:ascii="Calibri" w:hAnsi="Calibri" w:eastAsia="Calibri" w:cs="Calibri"/>
                <w:spacing w:val="-5"/>
                <w:sz w:val="20"/>
                <w:szCs w:val="20"/>
              </w:rPr>
              <w:t xml:space="preserve"> </w:t>
            </w:r>
            <w:r>
              <w:rPr>
                <w:rFonts w:ascii="Calibri" w:hAnsi="Calibri" w:eastAsia="Calibri" w:cs="Calibri"/>
                <w:color w:val="009FDC"/>
                <w:sz w:val="20"/>
                <w:szCs w:val="20"/>
              </w:rPr>
              <w:t>#</w:t>
            </w:r>
            <w:r>
              <w:rPr>
                <w:rFonts w:ascii="Calibri" w:hAnsi="Calibri" w:eastAsia="Calibri" w:cs="Calibri"/>
                <w:color w:val="009FDC"/>
                <w:spacing w:val="-2"/>
                <w:sz w:val="20"/>
                <w:szCs w:val="20"/>
              </w:rPr>
              <w:t xml:space="preserve"> </w:t>
            </w:r>
            <w:r>
              <w:rPr>
                <w:rFonts w:ascii="Calibri" w:hAnsi="Calibri" w:eastAsia="Calibri" w:cs="Calibri"/>
                <w:color w:val="009FDC"/>
                <w:spacing w:val="1"/>
                <w:sz w:val="20"/>
                <w:szCs w:val="20"/>
              </w:rPr>
              <w:t>t</w:t>
            </w:r>
            <w:r>
              <w:rPr>
                <w:rFonts w:ascii="Calibri" w:hAnsi="Calibri" w:eastAsia="Calibri" w:cs="Calibri"/>
                <w:color w:val="009FDC"/>
                <w:spacing w:val="-1"/>
                <w:sz w:val="20"/>
                <w:szCs w:val="20"/>
              </w:rPr>
              <w:t>e</w:t>
            </w:r>
            <w:r>
              <w:rPr>
                <w:rFonts w:ascii="Calibri" w:hAnsi="Calibri" w:eastAsia="Calibri" w:cs="Calibri"/>
                <w:color w:val="009FDC"/>
                <w:sz w:val="20"/>
                <w:szCs w:val="20"/>
              </w:rPr>
              <w:t>ac</w:t>
            </w:r>
            <w:r>
              <w:rPr>
                <w:rFonts w:ascii="Calibri" w:hAnsi="Calibri" w:eastAsia="Calibri" w:cs="Calibri"/>
                <w:color w:val="009FDC"/>
                <w:spacing w:val="1"/>
                <w:sz w:val="20"/>
                <w:szCs w:val="20"/>
              </w:rPr>
              <w:t>h</w:t>
            </w:r>
            <w:r>
              <w:rPr>
                <w:rFonts w:ascii="Calibri" w:hAnsi="Calibri" w:eastAsia="Calibri" w:cs="Calibri"/>
                <w:color w:val="009FDC"/>
                <w:spacing w:val="-1"/>
                <w:sz w:val="20"/>
                <w:szCs w:val="20"/>
              </w:rPr>
              <w:t>e</w:t>
            </w:r>
            <w:r>
              <w:rPr>
                <w:rFonts w:ascii="Calibri" w:hAnsi="Calibri" w:eastAsia="Calibri" w:cs="Calibri"/>
                <w:color w:val="009FDC"/>
                <w:sz w:val="20"/>
                <w:szCs w:val="20"/>
              </w:rPr>
              <w:t>rs</w:t>
            </w:r>
            <w:r>
              <w:rPr>
                <w:rFonts w:ascii="Calibri" w:hAnsi="Calibri" w:eastAsia="Calibri" w:cs="Calibri"/>
                <w:color w:val="009FDC"/>
                <w:spacing w:val="-6"/>
                <w:sz w:val="20"/>
                <w:szCs w:val="20"/>
              </w:rPr>
              <w:t xml:space="preserve"> </w:t>
            </w:r>
            <w:r>
              <w:rPr>
                <w:rFonts w:ascii="Calibri" w:hAnsi="Calibri" w:eastAsia="Calibri" w:cs="Calibri"/>
                <w:color w:val="009FDC"/>
                <w:spacing w:val="1"/>
                <w:sz w:val="20"/>
                <w:szCs w:val="20"/>
              </w:rPr>
              <w:t>t</w:t>
            </w:r>
            <w:r>
              <w:rPr>
                <w:rFonts w:ascii="Calibri" w:hAnsi="Calibri" w:eastAsia="Calibri" w:cs="Calibri"/>
                <w:color w:val="009FDC"/>
                <w:sz w:val="20"/>
                <w:szCs w:val="20"/>
              </w:rPr>
              <w:t>rai</w:t>
            </w:r>
            <w:r>
              <w:rPr>
                <w:rFonts w:ascii="Calibri" w:hAnsi="Calibri" w:eastAsia="Calibri" w:cs="Calibri"/>
                <w:color w:val="009FDC"/>
                <w:spacing w:val="1"/>
                <w:sz w:val="20"/>
                <w:szCs w:val="20"/>
              </w:rPr>
              <w:t>n</w:t>
            </w:r>
            <w:r>
              <w:rPr>
                <w:rFonts w:ascii="Calibri" w:hAnsi="Calibri" w:eastAsia="Calibri" w:cs="Calibri"/>
                <w:color w:val="009FDC"/>
                <w:spacing w:val="-1"/>
                <w:sz w:val="20"/>
                <w:szCs w:val="20"/>
              </w:rPr>
              <w:t>e</w:t>
            </w:r>
            <w:r>
              <w:rPr>
                <w:rFonts w:ascii="Calibri" w:hAnsi="Calibri" w:eastAsia="Calibri" w:cs="Calibri"/>
                <w:color w:val="009FDC"/>
                <w:sz w:val="20"/>
                <w:szCs w:val="20"/>
              </w:rPr>
              <w:t>d</w:t>
            </w:r>
            <w:r>
              <w:rPr>
                <w:rFonts w:ascii="Calibri" w:hAnsi="Calibri" w:eastAsia="Calibri" w:cs="Calibri"/>
                <w:color w:val="009FDC"/>
                <w:spacing w:val="-5"/>
                <w:sz w:val="20"/>
                <w:szCs w:val="20"/>
              </w:rPr>
              <w:t xml:space="preserve"> </w:t>
            </w:r>
            <w:r>
              <w:rPr>
                <w:rFonts w:ascii="Calibri" w:hAnsi="Calibri" w:eastAsia="Calibri" w:cs="Calibri"/>
                <w:color w:val="009FDC"/>
                <w:sz w:val="20"/>
                <w:szCs w:val="20"/>
              </w:rPr>
              <w:t>in</w:t>
            </w:r>
            <w:r>
              <w:rPr>
                <w:rFonts w:ascii="Calibri" w:hAnsi="Calibri" w:eastAsia="Calibri" w:cs="Calibri"/>
                <w:color w:val="009FDC"/>
                <w:spacing w:val="2"/>
                <w:sz w:val="20"/>
                <w:szCs w:val="20"/>
              </w:rPr>
              <w:t xml:space="preserve"> </w:t>
            </w:r>
            <w:r>
              <w:rPr>
                <w:rFonts w:ascii="Calibri" w:hAnsi="Calibri" w:eastAsia="Calibri" w:cs="Calibri"/>
                <w:color w:val="009FDC"/>
                <w:sz w:val="20"/>
                <w:szCs w:val="20"/>
              </w:rPr>
              <w:t>M</w:t>
            </w:r>
            <w:r>
              <w:rPr>
                <w:rFonts w:ascii="Calibri" w:hAnsi="Calibri" w:eastAsia="Calibri" w:cs="Calibri"/>
                <w:color w:val="009FDC"/>
                <w:spacing w:val="1"/>
                <w:sz w:val="20"/>
                <w:szCs w:val="20"/>
              </w:rPr>
              <w:t>H</w:t>
            </w:r>
            <w:r>
              <w:rPr>
                <w:rFonts w:ascii="Calibri" w:hAnsi="Calibri" w:eastAsia="Calibri" w:cs="Calibri"/>
                <w:color w:val="009FDC"/>
                <w:sz w:val="20"/>
                <w:szCs w:val="20"/>
              </w:rPr>
              <w:t>PSS</w:t>
            </w:r>
            <w:r>
              <w:rPr>
                <w:rFonts w:ascii="Calibri" w:hAnsi="Calibri" w:eastAsia="Calibri" w:cs="Calibri"/>
                <w:color w:val="009FDC"/>
                <w:spacing w:val="-6"/>
                <w:sz w:val="20"/>
                <w:szCs w:val="20"/>
              </w:rPr>
              <w:t xml:space="preserve"> </w:t>
            </w:r>
            <w:r>
              <w:rPr>
                <w:rFonts w:ascii="Calibri" w:hAnsi="Calibri" w:eastAsia="Calibri" w:cs="Calibri"/>
                <w:color w:val="000000"/>
                <w:sz w:val="20"/>
                <w:szCs w:val="20"/>
              </w:rPr>
              <w:t>is mo</w:t>
            </w:r>
            <w:r>
              <w:rPr>
                <w:rFonts w:ascii="Calibri" w:hAnsi="Calibri" w:eastAsia="Calibri" w:cs="Calibri"/>
                <w:color w:val="000000"/>
                <w:spacing w:val="1"/>
                <w:sz w:val="20"/>
                <w:szCs w:val="20"/>
              </w:rPr>
              <w:t>n</w:t>
            </w:r>
            <w:r>
              <w:rPr>
                <w:rFonts w:ascii="Calibri" w:hAnsi="Calibri" w:eastAsia="Calibri" w:cs="Calibri"/>
                <w:color w:val="000000"/>
                <w:sz w:val="20"/>
                <w:szCs w:val="20"/>
              </w:rPr>
              <w:t>it</w:t>
            </w:r>
            <w:r>
              <w:rPr>
                <w:rFonts w:ascii="Calibri" w:hAnsi="Calibri" w:eastAsia="Calibri" w:cs="Calibri"/>
                <w:color w:val="000000"/>
                <w:spacing w:val="1"/>
                <w:sz w:val="20"/>
                <w:szCs w:val="20"/>
              </w:rPr>
              <w:t>o</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z w:val="20"/>
                <w:szCs w:val="20"/>
              </w:rPr>
              <w:t>d t</w:t>
            </w:r>
            <w:r>
              <w:rPr>
                <w:rFonts w:ascii="Calibri" w:hAnsi="Calibri" w:eastAsia="Calibri" w:cs="Calibri"/>
                <w:color w:val="000000"/>
                <w:spacing w:val="1"/>
                <w:sz w:val="20"/>
                <w:szCs w:val="20"/>
              </w:rPr>
              <w:t>h</w:t>
            </w:r>
            <w:r>
              <w:rPr>
                <w:rFonts w:ascii="Calibri" w:hAnsi="Calibri" w:eastAsia="Calibri" w:cs="Calibri"/>
                <w:color w:val="000000"/>
                <w:sz w:val="20"/>
                <w:szCs w:val="20"/>
              </w:rPr>
              <w:t>r</w:t>
            </w:r>
            <w:r>
              <w:rPr>
                <w:rFonts w:ascii="Calibri" w:hAnsi="Calibri" w:eastAsia="Calibri" w:cs="Calibri"/>
                <w:color w:val="000000"/>
                <w:spacing w:val="1"/>
                <w:sz w:val="20"/>
                <w:szCs w:val="20"/>
              </w:rPr>
              <w:t>ou</w:t>
            </w:r>
            <w:r>
              <w:rPr>
                <w:rFonts w:ascii="Calibri" w:hAnsi="Calibri" w:eastAsia="Calibri" w:cs="Calibri"/>
                <w:color w:val="000000"/>
                <w:sz w:val="20"/>
                <w:szCs w:val="20"/>
              </w:rPr>
              <w:t>gh</w:t>
            </w:r>
            <w:r>
              <w:rPr>
                <w:rFonts w:ascii="Calibri" w:hAnsi="Calibri" w:eastAsia="Calibri" w:cs="Calibri"/>
                <w:color w:val="000000"/>
                <w:spacing w:val="-7"/>
                <w:sz w:val="20"/>
                <w:szCs w:val="20"/>
              </w:rPr>
              <w:t xml:space="preserve"> </w:t>
            </w:r>
            <w:r>
              <w:rPr>
                <w:rFonts w:ascii="Calibri" w:hAnsi="Calibri" w:eastAsia="Calibri" w:cs="Calibri"/>
                <w:color w:val="000000"/>
                <w:spacing w:val="2"/>
                <w:sz w:val="20"/>
                <w:szCs w:val="20"/>
              </w:rPr>
              <w:t>E</w:t>
            </w:r>
            <w:r>
              <w:rPr>
                <w:rFonts w:ascii="Calibri" w:hAnsi="Calibri" w:eastAsia="Calibri" w:cs="Calibri"/>
                <w:color w:val="000000"/>
                <w:spacing w:val="1"/>
                <w:sz w:val="20"/>
                <w:szCs w:val="20"/>
              </w:rPr>
              <w:t>du</w:t>
            </w:r>
            <w:r>
              <w:rPr>
                <w:rFonts w:ascii="Calibri" w:hAnsi="Calibri" w:eastAsia="Calibri" w:cs="Calibri"/>
                <w:color w:val="000000"/>
                <w:sz w:val="20"/>
                <w:szCs w:val="20"/>
              </w:rPr>
              <w:t>ca</w:t>
            </w:r>
            <w:r>
              <w:rPr>
                <w:rFonts w:ascii="Calibri" w:hAnsi="Calibri" w:eastAsia="Calibri" w:cs="Calibri"/>
                <w:color w:val="000000"/>
                <w:spacing w:val="1"/>
                <w:sz w:val="20"/>
                <w:szCs w:val="20"/>
              </w:rPr>
              <w:t>t</w:t>
            </w:r>
            <w:r>
              <w:rPr>
                <w:rFonts w:ascii="Calibri" w:hAnsi="Calibri" w:eastAsia="Calibri" w:cs="Calibri"/>
                <w:color w:val="000000"/>
                <w:sz w:val="20"/>
                <w:szCs w:val="20"/>
              </w:rPr>
              <w:t>ion</w:t>
            </w:r>
            <w:r>
              <w:rPr>
                <w:rFonts w:ascii="Calibri" w:hAnsi="Calibri" w:eastAsia="Calibri" w:cs="Calibri"/>
                <w:color w:val="000000"/>
                <w:spacing w:val="-7"/>
                <w:sz w:val="20"/>
                <w:szCs w:val="20"/>
              </w:rPr>
              <w:t xml:space="preserve"> </w:t>
            </w:r>
            <w:r>
              <w:rPr>
                <w:rFonts w:ascii="Calibri" w:hAnsi="Calibri" w:eastAsia="Calibri" w:cs="Calibri"/>
                <w:color w:val="000000"/>
                <w:sz w:val="20"/>
                <w:szCs w:val="20"/>
              </w:rPr>
              <w:t>a</w:t>
            </w:r>
            <w:r>
              <w:rPr>
                <w:rFonts w:ascii="Calibri" w:hAnsi="Calibri" w:eastAsia="Calibri" w:cs="Calibri"/>
                <w:color w:val="000000"/>
                <w:spacing w:val="1"/>
                <w:sz w:val="20"/>
                <w:szCs w:val="20"/>
              </w:rPr>
              <w:t>n</w:t>
            </w:r>
            <w:r>
              <w:rPr>
                <w:rFonts w:ascii="Calibri" w:hAnsi="Calibri" w:eastAsia="Calibri" w:cs="Calibri"/>
                <w:color w:val="000000"/>
                <w:sz w:val="20"/>
                <w:szCs w:val="20"/>
              </w:rPr>
              <w:t>d</w:t>
            </w:r>
            <w:r>
              <w:rPr>
                <w:rFonts w:ascii="Calibri" w:hAnsi="Calibri" w:eastAsia="Calibri" w:cs="Calibri"/>
                <w:color w:val="000000"/>
                <w:spacing w:val="-1"/>
                <w:sz w:val="20"/>
                <w:szCs w:val="20"/>
              </w:rPr>
              <w:t xml:space="preserve"> </w:t>
            </w:r>
            <w:r>
              <w:rPr>
                <w:rFonts w:ascii="Calibri" w:hAnsi="Calibri" w:eastAsia="Calibri" w:cs="Calibri"/>
                <w:color w:val="009FDC"/>
                <w:sz w:val="20"/>
                <w:szCs w:val="20"/>
              </w:rPr>
              <w:t>#</w:t>
            </w:r>
            <w:r>
              <w:rPr>
                <w:rFonts w:ascii="Calibri" w:hAnsi="Calibri" w:eastAsia="Calibri" w:cs="Calibri"/>
                <w:color w:val="009FDC"/>
                <w:spacing w:val="-2"/>
                <w:sz w:val="20"/>
                <w:szCs w:val="20"/>
              </w:rPr>
              <w:t xml:space="preserve"> </w:t>
            </w:r>
            <w:r>
              <w:rPr>
                <w:rFonts w:ascii="Calibri" w:hAnsi="Calibri" w:eastAsia="Calibri" w:cs="Calibri"/>
                <w:color w:val="009FDC"/>
                <w:spacing w:val="1"/>
                <w:sz w:val="20"/>
                <w:szCs w:val="20"/>
              </w:rPr>
              <w:t>o</w:t>
            </w:r>
            <w:r>
              <w:rPr>
                <w:rFonts w:ascii="Calibri" w:hAnsi="Calibri" w:eastAsia="Calibri" w:cs="Calibri"/>
                <w:color w:val="009FDC"/>
                <w:sz w:val="20"/>
                <w:szCs w:val="20"/>
              </w:rPr>
              <w:t>f</w:t>
            </w:r>
            <w:r>
              <w:rPr>
                <w:rFonts w:ascii="Calibri" w:hAnsi="Calibri" w:eastAsia="Calibri" w:cs="Calibri"/>
                <w:color w:val="009FDC"/>
                <w:spacing w:val="-3"/>
                <w:sz w:val="20"/>
                <w:szCs w:val="20"/>
              </w:rPr>
              <w:t xml:space="preserve"> </w:t>
            </w:r>
            <w:r>
              <w:rPr>
                <w:rFonts w:ascii="Calibri" w:hAnsi="Calibri" w:eastAsia="Calibri" w:cs="Calibri"/>
                <w:color w:val="009FDC"/>
                <w:sz w:val="20"/>
                <w:szCs w:val="20"/>
              </w:rPr>
              <w:t>lear</w:t>
            </w:r>
            <w:r>
              <w:rPr>
                <w:rFonts w:ascii="Calibri" w:hAnsi="Calibri" w:eastAsia="Calibri" w:cs="Calibri"/>
                <w:color w:val="009FDC"/>
                <w:spacing w:val="1"/>
                <w:sz w:val="20"/>
                <w:szCs w:val="20"/>
              </w:rPr>
              <w:t>n</w:t>
            </w:r>
            <w:r>
              <w:rPr>
                <w:rFonts w:ascii="Calibri" w:hAnsi="Calibri" w:eastAsia="Calibri" w:cs="Calibri"/>
                <w:color w:val="009FDC"/>
                <w:spacing w:val="-1"/>
                <w:sz w:val="20"/>
                <w:szCs w:val="20"/>
              </w:rPr>
              <w:t>e</w:t>
            </w:r>
            <w:r>
              <w:rPr>
                <w:rFonts w:ascii="Calibri" w:hAnsi="Calibri" w:eastAsia="Calibri" w:cs="Calibri"/>
                <w:color w:val="009FDC"/>
                <w:sz w:val="20"/>
                <w:szCs w:val="20"/>
              </w:rPr>
              <w:t>rs</w:t>
            </w:r>
            <w:r>
              <w:rPr>
                <w:rFonts w:ascii="Calibri" w:hAnsi="Calibri" w:eastAsia="Calibri" w:cs="Calibri"/>
                <w:color w:val="009FDC"/>
                <w:spacing w:val="-6"/>
                <w:sz w:val="20"/>
                <w:szCs w:val="20"/>
              </w:rPr>
              <w:t xml:space="preserve"> </w:t>
            </w:r>
            <w:r>
              <w:rPr>
                <w:rFonts w:ascii="Calibri" w:hAnsi="Calibri" w:eastAsia="Calibri" w:cs="Calibri"/>
                <w:color w:val="009FDC"/>
                <w:spacing w:val="1"/>
                <w:sz w:val="20"/>
                <w:szCs w:val="20"/>
              </w:rPr>
              <w:t>b</w:t>
            </w:r>
            <w:r>
              <w:rPr>
                <w:rFonts w:ascii="Calibri" w:hAnsi="Calibri" w:eastAsia="Calibri" w:cs="Calibri"/>
                <w:color w:val="009FDC"/>
                <w:spacing w:val="-1"/>
                <w:sz w:val="20"/>
                <w:szCs w:val="20"/>
              </w:rPr>
              <w:t>e</w:t>
            </w:r>
            <w:r>
              <w:rPr>
                <w:rFonts w:ascii="Calibri" w:hAnsi="Calibri" w:eastAsia="Calibri" w:cs="Calibri"/>
                <w:color w:val="009FDC"/>
                <w:spacing w:val="1"/>
                <w:sz w:val="20"/>
                <w:szCs w:val="20"/>
              </w:rPr>
              <w:t>n</w:t>
            </w:r>
            <w:r>
              <w:rPr>
                <w:rFonts w:ascii="Calibri" w:hAnsi="Calibri" w:eastAsia="Calibri" w:cs="Calibri"/>
                <w:color w:val="009FDC"/>
                <w:spacing w:val="-1"/>
                <w:sz w:val="20"/>
                <w:szCs w:val="20"/>
              </w:rPr>
              <w:t>ef</w:t>
            </w:r>
            <w:r>
              <w:rPr>
                <w:rFonts w:ascii="Calibri" w:hAnsi="Calibri" w:eastAsia="Calibri" w:cs="Calibri"/>
                <w:color w:val="009FDC"/>
                <w:sz w:val="20"/>
                <w:szCs w:val="20"/>
              </w:rPr>
              <w:t>it</w:t>
            </w:r>
            <w:r>
              <w:rPr>
                <w:rFonts w:ascii="Calibri" w:hAnsi="Calibri" w:eastAsia="Calibri" w:cs="Calibri"/>
                <w:color w:val="009FDC"/>
                <w:spacing w:val="1"/>
                <w:sz w:val="20"/>
                <w:szCs w:val="20"/>
              </w:rPr>
              <w:t>t</w:t>
            </w:r>
            <w:r>
              <w:rPr>
                <w:rFonts w:ascii="Calibri" w:hAnsi="Calibri" w:eastAsia="Calibri" w:cs="Calibri"/>
                <w:color w:val="009FDC"/>
                <w:sz w:val="20"/>
                <w:szCs w:val="20"/>
              </w:rPr>
              <w:t>i</w:t>
            </w:r>
            <w:r>
              <w:rPr>
                <w:rFonts w:ascii="Calibri" w:hAnsi="Calibri" w:eastAsia="Calibri" w:cs="Calibri"/>
                <w:color w:val="009FDC"/>
                <w:spacing w:val="1"/>
                <w:sz w:val="20"/>
                <w:szCs w:val="20"/>
              </w:rPr>
              <w:t>n</w:t>
            </w:r>
            <w:r>
              <w:rPr>
                <w:rFonts w:ascii="Calibri" w:hAnsi="Calibri" w:eastAsia="Calibri" w:cs="Calibri"/>
                <w:color w:val="009FDC"/>
                <w:sz w:val="20"/>
                <w:szCs w:val="20"/>
              </w:rPr>
              <w:t>g</w:t>
            </w:r>
            <w:r>
              <w:rPr>
                <w:rFonts w:ascii="Calibri" w:hAnsi="Calibri" w:eastAsia="Calibri" w:cs="Calibri"/>
                <w:color w:val="009FDC"/>
                <w:spacing w:val="-9"/>
                <w:sz w:val="20"/>
                <w:szCs w:val="20"/>
              </w:rPr>
              <w:t xml:space="preserve"> </w:t>
            </w:r>
            <w:r>
              <w:rPr>
                <w:rFonts w:ascii="Calibri" w:hAnsi="Calibri" w:eastAsia="Calibri" w:cs="Calibri"/>
                <w:color w:val="009FDC"/>
                <w:sz w:val="20"/>
                <w:szCs w:val="20"/>
              </w:rPr>
              <w:t>fr</w:t>
            </w:r>
            <w:r>
              <w:rPr>
                <w:rFonts w:ascii="Calibri" w:hAnsi="Calibri" w:eastAsia="Calibri" w:cs="Calibri"/>
                <w:color w:val="009FDC"/>
                <w:spacing w:val="3"/>
                <w:sz w:val="20"/>
                <w:szCs w:val="20"/>
              </w:rPr>
              <w:t>o</w:t>
            </w:r>
            <w:r>
              <w:rPr>
                <w:rFonts w:ascii="Calibri" w:hAnsi="Calibri" w:eastAsia="Calibri" w:cs="Calibri"/>
                <w:color w:val="009FDC"/>
                <w:sz w:val="20"/>
                <w:szCs w:val="20"/>
              </w:rPr>
              <w:t>m</w:t>
            </w:r>
            <w:r>
              <w:rPr>
                <w:rFonts w:ascii="Calibri" w:hAnsi="Calibri" w:eastAsia="Calibri" w:cs="Calibri"/>
                <w:color w:val="009FDC"/>
                <w:spacing w:val="-5"/>
                <w:sz w:val="20"/>
                <w:szCs w:val="20"/>
              </w:rPr>
              <w:t xml:space="preserve"> </w:t>
            </w:r>
            <w:r>
              <w:rPr>
                <w:rFonts w:ascii="Calibri" w:hAnsi="Calibri" w:eastAsia="Calibri" w:cs="Calibri"/>
                <w:color w:val="009FDC"/>
                <w:sz w:val="20"/>
                <w:szCs w:val="20"/>
              </w:rPr>
              <w:t xml:space="preserve">a </w:t>
            </w:r>
            <w:r>
              <w:rPr>
                <w:rFonts w:ascii="Calibri" w:hAnsi="Calibri" w:eastAsia="Calibri" w:cs="Calibri"/>
                <w:color w:val="009FDC"/>
                <w:spacing w:val="1"/>
                <w:sz w:val="20"/>
                <w:szCs w:val="20"/>
              </w:rPr>
              <w:t>t</w:t>
            </w:r>
            <w:r>
              <w:rPr>
                <w:rFonts w:ascii="Calibri" w:hAnsi="Calibri" w:eastAsia="Calibri" w:cs="Calibri"/>
                <w:color w:val="009FDC"/>
                <w:spacing w:val="-1"/>
                <w:sz w:val="20"/>
                <w:szCs w:val="20"/>
              </w:rPr>
              <w:t>e</w:t>
            </w:r>
            <w:r>
              <w:rPr>
                <w:rFonts w:ascii="Calibri" w:hAnsi="Calibri" w:eastAsia="Calibri" w:cs="Calibri"/>
                <w:color w:val="009FDC"/>
                <w:sz w:val="20"/>
                <w:szCs w:val="20"/>
              </w:rPr>
              <w:t>a</w:t>
            </w:r>
            <w:r>
              <w:rPr>
                <w:rFonts w:ascii="Calibri" w:hAnsi="Calibri" w:eastAsia="Calibri" w:cs="Calibri"/>
                <w:color w:val="009FDC"/>
                <w:spacing w:val="3"/>
                <w:sz w:val="20"/>
                <w:szCs w:val="20"/>
              </w:rPr>
              <w:t>c</w:t>
            </w:r>
            <w:r>
              <w:rPr>
                <w:rFonts w:ascii="Calibri" w:hAnsi="Calibri" w:eastAsia="Calibri" w:cs="Calibri"/>
                <w:color w:val="009FDC"/>
                <w:spacing w:val="1"/>
                <w:sz w:val="20"/>
                <w:szCs w:val="20"/>
              </w:rPr>
              <w:t>h</w:t>
            </w:r>
            <w:r>
              <w:rPr>
                <w:rFonts w:ascii="Calibri" w:hAnsi="Calibri" w:eastAsia="Calibri" w:cs="Calibri"/>
                <w:color w:val="009FDC"/>
                <w:spacing w:val="-1"/>
                <w:sz w:val="20"/>
                <w:szCs w:val="20"/>
              </w:rPr>
              <w:t>e</w:t>
            </w:r>
            <w:r>
              <w:rPr>
                <w:rFonts w:ascii="Calibri" w:hAnsi="Calibri" w:eastAsia="Calibri" w:cs="Calibri"/>
                <w:color w:val="009FDC"/>
                <w:sz w:val="20"/>
                <w:szCs w:val="20"/>
              </w:rPr>
              <w:t>r</w:t>
            </w:r>
            <w:r>
              <w:rPr>
                <w:rFonts w:ascii="Calibri" w:hAnsi="Calibri" w:eastAsia="Calibri" w:cs="Calibri"/>
                <w:color w:val="009FDC"/>
                <w:spacing w:val="-6"/>
                <w:sz w:val="20"/>
                <w:szCs w:val="20"/>
              </w:rPr>
              <w:t xml:space="preserve"> </w:t>
            </w:r>
            <w:r>
              <w:rPr>
                <w:rFonts w:ascii="Calibri" w:hAnsi="Calibri" w:eastAsia="Calibri" w:cs="Calibri"/>
                <w:color w:val="009FDC"/>
                <w:sz w:val="20"/>
                <w:szCs w:val="20"/>
              </w:rPr>
              <w:t>tr</w:t>
            </w:r>
            <w:r>
              <w:rPr>
                <w:rFonts w:ascii="Calibri" w:hAnsi="Calibri" w:eastAsia="Calibri" w:cs="Calibri"/>
                <w:color w:val="009FDC"/>
                <w:spacing w:val="1"/>
                <w:sz w:val="20"/>
                <w:szCs w:val="20"/>
              </w:rPr>
              <w:t>a</w:t>
            </w:r>
            <w:r>
              <w:rPr>
                <w:rFonts w:ascii="Calibri" w:hAnsi="Calibri" w:eastAsia="Calibri" w:cs="Calibri"/>
                <w:color w:val="009FDC"/>
                <w:sz w:val="20"/>
                <w:szCs w:val="20"/>
              </w:rPr>
              <w:t>i</w:t>
            </w:r>
            <w:r>
              <w:rPr>
                <w:rFonts w:ascii="Calibri" w:hAnsi="Calibri" w:eastAsia="Calibri" w:cs="Calibri"/>
                <w:color w:val="009FDC"/>
                <w:spacing w:val="1"/>
                <w:sz w:val="20"/>
                <w:szCs w:val="20"/>
              </w:rPr>
              <w:t>n</w:t>
            </w:r>
            <w:r>
              <w:rPr>
                <w:rFonts w:ascii="Calibri" w:hAnsi="Calibri" w:eastAsia="Calibri" w:cs="Calibri"/>
                <w:color w:val="009FDC"/>
                <w:spacing w:val="-1"/>
                <w:sz w:val="20"/>
                <w:szCs w:val="20"/>
              </w:rPr>
              <w:t>e</w:t>
            </w:r>
            <w:r>
              <w:rPr>
                <w:rFonts w:ascii="Calibri" w:hAnsi="Calibri" w:eastAsia="Calibri" w:cs="Calibri"/>
                <w:color w:val="009FDC"/>
                <w:sz w:val="20"/>
                <w:szCs w:val="20"/>
              </w:rPr>
              <w:t>d</w:t>
            </w:r>
            <w:r>
              <w:rPr>
                <w:rFonts w:ascii="Calibri" w:hAnsi="Calibri" w:eastAsia="Calibri" w:cs="Calibri"/>
                <w:color w:val="009FDC"/>
                <w:spacing w:val="-5"/>
                <w:sz w:val="20"/>
                <w:szCs w:val="20"/>
              </w:rPr>
              <w:t xml:space="preserve"> </w:t>
            </w:r>
            <w:r>
              <w:rPr>
                <w:rFonts w:ascii="Calibri" w:hAnsi="Calibri" w:eastAsia="Calibri" w:cs="Calibri"/>
                <w:color w:val="009FDC"/>
                <w:sz w:val="20"/>
                <w:szCs w:val="20"/>
              </w:rPr>
              <w:t>in</w:t>
            </w:r>
            <w:r>
              <w:rPr>
                <w:rFonts w:ascii="Calibri" w:hAnsi="Calibri" w:eastAsia="Calibri" w:cs="Calibri"/>
                <w:color w:val="009FDC"/>
                <w:spacing w:val="-1"/>
                <w:sz w:val="20"/>
                <w:szCs w:val="20"/>
              </w:rPr>
              <w:t xml:space="preserve"> </w:t>
            </w:r>
            <w:r>
              <w:rPr>
                <w:rFonts w:ascii="Calibri" w:hAnsi="Calibri" w:eastAsia="Calibri" w:cs="Calibri"/>
                <w:color w:val="009FDC"/>
                <w:spacing w:val="1"/>
                <w:sz w:val="20"/>
                <w:szCs w:val="20"/>
              </w:rPr>
              <w:t>psy</w:t>
            </w:r>
            <w:r>
              <w:rPr>
                <w:rFonts w:ascii="Calibri" w:hAnsi="Calibri" w:eastAsia="Calibri" w:cs="Calibri"/>
                <w:color w:val="009FDC"/>
                <w:sz w:val="20"/>
                <w:szCs w:val="20"/>
              </w:rPr>
              <w:t>c</w:t>
            </w:r>
            <w:r>
              <w:rPr>
                <w:rFonts w:ascii="Calibri" w:hAnsi="Calibri" w:eastAsia="Calibri" w:cs="Calibri"/>
                <w:color w:val="009FDC"/>
                <w:spacing w:val="1"/>
                <w:sz w:val="20"/>
                <w:szCs w:val="20"/>
              </w:rPr>
              <w:t>h</w:t>
            </w:r>
            <w:r>
              <w:rPr>
                <w:rFonts w:ascii="Calibri" w:hAnsi="Calibri" w:eastAsia="Calibri" w:cs="Calibri"/>
                <w:color w:val="009FDC"/>
                <w:spacing w:val="-2"/>
                <w:sz w:val="20"/>
                <w:szCs w:val="20"/>
              </w:rPr>
              <w:t>o</w:t>
            </w:r>
            <w:r>
              <w:rPr>
                <w:rFonts w:ascii="Calibri" w:hAnsi="Calibri" w:eastAsia="Calibri" w:cs="Calibri"/>
                <w:color w:val="009FDC"/>
                <w:spacing w:val="1"/>
                <w:sz w:val="20"/>
                <w:szCs w:val="20"/>
              </w:rPr>
              <w:t>s</w:t>
            </w:r>
            <w:r>
              <w:rPr>
                <w:rFonts w:ascii="Calibri" w:hAnsi="Calibri" w:eastAsia="Calibri" w:cs="Calibri"/>
                <w:color w:val="009FDC"/>
                <w:sz w:val="20"/>
                <w:szCs w:val="20"/>
              </w:rPr>
              <w:t xml:space="preserve">ocial </w:t>
            </w:r>
            <w:r>
              <w:rPr>
                <w:rFonts w:ascii="Calibri" w:hAnsi="Calibri" w:eastAsia="Calibri" w:cs="Calibri"/>
                <w:color w:val="009FDC"/>
                <w:spacing w:val="1"/>
                <w:sz w:val="20"/>
                <w:szCs w:val="20"/>
              </w:rPr>
              <w:t>supp</w:t>
            </w:r>
            <w:r>
              <w:rPr>
                <w:rFonts w:ascii="Calibri" w:hAnsi="Calibri" w:eastAsia="Calibri" w:cs="Calibri"/>
                <w:color w:val="009FDC"/>
                <w:sz w:val="20"/>
                <w:szCs w:val="20"/>
              </w:rPr>
              <w:t>ort</w:t>
            </w:r>
            <w:r>
              <w:rPr>
                <w:rFonts w:ascii="Calibri" w:hAnsi="Calibri" w:eastAsia="Calibri" w:cs="Calibri"/>
                <w:color w:val="009FDC"/>
                <w:spacing w:val="-4"/>
                <w:sz w:val="20"/>
                <w:szCs w:val="20"/>
              </w:rPr>
              <w:t xml:space="preserve"> </w:t>
            </w:r>
            <w:r>
              <w:rPr>
                <w:rFonts w:ascii="Calibri" w:hAnsi="Calibri" w:eastAsia="Calibri" w:cs="Calibri"/>
                <w:color w:val="000000"/>
                <w:spacing w:val="-2"/>
                <w:sz w:val="20"/>
                <w:szCs w:val="20"/>
              </w:rPr>
              <w:t>i</w:t>
            </w:r>
            <w:r>
              <w:rPr>
                <w:rFonts w:ascii="Calibri" w:hAnsi="Calibri" w:eastAsia="Calibri" w:cs="Calibri"/>
                <w:color w:val="000000"/>
                <w:sz w:val="20"/>
                <w:szCs w:val="20"/>
              </w:rPr>
              <w:t>s mo</w:t>
            </w:r>
            <w:r>
              <w:rPr>
                <w:rFonts w:ascii="Calibri" w:hAnsi="Calibri" w:eastAsia="Calibri" w:cs="Calibri"/>
                <w:color w:val="000000"/>
                <w:spacing w:val="1"/>
                <w:sz w:val="20"/>
                <w:szCs w:val="20"/>
              </w:rPr>
              <w:t>n</w:t>
            </w:r>
            <w:r>
              <w:rPr>
                <w:rFonts w:ascii="Calibri" w:hAnsi="Calibri" w:eastAsia="Calibri" w:cs="Calibri"/>
                <w:color w:val="000000"/>
                <w:sz w:val="20"/>
                <w:szCs w:val="20"/>
              </w:rPr>
              <w:t>it</w:t>
            </w:r>
            <w:r>
              <w:rPr>
                <w:rFonts w:ascii="Calibri" w:hAnsi="Calibri" w:eastAsia="Calibri" w:cs="Calibri"/>
                <w:color w:val="000000"/>
                <w:spacing w:val="1"/>
                <w:sz w:val="20"/>
                <w:szCs w:val="20"/>
              </w:rPr>
              <w:t>o</w:t>
            </w:r>
            <w:r>
              <w:rPr>
                <w:rFonts w:ascii="Calibri" w:hAnsi="Calibri" w:eastAsia="Calibri" w:cs="Calibri"/>
                <w:color w:val="000000"/>
                <w:sz w:val="20"/>
                <w:szCs w:val="20"/>
              </w:rPr>
              <w:t>red</w:t>
            </w:r>
            <w:r>
              <w:rPr>
                <w:rFonts w:ascii="Calibri" w:hAnsi="Calibri" w:eastAsia="Calibri" w:cs="Calibri"/>
                <w:color w:val="000000"/>
                <w:spacing w:val="-8"/>
                <w:sz w:val="20"/>
                <w:szCs w:val="20"/>
              </w:rPr>
              <w:t xml:space="preserve"> </w:t>
            </w:r>
            <w:r>
              <w:rPr>
                <w:rFonts w:ascii="Calibri" w:hAnsi="Calibri" w:eastAsia="Calibri" w:cs="Calibri"/>
                <w:color w:val="000000"/>
                <w:spacing w:val="1"/>
                <w:sz w:val="20"/>
                <w:szCs w:val="20"/>
              </w:rPr>
              <w:t>th</w:t>
            </w:r>
            <w:r>
              <w:rPr>
                <w:rFonts w:ascii="Calibri" w:hAnsi="Calibri" w:eastAsia="Calibri" w:cs="Calibri"/>
                <w:color w:val="000000"/>
                <w:sz w:val="20"/>
                <w:szCs w:val="20"/>
              </w:rPr>
              <w:t>r</w:t>
            </w:r>
            <w:r>
              <w:rPr>
                <w:rFonts w:ascii="Calibri" w:hAnsi="Calibri" w:eastAsia="Calibri" w:cs="Calibri"/>
                <w:color w:val="000000"/>
                <w:spacing w:val="1"/>
                <w:sz w:val="20"/>
                <w:szCs w:val="20"/>
              </w:rPr>
              <w:t>ou</w:t>
            </w:r>
            <w:r>
              <w:rPr>
                <w:rFonts w:ascii="Calibri" w:hAnsi="Calibri" w:eastAsia="Calibri" w:cs="Calibri"/>
                <w:color w:val="000000"/>
                <w:sz w:val="20"/>
                <w:szCs w:val="20"/>
              </w:rPr>
              <w:t>gh</w:t>
            </w:r>
            <w:r>
              <w:rPr>
                <w:rFonts w:ascii="Calibri" w:hAnsi="Calibri" w:eastAsia="Calibri" w:cs="Calibri"/>
                <w:color w:val="000000"/>
                <w:spacing w:val="-8"/>
                <w:sz w:val="20"/>
                <w:szCs w:val="20"/>
              </w:rPr>
              <w:t xml:space="preserve"> </w:t>
            </w:r>
            <w:r>
              <w:rPr>
                <w:rFonts w:ascii="Calibri" w:hAnsi="Calibri" w:eastAsia="Calibri" w:cs="Calibri"/>
                <w:color w:val="000000"/>
                <w:spacing w:val="1"/>
                <w:sz w:val="20"/>
                <w:szCs w:val="20"/>
              </w:rPr>
              <w:t>Edu</w:t>
            </w:r>
            <w:r>
              <w:rPr>
                <w:rFonts w:ascii="Calibri" w:hAnsi="Calibri" w:eastAsia="Calibri" w:cs="Calibri"/>
                <w:color w:val="000000"/>
                <w:sz w:val="20"/>
                <w:szCs w:val="20"/>
              </w:rPr>
              <w:t>ca</w:t>
            </w:r>
            <w:r>
              <w:rPr>
                <w:rFonts w:ascii="Calibri" w:hAnsi="Calibri" w:eastAsia="Calibri" w:cs="Calibri"/>
                <w:color w:val="000000"/>
                <w:spacing w:val="1"/>
                <w:sz w:val="20"/>
                <w:szCs w:val="20"/>
              </w:rPr>
              <w:t>t</w:t>
            </w:r>
            <w:r>
              <w:rPr>
                <w:rFonts w:ascii="Calibri" w:hAnsi="Calibri" w:eastAsia="Calibri" w:cs="Calibri"/>
                <w:color w:val="000000"/>
                <w:sz w:val="20"/>
                <w:szCs w:val="20"/>
              </w:rPr>
              <w:t>io</w:t>
            </w:r>
            <w:r>
              <w:rPr>
                <w:rFonts w:ascii="Calibri" w:hAnsi="Calibri" w:eastAsia="Calibri" w:cs="Calibri"/>
                <w:color w:val="000000"/>
                <w:spacing w:val="4"/>
                <w:sz w:val="20"/>
                <w:szCs w:val="20"/>
              </w:rPr>
              <w:t>n</w:t>
            </w:r>
            <w:r>
              <w:rPr>
                <w:rFonts w:ascii="Calibri" w:hAnsi="Calibri" w:eastAsia="Calibri" w:cs="Calibri"/>
                <w:color w:val="000000"/>
                <w:sz w:val="20"/>
                <w:szCs w:val="20"/>
              </w:rPr>
              <w:t>.</w:t>
            </w:r>
          </w:p>
          <w:p w:rsidR="00053E75" w:rsidRDefault="00BF1E13" w14:paraId="2524B635" w14:textId="77777777">
            <w:pPr>
              <w:spacing w:after="0" w:line="242" w:lineRule="exact"/>
              <w:ind w:left="282" w:right="-20"/>
              <w:rPr>
                <w:rFonts w:ascii="Calibri" w:hAnsi="Calibri" w:eastAsia="Calibri" w:cs="Calibri"/>
                <w:sz w:val="20"/>
                <w:szCs w:val="20"/>
              </w:rPr>
            </w:pPr>
            <w:r>
              <w:rPr>
                <w:rFonts w:ascii="Calibri" w:hAnsi="Calibri" w:eastAsia="Calibri" w:cs="Calibri"/>
                <w:position w:val="1"/>
                <w:sz w:val="20"/>
                <w:szCs w:val="20"/>
              </w:rPr>
              <w:t>-</w:t>
            </w:r>
            <w:r>
              <w:rPr>
                <w:rFonts w:ascii="Calibri" w:hAnsi="Calibri" w:eastAsia="Calibri" w:cs="Calibri"/>
                <w:spacing w:val="35"/>
                <w:position w:val="1"/>
                <w:sz w:val="20"/>
                <w:szCs w:val="20"/>
              </w:rPr>
              <w:t xml:space="preserve"> </w:t>
            </w:r>
            <w:r>
              <w:rPr>
                <w:rFonts w:ascii="Calibri" w:hAnsi="Calibri" w:eastAsia="Calibri" w:cs="Calibri"/>
                <w:position w:val="1"/>
                <w:sz w:val="20"/>
                <w:szCs w:val="20"/>
              </w:rPr>
              <w:t>CP</w:t>
            </w:r>
            <w:r>
              <w:rPr>
                <w:rFonts w:ascii="Calibri" w:hAnsi="Calibri" w:eastAsia="Calibri" w:cs="Calibri"/>
                <w:spacing w:val="-2"/>
                <w:position w:val="1"/>
                <w:sz w:val="20"/>
                <w:szCs w:val="20"/>
              </w:rPr>
              <w:t xml:space="preserve"> </w:t>
            </w:r>
            <w:r>
              <w:rPr>
                <w:rFonts w:ascii="Calibri" w:hAnsi="Calibri" w:eastAsia="Calibri" w:cs="Calibri"/>
                <w:spacing w:val="1"/>
                <w:position w:val="1"/>
                <w:sz w:val="20"/>
                <w:szCs w:val="20"/>
              </w:rPr>
              <w:t>H</w:t>
            </w:r>
            <w:r>
              <w:rPr>
                <w:rFonts w:ascii="Calibri" w:hAnsi="Calibri" w:eastAsia="Calibri" w:cs="Calibri"/>
                <w:position w:val="1"/>
                <w:sz w:val="20"/>
                <w:szCs w:val="20"/>
              </w:rPr>
              <w:t>RP</w:t>
            </w:r>
            <w:r>
              <w:rPr>
                <w:rFonts w:ascii="Calibri" w:hAnsi="Calibri" w:eastAsia="Calibri" w:cs="Calibri"/>
                <w:spacing w:val="-3"/>
                <w:position w:val="1"/>
                <w:sz w:val="20"/>
                <w:szCs w:val="20"/>
              </w:rPr>
              <w:t xml:space="preserve"> </w:t>
            </w:r>
            <w:r>
              <w:rPr>
                <w:rFonts w:ascii="Calibri" w:hAnsi="Calibri" w:eastAsia="Calibri" w:cs="Calibri"/>
                <w:position w:val="1"/>
                <w:sz w:val="20"/>
                <w:szCs w:val="20"/>
              </w:rPr>
              <w:t>i</w:t>
            </w:r>
            <w:r>
              <w:rPr>
                <w:rFonts w:ascii="Calibri" w:hAnsi="Calibri" w:eastAsia="Calibri" w:cs="Calibri"/>
                <w:spacing w:val="1"/>
                <w:position w:val="1"/>
                <w:sz w:val="20"/>
                <w:szCs w:val="20"/>
              </w:rPr>
              <w:t>nd</w:t>
            </w:r>
            <w:r>
              <w:rPr>
                <w:rFonts w:ascii="Calibri" w:hAnsi="Calibri" w:eastAsia="Calibri" w:cs="Calibri"/>
                <w:position w:val="1"/>
                <w:sz w:val="20"/>
                <w:szCs w:val="20"/>
              </w:rPr>
              <w:t>icates</w:t>
            </w:r>
            <w:r>
              <w:rPr>
                <w:rFonts w:ascii="Calibri" w:hAnsi="Calibri" w:eastAsia="Calibri" w:cs="Calibri"/>
                <w:spacing w:val="-6"/>
                <w:position w:val="1"/>
                <w:sz w:val="20"/>
                <w:szCs w:val="20"/>
              </w:rPr>
              <w:t xml:space="preserve"> </w:t>
            </w:r>
            <w:r>
              <w:rPr>
                <w:rFonts w:ascii="Calibri" w:hAnsi="Calibri" w:eastAsia="Calibri" w:cs="Calibri"/>
                <w:spacing w:val="1"/>
                <w:position w:val="1"/>
                <w:sz w:val="20"/>
                <w:szCs w:val="20"/>
              </w:rPr>
              <w:t>th</w:t>
            </w:r>
            <w:r>
              <w:rPr>
                <w:rFonts w:ascii="Calibri" w:hAnsi="Calibri" w:eastAsia="Calibri" w:cs="Calibri"/>
                <w:position w:val="1"/>
                <w:sz w:val="20"/>
                <w:szCs w:val="20"/>
              </w:rPr>
              <w:t>is</w:t>
            </w:r>
            <w:r>
              <w:rPr>
                <w:rFonts w:ascii="Calibri" w:hAnsi="Calibri" w:eastAsia="Calibri" w:cs="Calibri"/>
                <w:spacing w:val="-2"/>
                <w:position w:val="1"/>
                <w:sz w:val="20"/>
                <w:szCs w:val="20"/>
              </w:rPr>
              <w:t xml:space="preserve"> </w:t>
            </w:r>
            <w:r>
              <w:rPr>
                <w:rFonts w:ascii="Calibri" w:hAnsi="Calibri" w:eastAsia="Calibri" w:cs="Calibri"/>
                <w:position w:val="1"/>
                <w:sz w:val="20"/>
                <w:szCs w:val="20"/>
              </w:rPr>
              <w:t>i</w:t>
            </w:r>
            <w:r>
              <w:rPr>
                <w:rFonts w:ascii="Calibri" w:hAnsi="Calibri" w:eastAsia="Calibri" w:cs="Calibri"/>
                <w:spacing w:val="1"/>
                <w:position w:val="1"/>
                <w:sz w:val="20"/>
                <w:szCs w:val="20"/>
              </w:rPr>
              <w:t>nd</w:t>
            </w:r>
            <w:r>
              <w:rPr>
                <w:rFonts w:ascii="Calibri" w:hAnsi="Calibri" w:eastAsia="Calibri" w:cs="Calibri"/>
                <w:position w:val="1"/>
                <w:sz w:val="20"/>
                <w:szCs w:val="20"/>
              </w:rPr>
              <w:t>icat</w:t>
            </w:r>
            <w:r>
              <w:rPr>
                <w:rFonts w:ascii="Calibri" w:hAnsi="Calibri" w:eastAsia="Calibri" w:cs="Calibri"/>
                <w:spacing w:val="-1"/>
                <w:position w:val="1"/>
                <w:sz w:val="20"/>
                <w:szCs w:val="20"/>
              </w:rPr>
              <w:t>o</w:t>
            </w:r>
            <w:r>
              <w:rPr>
                <w:rFonts w:ascii="Calibri" w:hAnsi="Calibri" w:eastAsia="Calibri" w:cs="Calibri"/>
                <w:position w:val="1"/>
                <w:sz w:val="20"/>
                <w:szCs w:val="20"/>
              </w:rPr>
              <w:t>r</w:t>
            </w:r>
            <w:r>
              <w:rPr>
                <w:rFonts w:ascii="Calibri" w:hAnsi="Calibri" w:eastAsia="Calibri" w:cs="Calibri"/>
                <w:spacing w:val="-7"/>
                <w:position w:val="1"/>
                <w:sz w:val="20"/>
                <w:szCs w:val="20"/>
              </w:rPr>
              <w:t xml:space="preserve"> </w:t>
            </w:r>
            <w:r>
              <w:rPr>
                <w:rFonts w:ascii="Calibri" w:hAnsi="Calibri" w:eastAsia="Calibri" w:cs="Calibri"/>
                <w:position w:val="1"/>
                <w:sz w:val="20"/>
                <w:szCs w:val="20"/>
              </w:rPr>
              <w:t>is mo</w:t>
            </w:r>
            <w:r>
              <w:rPr>
                <w:rFonts w:ascii="Calibri" w:hAnsi="Calibri" w:eastAsia="Calibri" w:cs="Calibri"/>
                <w:spacing w:val="1"/>
                <w:position w:val="1"/>
                <w:sz w:val="20"/>
                <w:szCs w:val="20"/>
              </w:rPr>
              <w:t>n</w:t>
            </w:r>
            <w:r>
              <w:rPr>
                <w:rFonts w:ascii="Calibri" w:hAnsi="Calibri" w:eastAsia="Calibri" w:cs="Calibri"/>
                <w:position w:val="1"/>
                <w:sz w:val="20"/>
                <w:szCs w:val="20"/>
              </w:rPr>
              <w:t>it</w:t>
            </w:r>
            <w:r>
              <w:rPr>
                <w:rFonts w:ascii="Calibri" w:hAnsi="Calibri" w:eastAsia="Calibri" w:cs="Calibri"/>
                <w:spacing w:val="1"/>
                <w:position w:val="1"/>
                <w:sz w:val="20"/>
                <w:szCs w:val="20"/>
              </w:rPr>
              <w:t>o</w:t>
            </w:r>
            <w:r>
              <w:rPr>
                <w:rFonts w:ascii="Calibri" w:hAnsi="Calibri" w:eastAsia="Calibri" w:cs="Calibri"/>
                <w:position w:val="1"/>
                <w:sz w:val="20"/>
                <w:szCs w:val="20"/>
              </w:rPr>
              <w:t>r</w:t>
            </w:r>
            <w:r>
              <w:rPr>
                <w:rFonts w:ascii="Calibri" w:hAnsi="Calibri" w:eastAsia="Calibri" w:cs="Calibri"/>
                <w:spacing w:val="-1"/>
                <w:position w:val="1"/>
                <w:sz w:val="20"/>
                <w:szCs w:val="20"/>
              </w:rPr>
              <w:t>e</w:t>
            </w:r>
            <w:r>
              <w:rPr>
                <w:rFonts w:ascii="Calibri" w:hAnsi="Calibri" w:eastAsia="Calibri" w:cs="Calibri"/>
                <w:position w:val="1"/>
                <w:sz w:val="20"/>
                <w:szCs w:val="20"/>
              </w:rPr>
              <w:t>d</w:t>
            </w:r>
            <w:r>
              <w:rPr>
                <w:rFonts w:ascii="Calibri" w:hAnsi="Calibri" w:eastAsia="Calibri" w:cs="Calibri"/>
                <w:spacing w:val="-8"/>
                <w:position w:val="1"/>
                <w:sz w:val="20"/>
                <w:szCs w:val="20"/>
              </w:rPr>
              <w:t xml:space="preserve"> </w:t>
            </w:r>
            <w:r>
              <w:rPr>
                <w:rFonts w:ascii="Calibri" w:hAnsi="Calibri" w:eastAsia="Calibri" w:cs="Calibri"/>
                <w:spacing w:val="1"/>
                <w:position w:val="1"/>
                <w:sz w:val="20"/>
                <w:szCs w:val="20"/>
              </w:rPr>
              <w:t>b</w:t>
            </w:r>
            <w:r>
              <w:rPr>
                <w:rFonts w:ascii="Calibri" w:hAnsi="Calibri" w:eastAsia="Calibri" w:cs="Calibri"/>
                <w:position w:val="1"/>
                <w:sz w:val="20"/>
                <w:szCs w:val="20"/>
              </w:rPr>
              <w:t>y</w:t>
            </w:r>
            <w:r>
              <w:rPr>
                <w:rFonts w:ascii="Calibri" w:hAnsi="Calibri" w:eastAsia="Calibri" w:cs="Calibri"/>
                <w:spacing w:val="-1"/>
                <w:position w:val="1"/>
                <w:sz w:val="20"/>
                <w:szCs w:val="20"/>
              </w:rPr>
              <w:t xml:space="preserve"> </w:t>
            </w:r>
            <w:r>
              <w:rPr>
                <w:rFonts w:ascii="Calibri" w:hAnsi="Calibri" w:eastAsia="Calibri" w:cs="Calibri"/>
                <w:spacing w:val="2"/>
                <w:position w:val="1"/>
                <w:sz w:val="20"/>
                <w:szCs w:val="20"/>
              </w:rPr>
              <w:t>E</w:t>
            </w:r>
            <w:r>
              <w:rPr>
                <w:rFonts w:ascii="Calibri" w:hAnsi="Calibri" w:eastAsia="Calibri" w:cs="Calibri"/>
                <w:spacing w:val="1"/>
                <w:position w:val="1"/>
                <w:sz w:val="20"/>
                <w:szCs w:val="20"/>
              </w:rPr>
              <w:t>du</w:t>
            </w:r>
            <w:r>
              <w:rPr>
                <w:rFonts w:ascii="Calibri" w:hAnsi="Calibri" w:eastAsia="Calibri" w:cs="Calibri"/>
                <w:position w:val="1"/>
                <w:sz w:val="20"/>
                <w:szCs w:val="20"/>
              </w:rPr>
              <w:t>ca</w:t>
            </w:r>
            <w:r>
              <w:rPr>
                <w:rFonts w:ascii="Calibri" w:hAnsi="Calibri" w:eastAsia="Calibri" w:cs="Calibri"/>
                <w:spacing w:val="1"/>
                <w:position w:val="1"/>
                <w:sz w:val="20"/>
                <w:szCs w:val="20"/>
              </w:rPr>
              <w:t>t</w:t>
            </w:r>
            <w:r>
              <w:rPr>
                <w:rFonts w:ascii="Calibri" w:hAnsi="Calibri" w:eastAsia="Calibri" w:cs="Calibri"/>
                <w:position w:val="1"/>
                <w:sz w:val="20"/>
                <w:szCs w:val="20"/>
              </w:rPr>
              <w:t>i</w:t>
            </w:r>
            <w:r>
              <w:rPr>
                <w:rFonts w:ascii="Calibri" w:hAnsi="Calibri" w:eastAsia="Calibri" w:cs="Calibri"/>
                <w:spacing w:val="-2"/>
                <w:position w:val="1"/>
                <w:sz w:val="20"/>
                <w:szCs w:val="20"/>
              </w:rPr>
              <w:t>o</w:t>
            </w:r>
            <w:r>
              <w:rPr>
                <w:rFonts w:ascii="Calibri" w:hAnsi="Calibri" w:eastAsia="Calibri" w:cs="Calibri"/>
                <w:position w:val="1"/>
                <w:sz w:val="20"/>
                <w:szCs w:val="20"/>
              </w:rPr>
              <w:t>n</w:t>
            </w:r>
          </w:p>
          <w:p w:rsidR="00053E75" w:rsidRDefault="00BF1E13" w14:paraId="0C6EDB4F" w14:textId="77777777">
            <w:pPr>
              <w:spacing w:after="0" w:line="240" w:lineRule="auto"/>
              <w:ind w:left="282" w:right="-20"/>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35"/>
                <w:sz w:val="20"/>
                <w:szCs w:val="20"/>
              </w:rPr>
              <w:t xml:space="preserve"> </w:t>
            </w:r>
            <w:r>
              <w:rPr>
                <w:rFonts w:ascii="Calibri" w:hAnsi="Calibri" w:eastAsia="Calibri" w:cs="Calibri"/>
                <w:sz w:val="20"/>
                <w:szCs w:val="20"/>
              </w:rPr>
              <w:t>Cro</w:t>
            </w:r>
            <w:r>
              <w:rPr>
                <w:rFonts w:ascii="Calibri" w:hAnsi="Calibri" w:eastAsia="Calibri" w:cs="Calibri"/>
                <w:spacing w:val="1"/>
                <w:sz w:val="20"/>
                <w:szCs w:val="20"/>
              </w:rPr>
              <w:t>s</w:t>
            </w:r>
            <w:r>
              <w:rPr>
                <w:rFonts w:ascii="Calibri" w:hAnsi="Calibri" w:eastAsia="Calibri" w:cs="Calibri"/>
                <w:spacing w:val="2"/>
                <w:sz w:val="20"/>
                <w:szCs w:val="20"/>
              </w:rPr>
              <w:t>s</w:t>
            </w:r>
            <w:r>
              <w:rPr>
                <w:rFonts w:ascii="Calibri" w:hAnsi="Calibri" w:eastAsia="Calibri" w:cs="Calibri"/>
                <w:spacing w:val="-1"/>
                <w:sz w:val="20"/>
                <w:szCs w:val="20"/>
              </w:rPr>
              <w:t>-</w:t>
            </w:r>
            <w:r>
              <w:rPr>
                <w:rFonts w:ascii="Calibri" w:hAnsi="Calibri" w:eastAsia="Calibri" w:cs="Calibri"/>
                <w:spacing w:val="1"/>
                <w:sz w:val="20"/>
                <w:szCs w:val="20"/>
              </w:rPr>
              <w:t>s</w:t>
            </w:r>
            <w:r>
              <w:rPr>
                <w:rFonts w:ascii="Calibri" w:hAnsi="Calibri" w:eastAsia="Calibri" w:cs="Calibri"/>
                <w:spacing w:val="-1"/>
                <w:sz w:val="20"/>
                <w:szCs w:val="20"/>
              </w:rPr>
              <w:t>e</w:t>
            </w:r>
            <w:r>
              <w:rPr>
                <w:rFonts w:ascii="Calibri" w:hAnsi="Calibri" w:eastAsia="Calibri" w:cs="Calibri"/>
                <w:sz w:val="20"/>
                <w:szCs w:val="20"/>
              </w:rPr>
              <w:t>ct</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10"/>
                <w:sz w:val="20"/>
                <w:szCs w:val="20"/>
              </w:rPr>
              <w:t xml:space="preserve"> </w:t>
            </w:r>
            <w:r>
              <w:rPr>
                <w:rFonts w:ascii="Calibri" w:hAnsi="Calibri" w:eastAsia="Calibri" w:cs="Calibri"/>
                <w:spacing w:val="1"/>
                <w:sz w:val="20"/>
                <w:szCs w:val="20"/>
              </w:rPr>
              <w:t>d</w:t>
            </w:r>
            <w:r>
              <w:rPr>
                <w:rFonts w:ascii="Calibri" w:hAnsi="Calibri" w:eastAsia="Calibri" w:cs="Calibri"/>
                <w:sz w:val="20"/>
                <w:szCs w:val="20"/>
              </w:rPr>
              <w:t>o</w:t>
            </w:r>
            <w:r>
              <w:rPr>
                <w:rFonts w:ascii="Calibri" w:hAnsi="Calibri" w:eastAsia="Calibri" w:cs="Calibri"/>
                <w:spacing w:val="1"/>
                <w:sz w:val="20"/>
                <w:szCs w:val="20"/>
              </w:rPr>
              <w:t>ub</w:t>
            </w:r>
            <w:r>
              <w:rPr>
                <w:rFonts w:ascii="Calibri" w:hAnsi="Calibri" w:eastAsia="Calibri" w:cs="Calibri"/>
                <w:sz w:val="20"/>
                <w:szCs w:val="20"/>
              </w:rPr>
              <w:t>le</w:t>
            </w:r>
            <w:r>
              <w:rPr>
                <w:rFonts w:ascii="Calibri" w:hAnsi="Calibri" w:eastAsia="Calibri" w:cs="Calibri"/>
                <w:spacing w:val="-7"/>
                <w:sz w:val="20"/>
                <w:szCs w:val="20"/>
              </w:rPr>
              <w:t xml:space="preserve"> </w:t>
            </w:r>
            <w:r>
              <w:rPr>
                <w:rFonts w:ascii="Calibri" w:hAnsi="Calibri" w:eastAsia="Calibri" w:cs="Calibri"/>
                <w:sz w:val="20"/>
                <w:szCs w:val="20"/>
              </w:rPr>
              <w:t>c</w:t>
            </w:r>
            <w:r>
              <w:rPr>
                <w:rFonts w:ascii="Calibri" w:hAnsi="Calibri" w:eastAsia="Calibri" w:cs="Calibri"/>
                <w:spacing w:val="1"/>
                <w:sz w:val="20"/>
                <w:szCs w:val="20"/>
              </w:rPr>
              <w:t>oun</w:t>
            </w:r>
            <w:r>
              <w:rPr>
                <w:rFonts w:ascii="Calibri" w:hAnsi="Calibri" w:eastAsia="Calibri" w:cs="Calibri"/>
                <w:sz w:val="20"/>
                <w:szCs w:val="20"/>
              </w:rPr>
              <w:t>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7"/>
                <w:sz w:val="20"/>
                <w:szCs w:val="20"/>
              </w:rPr>
              <w:t xml:space="preserve"> </w:t>
            </w:r>
            <w:r>
              <w:rPr>
                <w:rFonts w:ascii="Calibri" w:hAnsi="Calibri" w:eastAsia="Calibri" w:cs="Calibri"/>
                <w:sz w:val="20"/>
                <w:szCs w:val="20"/>
              </w:rPr>
              <w:t>mitig</w:t>
            </w:r>
            <w:r>
              <w:rPr>
                <w:rFonts w:ascii="Calibri" w:hAnsi="Calibri" w:eastAsia="Calibri" w:cs="Calibri"/>
                <w:spacing w:val="1"/>
                <w:sz w:val="20"/>
                <w:szCs w:val="20"/>
              </w:rPr>
              <w:t>a</w:t>
            </w:r>
            <w:r>
              <w:rPr>
                <w:rFonts w:ascii="Calibri" w:hAnsi="Calibri" w:eastAsia="Calibri" w:cs="Calibri"/>
                <w:sz w:val="20"/>
                <w:szCs w:val="20"/>
              </w:rPr>
              <w:t>ted</w:t>
            </w:r>
            <w:r>
              <w:rPr>
                <w:rFonts w:ascii="Calibri" w:hAnsi="Calibri" w:eastAsia="Calibri" w:cs="Calibri"/>
                <w:spacing w:val="-8"/>
                <w:sz w:val="20"/>
                <w:szCs w:val="20"/>
              </w:rPr>
              <w:t xml:space="preserve"> </w:t>
            </w:r>
            <w:r>
              <w:rPr>
                <w:rFonts w:ascii="Calibri" w:hAnsi="Calibri" w:eastAsia="Calibri" w:cs="Calibri"/>
                <w:spacing w:val="1"/>
                <w:sz w:val="20"/>
                <w:szCs w:val="20"/>
              </w:rPr>
              <w:t>b</w:t>
            </w:r>
            <w:r>
              <w:rPr>
                <w:rFonts w:ascii="Calibri" w:hAnsi="Calibri" w:eastAsia="Calibri" w:cs="Calibri"/>
                <w:sz w:val="20"/>
                <w:szCs w:val="20"/>
              </w:rPr>
              <w:t>y</w:t>
            </w:r>
            <w:r>
              <w:rPr>
                <w:rFonts w:ascii="Calibri" w:hAnsi="Calibri" w:eastAsia="Calibri" w:cs="Calibri"/>
                <w:spacing w:val="-1"/>
                <w:sz w:val="20"/>
                <w:szCs w:val="20"/>
              </w:rPr>
              <w:t xml:space="preserve"> </w:t>
            </w:r>
            <w:r>
              <w:rPr>
                <w:rFonts w:ascii="Calibri" w:hAnsi="Calibri" w:eastAsia="Calibri" w:cs="Calibri"/>
                <w:spacing w:val="2"/>
                <w:sz w:val="20"/>
                <w:szCs w:val="20"/>
              </w:rPr>
              <w:t>s</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gle</w:t>
            </w:r>
            <w:r>
              <w:rPr>
                <w:rFonts w:ascii="Calibri" w:hAnsi="Calibri" w:eastAsia="Calibri" w:cs="Calibri"/>
                <w:spacing w:val="-6"/>
                <w:sz w:val="20"/>
                <w:szCs w:val="20"/>
              </w:rPr>
              <w:t xml:space="preserve"> </w:t>
            </w:r>
            <w:r>
              <w:rPr>
                <w:rFonts w:ascii="Calibri" w:hAnsi="Calibri" w:eastAsia="Calibri" w:cs="Calibri"/>
                <w:spacing w:val="2"/>
                <w:sz w:val="20"/>
                <w:szCs w:val="20"/>
              </w:rPr>
              <w:t>s</w:t>
            </w:r>
            <w:r>
              <w:rPr>
                <w:rFonts w:ascii="Calibri" w:hAnsi="Calibri" w:eastAsia="Calibri" w:cs="Calibri"/>
                <w:spacing w:val="-1"/>
                <w:sz w:val="20"/>
                <w:szCs w:val="20"/>
              </w:rPr>
              <w:t>e</w:t>
            </w:r>
            <w:r>
              <w:rPr>
                <w:rFonts w:ascii="Calibri" w:hAnsi="Calibri" w:eastAsia="Calibri" w:cs="Calibri"/>
                <w:sz w:val="20"/>
                <w:szCs w:val="20"/>
              </w:rPr>
              <w:t>ct</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5"/>
                <w:sz w:val="20"/>
                <w:szCs w:val="20"/>
              </w:rPr>
              <w:t xml:space="preserve"> </w:t>
            </w:r>
            <w:r>
              <w:rPr>
                <w:rFonts w:ascii="Calibri" w:hAnsi="Calibri" w:eastAsia="Calibri" w:cs="Calibri"/>
                <w:spacing w:val="-1"/>
                <w:sz w:val="20"/>
                <w:szCs w:val="20"/>
              </w:rPr>
              <w:t>m</w:t>
            </w:r>
            <w:r>
              <w:rPr>
                <w:rFonts w:ascii="Calibri" w:hAnsi="Calibri" w:eastAsia="Calibri" w:cs="Calibri"/>
                <w:spacing w:val="3"/>
                <w:sz w:val="20"/>
                <w:szCs w:val="20"/>
              </w:rPr>
              <w:t>o</w:t>
            </w:r>
            <w:r>
              <w:rPr>
                <w:rFonts w:ascii="Calibri" w:hAnsi="Calibri" w:eastAsia="Calibri" w:cs="Calibri"/>
                <w:spacing w:val="1"/>
                <w:sz w:val="20"/>
                <w:szCs w:val="20"/>
              </w:rPr>
              <w:t>n</w:t>
            </w:r>
            <w:r>
              <w:rPr>
                <w:rFonts w:ascii="Calibri" w:hAnsi="Calibri" w:eastAsia="Calibri" w:cs="Calibri"/>
                <w:sz w:val="20"/>
                <w:szCs w:val="20"/>
              </w:rPr>
              <w:t>it</w:t>
            </w:r>
            <w:r>
              <w:rPr>
                <w:rFonts w:ascii="Calibri" w:hAnsi="Calibri" w:eastAsia="Calibri" w:cs="Calibri"/>
                <w:spacing w:val="1"/>
                <w:sz w:val="20"/>
                <w:szCs w:val="20"/>
              </w:rPr>
              <w:t>o</w:t>
            </w:r>
            <w:r>
              <w:rPr>
                <w:rFonts w:ascii="Calibri" w:hAnsi="Calibri" w:eastAsia="Calibri" w:cs="Calibri"/>
                <w:sz w:val="20"/>
                <w:szCs w:val="20"/>
              </w:rPr>
              <w:t>ri</w:t>
            </w:r>
            <w:r>
              <w:rPr>
                <w:rFonts w:ascii="Calibri" w:hAnsi="Calibri" w:eastAsia="Calibri" w:cs="Calibri"/>
                <w:spacing w:val="1"/>
                <w:sz w:val="20"/>
                <w:szCs w:val="20"/>
              </w:rPr>
              <w:t>n</w:t>
            </w:r>
            <w:r>
              <w:rPr>
                <w:rFonts w:ascii="Calibri" w:hAnsi="Calibri" w:eastAsia="Calibri" w:cs="Calibri"/>
                <w:sz w:val="20"/>
                <w:szCs w:val="20"/>
              </w:rPr>
              <w:t>g</w:t>
            </w:r>
          </w:p>
          <w:p w:rsidR="00053E75" w:rsidRDefault="00BF1E13" w14:paraId="13E02731" w14:textId="77777777">
            <w:pPr>
              <w:spacing w:after="0" w:line="240" w:lineRule="auto"/>
              <w:ind w:left="424" w:right="64" w:hanging="142"/>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35"/>
                <w:sz w:val="20"/>
                <w:szCs w:val="20"/>
              </w:rPr>
              <w:t xml:space="preserve"> </w:t>
            </w:r>
            <w:r>
              <w:rPr>
                <w:rFonts w:ascii="Calibri" w:hAnsi="Calibri" w:eastAsia="Calibri" w:cs="Calibri"/>
                <w:sz w:val="20"/>
                <w:szCs w:val="20"/>
              </w:rPr>
              <w:t>Co</w:t>
            </w:r>
            <w:r>
              <w:rPr>
                <w:rFonts w:ascii="Calibri" w:hAnsi="Calibri" w:eastAsia="Calibri" w:cs="Calibri"/>
                <w:spacing w:val="1"/>
                <w:sz w:val="20"/>
                <w:szCs w:val="20"/>
              </w:rPr>
              <w:t>m</w:t>
            </w:r>
            <w:r>
              <w:rPr>
                <w:rFonts w:ascii="Calibri" w:hAnsi="Calibri" w:eastAsia="Calibri" w:cs="Calibri"/>
                <w:spacing w:val="-1"/>
                <w:sz w:val="20"/>
                <w:szCs w:val="20"/>
              </w:rPr>
              <w:t>m</w:t>
            </w:r>
            <w:r>
              <w:rPr>
                <w:rFonts w:ascii="Calibri" w:hAnsi="Calibri" w:eastAsia="Calibri" w:cs="Calibri"/>
                <w:spacing w:val="1"/>
                <w:sz w:val="20"/>
                <w:szCs w:val="20"/>
              </w:rPr>
              <w:t>un</w:t>
            </w:r>
            <w:r>
              <w:rPr>
                <w:rFonts w:ascii="Calibri" w:hAnsi="Calibri" w:eastAsia="Calibri" w:cs="Calibri"/>
                <w:sz w:val="20"/>
                <w:szCs w:val="20"/>
              </w:rPr>
              <w:t>icate</w:t>
            </w:r>
            <w:r>
              <w:rPr>
                <w:rFonts w:ascii="Calibri" w:hAnsi="Calibri" w:eastAsia="Calibri" w:cs="Calibri"/>
                <w:spacing w:val="-11"/>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z w:val="20"/>
                <w:szCs w:val="20"/>
              </w:rPr>
              <w:t>CP</w:t>
            </w:r>
            <w:r>
              <w:rPr>
                <w:rFonts w:ascii="Calibri" w:hAnsi="Calibri" w:eastAsia="Calibri" w:cs="Calibri"/>
                <w:spacing w:val="-2"/>
                <w:sz w:val="20"/>
                <w:szCs w:val="20"/>
              </w:rPr>
              <w:t xml:space="preserve"> </w:t>
            </w:r>
            <w:r>
              <w:rPr>
                <w:rFonts w:ascii="Calibri" w:hAnsi="Calibri" w:eastAsia="Calibri" w:cs="Calibri"/>
                <w:sz w:val="20"/>
                <w:szCs w:val="20"/>
              </w:rPr>
              <w:t xml:space="preserve">&amp; </w:t>
            </w:r>
            <w:r>
              <w:rPr>
                <w:rFonts w:ascii="Calibri" w:hAnsi="Calibri" w:eastAsia="Calibri" w:cs="Calibri"/>
                <w:spacing w:val="2"/>
                <w:sz w:val="20"/>
                <w:szCs w:val="20"/>
              </w:rPr>
              <w:t>E</w:t>
            </w:r>
            <w:r>
              <w:rPr>
                <w:rFonts w:ascii="Calibri" w:hAnsi="Calibri" w:eastAsia="Calibri" w:cs="Calibri"/>
                <w:spacing w:val="1"/>
                <w:sz w:val="20"/>
                <w:szCs w:val="20"/>
              </w:rPr>
              <w:t>du</w:t>
            </w:r>
            <w:r>
              <w:rPr>
                <w:rFonts w:ascii="Calibri" w:hAnsi="Calibri" w:eastAsia="Calibri" w:cs="Calibri"/>
                <w:sz w:val="20"/>
                <w:szCs w:val="20"/>
              </w:rPr>
              <w:t>ca</w:t>
            </w:r>
            <w:r>
              <w:rPr>
                <w:rFonts w:ascii="Calibri" w:hAnsi="Calibri" w:eastAsia="Calibri" w:cs="Calibri"/>
                <w:spacing w:val="1"/>
                <w:sz w:val="20"/>
                <w:szCs w:val="20"/>
              </w:rPr>
              <w:t>t</w:t>
            </w:r>
            <w:r>
              <w:rPr>
                <w:rFonts w:ascii="Calibri" w:hAnsi="Calibri" w:eastAsia="Calibri" w:cs="Calibri"/>
                <w:sz w:val="20"/>
                <w:szCs w:val="20"/>
              </w:rPr>
              <w:t>ion</w:t>
            </w:r>
            <w:r>
              <w:rPr>
                <w:rFonts w:ascii="Calibri" w:hAnsi="Calibri" w:eastAsia="Calibri" w:cs="Calibri"/>
                <w:spacing w:val="-7"/>
                <w:sz w:val="20"/>
                <w:szCs w:val="20"/>
              </w:rPr>
              <w:t xml:space="preserve"> </w:t>
            </w:r>
            <w:r>
              <w:rPr>
                <w:rFonts w:ascii="Calibri" w:hAnsi="Calibri" w:eastAsia="Calibri" w:cs="Calibri"/>
                <w:spacing w:val="1"/>
                <w:sz w:val="20"/>
                <w:szCs w:val="20"/>
              </w:rPr>
              <w:t>p</w:t>
            </w:r>
            <w:r>
              <w:rPr>
                <w:rFonts w:ascii="Calibri" w:hAnsi="Calibri" w:eastAsia="Calibri" w:cs="Calibri"/>
                <w:sz w:val="20"/>
                <w:szCs w:val="20"/>
              </w:rPr>
              <w:t>art</w:t>
            </w:r>
            <w:r>
              <w:rPr>
                <w:rFonts w:ascii="Calibri" w:hAnsi="Calibri" w:eastAsia="Calibri" w:cs="Calibri"/>
                <w:spacing w:val="1"/>
                <w:sz w:val="20"/>
                <w:szCs w:val="20"/>
              </w:rPr>
              <w:t>n</w:t>
            </w:r>
            <w:r>
              <w:rPr>
                <w:rFonts w:ascii="Calibri" w:hAnsi="Calibri" w:eastAsia="Calibri" w:cs="Calibri"/>
                <w:spacing w:val="-1"/>
                <w:sz w:val="20"/>
                <w:szCs w:val="20"/>
              </w:rPr>
              <w:t>e</w:t>
            </w:r>
            <w:r>
              <w:rPr>
                <w:rFonts w:ascii="Calibri" w:hAnsi="Calibri" w:eastAsia="Calibri" w:cs="Calibri"/>
                <w:sz w:val="20"/>
                <w:szCs w:val="20"/>
              </w:rPr>
              <w:t>rs</w:t>
            </w:r>
            <w:r>
              <w:rPr>
                <w:rFonts w:ascii="Calibri" w:hAnsi="Calibri" w:eastAsia="Calibri" w:cs="Calibri"/>
                <w:spacing w:val="-6"/>
                <w:sz w:val="20"/>
                <w:szCs w:val="20"/>
              </w:rPr>
              <w:t xml:space="preserve"> </w:t>
            </w:r>
            <w:r>
              <w:rPr>
                <w:rFonts w:ascii="Calibri" w:hAnsi="Calibri" w:eastAsia="Calibri" w:cs="Calibri"/>
                <w:sz w:val="20"/>
                <w:szCs w:val="20"/>
              </w:rPr>
              <w:t>w</w:t>
            </w:r>
            <w:r>
              <w:rPr>
                <w:rFonts w:ascii="Calibri" w:hAnsi="Calibri" w:eastAsia="Calibri" w:cs="Calibri"/>
                <w:spacing w:val="1"/>
                <w:sz w:val="20"/>
                <w:szCs w:val="20"/>
              </w:rPr>
              <w:t>h</w:t>
            </w:r>
            <w:r>
              <w:rPr>
                <w:rFonts w:ascii="Calibri" w:hAnsi="Calibri" w:eastAsia="Calibri" w:cs="Calibri"/>
                <w:sz w:val="20"/>
                <w:szCs w:val="20"/>
              </w:rPr>
              <w:t>ich</w:t>
            </w:r>
            <w:r>
              <w:rPr>
                <w:rFonts w:ascii="Calibri" w:hAnsi="Calibri" w:eastAsia="Calibri" w:cs="Calibri"/>
                <w:spacing w:val="-4"/>
                <w:sz w:val="20"/>
                <w:szCs w:val="20"/>
              </w:rPr>
              <w:t xml:space="preserve"> </w:t>
            </w:r>
            <w:r>
              <w:rPr>
                <w:rFonts w:ascii="Calibri" w:hAnsi="Calibri" w:eastAsia="Calibri" w:cs="Calibri"/>
                <w:spacing w:val="1"/>
                <w:sz w:val="20"/>
                <w:szCs w:val="20"/>
              </w:rPr>
              <w:t>p</w:t>
            </w:r>
            <w:r>
              <w:rPr>
                <w:rFonts w:ascii="Calibri" w:hAnsi="Calibri" w:eastAsia="Calibri" w:cs="Calibri"/>
                <w:sz w:val="20"/>
                <w:szCs w:val="20"/>
              </w:rPr>
              <w:t>art</w:t>
            </w:r>
            <w:r>
              <w:rPr>
                <w:rFonts w:ascii="Calibri" w:hAnsi="Calibri" w:eastAsia="Calibri" w:cs="Calibri"/>
                <w:spacing w:val="1"/>
                <w:sz w:val="20"/>
                <w:szCs w:val="20"/>
              </w:rPr>
              <w:t>n</w:t>
            </w:r>
            <w:r>
              <w:rPr>
                <w:rFonts w:ascii="Calibri" w:hAnsi="Calibri" w:eastAsia="Calibri" w:cs="Calibri"/>
                <w:spacing w:val="-1"/>
                <w:sz w:val="20"/>
                <w:szCs w:val="20"/>
              </w:rPr>
              <w:t>e</w:t>
            </w:r>
            <w:r>
              <w:rPr>
                <w:rFonts w:ascii="Calibri" w:hAnsi="Calibri" w:eastAsia="Calibri" w:cs="Calibri"/>
                <w:sz w:val="20"/>
                <w:szCs w:val="20"/>
              </w:rPr>
              <w:t>r</w:t>
            </w:r>
            <w:r>
              <w:rPr>
                <w:rFonts w:ascii="Calibri" w:hAnsi="Calibri" w:eastAsia="Calibri" w:cs="Calibri"/>
                <w:spacing w:val="-6"/>
                <w:sz w:val="20"/>
                <w:szCs w:val="20"/>
              </w:rPr>
              <w:t xml:space="preserve"> </w:t>
            </w:r>
            <w:r>
              <w:rPr>
                <w:rFonts w:ascii="Calibri" w:hAnsi="Calibri" w:eastAsia="Calibri" w:cs="Calibri"/>
                <w:sz w:val="20"/>
                <w:szCs w:val="20"/>
              </w:rPr>
              <w:t xml:space="preserve">is </w:t>
            </w:r>
            <w:r>
              <w:rPr>
                <w:rFonts w:ascii="Calibri" w:hAnsi="Calibri" w:eastAsia="Calibri" w:cs="Calibri"/>
                <w:spacing w:val="-2"/>
                <w:sz w:val="20"/>
                <w:szCs w:val="20"/>
              </w:rPr>
              <w:t>r</w:t>
            </w:r>
            <w:r>
              <w:rPr>
                <w:rFonts w:ascii="Calibri" w:hAnsi="Calibri" w:eastAsia="Calibri" w:cs="Calibri"/>
                <w:spacing w:val="-1"/>
                <w:sz w:val="20"/>
                <w:szCs w:val="20"/>
              </w:rPr>
              <w:t>e</w:t>
            </w:r>
            <w:r>
              <w:rPr>
                <w:rFonts w:ascii="Calibri" w:hAnsi="Calibri" w:eastAsia="Calibri" w:cs="Calibri"/>
                <w:spacing w:val="1"/>
                <w:sz w:val="20"/>
                <w:szCs w:val="20"/>
              </w:rPr>
              <w:t>sp</w:t>
            </w:r>
            <w:r>
              <w:rPr>
                <w:rFonts w:ascii="Calibri" w:hAnsi="Calibri" w:eastAsia="Calibri" w:cs="Calibri"/>
                <w:sz w:val="20"/>
                <w:szCs w:val="20"/>
              </w:rPr>
              <w:t>o</w:t>
            </w:r>
            <w:r>
              <w:rPr>
                <w:rFonts w:ascii="Calibri" w:hAnsi="Calibri" w:eastAsia="Calibri" w:cs="Calibri"/>
                <w:spacing w:val="1"/>
                <w:sz w:val="20"/>
                <w:szCs w:val="20"/>
              </w:rPr>
              <w:t>ns</w:t>
            </w:r>
            <w:r>
              <w:rPr>
                <w:rFonts w:ascii="Calibri" w:hAnsi="Calibri" w:eastAsia="Calibri" w:cs="Calibri"/>
                <w:sz w:val="20"/>
                <w:szCs w:val="20"/>
              </w:rPr>
              <w:t>i</w:t>
            </w:r>
            <w:r>
              <w:rPr>
                <w:rFonts w:ascii="Calibri" w:hAnsi="Calibri" w:eastAsia="Calibri" w:cs="Calibri"/>
                <w:spacing w:val="1"/>
                <w:sz w:val="20"/>
                <w:szCs w:val="20"/>
              </w:rPr>
              <w:t>b</w:t>
            </w:r>
            <w:r>
              <w:rPr>
                <w:rFonts w:ascii="Calibri" w:hAnsi="Calibri" w:eastAsia="Calibri" w:cs="Calibri"/>
                <w:sz w:val="20"/>
                <w:szCs w:val="20"/>
              </w:rPr>
              <w:t>le</w:t>
            </w:r>
            <w:r>
              <w:rPr>
                <w:rFonts w:ascii="Calibri" w:hAnsi="Calibri" w:eastAsia="Calibri" w:cs="Calibri"/>
                <w:spacing w:val="-10"/>
                <w:sz w:val="20"/>
                <w:szCs w:val="20"/>
              </w:rPr>
              <w:t xml:space="preserve"> </w:t>
            </w:r>
            <w:r>
              <w:rPr>
                <w:rFonts w:ascii="Calibri" w:hAnsi="Calibri" w:eastAsia="Calibri" w:cs="Calibri"/>
                <w:sz w:val="20"/>
                <w:szCs w:val="20"/>
              </w:rPr>
              <w:t>for</w:t>
            </w:r>
            <w:r>
              <w:rPr>
                <w:rFonts w:ascii="Calibri" w:hAnsi="Calibri" w:eastAsia="Calibri" w:cs="Calibri"/>
                <w:spacing w:val="-1"/>
                <w:sz w:val="20"/>
                <w:szCs w:val="20"/>
              </w:rPr>
              <w:t xml:space="preserve"> </w:t>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pacing w:val="1"/>
                <w:sz w:val="20"/>
                <w:szCs w:val="20"/>
              </w:rPr>
              <w:t>p</w:t>
            </w:r>
            <w:r>
              <w:rPr>
                <w:rFonts w:ascii="Calibri" w:hAnsi="Calibri" w:eastAsia="Calibri" w:cs="Calibri"/>
                <w:sz w:val="20"/>
                <w:szCs w:val="20"/>
              </w:rPr>
              <w:t>orti</w:t>
            </w:r>
            <w:r>
              <w:rPr>
                <w:rFonts w:ascii="Calibri" w:hAnsi="Calibri" w:eastAsia="Calibri" w:cs="Calibri"/>
                <w:spacing w:val="1"/>
                <w:sz w:val="20"/>
                <w:szCs w:val="20"/>
              </w:rPr>
              <w:t>n</w:t>
            </w:r>
            <w:r>
              <w:rPr>
                <w:rFonts w:ascii="Calibri" w:hAnsi="Calibri" w:eastAsia="Calibri" w:cs="Calibri"/>
                <w:sz w:val="20"/>
                <w:szCs w:val="20"/>
              </w:rPr>
              <w:t>g t</w:t>
            </w:r>
            <w:r>
              <w:rPr>
                <w:rFonts w:ascii="Calibri" w:hAnsi="Calibri" w:eastAsia="Calibri" w:cs="Calibri"/>
                <w:spacing w:val="1"/>
                <w:sz w:val="20"/>
                <w:szCs w:val="20"/>
              </w:rPr>
              <w:t>h</w:t>
            </w:r>
            <w:r>
              <w:rPr>
                <w:rFonts w:ascii="Calibri" w:hAnsi="Calibri" w:eastAsia="Calibri" w:cs="Calibri"/>
                <w:sz w:val="20"/>
                <w:szCs w:val="20"/>
              </w:rPr>
              <w:t>is</w:t>
            </w:r>
            <w:r>
              <w:rPr>
                <w:rFonts w:ascii="Calibri" w:hAnsi="Calibri" w:eastAsia="Calibri" w:cs="Calibri"/>
                <w:spacing w:val="-2"/>
                <w:sz w:val="20"/>
                <w:szCs w:val="20"/>
              </w:rPr>
              <w:t xml:space="preserve"> </w:t>
            </w:r>
            <w:r>
              <w:rPr>
                <w:rFonts w:ascii="Calibri" w:hAnsi="Calibri" w:eastAsia="Calibri" w:cs="Calibri"/>
                <w:spacing w:val="1"/>
                <w:sz w:val="20"/>
                <w:szCs w:val="20"/>
              </w:rPr>
              <w:t>a</w:t>
            </w:r>
            <w:r>
              <w:rPr>
                <w:rFonts w:ascii="Calibri" w:hAnsi="Calibri" w:eastAsia="Calibri" w:cs="Calibri"/>
                <w:sz w:val="20"/>
                <w:szCs w:val="20"/>
              </w:rPr>
              <w:t>cti</w:t>
            </w:r>
            <w:r>
              <w:rPr>
                <w:rFonts w:ascii="Calibri" w:hAnsi="Calibri" w:eastAsia="Calibri" w:cs="Calibri"/>
                <w:spacing w:val="1"/>
                <w:sz w:val="20"/>
                <w:szCs w:val="20"/>
              </w:rPr>
              <w:t>v</w:t>
            </w:r>
            <w:r>
              <w:rPr>
                <w:rFonts w:ascii="Calibri" w:hAnsi="Calibri" w:eastAsia="Calibri" w:cs="Calibri"/>
                <w:sz w:val="20"/>
                <w:szCs w:val="20"/>
              </w:rPr>
              <w:t>it</w:t>
            </w:r>
            <w:r>
              <w:rPr>
                <w:rFonts w:ascii="Calibri" w:hAnsi="Calibri" w:eastAsia="Calibri" w:cs="Calibri"/>
                <w:spacing w:val="1"/>
                <w:sz w:val="20"/>
                <w:szCs w:val="20"/>
              </w:rPr>
              <w:t>y</w:t>
            </w:r>
            <w:r>
              <w:rPr>
                <w:rFonts w:ascii="Calibri" w:hAnsi="Calibri" w:eastAsia="Calibri" w:cs="Calibri"/>
                <w:sz w:val="20"/>
                <w:szCs w:val="20"/>
              </w:rPr>
              <w:t>,</w:t>
            </w:r>
            <w:r>
              <w:rPr>
                <w:rFonts w:ascii="Calibri" w:hAnsi="Calibri" w:eastAsia="Calibri" w:cs="Calibri"/>
                <w:spacing w:val="-7"/>
                <w:sz w:val="20"/>
                <w:szCs w:val="20"/>
              </w:rPr>
              <w:t xml:space="preserve"> </w:t>
            </w:r>
            <w:r>
              <w:rPr>
                <w:rFonts w:ascii="Calibri" w:hAnsi="Calibri" w:eastAsia="Calibri" w:cs="Calibri"/>
                <w:sz w:val="20"/>
                <w:szCs w:val="20"/>
              </w:rPr>
              <w:t>a</w:t>
            </w:r>
            <w:r>
              <w:rPr>
                <w:rFonts w:ascii="Calibri" w:hAnsi="Calibri" w:eastAsia="Calibri" w:cs="Calibri"/>
                <w:spacing w:val="1"/>
                <w:sz w:val="20"/>
                <w:szCs w:val="20"/>
              </w:rPr>
              <w:t>n</w:t>
            </w:r>
            <w:r>
              <w:rPr>
                <w:rFonts w:ascii="Calibri" w:hAnsi="Calibri" w:eastAsia="Calibri" w:cs="Calibri"/>
                <w:sz w:val="20"/>
                <w:szCs w:val="20"/>
              </w:rPr>
              <w:t>d</w:t>
            </w:r>
            <w:r>
              <w:rPr>
                <w:rFonts w:ascii="Calibri" w:hAnsi="Calibri" w:eastAsia="Calibri" w:cs="Calibri"/>
                <w:spacing w:val="-2"/>
                <w:sz w:val="20"/>
                <w:szCs w:val="20"/>
              </w:rPr>
              <w:t xml:space="preserve"> </w:t>
            </w:r>
            <w:r>
              <w:rPr>
                <w:rFonts w:ascii="Calibri" w:hAnsi="Calibri" w:eastAsia="Calibri" w:cs="Calibri"/>
                <w:spacing w:val="1"/>
                <w:sz w:val="20"/>
                <w:szCs w:val="20"/>
              </w:rPr>
              <w:t>h</w:t>
            </w:r>
            <w:r>
              <w:rPr>
                <w:rFonts w:ascii="Calibri" w:hAnsi="Calibri" w:eastAsia="Calibri" w:cs="Calibri"/>
                <w:sz w:val="20"/>
                <w:szCs w:val="20"/>
              </w:rPr>
              <w:t>ow</w:t>
            </w:r>
            <w:r>
              <w:rPr>
                <w:rFonts w:ascii="Calibri" w:hAnsi="Calibri" w:eastAsia="Calibri" w:cs="Calibri"/>
                <w:spacing w:val="-2"/>
                <w:sz w:val="20"/>
                <w:szCs w:val="20"/>
              </w:rPr>
              <w:t xml:space="preserve"> </w:t>
            </w:r>
            <w:r>
              <w:rPr>
                <w:rFonts w:ascii="Calibri" w:hAnsi="Calibri" w:eastAsia="Calibri" w:cs="Calibri"/>
                <w:sz w:val="20"/>
                <w:szCs w:val="20"/>
              </w:rPr>
              <w:t>(to</w:t>
            </w:r>
            <w:r>
              <w:rPr>
                <w:rFonts w:ascii="Calibri" w:hAnsi="Calibri" w:eastAsia="Calibri" w:cs="Calibri"/>
                <w:spacing w:val="-2"/>
                <w:sz w:val="20"/>
                <w:szCs w:val="20"/>
              </w:rPr>
              <w:t xml:space="preserve"> </w:t>
            </w:r>
            <w:r>
              <w:rPr>
                <w:rFonts w:ascii="Calibri" w:hAnsi="Calibri" w:eastAsia="Calibri" w:cs="Calibri"/>
                <w:spacing w:val="-1"/>
                <w:sz w:val="20"/>
                <w:szCs w:val="20"/>
              </w:rPr>
              <w:t>E</w:t>
            </w:r>
            <w:r>
              <w:rPr>
                <w:rFonts w:ascii="Calibri" w:hAnsi="Calibri" w:eastAsia="Calibri" w:cs="Calibri"/>
                <w:spacing w:val="1"/>
                <w:sz w:val="20"/>
                <w:szCs w:val="20"/>
              </w:rPr>
              <w:t>du</w:t>
            </w:r>
            <w:r>
              <w:rPr>
                <w:rFonts w:ascii="Calibri" w:hAnsi="Calibri" w:eastAsia="Calibri" w:cs="Calibri"/>
                <w:spacing w:val="-3"/>
                <w:sz w:val="20"/>
                <w:szCs w:val="20"/>
              </w:rPr>
              <w:t>c</w:t>
            </w:r>
            <w:r>
              <w:rPr>
                <w:rFonts w:ascii="Calibri" w:hAnsi="Calibri" w:eastAsia="Calibri" w:cs="Calibri"/>
                <w:sz w:val="20"/>
                <w:szCs w:val="20"/>
              </w:rPr>
              <w:t>a</w:t>
            </w:r>
            <w:r>
              <w:rPr>
                <w:rFonts w:ascii="Calibri" w:hAnsi="Calibri" w:eastAsia="Calibri" w:cs="Calibri"/>
                <w:spacing w:val="1"/>
                <w:sz w:val="20"/>
                <w:szCs w:val="20"/>
              </w:rPr>
              <w:t>t</w:t>
            </w:r>
            <w:r>
              <w:rPr>
                <w:rFonts w:ascii="Calibri" w:hAnsi="Calibri" w:eastAsia="Calibri" w:cs="Calibri"/>
                <w:sz w:val="20"/>
                <w:szCs w:val="20"/>
              </w:rPr>
              <w:t>ion</w:t>
            </w:r>
            <w:r>
              <w:rPr>
                <w:rFonts w:ascii="Calibri" w:hAnsi="Calibri" w:eastAsia="Calibri" w:cs="Calibri"/>
                <w:spacing w:val="-7"/>
                <w:sz w:val="20"/>
                <w:szCs w:val="20"/>
              </w:rPr>
              <w:t xml:space="preserve"> </w:t>
            </w:r>
            <w:r>
              <w:rPr>
                <w:rFonts w:ascii="Calibri" w:hAnsi="Calibri" w:eastAsia="Calibri" w:cs="Calibri"/>
                <w:sz w:val="20"/>
                <w:szCs w:val="20"/>
              </w:rPr>
              <w:t>4</w:t>
            </w:r>
            <w:r>
              <w:rPr>
                <w:rFonts w:ascii="Calibri" w:hAnsi="Calibri" w:eastAsia="Calibri" w:cs="Calibri"/>
                <w:spacing w:val="1"/>
                <w:sz w:val="20"/>
                <w:szCs w:val="20"/>
              </w:rPr>
              <w:t>Ws</w:t>
            </w:r>
            <w:r>
              <w:rPr>
                <w:rFonts w:ascii="Calibri" w:hAnsi="Calibri" w:eastAsia="Calibri" w:cs="Calibri"/>
                <w:sz w:val="20"/>
                <w:szCs w:val="20"/>
              </w:rPr>
              <w:t>)</w:t>
            </w:r>
          </w:p>
          <w:p w:rsidR="00053E75" w:rsidRDefault="00BF1E13" w14:paraId="194C2CD7" w14:textId="77777777">
            <w:pPr>
              <w:spacing w:after="0" w:line="242" w:lineRule="exact"/>
              <w:ind w:left="282" w:right="-20"/>
              <w:rPr>
                <w:rFonts w:ascii="Calibri" w:hAnsi="Calibri" w:eastAsia="Calibri" w:cs="Calibri"/>
                <w:sz w:val="20"/>
                <w:szCs w:val="20"/>
              </w:rPr>
            </w:pPr>
            <w:r>
              <w:rPr>
                <w:rFonts w:ascii="Calibri" w:hAnsi="Calibri" w:eastAsia="Calibri" w:cs="Calibri"/>
                <w:position w:val="1"/>
                <w:sz w:val="20"/>
                <w:szCs w:val="20"/>
              </w:rPr>
              <w:t>-</w:t>
            </w:r>
            <w:r>
              <w:rPr>
                <w:rFonts w:ascii="Calibri" w:hAnsi="Calibri" w:eastAsia="Calibri" w:cs="Calibri"/>
                <w:spacing w:val="35"/>
                <w:position w:val="1"/>
                <w:sz w:val="20"/>
                <w:szCs w:val="20"/>
              </w:rPr>
              <w:t xml:space="preserve"> </w:t>
            </w:r>
            <w:r>
              <w:rPr>
                <w:rFonts w:ascii="Calibri" w:hAnsi="Calibri" w:eastAsia="Calibri" w:cs="Calibri"/>
                <w:position w:val="1"/>
                <w:sz w:val="20"/>
                <w:szCs w:val="20"/>
              </w:rPr>
              <w:t>Agr</w:t>
            </w:r>
            <w:r>
              <w:rPr>
                <w:rFonts w:ascii="Calibri" w:hAnsi="Calibri" w:eastAsia="Calibri" w:cs="Calibri"/>
                <w:spacing w:val="-1"/>
                <w:position w:val="1"/>
                <w:sz w:val="20"/>
                <w:szCs w:val="20"/>
              </w:rPr>
              <w:t>e</w:t>
            </w:r>
            <w:r>
              <w:rPr>
                <w:rFonts w:ascii="Calibri" w:hAnsi="Calibri" w:eastAsia="Calibri" w:cs="Calibri"/>
                <w:position w:val="1"/>
                <w:sz w:val="20"/>
                <w:szCs w:val="20"/>
              </w:rPr>
              <w:t>e</w:t>
            </w:r>
            <w:r>
              <w:rPr>
                <w:rFonts w:ascii="Calibri" w:hAnsi="Calibri" w:eastAsia="Calibri" w:cs="Calibri"/>
                <w:spacing w:val="-6"/>
                <w:position w:val="1"/>
                <w:sz w:val="20"/>
                <w:szCs w:val="20"/>
              </w:rPr>
              <w:t xml:space="preserve"> </w:t>
            </w:r>
            <w:r>
              <w:rPr>
                <w:rFonts w:ascii="Calibri" w:hAnsi="Calibri" w:eastAsia="Calibri" w:cs="Calibri"/>
                <w:spacing w:val="1"/>
                <w:position w:val="1"/>
                <w:sz w:val="20"/>
                <w:szCs w:val="20"/>
              </w:rPr>
              <w:t>h</w:t>
            </w:r>
            <w:r>
              <w:rPr>
                <w:rFonts w:ascii="Calibri" w:hAnsi="Calibri" w:eastAsia="Calibri" w:cs="Calibri"/>
                <w:spacing w:val="3"/>
                <w:position w:val="1"/>
                <w:sz w:val="20"/>
                <w:szCs w:val="20"/>
              </w:rPr>
              <w:t>o</w:t>
            </w:r>
            <w:r>
              <w:rPr>
                <w:rFonts w:ascii="Calibri" w:hAnsi="Calibri" w:eastAsia="Calibri" w:cs="Calibri"/>
                <w:position w:val="1"/>
                <w:sz w:val="20"/>
                <w:szCs w:val="20"/>
              </w:rPr>
              <w:t>w</w:t>
            </w:r>
            <w:r>
              <w:rPr>
                <w:rFonts w:ascii="Calibri" w:hAnsi="Calibri" w:eastAsia="Calibri" w:cs="Calibri"/>
                <w:spacing w:val="-5"/>
                <w:position w:val="1"/>
                <w:sz w:val="20"/>
                <w:szCs w:val="20"/>
              </w:rPr>
              <w:t xml:space="preserve"> </w:t>
            </w:r>
            <w:r>
              <w:rPr>
                <w:rFonts w:ascii="Calibri" w:hAnsi="Calibri" w:eastAsia="Calibri" w:cs="Calibri"/>
                <w:spacing w:val="1"/>
                <w:position w:val="1"/>
                <w:sz w:val="20"/>
                <w:szCs w:val="20"/>
              </w:rPr>
              <w:t>t</w:t>
            </w:r>
            <w:r>
              <w:rPr>
                <w:rFonts w:ascii="Calibri" w:hAnsi="Calibri" w:eastAsia="Calibri" w:cs="Calibri"/>
                <w:position w:val="1"/>
                <w:sz w:val="20"/>
                <w:szCs w:val="20"/>
              </w:rPr>
              <w:t>o</w:t>
            </w:r>
            <w:r>
              <w:rPr>
                <w:rFonts w:ascii="Calibri" w:hAnsi="Calibri" w:eastAsia="Calibri" w:cs="Calibri"/>
                <w:spacing w:val="-2"/>
                <w:position w:val="1"/>
                <w:sz w:val="20"/>
                <w:szCs w:val="20"/>
              </w:rPr>
              <w:t xml:space="preserve"> </w:t>
            </w:r>
            <w:r>
              <w:rPr>
                <w:rFonts w:ascii="Calibri" w:hAnsi="Calibri" w:eastAsia="Calibri" w:cs="Calibri"/>
                <w:spacing w:val="2"/>
                <w:position w:val="1"/>
                <w:sz w:val="20"/>
                <w:szCs w:val="20"/>
              </w:rPr>
              <w:t>s</w:t>
            </w:r>
            <w:r>
              <w:rPr>
                <w:rFonts w:ascii="Calibri" w:hAnsi="Calibri" w:eastAsia="Calibri" w:cs="Calibri"/>
                <w:spacing w:val="1"/>
                <w:position w:val="1"/>
                <w:sz w:val="20"/>
                <w:szCs w:val="20"/>
              </w:rPr>
              <w:t>h</w:t>
            </w:r>
            <w:r>
              <w:rPr>
                <w:rFonts w:ascii="Calibri" w:hAnsi="Calibri" w:eastAsia="Calibri" w:cs="Calibri"/>
                <w:position w:val="1"/>
                <w:sz w:val="20"/>
                <w:szCs w:val="20"/>
              </w:rPr>
              <w:t>are</w:t>
            </w:r>
            <w:r>
              <w:rPr>
                <w:rFonts w:ascii="Calibri" w:hAnsi="Calibri" w:eastAsia="Calibri" w:cs="Calibri"/>
                <w:spacing w:val="-5"/>
                <w:position w:val="1"/>
                <w:sz w:val="20"/>
                <w:szCs w:val="20"/>
              </w:rPr>
              <w:t xml:space="preserve"> </w:t>
            </w:r>
            <w:r>
              <w:rPr>
                <w:rFonts w:ascii="Calibri" w:hAnsi="Calibri" w:eastAsia="Calibri" w:cs="Calibri"/>
                <w:spacing w:val="1"/>
                <w:position w:val="1"/>
                <w:sz w:val="20"/>
                <w:szCs w:val="20"/>
              </w:rPr>
              <w:t>th</w:t>
            </w:r>
            <w:r>
              <w:rPr>
                <w:rFonts w:ascii="Calibri" w:hAnsi="Calibri" w:eastAsia="Calibri" w:cs="Calibri"/>
                <w:position w:val="1"/>
                <w:sz w:val="20"/>
                <w:szCs w:val="20"/>
              </w:rPr>
              <w:t>e</w:t>
            </w:r>
            <w:r>
              <w:rPr>
                <w:rFonts w:ascii="Calibri" w:hAnsi="Calibri" w:eastAsia="Calibri" w:cs="Calibri"/>
                <w:spacing w:val="-4"/>
                <w:position w:val="1"/>
                <w:sz w:val="20"/>
                <w:szCs w:val="20"/>
              </w:rPr>
              <w:t xml:space="preserve"> </w:t>
            </w:r>
            <w:r>
              <w:rPr>
                <w:rFonts w:ascii="Calibri" w:hAnsi="Calibri" w:eastAsia="Calibri" w:cs="Calibri"/>
                <w:position w:val="1"/>
                <w:sz w:val="20"/>
                <w:szCs w:val="20"/>
              </w:rPr>
              <w:t>mo</w:t>
            </w:r>
            <w:r>
              <w:rPr>
                <w:rFonts w:ascii="Calibri" w:hAnsi="Calibri" w:eastAsia="Calibri" w:cs="Calibri"/>
                <w:spacing w:val="1"/>
                <w:position w:val="1"/>
                <w:sz w:val="20"/>
                <w:szCs w:val="20"/>
              </w:rPr>
              <w:t>n</w:t>
            </w:r>
            <w:r>
              <w:rPr>
                <w:rFonts w:ascii="Calibri" w:hAnsi="Calibri" w:eastAsia="Calibri" w:cs="Calibri"/>
                <w:position w:val="1"/>
                <w:sz w:val="20"/>
                <w:szCs w:val="20"/>
              </w:rPr>
              <w:t>it</w:t>
            </w:r>
            <w:r>
              <w:rPr>
                <w:rFonts w:ascii="Calibri" w:hAnsi="Calibri" w:eastAsia="Calibri" w:cs="Calibri"/>
                <w:spacing w:val="1"/>
                <w:position w:val="1"/>
                <w:sz w:val="20"/>
                <w:szCs w:val="20"/>
              </w:rPr>
              <w:t>o</w:t>
            </w:r>
            <w:r>
              <w:rPr>
                <w:rFonts w:ascii="Calibri" w:hAnsi="Calibri" w:eastAsia="Calibri" w:cs="Calibri"/>
                <w:position w:val="1"/>
                <w:sz w:val="20"/>
                <w:szCs w:val="20"/>
              </w:rPr>
              <w:t>ri</w:t>
            </w:r>
            <w:r>
              <w:rPr>
                <w:rFonts w:ascii="Calibri" w:hAnsi="Calibri" w:eastAsia="Calibri" w:cs="Calibri"/>
                <w:spacing w:val="1"/>
                <w:position w:val="1"/>
                <w:sz w:val="20"/>
                <w:szCs w:val="20"/>
              </w:rPr>
              <w:t>n</w:t>
            </w:r>
            <w:r>
              <w:rPr>
                <w:rFonts w:ascii="Calibri" w:hAnsi="Calibri" w:eastAsia="Calibri" w:cs="Calibri"/>
                <w:position w:val="1"/>
                <w:sz w:val="20"/>
                <w:szCs w:val="20"/>
              </w:rPr>
              <w:t>g</w:t>
            </w:r>
            <w:r>
              <w:rPr>
                <w:rFonts w:ascii="Calibri" w:hAnsi="Calibri" w:eastAsia="Calibri" w:cs="Calibri"/>
                <w:spacing w:val="-9"/>
                <w:position w:val="1"/>
                <w:sz w:val="20"/>
                <w:szCs w:val="20"/>
              </w:rPr>
              <w:t xml:space="preserve"> </w:t>
            </w:r>
            <w:r>
              <w:rPr>
                <w:rFonts w:ascii="Calibri" w:hAnsi="Calibri" w:eastAsia="Calibri" w:cs="Calibri"/>
                <w:position w:val="1"/>
                <w:sz w:val="20"/>
                <w:szCs w:val="20"/>
              </w:rPr>
              <w:t>i</w:t>
            </w:r>
            <w:r>
              <w:rPr>
                <w:rFonts w:ascii="Calibri" w:hAnsi="Calibri" w:eastAsia="Calibri" w:cs="Calibri"/>
                <w:spacing w:val="1"/>
                <w:position w:val="1"/>
                <w:sz w:val="20"/>
                <w:szCs w:val="20"/>
              </w:rPr>
              <w:t>n</w:t>
            </w:r>
            <w:r>
              <w:rPr>
                <w:rFonts w:ascii="Calibri" w:hAnsi="Calibri" w:eastAsia="Calibri" w:cs="Calibri"/>
                <w:spacing w:val="-1"/>
                <w:position w:val="1"/>
                <w:sz w:val="20"/>
                <w:szCs w:val="20"/>
              </w:rPr>
              <w:t>f</w:t>
            </w:r>
            <w:r>
              <w:rPr>
                <w:rFonts w:ascii="Calibri" w:hAnsi="Calibri" w:eastAsia="Calibri" w:cs="Calibri"/>
                <w:position w:val="1"/>
                <w:sz w:val="20"/>
                <w:szCs w:val="20"/>
              </w:rPr>
              <w:t>orma</w:t>
            </w:r>
            <w:r>
              <w:rPr>
                <w:rFonts w:ascii="Calibri" w:hAnsi="Calibri" w:eastAsia="Calibri" w:cs="Calibri"/>
                <w:spacing w:val="1"/>
                <w:position w:val="1"/>
                <w:sz w:val="20"/>
                <w:szCs w:val="20"/>
              </w:rPr>
              <w:t>t</w:t>
            </w:r>
            <w:r>
              <w:rPr>
                <w:rFonts w:ascii="Calibri" w:hAnsi="Calibri" w:eastAsia="Calibri" w:cs="Calibri"/>
                <w:position w:val="1"/>
                <w:sz w:val="20"/>
                <w:szCs w:val="20"/>
              </w:rPr>
              <w:t>ion</w:t>
            </w:r>
            <w:r>
              <w:rPr>
                <w:rFonts w:ascii="Calibri" w:hAnsi="Calibri" w:eastAsia="Calibri" w:cs="Calibri"/>
                <w:spacing w:val="-9"/>
                <w:position w:val="1"/>
                <w:sz w:val="20"/>
                <w:szCs w:val="20"/>
              </w:rPr>
              <w:t xml:space="preserve"> </w:t>
            </w:r>
            <w:r>
              <w:rPr>
                <w:rFonts w:ascii="Calibri" w:hAnsi="Calibri" w:eastAsia="Calibri" w:cs="Calibri"/>
                <w:spacing w:val="1"/>
                <w:position w:val="1"/>
                <w:sz w:val="20"/>
                <w:szCs w:val="20"/>
              </w:rPr>
              <w:t>b</w:t>
            </w:r>
            <w:r>
              <w:rPr>
                <w:rFonts w:ascii="Calibri" w:hAnsi="Calibri" w:eastAsia="Calibri" w:cs="Calibri"/>
                <w:position w:val="1"/>
                <w:sz w:val="20"/>
                <w:szCs w:val="20"/>
              </w:rPr>
              <w:t>ack</w:t>
            </w:r>
            <w:r>
              <w:rPr>
                <w:rFonts w:ascii="Calibri" w:hAnsi="Calibri" w:eastAsia="Calibri" w:cs="Calibri"/>
                <w:spacing w:val="-3"/>
                <w:position w:val="1"/>
                <w:sz w:val="20"/>
                <w:szCs w:val="20"/>
              </w:rPr>
              <w:t xml:space="preserve"> </w:t>
            </w:r>
            <w:r>
              <w:rPr>
                <w:rFonts w:ascii="Calibri" w:hAnsi="Calibri" w:eastAsia="Calibri" w:cs="Calibri"/>
                <w:spacing w:val="1"/>
                <w:position w:val="1"/>
                <w:sz w:val="20"/>
                <w:szCs w:val="20"/>
              </w:rPr>
              <w:t>t</w:t>
            </w:r>
            <w:r>
              <w:rPr>
                <w:rFonts w:ascii="Calibri" w:hAnsi="Calibri" w:eastAsia="Calibri" w:cs="Calibri"/>
                <w:position w:val="1"/>
                <w:sz w:val="20"/>
                <w:szCs w:val="20"/>
              </w:rPr>
              <w:t>o</w:t>
            </w:r>
            <w:r>
              <w:rPr>
                <w:rFonts w:ascii="Calibri" w:hAnsi="Calibri" w:eastAsia="Calibri" w:cs="Calibri"/>
                <w:spacing w:val="-2"/>
                <w:position w:val="1"/>
                <w:sz w:val="20"/>
                <w:szCs w:val="20"/>
              </w:rPr>
              <w:t xml:space="preserve"> </w:t>
            </w:r>
            <w:r>
              <w:rPr>
                <w:rFonts w:ascii="Calibri" w:hAnsi="Calibri" w:eastAsia="Calibri" w:cs="Calibri"/>
                <w:spacing w:val="1"/>
                <w:position w:val="1"/>
                <w:sz w:val="20"/>
                <w:szCs w:val="20"/>
              </w:rPr>
              <w:t>b</w:t>
            </w:r>
            <w:r>
              <w:rPr>
                <w:rFonts w:ascii="Calibri" w:hAnsi="Calibri" w:eastAsia="Calibri" w:cs="Calibri"/>
                <w:position w:val="1"/>
                <w:sz w:val="20"/>
                <w:szCs w:val="20"/>
              </w:rPr>
              <w:t>o</w:t>
            </w:r>
            <w:r>
              <w:rPr>
                <w:rFonts w:ascii="Calibri" w:hAnsi="Calibri" w:eastAsia="Calibri" w:cs="Calibri"/>
                <w:spacing w:val="-2"/>
                <w:position w:val="1"/>
                <w:sz w:val="20"/>
                <w:szCs w:val="20"/>
              </w:rPr>
              <w:t>t</w:t>
            </w:r>
            <w:r>
              <w:rPr>
                <w:rFonts w:ascii="Calibri" w:hAnsi="Calibri" w:eastAsia="Calibri" w:cs="Calibri"/>
                <w:position w:val="1"/>
                <w:sz w:val="20"/>
                <w:szCs w:val="20"/>
              </w:rPr>
              <w:t>h</w:t>
            </w:r>
            <w:r>
              <w:rPr>
                <w:rFonts w:ascii="Calibri" w:hAnsi="Calibri" w:eastAsia="Calibri" w:cs="Calibri"/>
                <w:spacing w:val="-3"/>
                <w:position w:val="1"/>
                <w:sz w:val="20"/>
                <w:szCs w:val="20"/>
              </w:rPr>
              <w:t xml:space="preserve"> </w:t>
            </w:r>
            <w:r>
              <w:rPr>
                <w:rFonts w:ascii="Calibri" w:hAnsi="Calibri" w:eastAsia="Calibri" w:cs="Calibri"/>
                <w:spacing w:val="2"/>
                <w:position w:val="1"/>
                <w:sz w:val="20"/>
                <w:szCs w:val="20"/>
              </w:rPr>
              <w:t>s</w:t>
            </w:r>
            <w:r>
              <w:rPr>
                <w:rFonts w:ascii="Calibri" w:hAnsi="Calibri" w:eastAsia="Calibri" w:cs="Calibri"/>
                <w:spacing w:val="-1"/>
                <w:position w:val="1"/>
                <w:sz w:val="20"/>
                <w:szCs w:val="20"/>
              </w:rPr>
              <w:t>e</w:t>
            </w:r>
            <w:r>
              <w:rPr>
                <w:rFonts w:ascii="Calibri" w:hAnsi="Calibri" w:eastAsia="Calibri" w:cs="Calibri"/>
                <w:position w:val="1"/>
                <w:sz w:val="20"/>
                <w:szCs w:val="20"/>
              </w:rPr>
              <w:t>ct</w:t>
            </w:r>
            <w:r>
              <w:rPr>
                <w:rFonts w:ascii="Calibri" w:hAnsi="Calibri" w:eastAsia="Calibri" w:cs="Calibri"/>
                <w:spacing w:val="1"/>
                <w:position w:val="1"/>
                <w:sz w:val="20"/>
                <w:szCs w:val="20"/>
              </w:rPr>
              <w:t>o</w:t>
            </w:r>
            <w:r>
              <w:rPr>
                <w:rFonts w:ascii="Calibri" w:hAnsi="Calibri" w:eastAsia="Calibri" w:cs="Calibri"/>
                <w:position w:val="1"/>
                <w:sz w:val="20"/>
                <w:szCs w:val="20"/>
              </w:rPr>
              <w:t>rs</w:t>
            </w:r>
          </w:p>
          <w:p w:rsidR="00053E75" w:rsidRDefault="00BF1E13" w14:paraId="1A60E3C3" w14:textId="77777777">
            <w:pPr>
              <w:spacing w:after="0" w:line="254" w:lineRule="exact"/>
              <w:ind w:left="282" w:right="-20"/>
              <w:rPr>
                <w:rFonts w:ascii="Calibri" w:hAnsi="Calibri" w:eastAsia="Calibri" w:cs="Calibri"/>
                <w:sz w:val="20"/>
                <w:szCs w:val="20"/>
              </w:rPr>
            </w:pPr>
            <w:r>
              <w:rPr>
                <w:rFonts w:ascii="Symbol" w:hAnsi="Symbol" w:eastAsia="Symbol" w:cs="Symbol"/>
                <w:color w:val="C00000"/>
                <w:sz w:val="20"/>
                <w:szCs w:val="20"/>
              </w:rPr>
              <w:t></w:t>
            </w:r>
            <w:r>
              <w:rPr>
                <w:rFonts w:ascii="Times New Roman" w:hAnsi="Times New Roman" w:eastAsia="Times New Roman" w:cs="Times New Roman"/>
                <w:color w:val="C00000"/>
                <w:spacing w:val="24"/>
                <w:sz w:val="20"/>
                <w:szCs w:val="20"/>
              </w:rPr>
              <w:t xml:space="preserve"> </w:t>
            </w:r>
            <w:r>
              <w:rPr>
                <w:rFonts w:ascii="Calibri" w:hAnsi="Calibri" w:eastAsia="Calibri" w:cs="Calibri"/>
                <w:color w:val="000000"/>
                <w:sz w:val="20"/>
                <w:szCs w:val="20"/>
              </w:rPr>
              <w:t>Ri</w:t>
            </w:r>
            <w:r>
              <w:rPr>
                <w:rFonts w:ascii="Calibri" w:hAnsi="Calibri" w:eastAsia="Calibri" w:cs="Calibri"/>
                <w:color w:val="000000"/>
                <w:spacing w:val="1"/>
                <w:sz w:val="20"/>
                <w:szCs w:val="20"/>
              </w:rPr>
              <w:t>s</w:t>
            </w:r>
            <w:r>
              <w:rPr>
                <w:rFonts w:ascii="Calibri" w:hAnsi="Calibri" w:eastAsia="Calibri" w:cs="Calibri"/>
                <w:color w:val="000000"/>
                <w:sz w:val="20"/>
                <w:szCs w:val="20"/>
              </w:rPr>
              <w:t>k</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of</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n</w:t>
            </w:r>
            <w:r>
              <w:rPr>
                <w:rFonts w:ascii="Calibri" w:hAnsi="Calibri" w:eastAsia="Calibri" w:cs="Calibri"/>
                <w:color w:val="000000"/>
                <w:sz w:val="20"/>
                <w:szCs w:val="20"/>
              </w:rPr>
              <w:t>o</w:t>
            </w:r>
            <w:r>
              <w:rPr>
                <w:rFonts w:ascii="Calibri" w:hAnsi="Calibri" w:eastAsia="Calibri" w:cs="Calibri"/>
                <w:color w:val="000000"/>
                <w:spacing w:val="2"/>
                <w:sz w:val="20"/>
                <w:szCs w:val="20"/>
              </w:rPr>
              <w:t>n</w:t>
            </w:r>
            <w:r>
              <w:rPr>
                <w:rFonts w:ascii="Calibri" w:hAnsi="Calibri" w:eastAsia="Calibri" w:cs="Calibri"/>
                <w:color w:val="000000"/>
                <w:sz w:val="20"/>
                <w:szCs w:val="20"/>
              </w:rPr>
              <w:t>-</w:t>
            </w:r>
            <w:r>
              <w:rPr>
                <w:rFonts w:ascii="Calibri" w:hAnsi="Calibri" w:eastAsia="Calibri" w:cs="Calibri"/>
                <w:color w:val="000000"/>
                <w:spacing w:val="-5"/>
                <w:sz w:val="20"/>
                <w:szCs w:val="20"/>
              </w:rPr>
              <w:t xml:space="preserve"> </w:t>
            </w:r>
            <w:r>
              <w:rPr>
                <w:rFonts w:ascii="Calibri" w:hAnsi="Calibri" w:eastAsia="Calibri" w:cs="Calibri"/>
                <w:color w:val="000000"/>
                <w:sz w:val="20"/>
                <w:szCs w:val="20"/>
              </w:rPr>
              <w:t>or</w:t>
            </w:r>
            <w:r>
              <w:rPr>
                <w:rFonts w:ascii="Calibri" w:hAnsi="Calibri" w:eastAsia="Calibri" w:cs="Calibri"/>
                <w:color w:val="000000"/>
                <w:spacing w:val="-2"/>
                <w:sz w:val="20"/>
                <w:szCs w:val="20"/>
              </w:rPr>
              <w:t xml:space="preserve"> </w:t>
            </w:r>
            <w:r>
              <w:rPr>
                <w:rFonts w:ascii="Calibri" w:hAnsi="Calibri" w:eastAsia="Calibri" w:cs="Calibri"/>
                <w:color w:val="000000"/>
                <w:spacing w:val="-1"/>
                <w:sz w:val="20"/>
                <w:szCs w:val="20"/>
              </w:rPr>
              <w:t>m</w:t>
            </w:r>
            <w:r>
              <w:rPr>
                <w:rFonts w:ascii="Calibri" w:hAnsi="Calibri" w:eastAsia="Calibri" w:cs="Calibri"/>
                <w:color w:val="000000"/>
                <w:sz w:val="20"/>
                <w:szCs w:val="20"/>
              </w:rPr>
              <w:t>i</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pacing w:val="1"/>
                <w:sz w:val="20"/>
                <w:szCs w:val="20"/>
              </w:rPr>
              <w:t>p</w:t>
            </w:r>
            <w:r>
              <w:rPr>
                <w:rFonts w:ascii="Calibri" w:hAnsi="Calibri" w:eastAsia="Calibri" w:cs="Calibri"/>
                <w:color w:val="000000"/>
                <w:sz w:val="20"/>
                <w:szCs w:val="20"/>
              </w:rPr>
              <w:t>orted</w:t>
            </w:r>
            <w:r>
              <w:rPr>
                <w:rFonts w:ascii="Calibri" w:hAnsi="Calibri" w:eastAsia="Calibri" w:cs="Calibri"/>
                <w:color w:val="000000"/>
                <w:spacing w:val="-10"/>
                <w:sz w:val="20"/>
                <w:szCs w:val="20"/>
              </w:rPr>
              <w:t xml:space="preserve"> </w:t>
            </w:r>
            <w:r>
              <w:rPr>
                <w:rFonts w:ascii="Calibri" w:hAnsi="Calibri" w:eastAsia="Calibri" w:cs="Calibri"/>
                <w:color w:val="000000"/>
                <w:spacing w:val="3"/>
                <w:sz w:val="20"/>
                <w:szCs w:val="20"/>
              </w:rPr>
              <w:t>a</w:t>
            </w:r>
            <w:r>
              <w:rPr>
                <w:rFonts w:ascii="Calibri" w:hAnsi="Calibri" w:eastAsia="Calibri" w:cs="Calibri"/>
                <w:color w:val="000000"/>
                <w:sz w:val="20"/>
                <w:szCs w:val="20"/>
              </w:rPr>
              <w:t>cti</w:t>
            </w:r>
            <w:r>
              <w:rPr>
                <w:rFonts w:ascii="Calibri" w:hAnsi="Calibri" w:eastAsia="Calibri" w:cs="Calibri"/>
                <w:color w:val="000000"/>
                <w:spacing w:val="1"/>
                <w:sz w:val="20"/>
                <w:szCs w:val="20"/>
              </w:rPr>
              <w:t>v</w:t>
            </w:r>
            <w:r>
              <w:rPr>
                <w:rFonts w:ascii="Calibri" w:hAnsi="Calibri" w:eastAsia="Calibri" w:cs="Calibri"/>
                <w:color w:val="000000"/>
                <w:sz w:val="20"/>
                <w:szCs w:val="20"/>
              </w:rPr>
              <w:t>ities</w:t>
            </w:r>
            <w:r>
              <w:rPr>
                <w:rFonts w:ascii="Calibri" w:hAnsi="Calibri" w:eastAsia="Calibri" w:cs="Calibri"/>
                <w:color w:val="000000"/>
                <w:spacing w:val="-6"/>
                <w:sz w:val="20"/>
                <w:szCs w:val="20"/>
              </w:rPr>
              <w:t xml:space="preserve"> </w:t>
            </w:r>
            <w:r>
              <w:rPr>
                <w:rFonts w:ascii="Calibri" w:hAnsi="Calibri" w:eastAsia="Calibri" w:cs="Calibri"/>
                <w:color w:val="000000"/>
                <w:sz w:val="20"/>
                <w:szCs w:val="20"/>
              </w:rPr>
              <w:t>wit</w:t>
            </w:r>
            <w:r>
              <w:rPr>
                <w:rFonts w:ascii="Calibri" w:hAnsi="Calibri" w:eastAsia="Calibri" w:cs="Calibri"/>
                <w:color w:val="000000"/>
                <w:spacing w:val="1"/>
                <w:sz w:val="20"/>
                <w:szCs w:val="20"/>
              </w:rPr>
              <w:t>h</w:t>
            </w:r>
            <w:r>
              <w:rPr>
                <w:rFonts w:ascii="Calibri" w:hAnsi="Calibri" w:eastAsia="Calibri" w:cs="Calibri"/>
                <w:color w:val="000000"/>
                <w:sz w:val="20"/>
                <w:szCs w:val="20"/>
              </w:rPr>
              <w:t>o</w:t>
            </w:r>
            <w:r>
              <w:rPr>
                <w:rFonts w:ascii="Calibri" w:hAnsi="Calibri" w:eastAsia="Calibri" w:cs="Calibri"/>
                <w:color w:val="000000"/>
                <w:spacing w:val="1"/>
                <w:sz w:val="20"/>
                <w:szCs w:val="20"/>
              </w:rPr>
              <w:t>u</w:t>
            </w:r>
            <w:r>
              <w:rPr>
                <w:rFonts w:ascii="Calibri" w:hAnsi="Calibri" w:eastAsia="Calibri" w:cs="Calibri"/>
                <w:color w:val="000000"/>
                <w:sz w:val="20"/>
                <w:szCs w:val="20"/>
              </w:rPr>
              <w:t>t</w:t>
            </w:r>
            <w:r>
              <w:rPr>
                <w:rFonts w:ascii="Calibri" w:hAnsi="Calibri" w:eastAsia="Calibri" w:cs="Calibri"/>
                <w:color w:val="000000"/>
                <w:spacing w:val="-5"/>
                <w:sz w:val="20"/>
                <w:szCs w:val="20"/>
              </w:rPr>
              <w:t xml:space="preserve"> </w:t>
            </w:r>
            <w:r>
              <w:rPr>
                <w:rFonts w:ascii="Calibri" w:hAnsi="Calibri" w:eastAsia="Calibri" w:cs="Calibri"/>
                <w:color w:val="000000"/>
                <w:sz w:val="20"/>
                <w:szCs w:val="20"/>
              </w:rPr>
              <w:t>cl</w:t>
            </w:r>
            <w:r>
              <w:rPr>
                <w:rFonts w:ascii="Calibri" w:hAnsi="Calibri" w:eastAsia="Calibri" w:cs="Calibri"/>
                <w:color w:val="000000"/>
                <w:spacing w:val="-1"/>
                <w:sz w:val="20"/>
                <w:szCs w:val="20"/>
              </w:rPr>
              <w:t>e</w:t>
            </w:r>
            <w:r>
              <w:rPr>
                <w:rFonts w:ascii="Calibri" w:hAnsi="Calibri" w:eastAsia="Calibri" w:cs="Calibri"/>
                <w:color w:val="000000"/>
                <w:sz w:val="20"/>
                <w:szCs w:val="20"/>
              </w:rPr>
              <w:t>ar</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cr</w:t>
            </w:r>
            <w:r>
              <w:rPr>
                <w:rFonts w:ascii="Calibri" w:hAnsi="Calibri" w:eastAsia="Calibri" w:cs="Calibri"/>
                <w:color w:val="000000"/>
                <w:spacing w:val="1"/>
                <w:sz w:val="20"/>
                <w:szCs w:val="20"/>
              </w:rPr>
              <w:t>os</w:t>
            </w:r>
            <w:r>
              <w:rPr>
                <w:rFonts w:ascii="Calibri" w:hAnsi="Calibri" w:eastAsia="Calibri" w:cs="Calibri"/>
                <w:color w:val="000000"/>
                <w:spacing w:val="5"/>
                <w:sz w:val="20"/>
                <w:szCs w:val="20"/>
              </w:rPr>
              <w:t>s</w:t>
            </w:r>
            <w:r>
              <w:rPr>
                <w:rFonts w:ascii="Calibri" w:hAnsi="Calibri" w:eastAsia="Calibri" w:cs="Calibri"/>
                <w:color w:val="000000"/>
                <w:spacing w:val="-1"/>
                <w:sz w:val="20"/>
                <w:szCs w:val="20"/>
              </w:rPr>
              <w:t>-</w:t>
            </w:r>
            <w:r>
              <w:rPr>
                <w:rFonts w:ascii="Calibri" w:hAnsi="Calibri" w:eastAsia="Calibri" w:cs="Calibri"/>
                <w:color w:val="000000"/>
                <w:spacing w:val="1"/>
                <w:sz w:val="20"/>
                <w:szCs w:val="20"/>
              </w:rPr>
              <w:t>se</w:t>
            </w:r>
            <w:r>
              <w:rPr>
                <w:rFonts w:ascii="Calibri" w:hAnsi="Calibri" w:eastAsia="Calibri" w:cs="Calibri"/>
                <w:color w:val="000000"/>
                <w:sz w:val="20"/>
                <w:szCs w:val="20"/>
              </w:rPr>
              <w:t>ct</w:t>
            </w:r>
            <w:r>
              <w:rPr>
                <w:rFonts w:ascii="Calibri" w:hAnsi="Calibri" w:eastAsia="Calibri" w:cs="Calibri"/>
                <w:color w:val="000000"/>
                <w:spacing w:val="1"/>
                <w:sz w:val="20"/>
                <w:szCs w:val="20"/>
              </w:rPr>
              <w:t>o</w:t>
            </w:r>
            <w:r>
              <w:rPr>
                <w:rFonts w:ascii="Calibri" w:hAnsi="Calibri" w:eastAsia="Calibri" w:cs="Calibri"/>
                <w:color w:val="000000"/>
                <w:sz w:val="20"/>
                <w:szCs w:val="20"/>
              </w:rPr>
              <w:t>r</w:t>
            </w:r>
            <w:r>
              <w:rPr>
                <w:rFonts w:ascii="Calibri" w:hAnsi="Calibri" w:eastAsia="Calibri" w:cs="Calibri"/>
                <w:color w:val="000000"/>
                <w:spacing w:val="-10"/>
                <w:sz w:val="20"/>
                <w:szCs w:val="20"/>
              </w:rPr>
              <w:t xml:space="preserve"> </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pacing w:val="1"/>
                <w:sz w:val="20"/>
                <w:szCs w:val="20"/>
              </w:rPr>
              <w:t>p</w:t>
            </w:r>
            <w:r>
              <w:rPr>
                <w:rFonts w:ascii="Calibri" w:hAnsi="Calibri" w:eastAsia="Calibri" w:cs="Calibri"/>
                <w:color w:val="000000"/>
                <w:sz w:val="20"/>
                <w:szCs w:val="20"/>
              </w:rPr>
              <w:t>orti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8"/>
                <w:sz w:val="20"/>
                <w:szCs w:val="20"/>
              </w:rPr>
              <w:t xml:space="preserve"> </w:t>
            </w:r>
            <w:r>
              <w:rPr>
                <w:rFonts w:ascii="Calibri" w:hAnsi="Calibri" w:eastAsia="Calibri" w:cs="Calibri"/>
                <w:color w:val="000000"/>
                <w:sz w:val="20"/>
                <w:szCs w:val="20"/>
              </w:rPr>
              <w:t>g</w:t>
            </w:r>
            <w:r>
              <w:rPr>
                <w:rFonts w:ascii="Calibri" w:hAnsi="Calibri" w:eastAsia="Calibri" w:cs="Calibri"/>
                <w:color w:val="000000"/>
                <w:spacing w:val="1"/>
                <w:sz w:val="20"/>
                <w:szCs w:val="20"/>
              </w:rPr>
              <w:t>u</w:t>
            </w:r>
            <w:r>
              <w:rPr>
                <w:rFonts w:ascii="Calibri" w:hAnsi="Calibri" w:eastAsia="Calibri" w:cs="Calibri"/>
                <w:color w:val="000000"/>
                <w:sz w:val="20"/>
                <w:szCs w:val="20"/>
              </w:rPr>
              <w:t>i</w:t>
            </w:r>
            <w:r>
              <w:rPr>
                <w:rFonts w:ascii="Calibri" w:hAnsi="Calibri" w:eastAsia="Calibri" w:cs="Calibri"/>
                <w:color w:val="000000"/>
                <w:spacing w:val="1"/>
                <w:sz w:val="20"/>
                <w:szCs w:val="20"/>
              </w:rPr>
              <w:t>d</w:t>
            </w:r>
            <w:r>
              <w:rPr>
                <w:rFonts w:ascii="Calibri" w:hAnsi="Calibri" w:eastAsia="Calibri" w:cs="Calibri"/>
                <w:color w:val="000000"/>
                <w:spacing w:val="-1"/>
                <w:sz w:val="20"/>
                <w:szCs w:val="20"/>
              </w:rPr>
              <w:t>e</w:t>
            </w:r>
            <w:r>
              <w:rPr>
                <w:rFonts w:ascii="Calibri" w:hAnsi="Calibri" w:eastAsia="Calibri" w:cs="Calibri"/>
                <w:color w:val="000000"/>
                <w:sz w:val="20"/>
                <w:szCs w:val="20"/>
              </w:rPr>
              <w:t>lines</w:t>
            </w:r>
          </w:p>
          <w:p w:rsidR="00053E75" w:rsidRDefault="00053E75" w14:paraId="120E7766" w14:textId="77777777">
            <w:pPr>
              <w:spacing w:before="5" w:after="0" w:line="240" w:lineRule="exact"/>
              <w:rPr>
                <w:sz w:val="24"/>
                <w:szCs w:val="24"/>
              </w:rPr>
            </w:pPr>
          </w:p>
          <w:p w:rsidR="00053E75" w:rsidRDefault="00BF1E13" w14:paraId="50074970" w14:textId="77777777">
            <w:pPr>
              <w:spacing w:after="0" w:line="240" w:lineRule="auto"/>
              <w:ind w:left="102" w:right="-20"/>
              <w:rPr>
                <w:rFonts w:ascii="Calibri" w:hAnsi="Calibri" w:eastAsia="Calibri" w:cs="Calibri"/>
                <w:sz w:val="20"/>
                <w:szCs w:val="20"/>
              </w:rPr>
            </w:pPr>
            <w:r>
              <w:rPr>
                <w:rFonts w:ascii="Calibri" w:hAnsi="Calibri" w:eastAsia="Calibri" w:cs="Calibri"/>
                <w:b/>
                <w:bCs/>
                <w:sz w:val="20"/>
                <w:szCs w:val="20"/>
              </w:rPr>
              <w:t>C</w:t>
            </w:r>
            <w:r>
              <w:rPr>
                <w:rFonts w:ascii="Calibri" w:hAnsi="Calibri" w:eastAsia="Calibri" w:cs="Calibri"/>
                <w:b/>
                <w:bCs/>
                <w:spacing w:val="1"/>
                <w:sz w:val="20"/>
                <w:szCs w:val="20"/>
              </w:rPr>
              <w:t>omp</w:t>
            </w:r>
            <w:r>
              <w:rPr>
                <w:rFonts w:ascii="Calibri" w:hAnsi="Calibri" w:eastAsia="Calibri" w:cs="Calibri"/>
                <w:b/>
                <w:bCs/>
                <w:spacing w:val="-1"/>
                <w:sz w:val="20"/>
                <w:szCs w:val="20"/>
              </w:rPr>
              <w:t>l</w:t>
            </w:r>
            <w:r>
              <w:rPr>
                <w:rFonts w:ascii="Calibri" w:hAnsi="Calibri" w:eastAsia="Calibri" w:cs="Calibri"/>
                <w:b/>
                <w:bCs/>
                <w:sz w:val="20"/>
                <w:szCs w:val="20"/>
              </w:rPr>
              <w:t>e</w:t>
            </w:r>
            <w:r>
              <w:rPr>
                <w:rFonts w:ascii="Calibri" w:hAnsi="Calibri" w:eastAsia="Calibri" w:cs="Calibri"/>
                <w:b/>
                <w:bCs/>
                <w:spacing w:val="1"/>
                <w:sz w:val="20"/>
                <w:szCs w:val="20"/>
              </w:rPr>
              <w:t>m</w:t>
            </w:r>
            <w:r>
              <w:rPr>
                <w:rFonts w:ascii="Calibri" w:hAnsi="Calibri" w:eastAsia="Calibri" w:cs="Calibri"/>
                <w:b/>
                <w:bCs/>
                <w:sz w:val="20"/>
                <w:szCs w:val="20"/>
              </w:rPr>
              <w:t>e</w:t>
            </w:r>
            <w:r>
              <w:rPr>
                <w:rFonts w:ascii="Calibri" w:hAnsi="Calibri" w:eastAsia="Calibri" w:cs="Calibri"/>
                <w:b/>
                <w:bCs/>
                <w:spacing w:val="1"/>
                <w:sz w:val="20"/>
                <w:szCs w:val="20"/>
              </w:rPr>
              <w:t>n</w:t>
            </w:r>
            <w:r>
              <w:rPr>
                <w:rFonts w:ascii="Calibri" w:hAnsi="Calibri" w:eastAsia="Calibri" w:cs="Calibri"/>
                <w:b/>
                <w:bCs/>
                <w:sz w:val="20"/>
                <w:szCs w:val="20"/>
              </w:rPr>
              <w:t>ta</w:t>
            </w:r>
            <w:r>
              <w:rPr>
                <w:rFonts w:ascii="Calibri" w:hAnsi="Calibri" w:eastAsia="Calibri" w:cs="Calibri"/>
                <w:b/>
                <w:bCs/>
                <w:spacing w:val="2"/>
                <w:sz w:val="20"/>
                <w:szCs w:val="20"/>
              </w:rPr>
              <w:t>r</w:t>
            </w:r>
            <w:r>
              <w:rPr>
                <w:rFonts w:ascii="Calibri" w:hAnsi="Calibri" w:eastAsia="Calibri" w:cs="Calibri"/>
                <w:b/>
                <w:bCs/>
                <w:spacing w:val="1"/>
                <w:sz w:val="20"/>
                <w:szCs w:val="20"/>
              </w:rPr>
              <w:t>y</w:t>
            </w:r>
            <w:r>
              <w:rPr>
                <w:rFonts w:ascii="Calibri" w:hAnsi="Calibri" w:eastAsia="Calibri" w:cs="Calibri"/>
                <w:sz w:val="20"/>
                <w:szCs w:val="20"/>
              </w:rPr>
              <w:t>:</w:t>
            </w:r>
          </w:p>
          <w:p w:rsidR="00053E75" w:rsidRDefault="00BF1E13" w14:paraId="42992F2B" w14:textId="77777777">
            <w:pPr>
              <w:spacing w:before="2" w:after="0" w:line="238" w:lineRule="auto"/>
              <w:ind w:left="133" w:right="-47"/>
              <w:rPr>
                <w:rFonts w:ascii="Calibri" w:hAnsi="Calibri" w:eastAsia="Calibri" w:cs="Calibri"/>
                <w:sz w:val="20"/>
                <w:szCs w:val="20"/>
              </w:rPr>
            </w:pPr>
            <w:r>
              <w:rPr>
                <w:rFonts w:ascii="Calibri" w:hAnsi="Calibri" w:eastAsia="Calibri" w:cs="Calibri"/>
                <w:sz w:val="20"/>
                <w:szCs w:val="20"/>
              </w:rPr>
              <w:t>(</w:t>
            </w:r>
            <w:proofErr w:type="spellStart"/>
            <w:r>
              <w:rPr>
                <w:rFonts w:ascii="Calibri" w:hAnsi="Calibri" w:eastAsia="Calibri" w:cs="Calibri"/>
                <w:sz w:val="20"/>
                <w:szCs w:val="20"/>
              </w:rPr>
              <w:t>i</w:t>
            </w:r>
            <w:proofErr w:type="spellEnd"/>
            <w:r>
              <w:rPr>
                <w:rFonts w:ascii="Calibri" w:hAnsi="Calibri" w:eastAsia="Calibri" w:cs="Calibri"/>
                <w:sz w:val="20"/>
                <w:szCs w:val="20"/>
              </w:rPr>
              <w:t>)</w:t>
            </w:r>
            <w:r>
              <w:rPr>
                <w:rFonts w:ascii="Calibri" w:hAnsi="Calibri" w:eastAsia="Calibri" w:cs="Calibri"/>
                <w:spacing w:val="-3"/>
                <w:sz w:val="20"/>
                <w:szCs w:val="20"/>
              </w:rPr>
              <w:t xml:space="preserve"> </w:t>
            </w:r>
            <w:r>
              <w:rPr>
                <w:rFonts w:ascii="Calibri" w:hAnsi="Calibri" w:eastAsia="Calibri" w:cs="Calibri"/>
                <w:sz w:val="20"/>
                <w:szCs w:val="20"/>
              </w:rPr>
              <w:t>CP</w:t>
            </w:r>
            <w:r>
              <w:rPr>
                <w:rFonts w:ascii="Calibri" w:hAnsi="Calibri" w:eastAsia="Calibri" w:cs="Calibri"/>
                <w:spacing w:val="-2"/>
                <w:sz w:val="20"/>
                <w:szCs w:val="20"/>
              </w:rPr>
              <w:t xml:space="preserve"> </w:t>
            </w:r>
            <w:r>
              <w:rPr>
                <w:rFonts w:ascii="Calibri" w:hAnsi="Calibri" w:eastAsia="Calibri" w:cs="Calibri"/>
                <w:spacing w:val="-1"/>
                <w:sz w:val="20"/>
                <w:szCs w:val="20"/>
              </w:rPr>
              <w:t>m</w:t>
            </w:r>
            <w:r>
              <w:rPr>
                <w:rFonts w:ascii="Calibri" w:hAnsi="Calibri" w:eastAsia="Calibri" w:cs="Calibri"/>
                <w:sz w:val="20"/>
                <w:szCs w:val="20"/>
              </w:rPr>
              <w:t>o</w:t>
            </w:r>
            <w:r>
              <w:rPr>
                <w:rFonts w:ascii="Calibri" w:hAnsi="Calibri" w:eastAsia="Calibri" w:cs="Calibri"/>
                <w:spacing w:val="1"/>
                <w:sz w:val="20"/>
                <w:szCs w:val="20"/>
              </w:rPr>
              <w:t>n</w:t>
            </w:r>
            <w:r>
              <w:rPr>
                <w:rFonts w:ascii="Calibri" w:hAnsi="Calibri" w:eastAsia="Calibri" w:cs="Calibri"/>
                <w:sz w:val="20"/>
                <w:szCs w:val="20"/>
              </w:rPr>
              <w:t>it</w:t>
            </w:r>
            <w:r>
              <w:rPr>
                <w:rFonts w:ascii="Calibri" w:hAnsi="Calibri" w:eastAsia="Calibri" w:cs="Calibri"/>
                <w:spacing w:val="1"/>
                <w:sz w:val="20"/>
                <w:szCs w:val="20"/>
              </w:rPr>
              <w:t>o</w:t>
            </w:r>
            <w:r>
              <w:rPr>
                <w:rFonts w:ascii="Calibri" w:hAnsi="Calibri" w:eastAsia="Calibri" w:cs="Calibri"/>
                <w:sz w:val="20"/>
                <w:szCs w:val="20"/>
              </w:rPr>
              <w:t>rs</w:t>
            </w:r>
            <w:r>
              <w:rPr>
                <w:rFonts w:ascii="Calibri" w:hAnsi="Calibri" w:eastAsia="Calibri" w:cs="Calibri"/>
                <w:spacing w:val="-4"/>
                <w:sz w:val="20"/>
                <w:szCs w:val="20"/>
              </w:rPr>
              <w:t xml:space="preserve"> </w:t>
            </w:r>
            <w:r>
              <w:rPr>
                <w:rFonts w:ascii="Calibri" w:hAnsi="Calibri" w:eastAsia="Calibri" w:cs="Calibri"/>
                <w:color w:val="009FDC"/>
                <w:sz w:val="20"/>
                <w:szCs w:val="20"/>
              </w:rPr>
              <w:t>#</w:t>
            </w:r>
            <w:r>
              <w:rPr>
                <w:rFonts w:ascii="Calibri" w:hAnsi="Calibri" w:eastAsia="Calibri" w:cs="Calibri"/>
                <w:color w:val="009FDC"/>
                <w:spacing w:val="-2"/>
                <w:sz w:val="20"/>
                <w:szCs w:val="20"/>
              </w:rPr>
              <w:t xml:space="preserve"> </w:t>
            </w:r>
            <w:r>
              <w:rPr>
                <w:rFonts w:ascii="Calibri" w:hAnsi="Calibri" w:eastAsia="Calibri" w:cs="Calibri"/>
                <w:color w:val="009FDC"/>
                <w:sz w:val="20"/>
                <w:szCs w:val="20"/>
              </w:rPr>
              <w:t>c</w:t>
            </w:r>
            <w:r>
              <w:rPr>
                <w:rFonts w:ascii="Calibri" w:hAnsi="Calibri" w:eastAsia="Calibri" w:cs="Calibri"/>
                <w:color w:val="009FDC"/>
                <w:spacing w:val="1"/>
                <w:sz w:val="20"/>
                <w:szCs w:val="20"/>
              </w:rPr>
              <w:t>h</w:t>
            </w:r>
            <w:r>
              <w:rPr>
                <w:rFonts w:ascii="Calibri" w:hAnsi="Calibri" w:eastAsia="Calibri" w:cs="Calibri"/>
                <w:color w:val="009FDC"/>
                <w:sz w:val="20"/>
                <w:szCs w:val="20"/>
              </w:rPr>
              <w:t>ild</w:t>
            </w:r>
            <w:r>
              <w:rPr>
                <w:rFonts w:ascii="Calibri" w:hAnsi="Calibri" w:eastAsia="Calibri" w:cs="Calibri"/>
                <w:color w:val="009FDC"/>
                <w:spacing w:val="3"/>
                <w:sz w:val="20"/>
                <w:szCs w:val="20"/>
              </w:rPr>
              <w:t>r</w:t>
            </w:r>
            <w:r>
              <w:rPr>
                <w:rFonts w:ascii="Calibri" w:hAnsi="Calibri" w:eastAsia="Calibri" w:cs="Calibri"/>
                <w:color w:val="009FDC"/>
                <w:spacing w:val="-1"/>
                <w:sz w:val="20"/>
                <w:szCs w:val="20"/>
              </w:rPr>
              <w:t>e</w:t>
            </w:r>
            <w:r>
              <w:rPr>
                <w:rFonts w:ascii="Calibri" w:hAnsi="Calibri" w:eastAsia="Calibri" w:cs="Calibri"/>
                <w:color w:val="009FDC"/>
                <w:sz w:val="20"/>
                <w:szCs w:val="20"/>
              </w:rPr>
              <w:t>n</w:t>
            </w:r>
            <w:r>
              <w:rPr>
                <w:rFonts w:ascii="Calibri" w:hAnsi="Calibri" w:eastAsia="Calibri" w:cs="Calibri"/>
                <w:color w:val="009FDC"/>
                <w:spacing w:val="-6"/>
                <w:sz w:val="20"/>
                <w:szCs w:val="20"/>
              </w:rPr>
              <w:t xml:space="preserve"> </w:t>
            </w:r>
            <w:r>
              <w:rPr>
                <w:rFonts w:ascii="Calibri" w:hAnsi="Calibri" w:eastAsia="Calibri" w:cs="Calibri"/>
                <w:color w:val="009FDC"/>
                <w:spacing w:val="1"/>
                <w:sz w:val="20"/>
                <w:szCs w:val="20"/>
              </w:rPr>
              <w:t>b</w:t>
            </w:r>
            <w:r>
              <w:rPr>
                <w:rFonts w:ascii="Calibri" w:hAnsi="Calibri" w:eastAsia="Calibri" w:cs="Calibri"/>
                <w:color w:val="009FDC"/>
                <w:spacing w:val="-1"/>
                <w:sz w:val="20"/>
                <w:szCs w:val="20"/>
              </w:rPr>
              <w:t>e</w:t>
            </w:r>
            <w:r>
              <w:rPr>
                <w:rFonts w:ascii="Calibri" w:hAnsi="Calibri" w:eastAsia="Calibri" w:cs="Calibri"/>
                <w:color w:val="009FDC"/>
                <w:spacing w:val="1"/>
                <w:sz w:val="20"/>
                <w:szCs w:val="20"/>
              </w:rPr>
              <w:t>n</w:t>
            </w:r>
            <w:r>
              <w:rPr>
                <w:rFonts w:ascii="Calibri" w:hAnsi="Calibri" w:eastAsia="Calibri" w:cs="Calibri"/>
                <w:color w:val="009FDC"/>
                <w:spacing w:val="-1"/>
                <w:sz w:val="20"/>
                <w:szCs w:val="20"/>
              </w:rPr>
              <w:t>ef</w:t>
            </w:r>
            <w:r>
              <w:rPr>
                <w:rFonts w:ascii="Calibri" w:hAnsi="Calibri" w:eastAsia="Calibri" w:cs="Calibri"/>
                <w:color w:val="009FDC"/>
                <w:sz w:val="20"/>
                <w:szCs w:val="20"/>
              </w:rPr>
              <w:t>it</w:t>
            </w:r>
            <w:r>
              <w:rPr>
                <w:rFonts w:ascii="Calibri" w:hAnsi="Calibri" w:eastAsia="Calibri" w:cs="Calibri"/>
                <w:color w:val="009FDC"/>
                <w:spacing w:val="1"/>
                <w:sz w:val="20"/>
                <w:szCs w:val="20"/>
              </w:rPr>
              <w:t>t</w:t>
            </w:r>
            <w:r>
              <w:rPr>
                <w:rFonts w:ascii="Calibri" w:hAnsi="Calibri" w:eastAsia="Calibri" w:cs="Calibri"/>
                <w:color w:val="009FDC"/>
                <w:sz w:val="20"/>
                <w:szCs w:val="20"/>
              </w:rPr>
              <w:t>i</w:t>
            </w:r>
            <w:r>
              <w:rPr>
                <w:rFonts w:ascii="Calibri" w:hAnsi="Calibri" w:eastAsia="Calibri" w:cs="Calibri"/>
                <w:color w:val="009FDC"/>
                <w:spacing w:val="1"/>
                <w:sz w:val="20"/>
                <w:szCs w:val="20"/>
              </w:rPr>
              <w:t>n</w:t>
            </w:r>
            <w:r>
              <w:rPr>
                <w:rFonts w:ascii="Calibri" w:hAnsi="Calibri" w:eastAsia="Calibri" w:cs="Calibri"/>
                <w:color w:val="009FDC"/>
                <w:sz w:val="20"/>
                <w:szCs w:val="20"/>
              </w:rPr>
              <w:t>g</w:t>
            </w:r>
            <w:r>
              <w:rPr>
                <w:rFonts w:ascii="Calibri" w:hAnsi="Calibri" w:eastAsia="Calibri" w:cs="Calibri"/>
                <w:color w:val="009FDC"/>
                <w:spacing w:val="-9"/>
                <w:sz w:val="20"/>
                <w:szCs w:val="20"/>
              </w:rPr>
              <w:t xml:space="preserve"> </w:t>
            </w:r>
            <w:r>
              <w:rPr>
                <w:rFonts w:ascii="Calibri" w:hAnsi="Calibri" w:eastAsia="Calibri" w:cs="Calibri"/>
                <w:color w:val="009FDC"/>
                <w:sz w:val="20"/>
                <w:szCs w:val="20"/>
              </w:rPr>
              <w:t>fr</w:t>
            </w:r>
            <w:r>
              <w:rPr>
                <w:rFonts w:ascii="Calibri" w:hAnsi="Calibri" w:eastAsia="Calibri" w:cs="Calibri"/>
                <w:color w:val="009FDC"/>
                <w:spacing w:val="3"/>
                <w:sz w:val="20"/>
                <w:szCs w:val="20"/>
              </w:rPr>
              <w:t>o</w:t>
            </w:r>
            <w:r>
              <w:rPr>
                <w:rFonts w:ascii="Calibri" w:hAnsi="Calibri" w:eastAsia="Calibri" w:cs="Calibri"/>
                <w:color w:val="009FDC"/>
                <w:sz w:val="20"/>
                <w:szCs w:val="20"/>
              </w:rPr>
              <w:t>m</w:t>
            </w:r>
            <w:r>
              <w:rPr>
                <w:rFonts w:ascii="Calibri" w:hAnsi="Calibri" w:eastAsia="Calibri" w:cs="Calibri"/>
                <w:color w:val="009FDC"/>
                <w:spacing w:val="-2"/>
                <w:sz w:val="20"/>
                <w:szCs w:val="20"/>
              </w:rPr>
              <w:t xml:space="preserve"> </w:t>
            </w:r>
            <w:r>
              <w:rPr>
                <w:rFonts w:ascii="Calibri" w:hAnsi="Calibri" w:eastAsia="Calibri" w:cs="Calibri"/>
                <w:color w:val="009FDC"/>
                <w:sz w:val="20"/>
                <w:szCs w:val="20"/>
              </w:rPr>
              <w:t>M</w:t>
            </w:r>
            <w:r>
              <w:rPr>
                <w:rFonts w:ascii="Calibri" w:hAnsi="Calibri" w:eastAsia="Calibri" w:cs="Calibri"/>
                <w:color w:val="009FDC"/>
                <w:spacing w:val="1"/>
                <w:sz w:val="20"/>
                <w:szCs w:val="20"/>
              </w:rPr>
              <w:t>H</w:t>
            </w:r>
            <w:r>
              <w:rPr>
                <w:rFonts w:ascii="Calibri" w:hAnsi="Calibri" w:eastAsia="Calibri" w:cs="Calibri"/>
                <w:color w:val="009FDC"/>
                <w:sz w:val="20"/>
                <w:szCs w:val="20"/>
              </w:rPr>
              <w:t>P</w:t>
            </w:r>
            <w:r>
              <w:rPr>
                <w:rFonts w:ascii="Calibri" w:hAnsi="Calibri" w:eastAsia="Calibri" w:cs="Calibri"/>
                <w:color w:val="009FDC"/>
                <w:spacing w:val="2"/>
                <w:sz w:val="20"/>
                <w:szCs w:val="20"/>
              </w:rPr>
              <w:t>S</w:t>
            </w:r>
            <w:r>
              <w:rPr>
                <w:rFonts w:ascii="Calibri" w:hAnsi="Calibri" w:eastAsia="Calibri" w:cs="Calibri"/>
                <w:color w:val="009FDC"/>
                <w:sz w:val="20"/>
                <w:szCs w:val="20"/>
              </w:rPr>
              <w:t>S</w:t>
            </w:r>
            <w:r>
              <w:rPr>
                <w:rFonts w:ascii="Calibri" w:hAnsi="Calibri" w:eastAsia="Calibri" w:cs="Calibri"/>
                <w:color w:val="009FDC"/>
                <w:spacing w:val="-6"/>
                <w:sz w:val="20"/>
                <w:szCs w:val="20"/>
              </w:rPr>
              <w:t xml:space="preserve"> </w:t>
            </w:r>
            <w:r>
              <w:rPr>
                <w:rFonts w:ascii="Calibri" w:hAnsi="Calibri" w:eastAsia="Calibri" w:cs="Calibri"/>
                <w:color w:val="009FDC"/>
                <w:sz w:val="20"/>
                <w:szCs w:val="20"/>
              </w:rPr>
              <w:t>ac</w:t>
            </w:r>
            <w:r>
              <w:rPr>
                <w:rFonts w:ascii="Calibri" w:hAnsi="Calibri" w:eastAsia="Calibri" w:cs="Calibri"/>
                <w:color w:val="009FDC"/>
                <w:spacing w:val="1"/>
                <w:sz w:val="20"/>
                <w:szCs w:val="20"/>
              </w:rPr>
              <w:t>t</w:t>
            </w:r>
            <w:r>
              <w:rPr>
                <w:rFonts w:ascii="Calibri" w:hAnsi="Calibri" w:eastAsia="Calibri" w:cs="Calibri"/>
                <w:color w:val="009FDC"/>
                <w:sz w:val="20"/>
                <w:szCs w:val="20"/>
              </w:rPr>
              <w:t>i</w:t>
            </w:r>
            <w:r>
              <w:rPr>
                <w:rFonts w:ascii="Calibri" w:hAnsi="Calibri" w:eastAsia="Calibri" w:cs="Calibri"/>
                <w:color w:val="009FDC"/>
                <w:spacing w:val="1"/>
                <w:sz w:val="20"/>
                <w:szCs w:val="20"/>
              </w:rPr>
              <w:t>v</w:t>
            </w:r>
            <w:r>
              <w:rPr>
                <w:rFonts w:ascii="Calibri" w:hAnsi="Calibri" w:eastAsia="Calibri" w:cs="Calibri"/>
                <w:color w:val="009FDC"/>
                <w:sz w:val="20"/>
                <w:szCs w:val="20"/>
              </w:rPr>
              <w:t>ities</w:t>
            </w:r>
            <w:r>
              <w:rPr>
                <w:rFonts w:ascii="Calibri" w:hAnsi="Calibri" w:eastAsia="Calibri" w:cs="Calibri"/>
                <w:color w:val="009FDC"/>
                <w:spacing w:val="-6"/>
                <w:sz w:val="20"/>
                <w:szCs w:val="20"/>
              </w:rPr>
              <w:t xml:space="preserve"> </w:t>
            </w:r>
            <w:r>
              <w:rPr>
                <w:rFonts w:ascii="Calibri" w:hAnsi="Calibri" w:eastAsia="Calibri" w:cs="Calibri"/>
                <w:color w:val="009FDC"/>
                <w:sz w:val="20"/>
                <w:szCs w:val="20"/>
              </w:rPr>
              <w:t>in</w:t>
            </w:r>
            <w:r>
              <w:rPr>
                <w:rFonts w:ascii="Calibri" w:hAnsi="Calibri" w:eastAsia="Calibri" w:cs="Calibri"/>
                <w:color w:val="009FDC"/>
                <w:spacing w:val="-1"/>
                <w:sz w:val="20"/>
                <w:szCs w:val="20"/>
              </w:rPr>
              <w:t xml:space="preserve"> </w:t>
            </w:r>
            <w:r>
              <w:rPr>
                <w:rFonts w:ascii="Calibri" w:hAnsi="Calibri" w:eastAsia="Calibri" w:cs="Calibri"/>
                <w:color w:val="009FDC"/>
                <w:sz w:val="20"/>
                <w:szCs w:val="20"/>
              </w:rPr>
              <w:t>c</w:t>
            </w:r>
            <w:r>
              <w:rPr>
                <w:rFonts w:ascii="Calibri" w:hAnsi="Calibri" w:eastAsia="Calibri" w:cs="Calibri"/>
                <w:color w:val="009FDC"/>
                <w:spacing w:val="1"/>
                <w:sz w:val="20"/>
                <w:szCs w:val="20"/>
              </w:rPr>
              <w:t>o</w:t>
            </w:r>
            <w:r>
              <w:rPr>
                <w:rFonts w:ascii="Calibri" w:hAnsi="Calibri" w:eastAsia="Calibri" w:cs="Calibri"/>
                <w:color w:val="009FDC"/>
                <w:spacing w:val="-1"/>
                <w:sz w:val="20"/>
                <w:szCs w:val="20"/>
              </w:rPr>
              <w:t>mm</w:t>
            </w:r>
            <w:r>
              <w:rPr>
                <w:rFonts w:ascii="Calibri" w:hAnsi="Calibri" w:eastAsia="Calibri" w:cs="Calibri"/>
                <w:color w:val="009FDC"/>
                <w:spacing w:val="1"/>
                <w:sz w:val="20"/>
                <w:szCs w:val="20"/>
              </w:rPr>
              <w:t>un</w:t>
            </w:r>
            <w:r>
              <w:rPr>
                <w:rFonts w:ascii="Calibri" w:hAnsi="Calibri" w:eastAsia="Calibri" w:cs="Calibri"/>
                <w:color w:val="009FDC"/>
                <w:sz w:val="20"/>
                <w:szCs w:val="20"/>
              </w:rPr>
              <w:t>ity</w:t>
            </w:r>
            <w:r>
              <w:rPr>
                <w:rFonts w:ascii="Calibri" w:hAnsi="Calibri" w:eastAsia="Calibri" w:cs="Calibri"/>
                <w:color w:val="009FDC"/>
                <w:spacing w:val="-5"/>
                <w:sz w:val="20"/>
                <w:szCs w:val="20"/>
              </w:rPr>
              <w:t xml:space="preserve"> </w:t>
            </w:r>
            <w:r>
              <w:rPr>
                <w:rFonts w:ascii="Calibri" w:hAnsi="Calibri" w:eastAsia="Calibri" w:cs="Calibri"/>
                <w:color w:val="000000"/>
                <w:sz w:val="20"/>
                <w:szCs w:val="20"/>
              </w:rPr>
              <w:t>a</w:t>
            </w:r>
            <w:r>
              <w:rPr>
                <w:rFonts w:ascii="Calibri" w:hAnsi="Calibri" w:eastAsia="Calibri" w:cs="Calibri"/>
                <w:color w:val="000000"/>
                <w:spacing w:val="1"/>
                <w:sz w:val="20"/>
                <w:szCs w:val="20"/>
              </w:rPr>
              <w:t>n</w:t>
            </w:r>
            <w:r>
              <w:rPr>
                <w:rFonts w:ascii="Calibri" w:hAnsi="Calibri" w:eastAsia="Calibri" w:cs="Calibri"/>
                <w:color w:val="000000"/>
                <w:sz w:val="20"/>
                <w:szCs w:val="20"/>
              </w:rPr>
              <w:t>d</w:t>
            </w:r>
            <w:r>
              <w:rPr>
                <w:rFonts w:ascii="Calibri" w:hAnsi="Calibri" w:eastAsia="Calibri" w:cs="Calibri"/>
                <w:color w:val="000000"/>
                <w:spacing w:val="-2"/>
                <w:sz w:val="20"/>
                <w:szCs w:val="20"/>
              </w:rPr>
              <w:t xml:space="preserve"> </w:t>
            </w:r>
            <w:r>
              <w:rPr>
                <w:rFonts w:ascii="Calibri" w:hAnsi="Calibri" w:eastAsia="Calibri" w:cs="Calibri"/>
                <w:color w:val="000000"/>
                <w:spacing w:val="2"/>
                <w:sz w:val="20"/>
                <w:szCs w:val="20"/>
              </w:rPr>
              <w:t>E</w:t>
            </w:r>
            <w:r>
              <w:rPr>
                <w:rFonts w:ascii="Calibri" w:hAnsi="Calibri" w:eastAsia="Calibri" w:cs="Calibri"/>
                <w:color w:val="000000"/>
                <w:spacing w:val="1"/>
                <w:sz w:val="20"/>
                <w:szCs w:val="20"/>
              </w:rPr>
              <w:t>du</w:t>
            </w:r>
            <w:r>
              <w:rPr>
                <w:rFonts w:ascii="Calibri" w:hAnsi="Calibri" w:eastAsia="Calibri" w:cs="Calibri"/>
                <w:color w:val="000000"/>
                <w:sz w:val="20"/>
                <w:szCs w:val="20"/>
              </w:rPr>
              <w:t>ca</w:t>
            </w:r>
            <w:r>
              <w:rPr>
                <w:rFonts w:ascii="Calibri" w:hAnsi="Calibri" w:eastAsia="Calibri" w:cs="Calibri"/>
                <w:color w:val="000000"/>
                <w:spacing w:val="1"/>
                <w:sz w:val="20"/>
                <w:szCs w:val="20"/>
              </w:rPr>
              <w:t>t</w:t>
            </w:r>
            <w:r>
              <w:rPr>
                <w:rFonts w:ascii="Calibri" w:hAnsi="Calibri" w:eastAsia="Calibri" w:cs="Calibri"/>
                <w:color w:val="000000"/>
                <w:sz w:val="20"/>
                <w:szCs w:val="20"/>
              </w:rPr>
              <w:t xml:space="preserve">ion </w:t>
            </w:r>
            <w:r>
              <w:rPr>
                <w:rFonts w:ascii="Calibri" w:hAnsi="Calibri" w:eastAsia="Calibri" w:cs="Calibri"/>
                <w:color w:val="000000"/>
                <w:spacing w:val="-1"/>
                <w:sz w:val="20"/>
                <w:szCs w:val="20"/>
              </w:rPr>
              <w:t>m</w:t>
            </w:r>
            <w:r>
              <w:rPr>
                <w:rFonts w:ascii="Calibri" w:hAnsi="Calibri" w:eastAsia="Calibri" w:cs="Calibri"/>
                <w:color w:val="000000"/>
                <w:sz w:val="20"/>
                <w:szCs w:val="20"/>
              </w:rPr>
              <w:t>o</w:t>
            </w:r>
            <w:r>
              <w:rPr>
                <w:rFonts w:ascii="Calibri" w:hAnsi="Calibri" w:eastAsia="Calibri" w:cs="Calibri"/>
                <w:color w:val="000000"/>
                <w:spacing w:val="1"/>
                <w:sz w:val="20"/>
                <w:szCs w:val="20"/>
              </w:rPr>
              <w:t>n</w:t>
            </w:r>
            <w:r>
              <w:rPr>
                <w:rFonts w:ascii="Calibri" w:hAnsi="Calibri" w:eastAsia="Calibri" w:cs="Calibri"/>
                <w:color w:val="000000"/>
                <w:sz w:val="20"/>
                <w:szCs w:val="20"/>
              </w:rPr>
              <w:t>it</w:t>
            </w:r>
            <w:r>
              <w:rPr>
                <w:rFonts w:ascii="Calibri" w:hAnsi="Calibri" w:eastAsia="Calibri" w:cs="Calibri"/>
                <w:color w:val="000000"/>
                <w:spacing w:val="1"/>
                <w:sz w:val="20"/>
                <w:szCs w:val="20"/>
              </w:rPr>
              <w:t>o</w:t>
            </w:r>
            <w:r>
              <w:rPr>
                <w:rFonts w:ascii="Calibri" w:hAnsi="Calibri" w:eastAsia="Calibri" w:cs="Calibri"/>
                <w:color w:val="000000"/>
                <w:sz w:val="20"/>
                <w:szCs w:val="20"/>
              </w:rPr>
              <w:t>rs</w:t>
            </w:r>
            <w:r>
              <w:rPr>
                <w:rFonts w:ascii="Calibri" w:hAnsi="Calibri" w:eastAsia="Calibri" w:cs="Calibri"/>
                <w:color w:val="000000"/>
                <w:spacing w:val="-4"/>
                <w:sz w:val="20"/>
                <w:szCs w:val="20"/>
              </w:rPr>
              <w:t xml:space="preserve"> </w:t>
            </w:r>
            <w:r>
              <w:rPr>
                <w:rFonts w:ascii="Calibri" w:hAnsi="Calibri" w:eastAsia="Calibri" w:cs="Calibri"/>
                <w:color w:val="009FDC"/>
                <w:sz w:val="20"/>
                <w:szCs w:val="20"/>
              </w:rPr>
              <w:t>#</w:t>
            </w:r>
            <w:r>
              <w:rPr>
                <w:rFonts w:ascii="Calibri" w:hAnsi="Calibri" w:eastAsia="Calibri" w:cs="Calibri"/>
                <w:color w:val="009FDC"/>
                <w:spacing w:val="-2"/>
                <w:sz w:val="20"/>
                <w:szCs w:val="20"/>
              </w:rPr>
              <w:t xml:space="preserve"> </w:t>
            </w:r>
            <w:r>
              <w:rPr>
                <w:rFonts w:ascii="Calibri" w:hAnsi="Calibri" w:eastAsia="Calibri" w:cs="Calibri"/>
                <w:color w:val="009FDC"/>
                <w:sz w:val="20"/>
                <w:szCs w:val="20"/>
              </w:rPr>
              <w:t>c</w:t>
            </w:r>
            <w:r>
              <w:rPr>
                <w:rFonts w:ascii="Calibri" w:hAnsi="Calibri" w:eastAsia="Calibri" w:cs="Calibri"/>
                <w:color w:val="009FDC"/>
                <w:spacing w:val="1"/>
                <w:sz w:val="20"/>
                <w:szCs w:val="20"/>
              </w:rPr>
              <w:t>h</w:t>
            </w:r>
            <w:r>
              <w:rPr>
                <w:rFonts w:ascii="Calibri" w:hAnsi="Calibri" w:eastAsia="Calibri" w:cs="Calibri"/>
                <w:color w:val="009FDC"/>
                <w:sz w:val="20"/>
                <w:szCs w:val="20"/>
              </w:rPr>
              <w:t>ild</w:t>
            </w:r>
            <w:r>
              <w:rPr>
                <w:rFonts w:ascii="Calibri" w:hAnsi="Calibri" w:eastAsia="Calibri" w:cs="Calibri"/>
                <w:color w:val="009FDC"/>
                <w:spacing w:val="1"/>
                <w:sz w:val="20"/>
                <w:szCs w:val="20"/>
              </w:rPr>
              <w:t>r</w:t>
            </w:r>
            <w:r>
              <w:rPr>
                <w:rFonts w:ascii="Calibri" w:hAnsi="Calibri" w:eastAsia="Calibri" w:cs="Calibri"/>
                <w:color w:val="009FDC"/>
                <w:spacing w:val="-1"/>
                <w:sz w:val="20"/>
                <w:szCs w:val="20"/>
              </w:rPr>
              <w:t>e</w:t>
            </w:r>
            <w:r>
              <w:rPr>
                <w:rFonts w:ascii="Calibri" w:hAnsi="Calibri" w:eastAsia="Calibri" w:cs="Calibri"/>
                <w:color w:val="009FDC"/>
                <w:sz w:val="20"/>
                <w:szCs w:val="20"/>
              </w:rPr>
              <w:t>n</w:t>
            </w:r>
            <w:r>
              <w:rPr>
                <w:rFonts w:ascii="Calibri" w:hAnsi="Calibri" w:eastAsia="Calibri" w:cs="Calibri"/>
                <w:color w:val="009FDC"/>
                <w:spacing w:val="-6"/>
                <w:sz w:val="20"/>
                <w:szCs w:val="20"/>
              </w:rPr>
              <w:t xml:space="preserve"> </w:t>
            </w:r>
            <w:r>
              <w:rPr>
                <w:rFonts w:ascii="Calibri" w:hAnsi="Calibri" w:eastAsia="Calibri" w:cs="Calibri"/>
                <w:color w:val="009FDC"/>
                <w:spacing w:val="1"/>
                <w:sz w:val="20"/>
                <w:szCs w:val="20"/>
              </w:rPr>
              <w:t>b</w:t>
            </w:r>
            <w:r>
              <w:rPr>
                <w:rFonts w:ascii="Calibri" w:hAnsi="Calibri" w:eastAsia="Calibri" w:cs="Calibri"/>
                <w:color w:val="009FDC"/>
                <w:spacing w:val="-1"/>
                <w:sz w:val="20"/>
                <w:szCs w:val="20"/>
              </w:rPr>
              <w:t>e</w:t>
            </w:r>
            <w:r>
              <w:rPr>
                <w:rFonts w:ascii="Calibri" w:hAnsi="Calibri" w:eastAsia="Calibri" w:cs="Calibri"/>
                <w:color w:val="009FDC"/>
                <w:spacing w:val="1"/>
                <w:sz w:val="20"/>
                <w:szCs w:val="20"/>
              </w:rPr>
              <w:t>n</w:t>
            </w:r>
            <w:r>
              <w:rPr>
                <w:rFonts w:ascii="Calibri" w:hAnsi="Calibri" w:eastAsia="Calibri" w:cs="Calibri"/>
                <w:color w:val="009FDC"/>
                <w:spacing w:val="-1"/>
                <w:sz w:val="20"/>
                <w:szCs w:val="20"/>
              </w:rPr>
              <w:t>ef</w:t>
            </w:r>
            <w:r>
              <w:rPr>
                <w:rFonts w:ascii="Calibri" w:hAnsi="Calibri" w:eastAsia="Calibri" w:cs="Calibri"/>
                <w:color w:val="009FDC"/>
                <w:sz w:val="20"/>
                <w:szCs w:val="20"/>
              </w:rPr>
              <w:t>it</w:t>
            </w:r>
            <w:r>
              <w:rPr>
                <w:rFonts w:ascii="Calibri" w:hAnsi="Calibri" w:eastAsia="Calibri" w:cs="Calibri"/>
                <w:color w:val="009FDC"/>
                <w:spacing w:val="1"/>
                <w:sz w:val="20"/>
                <w:szCs w:val="20"/>
              </w:rPr>
              <w:t>t</w:t>
            </w:r>
            <w:r>
              <w:rPr>
                <w:rFonts w:ascii="Calibri" w:hAnsi="Calibri" w:eastAsia="Calibri" w:cs="Calibri"/>
                <w:color w:val="009FDC"/>
                <w:sz w:val="20"/>
                <w:szCs w:val="20"/>
              </w:rPr>
              <w:t>i</w:t>
            </w:r>
            <w:r>
              <w:rPr>
                <w:rFonts w:ascii="Calibri" w:hAnsi="Calibri" w:eastAsia="Calibri" w:cs="Calibri"/>
                <w:color w:val="009FDC"/>
                <w:spacing w:val="3"/>
                <w:sz w:val="20"/>
                <w:szCs w:val="20"/>
              </w:rPr>
              <w:t>n</w:t>
            </w:r>
            <w:r>
              <w:rPr>
                <w:rFonts w:ascii="Calibri" w:hAnsi="Calibri" w:eastAsia="Calibri" w:cs="Calibri"/>
                <w:color w:val="009FDC"/>
                <w:sz w:val="20"/>
                <w:szCs w:val="20"/>
              </w:rPr>
              <w:t>g</w:t>
            </w:r>
            <w:r>
              <w:rPr>
                <w:rFonts w:ascii="Calibri" w:hAnsi="Calibri" w:eastAsia="Calibri" w:cs="Calibri"/>
                <w:color w:val="009FDC"/>
                <w:spacing w:val="-9"/>
                <w:sz w:val="20"/>
                <w:szCs w:val="20"/>
              </w:rPr>
              <w:t xml:space="preserve"> </w:t>
            </w:r>
            <w:r>
              <w:rPr>
                <w:rFonts w:ascii="Calibri" w:hAnsi="Calibri" w:eastAsia="Calibri" w:cs="Calibri"/>
                <w:color w:val="009FDC"/>
                <w:sz w:val="20"/>
                <w:szCs w:val="20"/>
              </w:rPr>
              <w:t>from</w:t>
            </w:r>
            <w:r>
              <w:rPr>
                <w:rFonts w:ascii="Calibri" w:hAnsi="Calibri" w:eastAsia="Calibri" w:cs="Calibri"/>
                <w:color w:val="009FDC"/>
                <w:spacing w:val="-2"/>
                <w:sz w:val="20"/>
                <w:szCs w:val="20"/>
              </w:rPr>
              <w:t xml:space="preserve"> </w:t>
            </w:r>
            <w:r>
              <w:rPr>
                <w:rFonts w:ascii="Calibri" w:hAnsi="Calibri" w:eastAsia="Calibri" w:cs="Calibri"/>
                <w:color w:val="009FDC"/>
                <w:sz w:val="20"/>
                <w:szCs w:val="20"/>
              </w:rPr>
              <w:t>M</w:t>
            </w:r>
            <w:r>
              <w:rPr>
                <w:rFonts w:ascii="Calibri" w:hAnsi="Calibri" w:eastAsia="Calibri" w:cs="Calibri"/>
                <w:color w:val="009FDC"/>
                <w:spacing w:val="1"/>
                <w:sz w:val="20"/>
                <w:szCs w:val="20"/>
              </w:rPr>
              <w:t>H</w:t>
            </w:r>
            <w:r>
              <w:rPr>
                <w:rFonts w:ascii="Calibri" w:hAnsi="Calibri" w:eastAsia="Calibri" w:cs="Calibri"/>
                <w:color w:val="009FDC"/>
                <w:sz w:val="20"/>
                <w:szCs w:val="20"/>
              </w:rPr>
              <w:t>P</w:t>
            </w:r>
            <w:r>
              <w:rPr>
                <w:rFonts w:ascii="Calibri" w:hAnsi="Calibri" w:eastAsia="Calibri" w:cs="Calibri"/>
                <w:color w:val="009FDC"/>
                <w:spacing w:val="2"/>
                <w:sz w:val="20"/>
                <w:szCs w:val="20"/>
              </w:rPr>
              <w:t>S</w:t>
            </w:r>
            <w:r>
              <w:rPr>
                <w:rFonts w:ascii="Calibri" w:hAnsi="Calibri" w:eastAsia="Calibri" w:cs="Calibri"/>
                <w:color w:val="009FDC"/>
                <w:sz w:val="20"/>
                <w:szCs w:val="20"/>
              </w:rPr>
              <w:t>S</w:t>
            </w:r>
            <w:r>
              <w:rPr>
                <w:rFonts w:ascii="Calibri" w:hAnsi="Calibri" w:eastAsia="Calibri" w:cs="Calibri"/>
                <w:color w:val="009FDC"/>
                <w:spacing w:val="-6"/>
                <w:sz w:val="20"/>
                <w:szCs w:val="20"/>
              </w:rPr>
              <w:t xml:space="preserve"> </w:t>
            </w:r>
            <w:r>
              <w:rPr>
                <w:rFonts w:ascii="Calibri" w:hAnsi="Calibri" w:eastAsia="Calibri" w:cs="Calibri"/>
                <w:color w:val="009FDC"/>
                <w:sz w:val="20"/>
                <w:szCs w:val="20"/>
              </w:rPr>
              <w:t>ac</w:t>
            </w:r>
            <w:r>
              <w:rPr>
                <w:rFonts w:ascii="Calibri" w:hAnsi="Calibri" w:eastAsia="Calibri" w:cs="Calibri"/>
                <w:color w:val="009FDC"/>
                <w:spacing w:val="1"/>
                <w:sz w:val="20"/>
                <w:szCs w:val="20"/>
              </w:rPr>
              <w:t>t</w:t>
            </w:r>
            <w:r>
              <w:rPr>
                <w:rFonts w:ascii="Calibri" w:hAnsi="Calibri" w:eastAsia="Calibri" w:cs="Calibri"/>
                <w:color w:val="009FDC"/>
                <w:sz w:val="20"/>
                <w:szCs w:val="20"/>
              </w:rPr>
              <w:t>i</w:t>
            </w:r>
            <w:r>
              <w:rPr>
                <w:rFonts w:ascii="Calibri" w:hAnsi="Calibri" w:eastAsia="Calibri" w:cs="Calibri"/>
                <w:color w:val="009FDC"/>
                <w:spacing w:val="1"/>
                <w:sz w:val="20"/>
                <w:szCs w:val="20"/>
              </w:rPr>
              <w:t>v</w:t>
            </w:r>
            <w:r>
              <w:rPr>
                <w:rFonts w:ascii="Calibri" w:hAnsi="Calibri" w:eastAsia="Calibri" w:cs="Calibri"/>
                <w:color w:val="009FDC"/>
                <w:sz w:val="20"/>
                <w:szCs w:val="20"/>
              </w:rPr>
              <w:t>ities</w:t>
            </w:r>
            <w:r>
              <w:rPr>
                <w:rFonts w:ascii="Calibri" w:hAnsi="Calibri" w:eastAsia="Calibri" w:cs="Calibri"/>
                <w:color w:val="009FDC"/>
                <w:spacing w:val="-6"/>
                <w:sz w:val="20"/>
                <w:szCs w:val="20"/>
              </w:rPr>
              <w:t xml:space="preserve"> </w:t>
            </w:r>
            <w:r>
              <w:rPr>
                <w:rFonts w:ascii="Calibri" w:hAnsi="Calibri" w:eastAsia="Calibri" w:cs="Calibri"/>
                <w:color w:val="009FDC"/>
                <w:spacing w:val="2"/>
                <w:sz w:val="20"/>
                <w:szCs w:val="20"/>
              </w:rPr>
              <w:t>s</w:t>
            </w:r>
            <w:r>
              <w:rPr>
                <w:rFonts w:ascii="Calibri" w:hAnsi="Calibri" w:eastAsia="Calibri" w:cs="Calibri"/>
                <w:color w:val="009FDC"/>
                <w:sz w:val="20"/>
                <w:szCs w:val="20"/>
              </w:rPr>
              <w:t>c</w:t>
            </w:r>
            <w:r>
              <w:rPr>
                <w:rFonts w:ascii="Calibri" w:hAnsi="Calibri" w:eastAsia="Calibri" w:cs="Calibri"/>
                <w:color w:val="009FDC"/>
                <w:spacing w:val="1"/>
                <w:sz w:val="20"/>
                <w:szCs w:val="20"/>
              </w:rPr>
              <w:t>h</w:t>
            </w:r>
            <w:r>
              <w:rPr>
                <w:rFonts w:ascii="Calibri" w:hAnsi="Calibri" w:eastAsia="Calibri" w:cs="Calibri"/>
                <w:color w:val="009FDC"/>
                <w:sz w:val="20"/>
                <w:szCs w:val="20"/>
              </w:rPr>
              <w:t>ools</w:t>
            </w:r>
          </w:p>
          <w:p w:rsidR="00053E75" w:rsidRDefault="00BF1E13" w14:paraId="09B36A87" w14:textId="77777777">
            <w:pPr>
              <w:spacing w:before="1" w:after="0" w:line="240" w:lineRule="auto"/>
              <w:ind w:left="133" w:right="-20"/>
              <w:rPr>
                <w:rFonts w:ascii="Calibri" w:hAnsi="Calibri" w:eastAsia="Calibri" w:cs="Calibri"/>
                <w:sz w:val="20"/>
                <w:szCs w:val="20"/>
              </w:rPr>
            </w:pPr>
            <w:r>
              <w:rPr>
                <w:rFonts w:ascii="Calibri" w:hAnsi="Calibri" w:eastAsia="Calibri" w:cs="Calibri"/>
                <w:sz w:val="20"/>
                <w:szCs w:val="20"/>
              </w:rPr>
              <w:t>(i</w:t>
            </w:r>
            <w:r>
              <w:rPr>
                <w:rFonts w:ascii="Calibri" w:hAnsi="Calibri" w:eastAsia="Calibri" w:cs="Calibri"/>
                <w:spacing w:val="-1"/>
                <w:sz w:val="20"/>
                <w:szCs w:val="20"/>
              </w:rPr>
              <w:t>i</w:t>
            </w:r>
            <w:r>
              <w:rPr>
                <w:rFonts w:ascii="Calibri" w:hAnsi="Calibri" w:eastAsia="Calibri" w:cs="Calibri"/>
                <w:sz w:val="20"/>
                <w:szCs w:val="20"/>
              </w:rPr>
              <w:t>)</w:t>
            </w:r>
            <w:r>
              <w:rPr>
                <w:rFonts w:ascii="Calibri" w:hAnsi="Calibri" w:eastAsia="Calibri" w:cs="Calibri"/>
                <w:spacing w:val="-2"/>
                <w:sz w:val="20"/>
                <w:szCs w:val="20"/>
              </w:rPr>
              <w:t xml:space="preserve"> </w:t>
            </w:r>
            <w:r>
              <w:rPr>
                <w:rFonts w:ascii="Calibri" w:hAnsi="Calibri" w:eastAsia="Calibri" w:cs="Calibri"/>
                <w:sz w:val="20"/>
                <w:szCs w:val="20"/>
              </w:rPr>
              <w:t xml:space="preserve">CP </w:t>
            </w:r>
            <w:r>
              <w:rPr>
                <w:rFonts w:ascii="Calibri" w:hAnsi="Calibri" w:eastAsia="Calibri" w:cs="Calibri"/>
                <w:spacing w:val="-1"/>
                <w:sz w:val="20"/>
                <w:szCs w:val="20"/>
              </w:rPr>
              <w:t>m</w:t>
            </w:r>
            <w:r>
              <w:rPr>
                <w:rFonts w:ascii="Calibri" w:hAnsi="Calibri" w:eastAsia="Calibri" w:cs="Calibri"/>
                <w:sz w:val="20"/>
                <w:szCs w:val="20"/>
              </w:rPr>
              <w:t>o</w:t>
            </w:r>
            <w:r>
              <w:rPr>
                <w:rFonts w:ascii="Calibri" w:hAnsi="Calibri" w:eastAsia="Calibri" w:cs="Calibri"/>
                <w:spacing w:val="1"/>
                <w:sz w:val="20"/>
                <w:szCs w:val="20"/>
              </w:rPr>
              <w:t>n</w:t>
            </w:r>
            <w:r>
              <w:rPr>
                <w:rFonts w:ascii="Calibri" w:hAnsi="Calibri" w:eastAsia="Calibri" w:cs="Calibri"/>
                <w:sz w:val="20"/>
                <w:szCs w:val="20"/>
              </w:rPr>
              <w:t>it</w:t>
            </w:r>
            <w:r>
              <w:rPr>
                <w:rFonts w:ascii="Calibri" w:hAnsi="Calibri" w:eastAsia="Calibri" w:cs="Calibri"/>
                <w:spacing w:val="1"/>
                <w:sz w:val="20"/>
                <w:szCs w:val="20"/>
              </w:rPr>
              <w:t>o</w:t>
            </w:r>
            <w:r>
              <w:rPr>
                <w:rFonts w:ascii="Calibri" w:hAnsi="Calibri" w:eastAsia="Calibri" w:cs="Calibri"/>
                <w:sz w:val="20"/>
                <w:szCs w:val="20"/>
              </w:rPr>
              <w:t>rs</w:t>
            </w:r>
            <w:r>
              <w:rPr>
                <w:rFonts w:ascii="Calibri" w:hAnsi="Calibri" w:eastAsia="Calibri" w:cs="Calibri"/>
                <w:spacing w:val="-4"/>
                <w:sz w:val="20"/>
                <w:szCs w:val="20"/>
              </w:rPr>
              <w:t xml:space="preserve"> </w:t>
            </w:r>
            <w:r>
              <w:rPr>
                <w:rFonts w:ascii="Calibri" w:hAnsi="Calibri" w:eastAsia="Calibri" w:cs="Calibri"/>
                <w:color w:val="009FDC"/>
                <w:sz w:val="20"/>
                <w:szCs w:val="20"/>
              </w:rPr>
              <w:t>#</w:t>
            </w:r>
            <w:r>
              <w:rPr>
                <w:rFonts w:ascii="Calibri" w:hAnsi="Calibri" w:eastAsia="Calibri" w:cs="Calibri"/>
                <w:color w:val="009FDC"/>
                <w:spacing w:val="-2"/>
                <w:sz w:val="20"/>
                <w:szCs w:val="20"/>
              </w:rPr>
              <w:t xml:space="preserve"> </w:t>
            </w:r>
            <w:r>
              <w:rPr>
                <w:rFonts w:ascii="Calibri" w:hAnsi="Calibri" w:eastAsia="Calibri" w:cs="Calibri"/>
                <w:color w:val="009FDC"/>
                <w:sz w:val="20"/>
                <w:szCs w:val="20"/>
              </w:rPr>
              <w:t>c</w:t>
            </w:r>
            <w:r>
              <w:rPr>
                <w:rFonts w:ascii="Calibri" w:hAnsi="Calibri" w:eastAsia="Calibri" w:cs="Calibri"/>
                <w:color w:val="009FDC"/>
                <w:spacing w:val="1"/>
                <w:sz w:val="20"/>
                <w:szCs w:val="20"/>
              </w:rPr>
              <w:t>h</w:t>
            </w:r>
            <w:r>
              <w:rPr>
                <w:rFonts w:ascii="Calibri" w:hAnsi="Calibri" w:eastAsia="Calibri" w:cs="Calibri"/>
                <w:color w:val="009FDC"/>
                <w:sz w:val="20"/>
                <w:szCs w:val="20"/>
              </w:rPr>
              <w:t>ild</w:t>
            </w:r>
            <w:r>
              <w:rPr>
                <w:rFonts w:ascii="Calibri" w:hAnsi="Calibri" w:eastAsia="Calibri" w:cs="Calibri"/>
                <w:color w:val="009FDC"/>
                <w:spacing w:val="1"/>
                <w:sz w:val="20"/>
                <w:szCs w:val="20"/>
              </w:rPr>
              <w:t>r</w:t>
            </w:r>
            <w:r>
              <w:rPr>
                <w:rFonts w:ascii="Calibri" w:hAnsi="Calibri" w:eastAsia="Calibri" w:cs="Calibri"/>
                <w:color w:val="009FDC"/>
                <w:spacing w:val="-1"/>
                <w:sz w:val="20"/>
                <w:szCs w:val="20"/>
              </w:rPr>
              <w:t>e</w:t>
            </w:r>
            <w:r>
              <w:rPr>
                <w:rFonts w:ascii="Calibri" w:hAnsi="Calibri" w:eastAsia="Calibri" w:cs="Calibri"/>
                <w:color w:val="009FDC"/>
                <w:sz w:val="20"/>
                <w:szCs w:val="20"/>
              </w:rPr>
              <w:t>n</w:t>
            </w:r>
            <w:r>
              <w:rPr>
                <w:rFonts w:ascii="Calibri" w:hAnsi="Calibri" w:eastAsia="Calibri" w:cs="Calibri"/>
                <w:color w:val="009FDC"/>
                <w:spacing w:val="-6"/>
                <w:sz w:val="20"/>
                <w:szCs w:val="20"/>
              </w:rPr>
              <w:t xml:space="preserve"> </w:t>
            </w:r>
            <w:r>
              <w:rPr>
                <w:rFonts w:ascii="Calibri" w:hAnsi="Calibri" w:eastAsia="Calibri" w:cs="Calibri"/>
                <w:color w:val="009FDC"/>
                <w:spacing w:val="1"/>
                <w:sz w:val="20"/>
                <w:szCs w:val="20"/>
              </w:rPr>
              <w:t>b</w:t>
            </w:r>
            <w:r>
              <w:rPr>
                <w:rFonts w:ascii="Calibri" w:hAnsi="Calibri" w:eastAsia="Calibri" w:cs="Calibri"/>
                <w:color w:val="009FDC"/>
                <w:spacing w:val="-1"/>
                <w:sz w:val="20"/>
                <w:szCs w:val="20"/>
              </w:rPr>
              <w:t>e</w:t>
            </w:r>
            <w:r>
              <w:rPr>
                <w:rFonts w:ascii="Calibri" w:hAnsi="Calibri" w:eastAsia="Calibri" w:cs="Calibri"/>
                <w:color w:val="009FDC"/>
                <w:spacing w:val="1"/>
                <w:sz w:val="20"/>
                <w:szCs w:val="20"/>
              </w:rPr>
              <w:t>n</w:t>
            </w:r>
            <w:r>
              <w:rPr>
                <w:rFonts w:ascii="Calibri" w:hAnsi="Calibri" w:eastAsia="Calibri" w:cs="Calibri"/>
                <w:color w:val="009FDC"/>
                <w:spacing w:val="-1"/>
                <w:sz w:val="20"/>
                <w:szCs w:val="20"/>
              </w:rPr>
              <w:t>ef</w:t>
            </w:r>
            <w:r>
              <w:rPr>
                <w:rFonts w:ascii="Calibri" w:hAnsi="Calibri" w:eastAsia="Calibri" w:cs="Calibri"/>
                <w:color w:val="009FDC"/>
                <w:sz w:val="20"/>
                <w:szCs w:val="20"/>
              </w:rPr>
              <w:t>it</w:t>
            </w:r>
            <w:r>
              <w:rPr>
                <w:rFonts w:ascii="Calibri" w:hAnsi="Calibri" w:eastAsia="Calibri" w:cs="Calibri"/>
                <w:color w:val="009FDC"/>
                <w:spacing w:val="1"/>
                <w:sz w:val="20"/>
                <w:szCs w:val="20"/>
              </w:rPr>
              <w:t>t</w:t>
            </w:r>
            <w:r>
              <w:rPr>
                <w:rFonts w:ascii="Calibri" w:hAnsi="Calibri" w:eastAsia="Calibri" w:cs="Calibri"/>
                <w:color w:val="009FDC"/>
                <w:sz w:val="20"/>
                <w:szCs w:val="20"/>
              </w:rPr>
              <w:t>i</w:t>
            </w:r>
            <w:r>
              <w:rPr>
                <w:rFonts w:ascii="Calibri" w:hAnsi="Calibri" w:eastAsia="Calibri" w:cs="Calibri"/>
                <w:color w:val="009FDC"/>
                <w:spacing w:val="1"/>
                <w:sz w:val="20"/>
                <w:szCs w:val="20"/>
              </w:rPr>
              <w:t>n</w:t>
            </w:r>
            <w:r>
              <w:rPr>
                <w:rFonts w:ascii="Calibri" w:hAnsi="Calibri" w:eastAsia="Calibri" w:cs="Calibri"/>
                <w:color w:val="009FDC"/>
                <w:sz w:val="20"/>
                <w:szCs w:val="20"/>
              </w:rPr>
              <w:t>g</w:t>
            </w:r>
            <w:r>
              <w:rPr>
                <w:rFonts w:ascii="Calibri" w:hAnsi="Calibri" w:eastAsia="Calibri" w:cs="Calibri"/>
                <w:color w:val="009FDC"/>
                <w:spacing w:val="-9"/>
                <w:sz w:val="20"/>
                <w:szCs w:val="20"/>
              </w:rPr>
              <w:t xml:space="preserve"> </w:t>
            </w:r>
            <w:r>
              <w:rPr>
                <w:rFonts w:ascii="Calibri" w:hAnsi="Calibri" w:eastAsia="Calibri" w:cs="Calibri"/>
                <w:color w:val="009FDC"/>
                <w:sz w:val="20"/>
                <w:szCs w:val="20"/>
              </w:rPr>
              <w:t>fr</w:t>
            </w:r>
            <w:r>
              <w:rPr>
                <w:rFonts w:ascii="Calibri" w:hAnsi="Calibri" w:eastAsia="Calibri" w:cs="Calibri"/>
                <w:color w:val="009FDC"/>
                <w:spacing w:val="3"/>
                <w:sz w:val="20"/>
                <w:szCs w:val="20"/>
              </w:rPr>
              <w:t>o</w:t>
            </w:r>
            <w:r>
              <w:rPr>
                <w:rFonts w:ascii="Calibri" w:hAnsi="Calibri" w:eastAsia="Calibri" w:cs="Calibri"/>
                <w:color w:val="009FDC"/>
                <w:sz w:val="20"/>
                <w:szCs w:val="20"/>
              </w:rPr>
              <w:t>m</w:t>
            </w:r>
            <w:r>
              <w:rPr>
                <w:rFonts w:ascii="Calibri" w:hAnsi="Calibri" w:eastAsia="Calibri" w:cs="Calibri"/>
                <w:color w:val="009FDC"/>
                <w:spacing w:val="-2"/>
                <w:sz w:val="20"/>
                <w:szCs w:val="20"/>
              </w:rPr>
              <w:t xml:space="preserve"> </w:t>
            </w:r>
            <w:r>
              <w:rPr>
                <w:rFonts w:ascii="Calibri" w:hAnsi="Calibri" w:eastAsia="Calibri" w:cs="Calibri"/>
                <w:color w:val="009FDC"/>
                <w:sz w:val="20"/>
                <w:szCs w:val="20"/>
              </w:rPr>
              <w:t>M</w:t>
            </w:r>
            <w:r>
              <w:rPr>
                <w:rFonts w:ascii="Calibri" w:hAnsi="Calibri" w:eastAsia="Calibri" w:cs="Calibri"/>
                <w:color w:val="009FDC"/>
                <w:spacing w:val="1"/>
                <w:sz w:val="20"/>
                <w:szCs w:val="20"/>
              </w:rPr>
              <w:t>H</w:t>
            </w:r>
            <w:r>
              <w:rPr>
                <w:rFonts w:ascii="Calibri" w:hAnsi="Calibri" w:eastAsia="Calibri" w:cs="Calibri"/>
                <w:color w:val="009FDC"/>
                <w:sz w:val="20"/>
                <w:szCs w:val="20"/>
              </w:rPr>
              <w:t>P</w:t>
            </w:r>
            <w:r>
              <w:rPr>
                <w:rFonts w:ascii="Calibri" w:hAnsi="Calibri" w:eastAsia="Calibri" w:cs="Calibri"/>
                <w:color w:val="009FDC"/>
                <w:spacing w:val="2"/>
                <w:sz w:val="20"/>
                <w:szCs w:val="20"/>
              </w:rPr>
              <w:t>S</w:t>
            </w:r>
            <w:r>
              <w:rPr>
                <w:rFonts w:ascii="Calibri" w:hAnsi="Calibri" w:eastAsia="Calibri" w:cs="Calibri"/>
                <w:color w:val="009FDC"/>
                <w:sz w:val="20"/>
                <w:szCs w:val="20"/>
              </w:rPr>
              <w:t>S</w:t>
            </w:r>
            <w:r>
              <w:rPr>
                <w:rFonts w:ascii="Calibri" w:hAnsi="Calibri" w:eastAsia="Calibri" w:cs="Calibri"/>
                <w:color w:val="009FDC"/>
                <w:spacing w:val="-6"/>
                <w:sz w:val="20"/>
                <w:szCs w:val="20"/>
              </w:rPr>
              <w:t xml:space="preserve"> </w:t>
            </w:r>
            <w:r>
              <w:rPr>
                <w:rFonts w:ascii="Calibri" w:hAnsi="Calibri" w:eastAsia="Calibri" w:cs="Calibri"/>
                <w:color w:val="009FDC"/>
                <w:sz w:val="20"/>
                <w:szCs w:val="20"/>
              </w:rPr>
              <w:t>ac</w:t>
            </w:r>
            <w:r>
              <w:rPr>
                <w:rFonts w:ascii="Calibri" w:hAnsi="Calibri" w:eastAsia="Calibri" w:cs="Calibri"/>
                <w:color w:val="009FDC"/>
                <w:spacing w:val="1"/>
                <w:sz w:val="20"/>
                <w:szCs w:val="20"/>
              </w:rPr>
              <w:t>t</w:t>
            </w:r>
            <w:r>
              <w:rPr>
                <w:rFonts w:ascii="Calibri" w:hAnsi="Calibri" w:eastAsia="Calibri" w:cs="Calibri"/>
                <w:color w:val="009FDC"/>
                <w:sz w:val="20"/>
                <w:szCs w:val="20"/>
              </w:rPr>
              <w:t>i</w:t>
            </w:r>
            <w:r>
              <w:rPr>
                <w:rFonts w:ascii="Calibri" w:hAnsi="Calibri" w:eastAsia="Calibri" w:cs="Calibri"/>
                <w:color w:val="009FDC"/>
                <w:spacing w:val="1"/>
                <w:sz w:val="20"/>
                <w:szCs w:val="20"/>
              </w:rPr>
              <w:t>v</w:t>
            </w:r>
            <w:r>
              <w:rPr>
                <w:rFonts w:ascii="Calibri" w:hAnsi="Calibri" w:eastAsia="Calibri" w:cs="Calibri"/>
                <w:color w:val="009FDC"/>
                <w:sz w:val="20"/>
                <w:szCs w:val="20"/>
              </w:rPr>
              <w:t>ities</w:t>
            </w:r>
            <w:r>
              <w:rPr>
                <w:rFonts w:ascii="Calibri" w:hAnsi="Calibri" w:eastAsia="Calibri" w:cs="Calibri"/>
                <w:color w:val="009FDC"/>
                <w:spacing w:val="-4"/>
                <w:sz w:val="20"/>
                <w:szCs w:val="20"/>
              </w:rPr>
              <w:t xml:space="preserve"> </w:t>
            </w:r>
            <w:r>
              <w:rPr>
                <w:rFonts w:ascii="Calibri" w:hAnsi="Calibri" w:eastAsia="Calibri" w:cs="Calibri"/>
                <w:color w:val="000000"/>
                <w:sz w:val="20"/>
                <w:szCs w:val="20"/>
              </w:rPr>
              <w:t>a</w:t>
            </w:r>
            <w:r>
              <w:rPr>
                <w:rFonts w:ascii="Calibri" w:hAnsi="Calibri" w:eastAsia="Calibri" w:cs="Calibri"/>
                <w:color w:val="000000"/>
                <w:spacing w:val="1"/>
                <w:sz w:val="20"/>
                <w:szCs w:val="20"/>
              </w:rPr>
              <w:t>n</w:t>
            </w:r>
            <w:r>
              <w:rPr>
                <w:rFonts w:ascii="Calibri" w:hAnsi="Calibri" w:eastAsia="Calibri" w:cs="Calibri"/>
                <w:color w:val="000000"/>
                <w:sz w:val="20"/>
                <w:szCs w:val="20"/>
              </w:rPr>
              <w:t>d</w:t>
            </w:r>
            <w:r>
              <w:rPr>
                <w:rFonts w:ascii="Calibri" w:hAnsi="Calibri" w:eastAsia="Calibri" w:cs="Calibri"/>
                <w:color w:val="000000"/>
                <w:spacing w:val="-2"/>
                <w:sz w:val="20"/>
                <w:szCs w:val="20"/>
              </w:rPr>
              <w:t xml:space="preserve"> </w:t>
            </w:r>
            <w:r>
              <w:rPr>
                <w:rFonts w:ascii="Calibri" w:hAnsi="Calibri" w:eastAsia="Calibri" w:cs="Calibri"/>
                <w:color w:val="000000"/>
                <w:spacing w:val="2"/>
                <w:sz w:val="20"/>
                <w:szCs w:val="20"/>
              </w:rPr>
              <w:t>E</w:t>
            </w:r>
            <w:r>
              <w:rPr>
                <w:rFonts w:ascii="Calibri" w:hAnsi="Calibri" w:eastAsia="Calibri" w:cs="Calibri"/>
                <w:color w:val="000000"/>
                <w:spacing w:val="-1"/>
                <w:sz w:val="20"/>
                <w:szCs w:val="20"/>
              </w:rPr>
              <w:t>d</w:t>
            </w:r>
            <w:r>
              <w:rPr>
                <w:rFonts w:ascii="Calibri" w:hAnsi="Calibri" w:eastAsia="Calibri" w:cs="Calibri"/>
                <w:color w:val="000000"/>
                <w:spacing w:val="1"/>
                <w:sz w:val="20"/>
                <w:szCs w:val="20"/>
              </w:rPr>
              <w:t>u</w:t>
            </w:r>
            <w:r>
              <w:rPr>
                <w:rFonts w:ascii="Calibri" w:hAnsi="Calibri" w:eastAsia="Calibri" w:cs="Calibri"/>
                <w:color w:val="000000"/>
                <w:sz w:val="20"/>
                <w:szCs w:val="20"/>
              </w:rPr>
              <w:t>ca</w:t>
            </w:r>
            <w:r>
              <w:rPr>
                <w:rFonts w:ascii="Calibri" w:hAnsi="Calibri" w:eastAsia="Calibri" w:cs="Calibri"/>
                <w:color w:val="000000"/>
                <w:spacing w:val="1"/>
                <w:sz w:val="20"/>
                <w:szCs w:val="20"/>
              </w:rPr>
              <w:t>t</w:t>
            </w:r>
            <w:r>
              <w:rPr>
                <w:rFonts w:ascii="Calibri" w:hAnsi="Calibri" w:eastAsia="Calibri" w:cs="Calibri"/>
                <w:color w:val="000000"/>
                <w:sz w:val="20"/>
                <w:szCs w:val="20"/>
              </w:rPr>
              <w:t>ion</w:t>
            </w:r>
            <w:r>
              <w:rPr>
                <w:rFonts w:ascii="Calibri" w:hAnsi="Calibri" w:eastAsia="Calibri" w:cs="Calibri"/>
                <w:color w:val="000000"/>
                <w:spacing w:val="-7"/>
                <w:sz w:val="20"/>
                <w:szCs w:val="20"/>
              </w:rPr>
              <w:t xml:space="preserve"> </w:t>
            </w:r>
            <w:r>
              <w:rPr>
                <w:rFonts w:ascii="Calibri" w:hAnsi="Calibri" w:eastAsia="Calibri" w:cs="Calibri"/>
                <w:color w:val="000000"/>
                <w:sz w:val="20"/>
                <w:szCs w:val="20"/>
              </w:rPr>
              <w:t>mo</w:t>
            </w:r>
            <w:r>
              <w:rPr>
                <w:rFonts w:ascii="Calibri" w:hAnsi="Calibri" w:eastAsia="Calibri" w:cs="Calibri"/>
                <w:color w:val="000000"/>
                <w:spacing w:val="1"/>
                <w:sz w:val="20"/>
                <w:szCs w:val="20"/>
              </w:rPr>
              <w:t>n</w:t>
            </w:r>
            <w:r>
              <w:rPr>
                <w:rFonts w:ascii="Calibri" w:hAnsi="Calibri" w:eastAsia="Calibri" w:cs="Calibri"/>
                <w:color w:val="000000"/>
                <w:sz w:val="20"/>
                <w:szCs w:val="20"/>
              </w:rPr>
              <w:t>it</w:t>
            </w:r>
            <w:r>
              <w:rPr>
                <w:rFonts w:ascii="Calibri" w:hAnsi="Calibri" w:eastAsia="Calibri" w:cs="Calibri"/>
                <w:color w:val="000000"/>
                <w:spacing w:val="1"/>
                <w:sz w:val="20"/>
                <w:szCs w:val="20"/>
              </w:rPr>
              <w:t>o</w:t>
            </w:r>
            <w:r>
              <w:rPr>
                <w:rFonts w:ascii="Calibri" w:hAnsi="Calibri" w:eastAsia="Calibri" w:cs="Calibri"/>
                <w:color w:val="000000"/>
                <w:sz w:val="20"/>
                <w:szCs w:val="20"/>
              </w:rPr>
              <w:t>rs</w:t>
            </w:r>
          </w:p>
          <w:p w:rsidR="00053E75" w:rsidRDefault="00BF1E13" w14:paraId="430A71B8" w14:textId="77777777">
            <w:pPr>
              <w:spacing w:after="0" w:line="240" w:lineRule="auto"/>
              <w:ind w:left="133" w:right="-20"/>
              <w:rPr>
                <w:rFonts w:ascii="Calibri" w:hAnsi="Calibri" w:eastAsia="Calibri" w:cs="Calibri"/>
                <w:sz w:val="20"/>
                <w:szCs w:val="20"/>
              </w:rPr>
            </w:pPr>
            <w:r>
              <w:rPr>
                <w:rFonts w:ascii="Calibri" w:hAnsi="Calibri" w:eastAsia="Calibri" w:cs="Calibri"/>
                <w:color w:val="009FDC"/>
                <w:sz w:val="20"/>
                <w:szCs w:val="20"/>
              </w:rPr>
              <w:t>#</w:t>
            </w:r>
            <w:r>
              <w:rPr>
                <w:rFonts w:ascii="Calibri" w:hAnsi="Calibri" w:eastAsia="Calibri" w:cs="Calibri"/>
                <w:color w:val="009FDC"/>
                <w:spacing w:val="-2"/>
                <w:sz w:val="20"/>
                <w:szCs w:val="20"/>
              </w:rPr>
              <w:t xml:space="preserve"> </w:t>
            </w:r>
            <w:r>
              <w:rPr>
                <w:rFonts w:ascii="Calibri" w:hAnsi="Calibri" w:eastAsia="Calibri" w:cs="Calibri"/>
                <w:color w:val="009FDC"/>
                <w:spacing w:val="1"/>
                <w:sz w:val="20"/>
                <w:szCs w:val="20"/>
              </w:rPr>
              <w:t>t</w:t>
            </w:r>
            <w:r>
              <w:rPr>
                <w:rFonts w:ascii="Calibri" w:hAnsi="Calibri" w:eastAsia="Calibri" w:cs="Calibri"/>
                <w:color w:val="009FDC"/>
                <w:spacing w:val="-1"/>
                <w:sz w:val="20"/>
                <w:szCs w:val="20"/>
              </w:rPr>
              <w:t>e</w:t>
            </w:r>
            <w:r>
              <w:rPr>
                <w:rFonts w:ascii="Calibri" w:hAnsi="Calibri" w:eastAsia="Calibri" w:cs="Calibri"/>
                <w:color w:val="009FDC"/>
                <w:sz w:val="20"/>
                <w:szCs w:val="20"/>
              </w:rPr>
              <w:t>ac</w:t>
            </w:r>
            <w:r>
              <w:rPr>
                <w:rFonts w:ascii="Calibri" w:hAnsi="Calibri" w:eastAsia="Calibri" w:cs="Calibri"/>
                <w:color w:val="009FDC"/>
                <w:spacing w:val="1"/>
                <w:sz w:val="20"/>
                <w:szCs w:val="20"/>
              </w:rPr>
              <w:t>h</w:t>
            </w:r>
            <w:r>
              <w:rPr>
                <w:rFonts w:ascii="Calibri" w:hAnsi="Calibri" w:eastAsia="Calibri" w:cs="Calibri"/>
                <w:color w:val="009FDC"/>
                <w:spacing w:val="-1"/>
                <w:sz w:val="20"/>
                <w:szCs w:val="20"/>
              </w:rPr>
              <w:t>e</w:t>
            </w:r>
            <w:r>
              <w:rPr>
                <w:rFonts w:ascii="Calibri" w:hAnsi="Calibri" w:eastAsia="Calibri" w:cs="Calibri"/>
                <w:color w:val="009FDC"/>
                <w:sz w:val="20"/>
                <w:szCs w:val="20"/>
              </w:rPr>
              <w:t>rs</w:t>
            </w:r>
            <w:r>
              <w:rPr>
                <w:rFonts w:ascii="Calibri" w:hAnsi="Calibri" w:eastAsia="Calibri" w:cs="Calibri"/>
                <w:color w:val="009FDC"/>
                <w:spacing w:val="-6"/>
                <w:sz w:val="20"/>
                <w:szCs w:val="20"/>
              </w:rPr>
              <w:t xml:space="preserve"> </w:t>
            </w:r>
            <w:r>
              <w:rPr>
                <w:rFonts w:ascii="Calibri" w:hAnsi="Calibri" w:eastAsia="Calibri" w:cs="Calibri"/>
                <w:color w:val="009FDC"/>
                <w:spacing w:val="1"/>
                <w:sz w:val="20"/>
                <w:szCs w:val="20"/>
              </w:rPr>
              <w:t>t</w:t>
            </w:r>
            <w:r>
              <w:rPr>
                <w:rFonts w:ascii="Calibri" w:hAnsi="Calibri" w:eastAsia="Calibri" w:cs="Calibri"/>
                <w:color w:val="009FDC"/>
                <w:sz w:val="20"/>
                <w:szCs w:val="20"/>
              </w:rPr>
              <w:t>rai</w:t>
            </w:r>
            <w:r>
              <w:rPr>
                <w:rFonts w:ascii="Calibri" w:hAnsi="Calibri" w:eastAsia="Calibri" w:cs="Calibri"/>
                <w:color w:val="009FDC"/>
                <w:spacing w:val="1"/>
                <w:sz w:val="20"/>
                <w:szCs w:val="20"/>
              </w:rPr>
              <w:t>n</w:t>
            </w:r>
            <w:r>
              <w:rPr>
                <w:rFonts w:ascii="Calibri" w:hAnsi="Calibri" w:eastAsia="Calibri" w:cs="Calibri"/>
                <w:color w:val="009FDC"/>
                <w:spacing w:val="-1"/>
                <w:sz w:val="20"/>
                <w:szCs w:val="20"/>
              </w:rPr>
              <w:t>e</w:t>
            </w:r>
            <w:r>
              <w:rPr>
                <w:rFonts w:ascii="Calibri" w:hAnsi="Calibri" w:eastAsia="Calibri" w:cs="Calibri"/>
                <w:color w:val="009FDC"/>
                <w:sz w:val="20"/>
                <w:szCs w:val="20"/>
              </w:rPr>
              <w:t>d</w:t>
            </w:r>
            <w:r>
              <w:rPr>
                <w:rFonts w:ascii="Calibri" w:hAnsi="Calibri" w:eastAsia="Calibri" w:cs="Calibri"/>
                <w:color w:val="009FDC"/>
                <w:spacing w:val="-5"/>
                <w:sz w:val="20"/>
                <w:szCs w:val="20"/>
              </w:rPr>
              <w:t xml:space="preserve"> </w:t>
            </w:r>
            <w:r>
              <w:rPr>
                <w:rFonts w:ascii="Calibri" w:hAnsi="Calibri" w:eastAsia="Calibri" w:cs="Calibri"/>
                <w:color w:val="009FDC"/>
                <w:sz w:val="20"/>
                <w:szCs w:val="20"/>
              </w:rPr>
              <w:t>in</w:t>
            </w:r>
            <w:r>
              <w:rPr>
                <w:rFonts w:ascii="Calibri" w:hAnsi="Calibri" w:eastAsia="Calibri" w:cs="Calibri"/>
                <w:color w:val="009FDC"/>
                <w:spacing w:val="1"/>
                <w:sz w:val="20"/>
                <w:szCs w:val="20"/>
              </w:rPr>
              <w:t xml:space="preserve"> </w:t>
            </w:r>
            <w:r>
              <w:rPr>
                <w:rFonts w:ascii="Calibri" w:hAnsi="Calibri" w:eastAsia="Calibri" w:cs="Calibri"/>
                <w:color w:val="009FDC"/>
                <w:sz w:val="20"/>
                <w:szCs w:val="20"/>
              </w:rPr>
              <w:t>M</w:t>
            </w:r>
            <w:r>
              <w:rPr>
                <w:rFonts w:ascii="Calibri" w:hAnsi="Calibri" w:eastAsia="Calibri" w:cs="Calibri"/>
                <w:color w:val="009FDC"/>
                <w:spacing w:val="1"/>
                <w:sz w:val="20"/>
                <w:szCs w:val="20"/>
              </w:rPr>
              <w:t>H</w:t>
            </w:r>
            <w:r>
              <w:rPr>
                <w:rFonts w:ascii="Calibri" w:hAnsi="Calibri" w:eastAsia="Calibri" w:cs="Calibri"/>
                <w:color w:val="009FDC"/>
                <w:sz w:val="20"/>
                <w:szCs w:val="20"/>
              </w:rPr>
              <w:t>PSS</w:t>
            </w:r>
          </w:p>
          <w:p w:rsidR="00053E75" w:rsidRDefault="00BF1E13" w14:paraId="02B96DEC" w14:textId="77777777">
            <w:pPr>
              <w:spacing w:after="0" w:line="242" w:lineRule="exact"/>
              <w:ind w:left="133" w:right="-20"/>
              <w:rPr>
                <w:rFonts w:ascii="Calibri" w:hAnsi="Calibri" w:eastAsia="Calibri" w:cs="Calibri"/>
                <w:sz w:val="20"/>
                <w:szCs w:val="20"/>
              </w:rPr>
            </w:pPr>
            <w:r>
              <w:rPr>
                <w:rFonts w:ascii="Calibri" w:hAnsi="Calibri" w:eastAsia="Calibri" w:cs="Calibri"/>
                <w:position w:val="1"/>
                <w:sz w:val="20"/>
                <w:szCs w:val="20"/>
              </w:rPr>
              <w:t>(iii)</w:t>
            </w:r>
            <w:r>
              <w:rPr>
                <w:rFonts w:ascii="Calibri" w:hAnsi="Calibri" w:eastAsia="Calibri" w:cs="Calibri"/>
                <w:spacing w:val="-3"/>
                <w:position w:val="1"/>
                <w:sz w:val="20"/>
                <w:szCs w:val="20"/>
              </w:rPr>
              <w:t xml:space="preserve"> </w:t>
            </w:r>
            <w:r>
              <w:rPr>
                <w:rFonts w:ascii="Calibri" w:hAnsi="Calibri" w:eastAsia="Calibri" w:cs="Calibri"/>
                <w:position w:val="1"/>
                <w:sz w:val="20"/>
                <w:szCs w:val="20"/>
              </w:rPr>
              <w:t>O</w:t>
            </w:r>
            <w:r>
              <w:rPr>
                <w:rFonts w:ascii="Calibri" w:hAnsi="Calibri" w:eastAsia="Calibri" w:cs="Calibri"/>
                <w:spacing w:val="1"/>
                <w:position w:val="1"/>
                <w:sz w:val="20"/>
                <w:szCs w:val="20"/>
              </w:rPr>
              <w:t>n</w:t>
            </w:r>
            <w:r>
              <w:rPr>
                <w:rFonts w:ascii="Calibri" w:hAnsi="Calibri" w:eastAsia="Calibri" w:cs="Calibri"/>
                <w:position w:val="1"/>
                <w:sz w:val="20"/>
                <w:szCs w:val="20"/>
              </w:rPr>
              <w:t>e</w:t>
            </w:r>
            <w:r>
              <w:rPr>
                <w:rFonts w:ascii="Calibri" w:hAnsi="Calibri" w:eastAsia="Calibri" w:cs="Calibri"/>
                <w:spacing w:val="-4"/>
                <w:position w:val="1"/>
                <w:sz w:val="20"/>
                <w:szCs w:val="20"/>
              </w:rPr>
              <w:t xml:space="preserve"> </w:t>
            </w:r>
            <w:r>
              <w:rPr>
                <w:rFonts w:ascii="Calibri" w:hAnsi="Calibri" w:eastAsia="Calibri" w:cs="Calibri"/>
                <w:spacing w:val="1"/>
                <w:position w:val="1"/>
                <w:sz w:val="20"/>
                <w:szCs w:val="20"/>
              </w:rPr>
              <w:t>o</w:t>
            </w:r>
            <w:r>
              <w:rPr>
                <w:rFonts w:ascii="Calibri" w:hAnsi="Calibri" w:eastAsia="Calibri" w:cs="Calibri"/>
                <w:position w:val="1"/>
                <w:sz w:val="20"/>
                <w:szCs w:val="20"/>
              </w:rPr>
              <w:t>r</w:t>
            </w:r>
            <w:r>
              <w:rPr>
                <w:rFonts w:ascii="Calibri" w:hAnsi="Calibri" w:eastAsia="Calibri" w:cs="Calibri"/>
                <w:spacing w:val="-2"/>
                <w:position w:val="1"/>
                <w:sz w:val="20"/>
                <w:szCs w:val="20"/>
              </w:rPr>
              <w:t xml:space="preserve"> </w:t>
            </w:r>
            <w:r>
              <w:rPr>
                <w:rFonts w:ascii="Calibri" w:hAnsi="Calibri" w:eastAsia="Calibri" w:cs="Calibri"/>
                <w:position w:val="1"/>
                <w:sz w:val="20"/>
                <w:szCs w:val="20"/>
              </w:rPr>
              <w:t>ot</w:t>
            </w:r>
            <w:r>
              <w:rPr>
                <w:rFonts w:ascii="Calibri" w:hAnsi="Calibri" w:eastAsia="Calibri" w:cs="Calibri"/>
                <w:spacing w:val="1"/>
                <w:position w:val="1"/>
                <w:sz w:val="20"/>
                <w:szCs w:val="20"/>
              </w:rPr>
              <w:t>h</w:t>
            </w:r>
            <w:r>
              <w:rPr>
                <w:rFonts w:ascii="Calibri" w:hAnsi="Calibri" w:eastAsia="Calibri" w:cs="Calibri"/>
                <w:spacing w:val="-1"/>
                <w:position w:val="1"/>
                <w:sz w:val="20"/>
                <w:szCs w:val="20"/>
              </w:rPr>
              <w:t>e</w:t>
            </w:r>
            <w:r>
              <w:rPr>
                <w:rFonts w:ascii="Calibri" w:hAnsi="Calibri" w:eastAsia="Calibri" w:cs="Calibri"/>
                <w:position w:val="1"/>
                <w:sz w:val="20"/>
                <w:szCs w:val="20"/>
              </w:rPr>
              <w:t>r</w:t>
            </w:r>
            <w:r>
              <w:rPr>
                <w:rFonts w:ascii="Calibri" w:hAnsi="Calibri" w:eastAsia="Calibri" w:cs="Calibri"/>
                <w:spacing w:val="-4"/>
                <w:position w:val="1"/>
                <w:sz w:val="20"/>
                <w:szCs w:val="20"/>
              </w:rPr>
              <w:t xml:space="preserve"> </w:t>
            </w:r>
            <w:r>
              <w:rPr>
                <w:rFonts w:ascii="Calibri" w:hAnsi="Calibri" w:eastAsia="Calibri" w:cs="Calibri"/>
                <w:spacing w:val="1"/>
                <w:position w:val="1"/>
                <w:sz w:val="20"/>
                <w:szCs w:val="20"/>
              </w:rPr>
              <w:t>s</w:t>
            </w:r>
            <w:r>
              <w:rPr>
                <w:rFonts w:ascii="Calibri" w:hAnsi="Calibri" w:eastAsia="Calibri" w:cs="Calibri"/>
                <w:spacing w:val="-1"/>
                <w:position w:val="1"/>
                <w:sz w:val="20"/>
                <w:szCs w:val="20"/>
              </w:rPr>
              <w:t>e</w:t>
            </w:r>
            <w:r>
              <w:rPr>
                <w:rFonts w:ascii="Calibri" w:hAnsi="Calibri" w:eastAsia="Calibri" w:cs="Calibri"/>
                <w:position w:val="1"/>
                <w:sz w:val="20"/>
                <w:szCs w:val="20"/>
              </w:rPr>
              <w:t>ct</w:t>
            </w:r>
            <w:r>
              <w:rPr>
                <w:rFonts w:ascii="Calibri" w:hAnsi="Calibri" w:eastAsia="Calibri" w:cs="Calibri"/>
                <w:spacing w:val="1"/>
                <w:position w:val="1"/>
                <w:sz w:val="20"/>
                <w:szCs w:val="20"/>
              </w:rPr>
              <w:t>o</w:t>
            </w:r>
            <w:r>
              <w:rPr>
                <w:rFonts w:ascii="Calibri" w:hAnsi="Calibri" w:eastAsia="Calibri" w:cs="Calibri"/>
                <w:position w:val="1"/>
                <w:sz w:val="20"/>
                <w:szCs w:val="20"/>
              </w:rPr>
              <w:t xml:space="preserve">r </w:t>
            </w:r>
            <w:r>
              <w:rPr>
                <w:rFonts w:ascii="Calibri" w:hAnsi="Calibri" w:eastAsia="Calibri" w:cs="Calibri"/>
                <w:spacing w:val="-1"/>
                <w:position w:val="1"/>
                <w:sz w:val="20"/>
                <w:szCs w:val="20"/>
              </w:rPr>
              <w:t>m</w:t>
            </w:r>
            <w:r>
              <w:rPr>
                <w:rFonts w:ascii="Calibri" w:hAnsi="Calibri" w:eastAsia="Calibri" w:cs="Calibri"/>
                <w:position w:val="1"/>
                <w:sz w:val="20"/>
                <w:szCs w:val="20"/>
              </w:rPr>
              <w:t>o</w:t>
            </w:r>
            <w:r>
              <w:rPr>
                <w:rFonts w:ascii="Calibri" w:hAnsi="Calibri" w:eastAsia="Calibri" w:cs="Calibri"/>
                <w:spacing w:val="1"/>
                <w:position w:val="1"/>
                <w:sz w:val="20"/>
                <w:szCs w:val="20"/>
              </w:rPr>
              <w:t>n</w:t>
            </w:r>
            <w:r>
              <w:rPr>
                <w:rFonts w:ascii="Calibri" w:hAnsi="Calibri" w:eastAsia="Calibri" w:cs="Calibri"/>
                <w:position w:val="1"/>
                <w:sz w:val="20"/>
                <w:szCs w:val="20"/>
              </w:rPr>
              <w:t>it</w:t>
            </w:r>
            <w:r>
              <w:rPr>
                <w:rFonts w:ascii="Calibri" w:hAnsi="Calibri" w:eastAsia="Calibri" w:cs="Calibri"/>
                <w:spacing w:val="1"/>
                <w:position w:val="1"/>
                <w:sz w:val="20"/>
                <w:szCs w:val="20"/>
              </w:rPr>
              <w:t>o</w:t>
            </w:r>
            <w:r>
              <w:rPr>
                <w:rFonts w:ascii="Calibri" w:hAnsi="Calibri" w:eastAsia="Calibri" w:cs="Calibri"/>
                <w:position w:val="1"/>
                <w:sz w:val="20"/>
                <w:szCs w:val="20"/>
              </w:rPr>
              <w:t>rs</w:t>
            </w:r>
            <w:r>
              <w:rPr>
                <w:rFonts w:ascii="Calibri" w:hAnsi="Calibri" w:eastAsia="Calibri" w:cs="Calibri"/>
                <w:spacing w:val="-4"/>
                <w:position w:val="1"/>
                <w:sz w:val="20"/>
                <w:szCs w:val="20"/>
              </w:rPr>
              <w:t xml:space="preserve"> </w:t>
            </w:r>
            <w:r>
              <w:rPr>
                <w:rFonts w:ascii="Calibri" w:hAnsi="Calibri" w:eastAsia="Calibri" w:cs="Calibri"/>
                <w:color w:val="009FDC"/>
                <w:position w:val="1"/>
                <w:sz w:val="20"/>
                <w:szCs w:val="20"/>
              </w:rPr>
              <w:t>#</w:t>
            </w:r>
            <w:r>
              <w:rPr>
                <w:rFonts w:ascii="Calibri" w:hAnsi="Calibri" w:eastAsia="Calibri" w:cs="Calibri"/>
                <w:color w:val="009FDC"/>
                <w:spacing w:val="-2"/>
                <w:position w:val="1"/>
                <w:sz w:val="20"/>
                <w:szCs w:val="20"/>
              </w:rPr>
              <w:t xml:space="preserve"> </w:t>
            </w:r>
            <w:r>
              <w:rPr>
                <w:rFonts w:ascii="Calibri" w:hAnsi="Calibri" w:eastAsia="Calibri" w:cs="Calibri"/>
                <w:color w:val="009FDC"/>
                <w:position w:val="1"/>
                <w:sz w:val="20"/>
                <w:szCs w:val="20"/>
              </w:rPr>
              <w:t>c</w:t>
            </w:r>
            <w:r>
              <w:rPr>
                <w:rFonts w:ascii="Calibri" w:hAnsi="Calibri" w:eastAsia="Calibri" w:cs="Calibri"/>
                <w:color w:val="009FDC"/>
                <w:spacing w:val="1"/>
                <w:position w:val="1"/>
                <w:sz w:val="20"/>
                <w:szCs w:val="20"/>
              </w:rPr>
              <w:t>h</w:t>
            </w:r>
            <w:r>
              <w:rPr>
                <w:rFonts w:ascii="Calibri" w:hAnsi="Calibri" w:eastAsia="Calibri" w:cs="Calibri"/>
                <w:color w:val="009FDC"/>
                <w:position w:val="1"/>
                <w:sz w:val="20"/>
                <w:szCs w:val="20"/>
              </w:rPr>
              <w:t>ild</w:t>
            </w:r>
            <w:r>
              <w:rPr>
                <w:rFonts w:ascii="Calibri" w:hAnsi="Calibri" w:eastAsia="Calibri" w:cs="Calibri"/>
                <w:color w:val="009FDC"/>
                <w:spacing w:val="1"/>
                <w:position w:val="1"/>
                <w:sz w:val="20"/>
                <w:szCs w:val="20"/>
              </w:rPr>
              <w:t>r</w:t>
            </w:r>
            <w:r>
              <w:rPr>
                <w:rFonts w:ascii="Calibri" w:hAnsi="Calibri" w:eastAsia="Calibri" w:cs="Calibri"/>
                <w:color w:val="009FDC"/>
                <w:spacing w:val="-1"/>
                <w:position w:val="1"/>
                <w:sz w:val="20"/>
                <w:szCs w:val="20"/>
              </w:rPr>
              <w:t>e</w:t>
            </w:r>
            <w:r>
              <w:rPr>
                <w:rFonts w:ascii="Calibri" w:hAnsi="Calibri" w:eastAsia="Calibri" w:cs="Calibri"/>
                <w:color w:val="009FDC"/>
                <w:position w:val="1"/>
                <w:sz w:val="20"/>
                <w:szCs w:val="20"/>
              </w:rPr>
              <w:t>n</w:t>
            </w:r>
            <w:r>
              <w:rPr>
                <w:rFonts w:ascii="Calibri" w:hAnsi="Calibri" w:eastAsia="Calibri" w:cs="Calibri"/>
                <w:color w:val="009FDC"/>
                <w:spacing w:val="-5"/>
                <w:position w:val="1"/>
                <w:sz w:val="20"/>
                <w:szCs w:val="20"/>
              </w:rPr>
              <w:t xml:space="preserve"> </w:t>
            </w:r>
            <w:r>
              <w:rPr>
                <w:rFonts w:ascii="Calibri" w:hAnsi="Calibri" w:eastAsia="Calibri" w:cs="Calibri"/>
                <w:color w:val="009FDC"/>
                <w:position w:val="1"/>
                <w:sz w:val="20"/>
                <w:szCs w:val="20"/>
              </w:rPr>
              <w:t>r</w:t>
            </w:r>
            <w:r>
              <w:rPr>
                <w:rFonts w:ascii="Calibri" w:hAnsi="Calibri" w:eastAsia="Calibri" w:cs="Calibri"/>
                <w:color w:val="009FDC"/>
                <w:spacing w:val="-1"/>
                <w:position w:val="1"/>
                <w:sz w:val="20"/>
                <w:szCs w:val="20"/>
              </w:rPr>
              <w:t>efe</w:t>
            </w:r>
            <w:r>
              <w:rPr>
                <w:rFonts w:ascii="Calibri" w:hAnsi="Calibri" w:eastAsia="Calibri" w:cs="Calibri"/>
                <w:color w:val="009FDC"/>
                <w:spacing w:val="2"/>
                <w:position w:val="1"/>
                <w:sz w:val="20"/>
                <w:szCs w:val="20"/>
              </w:rPr>
              <w:t>r</w:t>
            </w:r>
            <w:r>
              <w:rPr>
                <w:rFonts w:ascii="Calibri" w:hAnsi="Calibri" w:eastAsia="Calibri" w:cs="Calibri"/>
                <w:color w:val="009FDC"/>
                <w:position w:val="1"/>
                <w:sz w:val="20"/>
                <w:szCs w:val="20"/>
              </w:rPr>
              <w:t>r</w:t>
            </w:r>
            <w:r>
              <w:rPr>
                <w:rFonts w:ascii="Calibri" w:hAnsi="Calibri" w:eastAsia="Calibri" w:cs="Calibri"/>
                <w:color w:val="009FDC"/>
                <w:spacing w:val="-1"/>
                <w:position w:val="1"/>
                <w:sz w:val="20"/>
                <w:szCs w:val="20"/>
              </w:rPr>
              <w:t>e</w:t>
            </w:r>
            <w:r>
              <w:rPr>
                <w:rFonts w:ascii="Calibri" w:hAnsi="Calibri" w:eastAsia="Calibri" w:cs="Calibri"/>
                <w:color w:val="009FDC"/>
                <w:position w:val="1"/>
                <w:sz w:val="20"/>
                <w:szCs w:val="20"/>
              </w:rPr>
              <w:t>d</w:t>
            </w:r>
            <w:r>
              <w:rPr>
                <w:rFonts w:ascii="Calibri" w:hAnsi="Calibri" w:eastAsia="Calibri" w:cs="Calibri"/>
                <w:color w:val="009FDC"/>
                <w:spacing w:val="-5"/>
                <w:position w:val="1"/>
                <w:sz w:val="20"/>
                <w:szCs w:val="20"/>
              </w:rPr>
              <w:t xml:space="preserve"> </w:t>
            </w:r>
            <w:r>
              <w:rPr>
                <w:rFonts w:ascii="Calibri" w:hAnsi="Calibri" w:eastAsia="Calibri" w:cs="Calibri"/>
                <w:color w:val="009FDC"/>
                <w:position w:val="1"/>
                <w:sz w:val="20"/>
                <w:szCs w:val="20"/>
              </w:rPr>
              <w:t>t</w:t>
            </w:r>
            <w:r>
              <w:rPr>
                <w:rFonts w:ascii="Calibri" w:hAnsi="Calibri" w:eastAsia="Calibri" w:cs="Calibri"/>
                <w:color w:val="009FDC"/>
                <w:spacing w:val="1"/>
                <w:position w:val="1"/>
                <w:sz w:val="20"/>
                <w:szCs w:val="20"/>
              </w:rPr>
              <w:t>h</w:t>
            </w:r>
            <w:r>
              <w:rPr>
                <w:rFonts w:ascii="Calibri" w:hAnsi="Calibri" w:eastAsia="Calibri" w:cs="Calibri"/>
                <w:color w:val="009FDC"/>
                <w:position w:val="1"/>
                <w:sz w:val="20"/>
                <w:szCs w:val="20"/>
              </w:rPr>
              <w:t>r</w:t>
            </w:r>
            <w:r>
              <w:rPr>
                <w:rFonts w:ascii="Calibri" w:hAnsi="Calibri" w:eastAsia="Calibri" w:cs="Calibri"/>
                <w:color w:val="009FDC"/>
                <w:spacing w:val="1"/>
                <w:position w:val="1"/>
                <w:sz w:val="20"/>
                <w:szCs w:val="20"/>
              </w:rPr>
              <w:t>ou</w:t>
            </w:r>
            <w:r>
              <w:rPr>
                <w:rFonts w:ascii="Calibri" w:hAnsi="Calibri" w:eastAsia="Calibri" w:cs="Calibri"/>
                <w:color w:val="009FDC"/>
                <w:position w:val="1"/>
                <w:sz w:val="20"/>
                <w:szCs w:val="20"/>
              </w:rPr>
              <w:t>gh</w:t>
            </w:r>
            <w:r>
              <w:rPr>
                <w:rFonts w:ascii="Calibri" w:hAnsi="Calibri" w:eastAsia="Calibri" w:cs="Calibri"/>
                <w:color w:val="009FDC"/>
                <w:spacing w:val="-7"/>
                <w:position w:val="1"/>
                <w:sz w:val="20"/>
                <w:szCs w:val="20"/>
              </w:rPr>
              <w:t xml:space="preserve"> </w:t>
            </w:r>
            <w:r>
              <w:rPr>
                <w:rFonts w:ascii="Calibri" w:hAnsi="Calibri" w:eastAsia="Calibri" w:cs="Calibri"/>
                <w:color w:val="009FDC"/>
                <w:spacing w:val="2"/>
                <w:position w:val="1"/>
                <w:sz w:val="20"/>
                <w:szCs w:val="20"/>
              </w:rPr>
              <w:t>s</w:t>
            </w:r>
            <w:r>
              <w:rPr>
                <w:rFonts w:ascii="Calibri" w:hAnsi="Calibri" w:eastAsia="Calibri" w:cs="Calibri"/>
                <w:color w:val="009FDC"/>
                <w:position w:val="1"/>
                <w:sz w:val="20"/>
                <w:szCs w:val="20"/>
              </w:rPr>
              <w:t>c</w:t>
            </w:r>
            <w:r>
              <w:rPr>
                <w:rFonts w:ascii="Calibri" w:hAnsi="Calibri" w:eastAsia="Calibri" w:cs="Calibri"/>
                <w:color w:val="009FDC"/>
                <w:spacing w:val="1"/>
                <w:position w:val="1"/>
                <w:sz w:val="20"/>
                <w:szCs w:val="20"/>
              </w:rPr>
              <w:t>h</w:t>
            </w:r>
            <w:r>
              <w:rPr>
                <w:rFonts w:ascii="Calibri" w:hAnsi="Calibri" w:eastAsia="Calibri" w:cs="Calibri"/>
                <w:color w:val="009FDC"/>
                <w:position w:val="1"/>
                <w:sz w:val="20"/>
                <w:szCs w:val="20"/>
              </w:rPr>
              <w:t>oo</w:t>
            </w:r>
            <w:r>
              <w:rPr>
                <w:rFonts w:ascii="Calibri" w:hAnsi="Calibri" w:eastAsia="Calibri" w:cs="Calibri"/>
                <w:color w:val="009FDC"/>
                <w:spacing w:val="2"/>
                <w:position w:val="1"/>
                <w:sz w:val="20"/>
                <w:szCs w:val="20"/>
              </w:rPr>
              <w:t>l</w:t>
            </w:r>
            <w:r>
              <w:rPr>
                <w:rFonts w:ascii="Calibri" w:hAnsi="Calibri" w:eastAsia="Calibri" w:cs="Calibri"/>
                <w:color w:val="009FDC"/>
                <w:spacing w:val="-1"/>
                <w:position w:val="1"/>
                <w:sz w:val="20"/>
                <w:szCs w:val="20"/>
              </w:rPr>
              <w:t>-</w:t>
            </w:r>
            <w:r>
              <w:rPr>
                <w:rFonts w:ascii="Calibri" w:hAnsi="Calibri" w:eastAsia="Calibri" w:cs="Calibri"/>
                <w:color w:val="009FDC"/>
                <w:spacing w:val="1"/>
                <w:position w:val="1"/>
                <w:sz w:val="20"/>
                <w:szCs w:val="20"/>
              </w:rPr>
              <w:t>b</w:t>
            </w:r>
            <w:r>
              <w:rPr>
                <w:rFonts w:ascii="Calibri" w:hAnsi="Calibri" w:eastAsia="Calibri" w:cs="Calibri"/>
                <w:color w:val="009FDC"/>
                <w:position w:val="1"/>
                <w:sz w:val="20"/>
                <w:szCs w:val="20"/>
              </w:rPr>
              <w:t>a</w:t>
            </w:r>
            <w:r>
              <w:rPr>
                <w:rFonts w:ascii="Calibri" w:hAnsi="Calibri" w:eastAsia="Calibri" w:cs="Calibri"/>
                <w:color w:val="009FDC"/>
                <w:spacing w:val="2"/>
                <w:position w:val="1"/>
                <w:sz w:val="20"/>
                <w:szCs w:val="20"/>
              </w:rPr>
              <w:t>s</w:t>
            </w:r>
            <w:r>
              <w:rPr>
                <w:rFonts w:ascii="Calibri" w:hAnsi="Calibri" w:eastAsia="Calibri" w:cs="Calibri"/>
                <w:color w:val="009FDC"/>
                <w:spacing w:val="-1"/>
                <w:position w:val="1"/>
                <w:sz w:val="20"/>
                <w:szCs w:val="20"/>
              </w:rPr>
              <w:t>e</w:t>
            </w:r>
            <w:r>
              <w:rPr>
                <w:rFonts w:ascii="Calibri" w:hAnsi="Calibri" w:eastAsia="Calibri" w:cs="Calibri"/>
                <w:color w:val="009FDC"/>
                <w:position w:val="1"/>
                <w:sz w:val="20"/>
                <w:szCs w:val="20"/>
              </w:rPr>
              <w:t>d</w:t>
            </w:r>
            <w:r>
              <w:rPr>
                <w:rFonts w:ascii="Calibri" w:hAnsi="Calibri" w:eastAsia="Calibri" w:cs="Calibri"/>
                <w:color w:val="009FDC"/>
                <w:spacing w:val="-10"/>
                <w:position w:val="1"/>
                <w:sz w:val="20"/>
                <w:szCs w:val="20"/>
              </w:rPr>
              <w:t xml:space="preserve"> </w:t>
            </w:r>
            <w:r>
              <w:rPr>
                <w:rFonts w:ascii="Calibri" w:hAnsi="Calibri" w:eastAsia="Calibri" w:cs="Calibri"/>
                <w:color w:val="009FDC"/>
                <w:position w:val="1"/>
                <w:sz w:val="20"/>
                <w:szCs w:val="20"/>
              </w:rPr>
              <w:t>r</w:t>
            </w:r>
            <w:r>
              <w:rPr>
                <w:rFonts w:ascii="Calibri" w:hAnsi="Calibri" w:eastAsia="Calibri" w:cs="Calibri"/>
                <w:color w:val="009FDC"/>
                <w:spacing w:val="-1"/>
                <w:position w:val="1"/>
                <w:sz w:val="20"/>
                <w:szCs w:val="20"/>
              </w:rPr>
              <w:t>efe</w:t>
            </w:r>
            <w:r>
              <w:rPr>
                <w:rFonts w:ascii="Calibri" w:hAnsi="Calibri" w:eastAsia="Calibri" w:cs="Calibri"/>
                <w:color w:val="009FDC"/>
                <w:position w:val="1"/>
                <w:sz w:val="20"/>
                <w:szCs w:val="20"/>
              </w:rPr>
              <w:t>rr</w:t>
            </w:r>
            <w:r>
              <w:rPr>
                <w:rFonts w:ascii="Calibri" w:hAnsi="Calibri" w:eastAsia="Calibri" w:cs="Calibri"/>
                <w:color w:val="009FDC"/>
                <w:spacing w:val="1"/>
                <w:position w:val="1"/>
                <w:sz w:val="20"/>
                <w:szCs w:val="20"/>
              </w:rPr>
              <w:t>a</w:t>
            </w:r>
            <w:r>
              <w:rPr>
                <w:rFonts w:ascii="Calibri" w:hAnsi="Calibri" w:eastAsia="Calibri" w:cs="Calibri"/>
                <w:color w:val="009FDC"/>
                <w:position w:val="1"/>
                <w:sz w:val="20"/>
                <w:szCs w:val="20"/>
              </w:rPr>
              <w:t>l</w:t>
            </w:r>
          </w:p>
          <w:p w:rsidR="00053E75" w:rsidRDefault="00BF1E13" w14:paraId="1EBAB48D" w14:textId="77777777">
            <w:pPr>
              <w:spacing w:after="0" w:line="240" w:lineRule="auto"/>
              <w:ind w:left="133" w:right="-20"/>
              <w:rPr>
                <w:rFonts w:ascii="Calibri" w:hAnsi="Calibri" w:eastAsia="Calibri" w:cs="Calibri"/>
                <w:sz w:val="20"/>
                <w:szCs w:val="20"/>
              </w:rPr>
            </w:pPr>
            <w:r>
              <w:rPr>
                <w:rFonts w:ascii="Calibri" w:hAnsi="Calibri" w:eastAsia="Calibri" w:cs="Calibri"/>
                <w:color w:val="009FDC"/>
                <w:spacing w:val="-1"/>
                <w:sz w:val="20"/>
                <w:szCs w:val="20"/>
              </w:rPr>
              <w:t>me</w:t>
            </w:r>
            <w:r>
              <w:rPr>
                <w:rFonts w:ascii="Calibri" w:hAnsi="Calibri" w:eastAsia="Calibri" w:cs="Calibri"/>
                <w:color w:val="009FDC"/>
                <w:sz w:val="20"/>
                <w:szCs w:val="20"/>
              </w:rPr>
              <w:t>c</w:t>
            </w:r>
            <w:r>
              <w:rPr>
                <w:rFonts w:ascii="Calibri" w:hAnsi="Calibri" w:eastAsia="Calibri" w:cs="Calibri"/>
                <w:color w:val="009FDC"/>
                <w:spacing w:val="1"/>
                <w:sz w:val="20"/>
                <w:szCs w:val="20"/>
              </w:rPr>
              <w:t>h</w:t>
            </w:r>
            <w:r>
              <w:rPr>
                <w:rFonts w:ascii="Calibri" w:hAnsi="Calibri" w:eastAsia="Calibri" w:cs="Calibri"/>
                <w:color w:val="009FDC"/>
                <w:sz w:val="20"/>
                <w:szCs w:val="20"/>
              </w:rPr>
              <w:t>a</w:t>
            </w:r>
            <w:r>
              <w:rPr>
                <w:rFonts w:ascii="Calibri" w:hAnsi="Calibri" w:eastAsia="Calibri" w:cs="Calibri"/>
                <w:color w:val="009FDC"/>
                <w:spacing w:val="1"/>
                <w:sz w:val="20"/>
                <w:szCs w:val="20"/>
              </w:rPr>
              <w:t>n</w:t>
            </w:r>
            <w:r>
              <w:rPr>
                <w:rFonts w:ascii="Calibri" w:hAnsi="Calibri" w:eastAsia="Calibri" w:cs="Calibri"/>
                <w:color w:val="009FDC"/>
                <w:sz w:val="20"/>
                <w:szCs w:val="20"/>
              </w:rPr>
              <w:t>i</w:t>
            </w:r>
            <w:r>
              <w:rPr>
                <w:rFonts w:ascii="Calibri" w:hAnsi="Calibri" w:eastAsia="Calibri" w:cs="Calibri"/>
                <w:color w:val="009FDC"/>
                <w:spacing w:val="1"/>
                <w:sz w:val="20"/>
                <w:szCs w:val="20"/>
              </w:rPr>
              <w:t>s</w:t>
            </w:r>
            <w:r>
              <w:rPr>
                <w:rFonts w:ascii="Calibri" w:hAnsi="Calibri" w:eastAsia="Calibri" w:cs="Calibri"/>
                <w:color w:val="009FDC"/>
                <w:spacing w:val="-1"/>
                <w:sz w:val="20"/>
                <w:szCs w:val="20"/>
              </w:rPr>
              <w:t>m</w:t>
            </w:r>
            <w:r>
              <w:rPr>
                <w:rFonts w:ascii="Calibri" w:hAnsi="Calibri" w:eastAsia="Calibri" w:cs="Calibri"/>
                <w:color w:val="009FDC"/>
                <w:sz w:val="20"/>
                <w:szCs w:val="20"/>
              </w:rPr>
              <w:t>s</w:t>
            </w:r>
            <w:r>
              <w:rPr>
                <w:rFonts w:ascii="Calibri" w:hAnsi="Calibri" w:eastAsia="Calibri" w:cs="Calibri"/>
                <w:color w:val="009FDC"/>
                <w:spacing w:val="-8"/>
                <w:sz w:val="20"/>
                <w:szCs w:val="20"/>
              </w:rPr>
              <w:t xml:space="preserve"> </w:t>
            </w:r>
            <w:r>
              <w:rPr>
                <w:rFonts w:ascii="Calibri" w:hAnsi="Calibri" w:eastAsia="Calibri" w:cs="Calibri"/>
                <w:color w:val="009FDC"/>
                <w:spacing w:val="-1"/>
                <w:sz w:val="20"/>
                <w:szCs w:val="20"/>
              </w:rPr>
              <w:t>f</w:t>
            </w:r>
            <w:r>
              <w:rPr>
                <w:rFonts w:ascii="Calibri" w:hAnsi="Calibri" w:eastAsia="Calibri" w:cs="Calibri"/>
                <w:color w:val="009FDC"/>
                <w:sz w:val="20"/>
                <w:szCs w:val="20"/>
              </w:rPr>
              <w:t>or</w:t>
            </w:r>
            <w:r>
              <w:rPr>
                <w:rFonts w:ascii="Calibri" w:hAnsi="Calibri" w:eastAsia="Calibri" w:cs="Calibri"/>
                <w:color w:val="009FDC"/>
                <w:spacing w:val="-2"/>
                <w:sz w:val="20"/>
                <w:szCs w:val="20"/>
              </w:rPr>
              <w:t xml:space="preserve"> </w:t>
            </w:r>
            <w:proofErr w:type="spellStart"/>
            <w:r>
              <w:rPr>
                <w:rFonts w:ascii="Calibri" w:hAnsi="Calibri" w:eastAsia="Calibri" w:cs="Calibri"/>
                <w:color w:val="009FDC"/>
                <w:spacing w:val="1"/>
                <w:sz w:val="20"/>
                <w:szCs w:val="20"/>
              </w:rPr>
              <w:t>sp</w:t>
            </w:r>
            <w:r>
              <w:rPr>
                <w:rFonts w:ascii="Calibri" w:hAnsi="Calibri" w:eastAsia="Calibri" w:cs="Calibri"/>
                <w:color w:val="009FDC"/>
                <w:spacing w:val="-1"/>
                <w:sz w:val="20"/>
                <w:szCs w:val="20"/>
              </w:rPr>
              <w:t>e</w:t>
            </w:r>
            <w:r>
              <w:rPr>
                <w:rFonts w:ascii="Calibri" w:hAnsi="Calibri" w:eastAsia="Calibri" w:cs="Calibri"/>
                <w:color w:val="009FDC"/>
                <w:sz w:val="20"/>
                <w:szCs w:val="20"/>
              </w:rPr>
              <w:t>ciali</w:t>
            </w:r>
            <w:r>
              <w:rPr>
                <w:rFonts w:ascii="Calibri" w:hAnsi="Calibri" w:eastAsia="Calibri" w:cs="Calibri"/>
                <w:color w:val="009FDC"/>
                <w:spacing w:val="1"/>
                <w:sz w:val="20"/>
                <w:szCs w:val="20"/>
              </w:rPr>
              <w:t>s</w:t>
            </w:r>
            <w:r>
              <w:rPr>
                <w:rFonts w:ascii="Calibri" w:hAnsi="Calibri" w:eastAsia="Calibri" w:cs="Calibri"/>
                <w:color w:val="009FDC"/>
                <w:spacing w:val="-1"/>
                <w:sz w:val="20"/>
                <w:szCs w:val="20"/>
              </w:rPr>
              <w:t>e</w:t>
            </w:r>
            <w:r>
              <w:rPr>
                <w:rFonts w:ascii="Calibri" w:hAnsi="Calibri" w:eastAsia="Calibri" w:cs="Calibri"/>
                <w:color w:val="009FDC"/>
                <w:sz w:val="20"/>
                <w:szCs w:val="20"/>
              </w:rPr>
              <w:t>d</w:t>
            </w:r>
            <w:proofErr w:type="spellEnd"/>
            <w:r>
              <w:rPr>
                <w:rFonts w:ascii="Calibri" w:hAnsi="Calibri" w:eastAsia="Calibri" w:cs="Calibri"/>
                <w:color w:val="009FDC"/>
                <w:spacing w:val="-6"/>
                <w:sz w:val="20"/>
                <w:szCs w:val="20"/>
              </w:rPr>
              <w:t xml:space="preserve"> </w:t>
            </w:r>
            <w:r>
              <w:rPr>
                <w:rFonts w:ascii="Calibri" w:hAnsi="Calibri" w:eastAsia="Calibri" w:cs="Calibri"/>
                <w:color w:val="009FDC"/>
                <w:spacing w:val="2"/>
                <w:sz w:val="20"/>
                <w:szCs w:val="20"/>
              </w:rPr>
              <w:t>M</w:t>
            </w:r>
            <w:r>
              <w:rPr>
                <w:rFonts w:ascii="Calibri" w:hAnsi="Calibri" w:eastAsia="Calibri" w:cs="Calibri"/>
                <w:color w:val="009FDC"/>
                <w:spacing w:val="1"/>
                <w:sz w:val="20"/>
                <w:szCs w:val="20"/>
              </w:rPr>
              <w:t>H</w:t>
            </w:r>
            <w:r>
              <w:rPr>
                <w:rFonts w:ascii="Calibri" w:hAnsi="Calibri" w:eastAsia="Calibri" w:cs="Calibri"/>
                <w:color w:val="009FDC"/>
                <w:sz w:val="20"/>
                <w:szCs w:val="20"/>
              </w:rPr>
              <w:t>PSS</w:t>
            </w:r>
            <w:r>
              <w:rPr>
                <w:rFonts w:ascii="Calibri" w:hAnsi="Calibri" w:eastAsia="Calibri" w:cs="Calibri"/>
                <w:color w:val="009FDC"/>
                <w:spacing w:val="-6"/>
                <w:sz w:val="20"/>
                <w:szCs w:val="20"/>
              </w:rPr>
              <w:t xml:space="preserve"> </w:t>
            </w:r>
            <w:r>
              <w:rPr>
                <w:rFonts w:ascii="Calibri" w:hAnsi="Calibri" w:eastAsia="Calibri" w:cs="Calibri"/>
                <w:color w:val="009FDC"/>
                <w:spacing w:val="1"/>
                <w:sz w:val="20"/>
                <w:szCs w:val="20"/>
              </w:rPr>
              <w:t>s</w:t>
            </w:r>
            <w:r>
              <w:rPr>
                <w:rFonts w:ascii="Calibri" w:hAnsi="Calibri" w:eastAsia="Calibri" w:cs="Calibri"/>
                <w:color w:val="009FDC"/>
                <w:spacing w:val="-1"/>
                <w:sz w:val="20"/>
                <w:szCs w:val="20"/>
              </w:rPr>
              <w:t>e</w:t>
            </w:r>
            <w:r>
              <w:rPr>
                <w:rFonts w:ascii="Calibri" w:hAnsi="Calibri" w:eastAsia="Calibri" w:cs="Calibri"/>
                <w:color w:val="009FDC"/>
                <w:sz w:val="20"/>
                <w:szCs w:val="20"/>
              </w:rPr>
              <w:t>ct</w:t>
            </w:r>
            <w:r>
              <w:rPr>
                <w:rFonts w:ascii="Calibri" w:hAnsi="Calibri" w:eastAsia="Calibri" w:cs="Calibri"/>
                <w:color w:val="009FDC"/>
                <w:spacing w:val="1"/>
                <w:sz w:val="20"/>
                <w:szCs w:val="20"/>
              </w:rPr>
              <w:t>o</w:t>
            </w:r>
            <w:r>
              <w:rPr>
                <w:rFonts w:ascii="Calibri" w:hAnsi="Calibri" w:eastAsia="Calibri" w:cs="Calibri"/>
                <w:color w:val="009FDC"/>
                <w:sz w:val="20"/>
                <w:szCs w:val="20"/>
              </w:rPr>
              <w:t>rs</w:t>
            </w:r>
          </w:p>
          <w:p w:rsidR="00053E75" w:rsidRDefault="00BF1E13" w14:paraId="7BAD5971" w14:textId="77777777">
            <w:pPr>
              <w:spacing w:after="0" w:line="240" w:lineRule="auto"/>
              <w:ind w:left="282" w:right="-20"/>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35"/>
                <w:sz w:val="20"/>
                <w:szCs w:val="20"/>
              </w:rPr>
              <w:t xml:space="preserve"> </w:t>
            </w:r>
            <w:r>
              <w:rPr>
                <w:rFonts w:ascii="Calibri" w:hAnsi="Calibri" w:eastAsia="Calibri" w:cs="Calibri"/>
                <w:sz w:val="20"/>
                <w:szCs w:val="20"/>
              </w:rPr>
              <w:t>Can</w:t>
            </w:r>
            <w:r>
              <w:rPr>
                <w:rFonts w:ascii="Calibri" w:hAnsi="Calibri" w:eastAsia="Calibri" w:cs="Calibri"/>
                <w:spacing w:val="-3"/>
                <w:sz w:val="20"/>
                <w:szCs w:val="20"/>
              </w:rPr>
              <w:t xml:space="preserve"> </w:t>
            </w:r>
            <w:r>
              <w:rPr>
                <w:rFonts w:ascii="Calibri" w:hAnsi="Calibri" w:eastAsia="Calibri" w:cs="Calibri"/>
                <w:spacing w:val="1"/>
                <w:sz w:val="20"/>
                <w:szCs w:val="20"/>
              </w:rPr>
              <w:t>h</w:t>
            </w:r>
            <w:r>
              <w:rPr>
                <w:rFonts w:ascii="Calibri" w:hAnsi="Calibri" w:eastAsia="Calibri" w:cs="Calibri"/>
                <w:sz w:val="20"/>
                <w:szCs w:val="20"/>
              </w:rPr>
              <w:t>ighlig</w:t>
            </w:r>
            <w:r>
              <w:rPr>
                <w:rFonts w:ascii="Calibri" w:hAnsi="Calibri" w:eastAsia="Calibri" w:cs="Calibri"/>
                <w:spacing w:val="1"/>
                <w:sz w:val="20"/>
                <w:szCs w:val="20"/>
              </w:rPr>
              <w:t>h</w:t>
            </w:r>
            <w:r>
              <w:rPr>
                <w:rFonts w:ascii="Calibri" w:hAnsi="Calibri" w:eastAsia="Calibri" w:cs="Calibri"/>
                <w:sz w:val="20"/>
                <w:szCs w:val="20"/>
              </w:rPr>
              <w:t>t</w:t>
            </w:r>
            <w:r>
              <w:rPr>
                <w:rFonts w:ascii="Calibri" w:hAnsi="Calibri" w:eastAsia="Calibri" w:cs="Calibri"/>
                <w:spacing w:val="-6"/>
                <w:sz w:val="20"/>
                <w:szCs w:val="20"/>
              </w:rPr>
              <w:t xml:space="preserve"> </w:t>
            </w:r>
            <w:r>
              <w:rPr>
                <w:rFonts w:ascii="Calibri" w:hAnsi="Calibri" w:eastAsia="Calibri" w:cs="Calibri"/>
                <w:sz w:val="20"/>
                <w:szCs w:val="20"/>
              </w:rPr>
              <w:t>compl</w:t>
            </w:r>
            <w:r>
              <w:rPr>
                <w:rFonts w:ascii="Calibri" w:hAnsi="Calibri" w:eastAsia="Calibri" w:cs="Calibri"/>
                <w:spacing w:val="1"/>
                <w:sz w:val="20"/>
                <w:szCs w:val="20"/>
              </w:rPr>
              <w:t>e</w:t>
            </w:r>
            <w:r>
              <w:rPr>
                <w:rFonts w:ascii="Calibri" w:hAnsi="Calibri" w:eastAsia="Calibri" w:cs="Calibri"/>
                <w:spacing w:val="-1"/>
                <w:sz w:val="20"/>
                <w:szCs w:val="20"/>
              </w:rPr>
              <w:t>me</w:t>
            </w:r>
            <w:r>
              <w:rPr>
                <w:rFonts w:ascii="Calibri" w:hAnsi="Calibri" w:eastAsia="Calibri" w:cs="Calibri"/>
                <w:spacing w:val="1"/>
                <w:sz w:val="20"/>
                <w:szCs w:val="20"/>
              </w:rPr>
              <w:t>n</w:t>
            </w:r>
            <w:r>
              <w:rPr>
                <w:rFonts w:ascii="Calibri" w:hAnsi="Calibri" w:eastAsia="Calibri" w:cs="Calibri"/>
                <w:sz w:val="20"/>
                <w:szCs w:val="20"/>
              </w:rPr>
              <w:t>t</w:t>
            </w:r>
            <w:r>
              <w:rPr>
                <w:rFonts w:ascii="Calibri" w:hAnsi="Calibri" w:eastAsia="Calibri" w:cs="Calibri"/>
                <w:spacing w:val="1"/>
                <w:sz w:val="20"/>
                <w:szCs w:val="20"/>
              </w:rPr>
              <w:t>a</w:t>
            </w:r>
            <w:r>
              <w:rPr>
                <w:rFonts w:ascii="Calibri" w:hAnsi="Calibri" w:eastAsia="Calibri" w:cs="Calibri"/>
                <w:sz w:val="20"/>
                <w:szCs w:val="20"/>
              </w:rPr>
              <w:t>ri</w:t>
            </w:r>
            <w:r>
              <w:rPr>
                <w:rFonts w:ascii="Calibri" w:hAnsi="Calibri" w:eastAsia="Calibri" w:cs="Calibri"/>
                <w:spacing w:val="3"/>
                <w:sz w:val="20"/>
                <w:szCs w:val="20"/>
              </w:rPr>
              <w:t>t</w:t>
            </w:r>
            <w:r>
              <w:rPr>
                <w:rFonts w:ascii="Calibri" w:hAnsi="Calibri" w:eastAsia="Calibri" w:cs="Calibri"/>
                <w:sz w:val="20"/>
                <w:szCs w:val="20"/>
              </w:rPr>
              <w:t>y</w:t>
            </w:r>
            <w:r>
              <w:rPr>
                <w:rFonts w:ascii="Calibri" w:hAnsi="Calibri" w:eastAsia="Calibri" w:cs="Calibri"/>
                <w:spacing w:val="-13"/>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f</w:t>
            </w:r>
            <w:r>
              <w:rPr>
                <w:rFonts w:ascii="Calibri" w:hAnsi="Calibri" w:eastAsia="Calibri" w:cs="Calibri"/>
                <w:spacing w:val="-3"/>
                <w:sz w:val="20"/>
                <w:szCs w:val="20"/>
              </w:rPr>
              <w:t xml:space="preserve"> </w:t>
            </w:r>
            <w:r>
              <w:rPr>
                <w:rFonts w:ascii="Calibri" w:hAnsi="Calibri" w:eastAsia="Calibri" w:cs="Calibri"/>
                <w:spacing w:val="2"/>
                <w:sz w:val="20"/>
                <w:szCs w:val="20"/>
              </w:rPr>
              <w:t>s</w:t>
            </w:r>
            <w:r>
              <w:rPr>
                <w:rFonts w:ascii="Calibri" w:hAnsi="Calibri" w:eastAsia="Calibri" w:cs="Calibri"/>
                <w:spacing w:val="-1"/>
                <w:sz w:val="20"/>
                <w:szCs w:val="20"/>
              </w:rPr>
              <w:t>e</w:t>
            </w:r>
            <w:r>
              <w:rPr>
                <w:rFonts w:ascii="Calibri" w:hAnsi="Calibri" w:eastAsia="Calibri" w:cs="Calibri"/>
                <w:sz w:val="20"/>
                <w:szCs w:val="20"/>
              </w:rPr>
              <w:t>ct</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5"/>
                <w:sz w:val="20"/>
                <w:szCs w:val="20"/>
              </w:rPr>
              <w:t xml:space="preserve"> </w:t>
            </w:r>
            <w:r>
              <w:rPr>
                <w:rFonts w:ascii="Calibri" w:hAnsi="Calibri" w:eastAsia="Calibri" w:cs="Calibri"/>
                <w:sz w:val="20"/>
                <w:szCs w:val="20"/>
              </w:rPr>
              <w:t>ac</w:t>
            </w:r>
            <w:r>
              <w:rPr>
                <w:rFonts w:ascii="Calibri" w:hAnsi="Calibri" w:eastAsia="Calibri" w:cs="Calibri"/>
                <w:spacing w:val="1"/>
                <w:sz w:val="20"/>
                <w:szCs w:val="20"/>
              </w:rPr>
              <w:t>t</w:t>
            </w:r>
            <w:r>
              <w:rPr>
                <w:rFonts w:ascii="Calibri" w:hAnsi="Calibri" w:eastAsia="Calibri" w:cs="Calibri"/>
                <w:sz w:val="20"/>
                <w:szCs w:val="20"/>
              </w:rPr>
              <w:t>i</w:t>
            </w:r>
            <w:r>
              <w:rPr>
                <w:rFonts w:ascii="Calibri" w:hAnsi="Calibri" w:eastAsia="Calibri" w:cs="Calibri"/>
                <w:spacing w:val="1"/>
                <w:sz w:val="20"/>
                <w:szCs w:val="20"/>
              </w:rPr>
              <w:t>v</w:t>
            </w:r>
            <w:r>
              <w:rPr>
                <w:rFonts w:ascii="Calibri" w:hAnsi="Calibri" w:eastAsia="Calibri" w:cs="Calibri"/>
                <w:sz w:val="20"/>
                <w:szCs w:val="20"/>
              </w:rPr>
              <w:t>ities</w:t>
            </w:r>
          </w:p>
          <w:p w:rsidR="00053E75" w:rsidRDefault="00BF1E13" w14:paraId="444D3B30" w14:textId="77777777">
            <w:pPr>
              <w:spacing w:after="0" w:line="240" w:lineRule="auto"/>
              <w:ind w:left="282" w:right="-20"/>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35"/>
                <w:sz w:val="20"/>
                <w:szCs w:val="20"/>
              </w:rPr>
              <w:t xml:space="preserve"> </w:t>
            </w:r>
            <w:r>
              <w:rPr>
                <w:rFonts w:ascii="Calibri" w:hAnsi="Calibri" w:eastAsia="Calibri" w:cs="Calibri"/>
                <w:sz w:val="20"/>
                <w:szCs w:val="20"/>
              </w:rPr>
              <w:t>D</w:t>
            </w:r>
            <w:r>
              <w:rPr>
                <w:rFonts w:ascii="Calibri" w:hAnsi="Calibri" w:eastAsia="Calibri" w:cs="Calibri"/>
                <w:spacing w:val="1"/>
                <w:sz w:val="20"/>
                <w:szCs w:val="20"/>
              </w:rPr>
              <w:t>up</w:t>
            </w:r>
            <w:r>
              <w:rPr>
                <w:rFonts w:ascii="Calibri" w:hAnsi="Calibri" w:eastAsia="Calibri" w:cs="Calibri"/>
                <w:sz w:val="20"/>
                <w:szCs w:val="20"/>
              </w:rPr>
              <w:t>lica</w:t>
            </w:r>
            <w:r>
              <w:rPr>
                <w:rFonts w:ascii="Calibri" w:hAnsi="Calibri" w:eastAsia="Calibri" w:cs="Calibri"/>
                <w:spacing w:val="1"/>
                <w:sz w:val="20"/>
                <w:szCs w:val="20"/>
              </w:rPr>
              <w:t>t</w:t>
            </w:r>
            <w:r>
              <w:rPr>
                <w:rFonts w:ascii="Calibri" w:hAnsi="Calibri" w:eastAsia="Calibri" w:cs="Calibri"/>
                <w:sz w:val="20"/>
                <w:szCs w:val="20"/>
              </w:rPr>
              <w:t>ion</w:t>
            </w:r>
            <w:r>
              <w:rPr>
                <w:rFonts w:ascii="Calibri" w:hAnsi="Calibri" w:eastAsia="Calibri" w:cs="Calibri"/>
                <w:spacing w:val="-8"/>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f</w:t>
            </w:r>
            <w:r>
              <w:rPr>
                <w:rFonts w:ascii="Calibri" w:hAnsi="Calibri" w:eastAsia="Calibri" w:cs="Calibri"/>
                <w:spacing w:val="-3"/>
                <w:sz w:val="20"/>
                <w:szCs w:val="20"/>
              </w:rPr>
              <w:t xml:space="preserve"> </w:t>
            </w:r>
            <w:r>
              <w:rPr>
                <w:rFonts w:ascii="Calibri" w:hAnsi="Calibri" w:eastAsia="Calibri" w:cs="Calibri"/>
                <w:spacing w:val="2"/>
                <w:sz w:val="20"/>
                <w:szCs w:val="20"/>
              </w:rPr>
              <w:t>s</w:t>
            </w:r>
            <w:r>
              <w:rPr>
                <w:rFonts w:ascii="Calibri" w:hAnsi="Calibri" w:eastAsia="Calibri" w:cs="Calibri"/>
                <w:spacing w:val="-1"/>
                <w:sz w:val="20"/>
                <w:szCs w:val="20"/>
              </w:rPr>
              <w:t>e</w:t>
            </w:r>
            <w:r>
              <w:rPr>
                <w:rFonts w:ascii="Calibri" w:hAnsi="Calibri" w:eastAsia="Calibri" w:cs="Calibri"/>
                <w:sz w:val="20"/>
                <w:szCs w:val="20"/>
              </w:rPr>
              <w:t>r</w:t>
            </w:r>
            <w:r>
              <w:rPr>
                <w:rFonts w:ascii="Calibri" w:hAnsi="Calibri" w:eastAsia="Calibri" w:cs="Calibri"/>
                <w:spacing w:val="1"/>
                <w:sz w:val="20"/>
                <w:szCs w:val="20"/>
              </w:rPr>
              <w:t>v</w:t>
            </w:r>
            <w:r>
              <w:rPr>
                <w:rFonts w:ascii="Calibri" w:hAnsi="Calibri" w:eastAsia="Calibri" w:cs="Calibri"/>
                <w:sz w:val="20"/>
                <w:szCs w:val="20"/>
              </w:rPr>
              <w:t>ic</w:t>
            </w:r>
            <w:r>
              <w:rPr>
                <w:rFonts w:ascii="Calibri" w:hAnsi="Calibri" w:eastAsia="Calibri" w:cs="Calibri"/>
                <w:spacing w:val="-1"/>
                <w:sz w:val="20"/>
                <w:szCs w:val="20"/>
              </w:rPr>
              <w:t>e</w:t>
            </w:r>
            <w:r>
              <w:rPr>
                <w:rFonts w:ascii="Calibri" w:hAnsi="Calibri" w:eastAsia="Calibri" w:cs="Calibri"/>
                <w:sz w:val="20"/>
                <w:szCs w:val="20"/>
              </w:rPr>
              <w:t>s</w:t>
            </w:r>
            <w:r>
              <w:rPr>
                <w:rFonts w:ascii="Calibri" w:hAnsi="Calibri" w:eastAsia="Calibri" w:cs="Calibri"/>
                <w:spacing w:val="-5"/>
                <w:sz w:val="20"/>
                <w:szCs w:val="20"/>
              </w:rPr>
              <w:t xml:space="preserve"> </w:t>
            </w:r>
            <w:r>
              <w:rPr>
                <w:rFonts w:ascii="Calibri" w:hAnsi="Calibri" w:eastAsia="Calibri" w:cs="Calibri"/>
                <w:sz w:val="20"/>
                <w:szCs w:val="20"/>
              </w:rPr>
              <w:t>mitiga</w:t>
            </w:r>
            <w:r>
              <w:rPr>
                <w:rFonts w:ascii="Calibri" w:hAnsi="Calibri" w:eastAsia="Calibri" w:cs="Calibri"/>
                <w:spacing w:val="3"/>
                <w:sz w:val="20"/>
                <w:szCs w:val="20"/>
              </w:rPr>
              <w:t>t</w:t>
            </w:r>
            <w:r>
              <w:rPr>
                <w:rFonts w:ascii="Calibri" w:hAnsi="Calibri" w:eastAsia="Calibri" w:cs="Calibri"/>
                <w:spacing w:val="-1"/>
                <w:sz w:val="20"/>
                <w:szCs w:val="20"/>
              </w:rPr>
              <w:t>e</w:t>
            </w:r>
            <w:r>
              <w:rPr>
                <w:rFonts w:ascii="Calibri" w:hAnsi="Calibri" w:eastAsia="Calibri" w:cs="Calibri"/>
                <w:sz w:val="20"/>
                <w:szCs w:val="20"/>
              </w:rPr>
              <w:t>d</w:t>
            </w:r>
            <w:r>
              <w:rPr>
                <w:rFonts w:ascii="Calibri" w:hAnsi="Calibri" w:eastAsia="Calibri" w:cs="Calibri"/>
                <w:spacing w:val="-7"/>
                <w:sz w:val="20"/>
                <w:szCs w:val="20"/>
              </w:rPr>
              <w:t xml:space="preserve"> </w:t>
            </w:r>
            <w:r>
              <w:rPr>
                <w:rFonts w:ascii="Calibri" w:hAnsi="Calibri" w:eastAsia="Calibri" w:cs="Calibri"/>
                <w:spacing w:val="1"/>
                <w:sz w:val="20"/>
                <w:szCs w:val="20"/>
              </w:rPr>
              <w:t>b</w:t>
            </w:r>
            <w:r>
              <w:rPr>
                <w:rFonts w:ascii="Calibri" w:hAnsi="Calibri" w:eastAsia="Calibri" w:cs="Calibri"/>
                <w:sz w:val="20"/>
                <w:szCs w:val="20"/>
              </w:rPr>
              <w:t>y</w:t>
            </w:r>
            <w:r>
              <w:rPr>
                <w:rFonts w:ascii="Calibri" w:hAnsi="Calibri" w:eastAsia="Calibri" w:cs="Calibri"/>
                <w:spacing w:val="-1"/>
                <w:sz w:val="20"/>
                <w:szCs w:val="20"/>
              </w:rPr>
              <w:t xml:space="preserve"> </w:t>
            </w:r>
            <w:r>
              <w:rPr>
                <w:rFonts w:ascii="Calibri" w:hAnsi="Calibri" w:eastAsia="Calibri" w:cs="Calibri"/>
                <w:spacing w:val="1"/>
                <w:sz w:val="20"/>
                <w:szCs w:val="20"/>
              </w:rPr>
              <w:t>d</w:t>
            </w:r>
            <w:r>
              <w:rPr>
                <w:rFonts w:ascii="Calibri" w:hAnsi="Calibri" w:eastAsia="Calibri" w:cs="Calibri"/>
                <w:sz w:val="20"/>
                <w:szCs w:val="20"/>
              </w:rPr>
              <w:t>i</w:t>
            </w:r>
            <w:r>
              <w:rPr>
                <w:rFonts w:ascii="Calibri" w:hAnsi="Calibri" w:eastAsia="Calibri" w:cs="Calibri"/>
                <w:spacing w:val="1"/>
                <w:sz w:val="20"/>
                <w:szCs w:val="20"/>
              </w:rPr>
              <w:t>s</w:t>
            </w:r>
            <w:r>
              <w:rPr>
                <w:rFonts w:ascii="Calibri" w:hAnsi="Calibri" w:eastAsia="Calibri" w:cs="Calibri"/>
                <w:sz w:val="20"/>
                <w:szCs w:val="20"/>
              </w:rPr>
              <w:t>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1"/>
                <w:sz w:val="20"/>
                <w:szCs w:val="20"/>
              </w:rPr>
              <w:t>u</w:t>
            </w:r>
            <w:r>
              <w:rPr>
                <w:rFonts w:ascii="Calibri" w:hAnsi="Calibri" w:eastAsia="Calibri" w:cs="Calibri"/>
                <w:sz w:val="20"/>
                <w:szCs w:val="20"/>
              </w:rPr>
              <w:t>i</w:t>
            </w:r>
            <w:r>
              <w:rPr>
                <w:rFonts w:ascii="Calibri" w:hAnsi="Calibri" w:eastAsia="Calibri" w:cs="Calibri"/>
                <w:spacing w:val="-1"/>
                <w:sz w:val="20"/>
                <w:szCs w:val="20"/>
              </w:rPr>
              <w:t>s</w:t>
            </w:r>
            <w:r>
              <w:rPr>
                <w:rFonts w:ascii="Calibri" w:hAnsi="Calibri" w:eastAsia="Calibri" w:cs="Calibri"/>
                <w:spacing w:val="1"/>
                <w:sz w:val="20"/>
                <w:szCs w:val="20"/>
              </w:rPr>
              <w:t>h</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11"/>
                <w:sz w:val="20"/>
                <w:szCs w:val="20"/>
              </w:rPr>
              <w:t xml:space="preserve"> </w:t>
            </w:r>
            <w:r>
              <w:rPr>
                <w:rFonts w:ascii="Calibri" w:hAnsi="Calibri" w:eastAsia="Calibri" w:cs="Calibri"/>
                <w:spacing w:val="1"/>
                <w:sz w:val="20"/>
                <w:szCs w:val="20"/>
              </w:rPr>
              <w:t>s</w:t>
            </w:r>
            <w:r>
              <w:rPr>
                <w:rFonts w:ascii="Calibri" w:hAnsi="Calibri" w:eastAsia="Calibri" w:cs="Calibri"/>
                <w:spacing w:val="-1"/>
                <w:sz w:val="20"/>
                <w:szCs w:val="20"/>
              </w:rPr>
              <w:t>e</w:t>
            </w:r>
            <w:r>
              <w:rPr>
                <w:rFonts w:ascii="Calibri" w:hAnsi="Calibri" w:eastAsia="Calibri" w:cs="Calibri"/>
                <w:sz w:val="20"/>
                <w:szCs w:val="20"/>
              </w:rPr>
              <w:t>ct</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1"/>
                <w:sz w:val="20"/>
                <w:szCs w:val="20"/>
              </w:rPr>
              <w:t xml:space="preserve"> </w:t>
            </w:r>
            <w:r>
              <w:rPr>
                <w:rFonts w:ascii="Calibri" w:hAnsi="Calibri" w:eastAsia="Calibri" w:cs="Calibri"/>
                <w:sz w:val="20"/>
                <w:szCs w:val="20"/>
              </w:rPr>
              <w:t>r</w:t>
            </w:r>
            <w:r>
              <w:rPr>
                <w:rFonts w:ascii="Calibri" w:hAnsi="Calibri" w:eastAsia="Calibri" w:cs="Calibri"/>
                <w:spacing w:val="-1"/>
                <w:sz w:val="20"/>
                <w:szCs w:val="20"/>
              </w:rPr>
              <w:t>es</w:t>
            </w:r>
            <w:r>
              <w:rPr>
                <w:rFonts w:ascii="Calibri" w:hAnsi="Calibri" w:eastAsia="Calibri" w:cs="Calibri"/>
                <w:spacing w:val="1"/>
                <w:sz w:val="20"/>
                <w:szCs w:val="20"/>
              </w:rPr>
              <w:t>p</w:t>
            </w:r>
            <w:r>
              <w:rPr>
                <w:rFonts w:ascii="Calibri" w:hAnsi="Calibri" w:eastAsia="Calibri" w:cs="Calibri"/>
                <w:sz w:val="20"/>
                <w:szCs w:val="20"/>
              </w:rPr>
              <w:t>o</w:t>
            </w:r>
            <w:r>
              <w:rPr>
                <w:rFonts w:ascii="Calibri" w:hAnsi="Calibri" w:eastAsia="Calibri" w:cs="Calibri"/>
                <w:spacing w:val="1"/>
                <w:sz w:val="20"/>
                <w:szCs w:val="20"/>
              </w:rPr>
              <w:t>ns</w:t>
            </w:r>
            <w:r>
              <w:rPr>
                <w:rFonts w:ascii="Calibri" w:hAnsi="Calibri" w:eastAsia="Calibri" w:cs="Calibri"/>
                <w:sz w:val="20"/>
                <w:szCs w:val="20"/>
              </w:rPr>
              <w:t>i</w:t>
            </w:r>
            <w:r>
              <w:rPr>
                <w:rFonts w:ascii="Calibri" w:hAnsi="Calibri" w:eastAsia="Calibri" w:cs="Calibri"/>
                <w:spacing w:val="1"/>
                <w:sz w:val="20"/>
                <w:szCs w:val="20"/>
              </w:rPr>
              <w:t>b</w:t>
            </w:r>
            <w:r>
              <w:rPr>
                <w:rFonts w:ascii="Calibri" w:hAnsi="Calibri" w:eastAsia="Calibri" w:cs="Calibri"/>
                <w:sz w:val="20"/>
                <w:szCs w:val="20"/>
              </w:rPr>
              <w:t>ilities</w:t>
            </w:r>
            <w:r>
              <w:rPr>
                <w:rFonts w:ascii="Calibri" w:hAnsi="Calibri" w:eastAsia="Calibri" w:cs="Calibri"/>
                <w:spacing w:val="-11"/>
                <w:sz w:val="20"/>
                <w:szCs w:val="20"/>
              </w:rPr>
              <w:t xml:space="preserve"> </w:t>
            </w:r>
            <w:r>
              <w:rPr>
                <w:rFonts w:ascii="Calibri" w:hAnsi="Calibri" w:eastAsia="Calibri" w:cs="Calibri"/>
                <w:sz w:val="20"/>
                <w:szCs w:val="20"/>
              </w:rPr>
              <w:t>in</w:t>
            </w:r>
            <w:r>
              <w:rPr>
                <w:rFonts w:ascii="Calibri" w:hAnsi="Calibri" w:eastAsia="Calibri" w:cs="Calibri"/>
                <w:spacing w:val="-1"/>
                <w:sz w:val="20"/>
                <w:szCs w:val="20"/>
              </w:rPr>
              <w:t xml:space="preserve"> </w:t>
            </w:r>
            <w:r>
              <w:rPr>
                <w:rFonts w:ascii="Calibri" w:hAnsi="Calibri" w:eastAsia="Calibri" w:cs="Calibri"/>
                <w:spacing w:val="1"/>
                <w:sz w:val="20"/>
                <w:szCs w:val="20"/>
              </w:rPr>
              <w:t>d</w:t>
            </w:r>
            <w:r>
              <w:rPr>
                <w:rFonts w:ascii="Calibri" w:hAnsi="Calibri" w:eastAsia="Calibri" w:cs="Calibri"/>
                <w:spacing w:val="-1"/>
                <w:sz w:val="20"/>
                <w:szCs w:val="20"/>
              </w:rPr>
              <w:t>e</w:t>
            </w:r>
            <w:r>
              <w:rPr>
                <w:rFonts w:ascii="Calibri" w:hAnsi="Calibri" w:eastAsia="Calibri" w:cs="Calibri"/>
                <w:sz w:val="20"/>
                <w:szCs w:val="20"/>
              </w:rPr>
              <w:t>li</w:t>
            </w:r>
            <w:r>
              <w:rPr>
                <w:rFonts w:ascii="Calibri" w:hAnsi="Calibri" w:eastAsia="Calibri" w:cs="Calibri"/>
                <w:spacing w:val="1"/>
                <w:sz w:val="20"/>
                <w:szCs w:val="20"/>
              </w:rPr>
              <w:t>v</w:t>
            </w:r>
            <w:r>
              <w:rPr>
                <w:rFonts w:ascii="Calibri" w:hAnsi="Calibri" w:eastAsia="Calibri" w:cs="Calibri"/>
                <w:spacing w:val="-1"/>
                <w:sz w:val="20"/>
                <w:szCs w:val="20"/>
              </w:rPr>
              <w:t>e</w:t>
            </w:r>
            <w:r>
              <w:rPr>
                <w:rFonts w:ascii="Calibri" w:hAnsi="Calibri" w:eastAsia="Calibri" w:cs="Calibri"/>
                <w:sz w:val="20"/>
                <w:szCs w:val="20"/>
              </w:rPr>
              <w:t>ry</w:t>
            </w:r>
          </w:p>
          <w:p w:rsidR="00053E75" w:rsidRDefault="00BF1E13" w14:paraId="61E47315" w14:textId="77777777">
            <w:pPr>
              <w:spacing w:after="0" w:line="242" w:lineRule="exact"/>
              <w:ind w:left="389" w:right="5036"/>
              <w:jc w:val="center"/>
              <w:rPr>
                <w:rFonts w:ascii="Calibri" w:hAnsi="Calibri" w:eastAsia="Calibri" w:cs="Calibri"/>
                <w:sz w:val="20"/>
                <w:szCs w:val="20"/>
              </w:rPr>
            </w:pPr>
            <w:r>
              <w:rPr>
                <w:rFonts w:ascii="Calibri" w:hAnsi="Calibri" w:eastAsia="Calibri" w:cs="Calibri"/>
                <w:position w:val="1"/>
                <w:sz w:val="20"/>
                <w:szCs w:val="20"/>
              </w:rPr>
              <w:t>(</w:t>
            </w:r>
            <w:r>
              <w:rPr>
                <w:rFonts w:ascii="Calibri" w:hAnsi="Calibri" w:eastAsia="Calibri" w:cs="Calibri"/>
                <w:spacing w:val="1"/>
                <w:position w:val="1"/>
                <w:sz w:val="20"/>
                <w:szCs w:val="20"/>
              </w:rPr>
              <w:t>s</w:t>
            </w:r>
            <w:r>
              <w:rPr>
                <w:rFonts w:ascii="Calibri" w:hAnsi="Calibri" w:eastAsia="Calibri" w:cs="Calibri"/>
                <w:position w:val="1"/>
                <w:sz w:val="20"/>
                <w:szCs w:val="20"/>
              </w:rPr>
              <w:t>c</w:t>
            </w:r>
            <w:r>
              <w:rPr>
                <w:rFonts w:ascii="Calibri" w:hAnsi="Calibri" w:eastAsia="Calibri" w:cs="Calibri"/>
                <w:spacing w:val="1"/>
                <w:position w:val="1"/>
                <w:sz w:val="20"/>
                <w:szCs w:val="20"/>
              </w:rPr>
              <w:t>h</w:t>
            </w:r>
            <w:r>
              <w:rPr>
                <w:rFonts w:ascii="Calibri" w:hAnsi="Calibri" w:eastAsia="Calibri" w:cs="Calibri"/>
                <w:position w:val="1"/>
                <w:sz w:val="20"/>
                <w:szCs w:val="20"/>
              </w:rPr>
              <w:t>ool</w:t>
            </w:r>
            <w:r>
              <w:rPr>
                <w:rFonts w:ascii="Calibri" w:hAnsi="Calibri" w:eastAsia="Calibri" w:cs="Calibri"/>
                <w:spacing w:val="-6"/>
                <w:position w:val="1"/>
                <w:sz w:val="20"/>
                <w:szCs w:val="20"/>
              </w:rPr>
              <w:t xml:space="preserve"> </w:t>
            </w:r>
            <w:r>
              <w:rPr>
                <w:rFonts w:ascii="Calibri" w:hAnsi="Calibri" w:eastAsia="Calibri" w:cs="Calibri"/>
                <w:spacing w:val="1"/>
                <w:position w:val="1"/>
                <w:sz w:val="20"/>
                <w:szCs w:val="20"/>
              </w:rPr>
              <w:t>o</w:t>
            </w:r>
            <w:r>
              <w:rPr>
                <w:rFonts w:ascii="Calibri" w:hAnsi="Calibri" w:eastAsia="Calibri" w:cs="Calibri"/>
                <w:position w:val="1"/>
                <w:sz w:val="20"/>
                <w:szCs w:val="20"/>
              </w:rPr>
              <w:t>r</w:t>
            </w:r>
            <w:r>
              <w:rPr>
                <w:rFonts w:ascii="Calibri" w:hAnsi="Calibri" w:eastAsia="Calibri" w:cs="Calibri"/>
                <w:spacing w:val="-2"/>
                <w:position w:val="1"/>
                <w:sz w:val="20"/>
                <w:szCs w:val="20"/>
              </w:rPr>
              <w:t xml:space="preserve"> </w:t>
            </w:r>
            <w:r>
              <w:rPr>
                <w:rFonts w:ascii="Calibri" w:hAnsi="Calibri" w:eastAsia="Calibri" w:cs="Calibri"/>
                <w:w w:val="99"/>
                <w:position w:val="1"/>
                <w:sz w:val="20"/>
                <w:szCs w:val="20"/>
              </w:rPr>
              <w:t>com</w:t>
            </w:r>
            <w:r>
              <w:rPr>
                <w:rFonts w:ascii="Calibri" w:hAnsi="Calibri" w:eastAsia="Calibri" w:cs="Calibri"/>
                <w:spacing w:val="-1"/>
                <w:w w:val="99"/>
                <w:position w:val="1"/>
                <w:sz w:val="20"/>
                <w:szCs w:val="20"/>
              </w:rPr>
              <w:t>m</w:t>
            </w:r>
            <w:r>
              <w:rPr>
                <w:rFonts w:ascii="Calibri" w:hAnsi="Calibri" w:eastAsia="Calibri" w:cs="Calibri"/>
                <w:spacing w:val="1"/>
                <w:w w:val="99"/>
                <w:position w:val="1"/>
                <w:sz w:val="20"/>
                <w:szCs w:val="20"/>
              </w:rPr>
              <w:t>un</w:t>
            </w:r>
            <w:r>
              <w:rPr>
                <w:rFonts w:ascii="Calibri" w:hAnsi="Calibri" w:eastAsia="Calibri" w:cs="Calibri"/>
                <w:w w:val="99"/>
                <w:position w:val="1"/>
                <w:sz w:val="20"/>
                <w:szCs w:val="20"/>
              </w:rPr>
              <w:t>it</w:t>
            </w:r>
            <w:r>
              <w:rPr>
                <w:rFonts w:ascii="Calibri" w:hAnsi="Calibri" w:eastAsia="Calibri" w:cs="Calibri"/>
                <w:spacing w:val="1"/>
                <w:w w:val="99"/>
                <w:position w:val="1"/>
                <w:sz w:val="20"/>
                <w:szCs w:val="20"/>
              </w:rPr>
              <w:t>y</w:t>
            </w:r>
            <w:r>
              <w:rPr>
                <w:rFonts w:ascii="Calibri" w:hAnsi="Calibri" w:eastAsia="Calibri" w:cs="Calibri"/>
                <w:w w:val="99"/>
                <w:position w:val="1"/>
                <w:sz w:val="20"/>
                <w:szCs w:val="20"/>
              </w:rPr>
              <w:t>)</w:t>
            </w:r>
          </w:p>
          <w:p w:rsidR="00053E75" w:rsidRDefault="00BF1E13" w14:paraId="141FD3E2" w14:textId="77777777">
            <w:pPr>
              <w:spacing w:after="0" w:line="240" w:lineRule="auto"/>
              <w:ind w:left="424" w:right="659" w:hanging="142"/>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35"/>
                <w:sz w:val="20"/>
                <w:szCs w:val="20"/>
              </w:rPr>
              <w:t xml:space="preserve"> </w:t>
            </w:r>
            <w:r>
              <w:rPr>
                <w:rFonts w:ascii="Calibri" w:hAnsi="Calibri" w:eastAsia="Calibri" w:cs="Calibri"/>
                <w:sz w:val="20"/>
                <w:szCs w:val="20"/>
              </w:rPr>
              <w:t>Agr</w:t>
            </w:r>
            <w:r>
              <w:rPr>
                <w:rFonts w:ascii="Calibri" w:hAnsi="Calibri" w:eastAsia="Calibri" w:cs="Calibri"/>
                <w:spacing w:val="-1"/>
                <w:sz w:val="20"/>
                <w:szCs w:val="20"/>
              </w:rPr>
              <w:t>e</w:t>
            </w:r>
            <w:r>
              <w:rPr>
                <w:rFonts w:ascii="Calibri" w:hAnsi="Calibri" w:eastAsia="Calibri" w:cs="Calibri"/>
                <w:sz w:val="20"/>
                <w:szCs w:val="20"/>
              </w:rPr>
              <w:t>e</w:t>
            </w:r>
            <w:r>
              <w:rPr>
                <w:rFonts w:ascii="Calibri" w:hAnsi="Calibri" w:eastAsia="Calibri" w:cs="Calibri"/>
                <w:spacing w:val="-6"/>
                <w:sz w:val="20"/>
                <w:szCs w:val="20"/>
              </w:rPr>
              <w:t xml:space="preserve"> </w:t>
            </w:r>
            <w:r>
              <w:rPr>
                <w:rFonts w:ascii="Calibri" w:hAnsi="Calibri" w:eastAsia="Calibri" w:cs="Calibri"/>
                <w:spacing w:val="1"/>
                <w:sz w:val="20"/>
                <w:szCs w:val="20"/>
              </w:rPr>
              <w:t>h</w:t>
            </w:r>
            <w:r>
              <w:rPr>
                <w:rFonts w:ascii="Calibri" w:hAnsi="Calibri" w:eastAsia="Calibri" w:cs="Calibri"/>
                <w:spacing w:val="3"/>
                <w:sz w:val="20"/>
                <w:szCs w:val="20"/>
              </w:rPr>
              <w:t>o</w:t>
            </w:r>
            <w:r>
              <w:rPr>
                <w:rFonts w:ascii="Calibri" w:hAnsi="Calibri" w:eastAsia="Calibri" w:cs="Calibri"/>
                <w:sz w:val="20"/>
                <w:szCs w:val="20"/>
              </w:rPr>
              <w:t>w</w:t>
            </w:r>
            <w:r>
              <w:rPr>
                <w:rFonts w:ascii="Calibri" w:hAnsi="Calibri" w:eastAsia="Calibri" w:cs="Calibri"/>
                <w:spacing w:val="-5"/>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pacing w:val="1"/>
                <w:sz w:val="20"/>
                <w:szCs w:val="20"/>
              </w:rPr>
              <w:t>a</w:t>
            </w:r>
            <w:r>
              <w:rPr>
                <w:rFonts w:ascii="Calibri" w:hAnsi="Calibri" w:eastAsia="Calibri" w:cs="Calibri"/>
                <w:sz w:val="20"/>
                <w:szCs w:val="20"/>
              </w:rPr>
              <w:t>ggr</w:t>
            </w:r>
            <w:r>
              <w:rPr>
                <w:rFonts w:ascii="Calibri" w:hAnsi="Calibri" w:eastAsia="Calibri" w:cs="Calibri"/>
                <w:spacing w:val="-1"/>
                <w:sz w:val="20"/>
                <w:szCs w:val="20"/>
              </w:rPr>
              <w:t>e</w:t>
            </w:r>
            <w:r>
              <w:rPr>
                <w:rFonts w:ascii="Calibri" w:hAnsi="Calibri" w:eastAsia="Calibri" w:cs="Calibri"/>
                <w:sz w:val="20"/>
                <w:szCs w:val="20"/>
              </w:rPr>
              <w:t>ga</w:t>
            </w:r>
            <w:r>
              <w:rPr>
                <w:rFonts w:ascii="Calibri" w:hAnsi="Calibri" w:eastAsia="Calibri" w:cs="Calibri"/>
                <w:spacing w:val="3"/>
                <w:sz w:val="20"/>
                <w:szCs w:val="20"/>
              </w:rPr>
              <w:t>t</w:t>
            </w:r>
            <w:r>
              <w:rPr>
                <w:rFonts w:ascii="Calibri" w:hAnsi="Calibri" w:eastAsia="Calibri" w:cs="Calibri"/>
                <w:sz w:val="20"/>
                <w:szCs w:val="20"/>
              </w:rPr>
              <w:t>e</w:t>
            </w:r>
            <w:r>
              <w:rPr>
                <w:rFonts w:ascii="Calibri" w:hAnsi="Calibri" w:eastAsia="Calibri" w:cs="Calibri"/>
                <w:spacing w:val="-9"/>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z w:val="20"/>
                <w:szCs w:val="20"/>
              </w:rPr>
              <w:t>c</w:t>
            </w:r>
            <w:r>
              <w:rPr>
                <w:rFonts w:ascii="Calibri" w:hAnsi="Calibri" w:eastAsia="Calibri" w:cs="Calibri"/>
                <w:spacing w:val="1"/>
                <w:sz w:val="20"/>
                <w:szCs w:val="20"/>
              </w:rPr>
              <w:t>a</w:t>
            </w:r>
            <w:r>
              <w:rPr>
                <w:rFonts w:ascii="Calibri" w:hAnsi="Calibri" w:eastAsia="Calibri" w:cs="Calibri"/>
                <w:sz w:val="20"/>
                <w:szCs w:val="20"/>
              </w:rPr>
              <w:t>lcul</w:t>
            </w:r>
            <w:r>
              <w:rPr>
                <w:rFonts w:ascii="Calibri" w:hAnsi="Calibri" w:eastAsia="Calibri" w:cs="Calibri"/>
                <w:spacing w:val="1"/>
                <w:sz w:val="20"/>
                <w:szCs w:val="20"/>
              </w:rPr>
              <w:t>a</w:t>
            </w:r>
            <w:r>
              <w:rPr>
                <w:rFonts w:ascii="Calibri" w:hAnsi="Calibri" w:eastAsia="Calibri" w:cs="Calibri"/>
                <w:sz w:val="20"/>
                <w:szCs w:val="20"/>
              </w:rPr>
              <w:t>te</w:t>
            </w:r>
            <w:r>
              <w:rPr>
                <w:rFonts w:ascii="Calibri" w:hAnsi="Calibri" w:eastAsia="Calibri" w:cs="Calibri"/>
                <w:spacing w:val="-7"/>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ot</w:t>
            </w:r>
            <w:r>
              <w:rPr>
                <w:rFonts w:ascii="Calibri" w:hAnsi="Calibri" w:eastAsia="Calibri" w:cs="Calibri"/>
                <w:spacing w:val="1"/>
                <w:sz w:val="20"/>
                <w:szCs w:val="20"/>
              </w:rPr>
              <w:t>a</w:t>
            </w:r>
            <w:r>
              <w:rPr>
                <w:rFonts w:ascii="Calibri" w:hAnsi="Calibri" w:eastAsia="Calibri" w:cs="Calibri"/>
                <w:sz w:val="20"/>
                <w:szCs w:val="20"/>
              </w:rPr>
              <w:t>l</w:t>
            </w:r>
            <w:r>
              <w:rPr>
                <w:rFonts w:ascii="Calibri" w:hAnsi="Calibri" w:eastAsia="Calibri" w:cs="Calibri"/>
                <w:spacing w:val="-4"/>
                <w:sz w:val="20"/>
                <w:szCs w:val="20"/>
              </w:rPr>
              <w:t xml:space="preserve"> </w:t>
            </w:r>
            <w:r>
              <w:rPr>
                <w:rFonts w:ascii="Calibri" w:hAnsi="Calibri" w:eastAsia="Calibri" w:cs="Calibri"/>
                <w:sz w:val="20"/>
                <w:szCs w:val="20"/>
              </w:rPr>
              <w:t>reach</w:t>
            </w:r>
            <w:r>
              <w:rPr>
                <w:rFonts w:ascii="Calibri" w:hAnsi="Calibri" w:eastAsia="Calibri" w:cs="Calibri"/>
                <w:spacing w:val="-4"/>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pacing w:val="1"/>
                <w:sz w:val="20"/>
                <w:szCs w:val="20"/>
              </w:rPr>
              <w:t>av</w:t>
            </w:r>
            <w:r>
              <w:rPr>
                <w:rFonts w:ascii="Calibri" w:hAnsi="Calibri" w:eastAsia="Calibri" w:cs="Calibri"/>
                <w:sz w:val="20"/>
                <w:szCs w:val="20"/>
              </w:rPr>
              <w:t>oid</w:t>
            </w:r>
            <w:r>
              <w:rPr>
                <w:rFonts w:ascii="Calibri" w:hAnsi="Calibri" w:eastAsia="Calibri" w:cs="Calibri"/>
                <w:spacing w:val="-4"/>
                <w:sz w:val="20"/>
                <w:szCs w:val="20"/>
              </w:rPr>
              <w:t xml:space="preserve"> </w:t>
            </w:r>
            <w:r>
              <w:rPr>
                <w:rFonts w:ascii="Calibri" w:hAnsi="Calibri" w:eastAsia="Calibri" w:cs="Calibri"/>
                <w:sz w:val="20"/>
                <w:szCs w:val="20"/>
              </w:rPr>
              <w:t>cr</w:t>
            </w:r>
            <w:r>
              <w:rPr>
                <w:rFonts w:ascii="Calibri" w:hAnsi="Calibri" w:eastAsia="Calibri" w:cs="Calibri"/>
                <w:spacing w:val="-1"/>
                <w:sz w:val="20"/>
                <w:szCs w:val="20"/>
              </w:rPr>
              <w:t>o</w:t>
            </w:r>
            <w:r>
              <w:rPr>
                <w:rFonts w:ascii="Calibri" w:hAnsi="Calibri" w:eastAsia="Calibri" w:cs="Calibri"/>
                <w:spacing w:val="1"/>
                <w:sz w:val="20"/>
                <w:szCs w:val="20"/>
              </w:rPr>
              <w:t>s</w:t>
            </w:r>
            <w:r>
              <w:rPr>
                <w:rFonts w:ascii="Calibri" w:hAnsi="Calibri" w:eastAsia="Calibri" w:cs="Calibri"/>
                <w:spacing w:val="6"/>
                <w:sz w:val="20"/>
                <w:szCs w:val="20"/>
              </w:rPr>
              <w:t>s</w:t>
            </w:r>
            <w:r>
              <w:rPr>
                <w:rFonts w:ascii="Calibri" w:hAnsi="Calibri" w:eastAsia="Calibri" w:cs="Calibri"/>
                <w:spacing w:val="-1"/>
                <w:sz w:val="20"/>
                <w:szCs w:val="20"/>
              </w:rPr>
              <w:t>-</w:t>
            </w:r>
            <w:r>
              <w:rPr>
                <w:rFonts w:ascii="Calibri" w:hAnsi="Calibri" w:eastAsia="Calibri" w:cs="Calibri"/>
                <w:spacing w:val="1"/>
                <w:sz w:val="20"/>
                <w:szCs w:val="20"/>
              </w:rPr>
              <w:t>s</w:t>
            </w:r>
            <w:r>
              <w:rPr>
                <w:rFonts w:ascii="Calibri" w:hAnsi="Calibri" w:eastAsia="Calibri" w:cs="Calibri"/>
                <w:spacing w:val="-1"/>
                <w:sz w:val="20"/>
                <w:szCs w:val="20"/>
              </w:rPr>
              <w:t>e</w:t>
            </w:r>
            <w:r>
              <w:rPr>
                <w:rFonts w:ascii="Calibri" w:hAnsi="Calibri" w:eastAsia="Calibri" w:cs="Calibri"/>
                <w:sz w:val="20"/>
                <w:szCs w:val="20"/>
              </w:rPr>
              <w:t>ct</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10"/>
                <w:sz w:val="20"/>
                <w:szCs w:val="20"/>
              </w:rPr>
              <w:t xml:space="preserve"> </w:t>
            </w:r>
            <w:r>
              <w:rPr>
                <w:rFonts w:ascii="Calibri" w:hAnsi="Calibri" w:eastAsia="Calibri" w:cs="Calibri"/>
                <w:spacing w:val="1"/>
                <w:sz w:val="20"/>
                <w:szCs w:val="20"/>
              </w:rPr>
              <w:t>d</w:t>
            </w:r>
            <w:r>
              <w:rPr>
                <w:rFonts w:ascii="Calibri" w:hAnsi="Calibri" w:eastAsia="Calibri" w:cs="Calibri"/>
                <w:sz w:val="20"/>
                <w:szCs w:val="20"/>
              </w:rPr>
              <w:t>o</w:t>
            </w:r>
            <w:r>
              <w:rPr>
                <w:rFonts w:ascii="Calibri" w:hAnsi="Calibri" w:eastAsia="Calibri" w:cs="Calibri"/>
                <w:spacing w:val="1"/>
                <w:sz w:val="20"/>
                <w:szCs w:val="20"/>
              </w:rPr>
              <w:t>ub</w:t>
            </w:r>
            <w:r>
              <w:rPr>
                <w:rFonts w:ascii="Calibri" w:hAnsi="Calibri" w:eastAsia="Calibri" w:cs="Calibri"/>
                <w:sz w:val="20"/>
                <w:szCs w:val="20"/>
              </w:rPr>
              <w:t>le co</w:t>
            </w:r>
            <w:r>
              <w:rPr>
                <w:rFonts w:ascii="Calibri" w:hAnsi="Calibri" w:eastAsia="Calibri" w:cs="Calibri"/>
                <w:spacing w:val="1"/>
                <w:sz w:val="20"/>
                <w:szCs w:val="20"/>
              </w:rPr>
              <w:t>un</w:t>
            </w:r>
            <w:r>
              <w:rPr>
                <w:rFonts w:ascii="Calibri" w:hAnsi="Calibri" w:eastAsia="Calibri" w:cs="Calibri"/>
                <w:sz w:val="20"/>
                <w:szCs w:val="20"/>
              </w:rPr>
              <w:t>ti</w:t>
            </w:r>
            <w:r>
              <w:rPr>
                <w:rFonts w:ascii="Calibri" w:hAnsi="Calibri" w:eastAsia="Calibri" w:cs="Calibri"/>
                <w:spacing w:val="1"/>
                <w:sz w:val="20"/>
                <w:szCs w:val="20"/>
              </w:rPr>
              <w:t>n</w:t>
            </w:r>
            <w:r>
              <w:rPr>
                <w:rFonts w:ascii="Calibri" w:hAnsi="Calibri" w:eastAsia="Calibri" w:cs="Calibri"/>
                <w:sz w:val="20"/>
                <w:szCs w:val="20"/>
              </w:rPr>
              <w:t>g</w:t>
            </w:r>
          </w:p>
          <w:p w:rsidR="00053E75" w:rsidRDefault="00BF1E13" w14:paraId="2410441E" w14:textId="77777777">
            <w:pPr>
              <w:spacing w:before="4" w:after="0" w:line="244" w:lineRule="exact"/>
              <w:ind w:left="424" w:right="146" w:hanging="142"/>
              <w:rPr>
                <w:rFonts w:ascii="Calibri" w:hAnsi="Calibri" w:eastAsia="Calibri" w:cs="Calibri"/>
                <w:sz w:val="20"/>
                <w:szCs w:val="20"/>
              </w:rPr>
            </w:pPr>
            <w:r>
              <w:rPr>
                <w:rFonts w:ascii="Symbol" w:hAnsi="Symbol" w:eastAsia="Symbol" w:cs="Symbol"/>
                <w:color w:val="C00000"/>
                <w:sz w:val="20"/>
                <w:szCs w:val="20"/>
              </w:rPr>
              <w:t></w:t>
            </w:r>
            <w:r>
              <w:rPr>
                <w:rFonts w:ascii="Times New Roman" w:hAnsi="Times New Roman" w:eastAsia="Times New Roman" w:cs="Times New Roman"/>
                <w:color w:val="C00000"/>
                <w:spacing w:val="24"/>
                <w:sz w:val="20"/>
                <w:szCs w:val="20"/>
              </w:rPr>
              <w:t xml:space="preserve"> </w:t>
            </w:r>
            <w:r>
              <w:rPr>
                <w:rFonts w:ascii="Calibri" w:hAnsi="Calibri" w:eastAsia="Calibri" w:cs="Calibri"/>
                <w:color w:val="000000"/>
                <w:sz w:val="20"/>
                <w:szCs w:val="20"/>
              </w:rPr>
              <w:t>Ri</w:t>
            </w:r>
            <w:r>
              <w:rPr>
                <w:rFonts w:ascii="Calibri" w:hAnsi="Calibri" w:eastAsia="Calibri" w:cs="Calibri"/>
                <w:color w:val="000000"/>
                <w:spacing w:val="1"/>
                <w:sz w:val="20"/>
                <w:szCs w:val="20"/>
              </w:rPr>
              <w:t>s</w:t>
            </w:r>
            <w:r>
              <w:rPr>
                <w:rFonts w:ascii="Calibri" w:hAnsi="Calibri" w:eastAsia="Calibri" w:cs="Calibri"/>
                <w:color w:val="000000"/>
                <w:sz w:val="20"/>
                <w:szCs w:val="20"/>
              </w:rPr>
              <w:t>k</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of</w:t>
            </w:r>
            <w:r>
              <w:rPr>
                <w:rFonts w:ascii="Calibri" w:hAnsi="Calibri" w:eastAsia="Calibri" w:cs="Calibri"/>
                <w:color w:val="000000"/>
                <w:spacing w:val="-3"/>
                <w:sz w:val="20"/>
                <w:szCs w:val="20"/>
              </w:rPr>
              <w:t xml:space="preserve"> </w:t>
            </w:r>
            <w:r>
              <w:rPr>
                <w:rFonts w:ascii="Calibri" w:hAnsi="Calibri" w:eastAsia="Calibri" w:cs="Calibri"/>
                <w:color w:val="000000"/>
                <w:sz w:val="20"/>
                <w:szCs w:val="20"/>
              </w:rPr>
              <w:t>cr</w:t>
            </w:r>
            <w:r>
              <w:rPr>
                <w:rFonts w:ascii="Calibri" w:hAnsi="Calibri" w:eastAsia="Calibri" w:cs="Calibri"/>
                <w:color w:val="000000"/>
                <w:spacing w:val="1"/>
                <w:sz w:val="20"/>
                <w:szCs w:val="20"/>
              </w:rPr>
              <w:t>os</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w:t>
            </w:r>
            <w:r>
              <w:rPr>
                <w:rFonts w:ascii="Calibri" w:hAnsi="Calibri" w:eastAsia="Calibri" w:cs="Calibri"/>
                <w:color w:val="000000"/>
                <w:spacing w:val="1"/>
                <w:sz w:val="20"/>
                <w:szCs w:val="20"/>
              </w:rPr>
              <w:t>s</w:t>
            </w:r>
            <w:r>
              <w:rPr>
                <w:rFonts w:ascii="Calibri" w:hAnsi="Calibri" w:eastAsia="Calibri" w:cs="Calibri"/>
                <w:color w:val="000000"/>
                <w:spacing w:val="-1"/>
                <w:sz w:val="20"/>
                <w:szCs w:val="20"/>
              </w:rPr>
              <w:t>e</w:t>
            </w:r>
            <w:r>
              <w:rPr>
                <w:rFonts w:ascii="Calibri" w:hAnsi="Calibri" w:eastAsia="Calibri" w:cs="Calibri"/>
                <w:color w:val="000000"/>
                <w:sz w:val="20"/>
                <w:szCs w:val="20"/>
              </w:rPr>
              <w:t>ct</w:t>
            </w:r>
            <w:r>
              <w:rPr>
                <w:rFonts w:ascii="Calibri" w:hAnsi="Calibri" w:eastAsia="Calibri" w:cs="Calibri"/>
                <w:color w:val="000000"/>
                <w:spacing w:val="1"/>
                <w:sz w:val="20"/>
                <w:szCs w:val="20"/>
              </w:rPr>
              <w:t>o</w:t>
            </w:r>
            <w:r>
              <w:rPr>
                <w:rFonts w:ascii="Calibri" w:hAnsi="Calibri" w:eastAsia="Calibri" w:cs="Calibri"/>
                <w:color w:val="000000"/>
                <w:sz w:val="20"/>
                <w:szCs w:val="20"/>
              </w:rPr>
              <w:t>r</w:t>
            </w:r>
            <w:r>
              <w:rPr>
                <w:rFonts w:ascii="Calibri" w:hAnsi="Calibri" w:eastAsia="Calibri" w:cs="Calibri"/>
                <w:color w:val="000000"/>
                <w:spacing w:val="-10"/>
                <w:sz w:val="20"/>
                <w:szCs w:val="20"/>
              </w:rPr>
              <w:t xml:space="preserve"> </w:t>
            </w:r>
            <w:r>
              <w:rPr>
                <w:rFonts w:ascii="Calibri" w:hAnsi="Calibri" w:eastAsia="Calibri" w:cs="Calibri"/>
                <w:color w:val="000000"/>
                <w:spacing w:val="1"/>
                <w:sz w:val="20"/>
                <w:szCs w:val="20"/>
              </w:rPr>
              <w:t>d</w:t>
            </w:r>
            <w:r>
              <w:rPr>
                <w:rFonts w:ascii="Calibri" w:hAnsi="Calibri" w:eastAsia="Calibri" w:cs="Calibri"/>
                <w:color w:val="000000"/>
                <w:sz w:val="20"/>
                <w:szCs w:val="20"/>
              </w:rPr>
              <w:t>o</w:t>
            </w:r>
            <w:r>
              <w:rPr>
                <w:rFonts w:ascii="Calibri" w:hAnsi="Calibri" w:eastAsia="Calibri" w:cs="Calibri"/>
                <w:color w:val="000000"/>
                <w:spacing w:val="1"/>
                <w:sz w:val="20"/>
                <w:szCs w:val="20"/>
              </w:rPr>
              <w:t>ub</w:t>
            </w:r>
            <w:r>
              <w:rPr>
                <w:rFonts w:ascii="Calibri" w:hAnsi="Calibri" w:eastAsia="Calibri" w:cs="Calibri"/>
                <w:color w:val="000000"/>
                <w:sz w:val="20"/>
                <w:szCs w:val="20"/>
              </w:rPr>
              <w:t>le</w:t>
            </w:r>
            <w:r>
              <w:rPr>
                <w:rFonts w:ascii="Calibri" w:hAnsi="Calibri" w:eastAsia="Calibri" w:cs="Calibri"/>
                <w:color w:val="000000"/>
                <w:spacing w:val="-7"/>
                <w:sz w:val="20"/>
                <w:szCs w:val="20"/>
              </w:rPr>
              <w:t xml:space="preserve"> </w:t>
            </w:r>
            <w:r>
              <w:rPr>
                <w:rFonts w:ascii="Calibri" w:hAnsi="Calibri" w:eastAsia="Calibri" w:cs="Calibri"/>
                <w:color w:val="000000"/>
                <w:sz w:val="20"/>
                <w:szCs w:val="20"/>
              </w:rPr>
              <w:t>c</w:t>
            </w:r>
            <w:r>
              <w:rPr>
                <w:rFonts w:ascii="Calibri" w:hAnsi="Calibri" w:eastAsia="Calibri" w:cs="Calibri"/>
                <w:color w:val="000000"/>
                <w:spacing w:val="1"/>
                <w:sz w:val="20"/>
                <w:szCs w:val="20"/>
              </w:rPr>
              <w:t>oun</w:t>
            </w:r>
            <w:r>
              <w:rPr>
                <w:rFonts w:ascii="Calibri" w:hAnsi="Calibri" w:eastAsia="Calibri" w:cs="Calibri"/>
                <w:color w:val="000000"/>
                <w:sz w:val="20"/>
                <w:szCs w:val="20"/>
              </w:rPr>
              <w:t>ti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7"/>
                <w:sz w:val="20"/>
                <w:szCs w:val="20"/>
              </w:rPr>
              <w:t xml:space="preserve"> </w:t>
            </w:r>
            <w:r>
              <w:rPr>
                <w:rFonts w:ascii="Calibri" w:hAnsi="Calibri" w:eastAsia="Calibri" w:cs="Calibri"/>
                <w:color w:val="000000"/>
                <w:sz w:val="20"/>
                <w:szCs w:val="20"/>
              </w:rPr>
              <w:t>a c</w:t>
            </w:r>
            <w:r>
              <w:rPr>
                <w:rFonts w:ascii="Calibri" w:hAnsi="Calibri" w:eastAsia="Calibri" w:cs="Calibri"/>
                <w:color w:val="000000"/>
                <w:spacing w:val="1"/>
                <w:sz w:val="20"/>
                <w:szCs w:val="20"/>
              </w:rPr>
              <w:t>h</w:t>
            </w:r>
            <w:r>
              <w:rPr>
                <w:rFonts w:ascii="Calibri" w:hAnsi="Calibri" w:eastAsia="Calibri" w:cs="Calibri"/>
                <w:color w:val="000000"/>
                <w:sz w:val="20"/>
                <w:szCs w:val="20"/>
              </w:rPr>
              <w:t>ild</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w</w:t>
            </w:r>
            <w:r>
              <w:rPr>
                <w:rFonts w:ascii="Calibri" w:hAnsi="Calibri" w:eastAsia="Calibri" w:cs="Calibri"/>
                <w:color w:val="000000"/>
                <w:spacing w:val="1"/>
                <w:sz w:val="20"/>
                <w:szCs w:val="20"/>
              </w:rPr>
              <w:t>h</w:t>
            </w:r>
            <w:r>
              <w:rPr>
                <w:rFonts w:ascii="Calibri" w:hAnsi="Calibri" w:eastAsia="Calibri" w:cs="Calibri"/>
                <w:color w:val="000000"/>
                <w:sz w:val="20"/>
                <w:szCs w:val="20"/>
              </w:rPr>
              <w:t>o</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z w:val="20"/>
                <w:szCs w:val="20"/>
              </w:rPr>
              <w:t>c</w:t>
            </w:r>
            <w:r>
              <w:rPr>
                <w:rFonts w:ascii="Calibri" w:hAnsi="Calibri" w:eastAsia="Calibri" w:cs="Calibri"/>
                <w:color w:val="000000"/>
                <w:spacing w:val="-1"/>
                <w:sz w:val="20"/>
                <w:szCs w:val="20"/>
              </w:rPr>
              <w:t>e</w:t>
            </w:r>
            <w:r>
              <w:rPr>
                <w:rFonts w:ascii="Calibri" w:hAnsi="Calibri" w:eastAsia="Calibri" w:cs="Calibri"/>
                <w:color w:val="000000"/>
                <w:sz w:val="20"/>
                <w:szCs w:val="20"/>
              </w:rPr>
              <w:t>i</w:t>
            </w:r>
            <w:r>
              <w:rPr>
                <w:rFonts w:ascii="Calibri" w:hAnsi="Calibri" w:eastAsia="Calibri" w:cs="Calibri"/>
                <w:color w:val="000000"/>
                <w:spacing w:val="1"/>
                <w:sz w:val="20"/>
                <w:szCs w:val="20"/>
              </w:rPr>
              <w:t>v</w:t>
            </w:r>
            <w:r>
              <w:rPr>
                <w:rFonts w:ascii="Calibri" w:hAnsi="Calibri" w:eastAsia="Calibri" w:cs="Calibri"/>
                <w:color w:val="000000"/>
                <w:spacing w:val="-1"/>
                <w:sz w:val="20"/>
                <w:szCs w:val="20"/>
              </w:rPr>
              <w:t>e</w:t>
            </w:r>
            <w:r>
              <w:rPr>
                <w:rFonts w:ascii="Calibri" w:hAnsi="Calibri" w:eastAsia="Calibri" w:cs="Calibri"/>
                <w:color w:val="000000"/>
                <w:sz w:val="20"/>
                <w:szCs w:val="20"/>
              </w:rPr>
              <w:t>s</w:t>
            </w:r>
            <w:r>
              <w:rPr>
                <w:rFonts w:ascii="Calibri" w:hAnsi="Calibri" w:eastAsia="Calibri" w:cs="Calibri"/>
                <w:color w:val="000000"/>
                <w:spacing w:val="-6"/>
                <w:sz w:val="20"/>
                <w:szCs w:val="20"/>
              </w:rPr>
              <w:t xml:space="preserve"> </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e</w:t>
            </w:r>
            <w:r>
              <w:rPr>
                <w:rFonts w:ascii="Calibri" w:hAnsi="Calibri" w:eastAsia="Calibri" w:cs="Calibri"/>
                <w:color w:val="000000"/>
                <w:sz w:val="20"/>
                <w:szCs w:val="20"/>
              </w:rPr>
              <w:t>r</w:t>
            </w:r>
            <w:r>
              <w:rPr>
                <w:rFonts w:ascii="Calibri" w:hAnsi="Calibri" w:eastAsia="Calibri" w:cs="Calibri"/>
                <w:color w:val="000000"/>
                <w:spacing w:val="1"/>
                <w:sz w:val="20"/>
                <w:szCs w:val="20"/>
              </w:rPr>
              <w:t>v</w:t>
            </w:r>
            <w:r>
              <w:rPr>
                <w:rFonts w:ascii="Calibri" w:hAnsi="Calibri" w:eastAsia="Calibri" w:cs="Calibri"/>
                <w:color w:val="000000"/>
                <w:sz w:val="20"/>
                <w:szCs w:val="20"/>
              </w:rPr>
              <w:t>ic</w:t>
            </w:r>
            <w:r>
              <w:rPr>
                <w:rFonts w:ascii="Calibri" w:hAnsi="Calibri" w:eastAsia="Calibri" w:cs="Calibri"/>
                <w:color w:val="000000"/>
                <w:spacing w:val="-1"/>
                <w:sz w:val="20"/>
                <w:szCs w:val="20"/>
              </w:rPr>
              <w:t>e</w:t>
            </w:r>
            <w:r>
              <w:rPr>
                <w:rFonts w:ascii="Calibri" w:hAnsi="Calibri" w:eastAsia="Calibri" w:cs="Calibri"/>
                <w:color w:val="000000"/>
                <w:sz w:val="20"/>
                <w:szCs w:val="20"/>
              </w:rPr>
              <w:t>s</w:t>
            </w:r>
            <w:r>
              <w:rPr>
                <w:rFonts w:ascii="Calibri" w:hAnsi="Calibri" w:eastAsia="Calibri" w:cs="Calibri"/>
                <w:color w:val="000000"/>
                <w:spacing w:val="-5"/>
                <w:sz w:val="20"/>
                <w:szCs w:val="20"/>
              </w:rPr>
              <w:t xml:space="preserve"> </w:t>
            </w:r>
            <w:r>
              <w:rPr>
                <w:rFonts w:ascii="Calibri" w:hAnsi="Calibri" w:eastAsia="Calibri" w:cs="Calibri"/>
                <w:color w:val="000000"/>
                <w:sz w:val="20"/>
                <w:szCs w:val="20"/>
              </w:rPr>
              <w:t>from</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each</w:t>
            </w:r>
            <w:r>
              <w:rPr>
                <w:rFonts w:ascii="Calibri" w:hAnsi="Calibri" w:eastAsia="Calibri" w:cs="Calibri"/>
                <w:color w:val="000000"/>
                <w:spacing w:val="-4"/>
                <w:sz w:val="20"/>
                <w:szCs w:val="20"/>
              </w:rPr>
              <w:t xml:space="preserve"> </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e</w:t>
            </w:r>
            <w:r>
              <w:rPr>
                <w:rFonts w:ascii="Calibri" w:hAnsi="Calibri" w:eastAsia="Calibri" w:cs="Calibri"/>
                <w:color w:val="000000"/>
                <w:sz w:val="20"/>
                <w:szCs w:val="20"/>
              </w:rPr>
              <w:t>ct</w:t>
            </w:r>
            <w:r>
              <w:rPr>
                <w:rFonts w:ascii="Calibri" w:hAnsi="Calibri" w:eastAsia="Calibri" w:cs="Calibri"/>
                <w:color w:val="000000"/>
                <w:spacing w:val="1"/>
                <w:sz w:val="20"/>
                <w:szCs w:val="20"/>
              </w:rPr>
              <w:t>o</w:t>
            </w:r>
            <w:r>
              <w:rPr>
                <w:rFonts w:ascii="Calibri" w:hAnsi="Calibri" w:eastAsia="Calibri" w:cs="Calibri"/>
                <w:color w:val="000000"/>
                <w:sz w:val="20"/>
                <w:szCs w:val="20"/>
              </w:rPr>
              <w:t>r in</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exam</w:t>
            </w:r>
            <w:r>
              <w:rPr>
                <w:rFonts w:ascii="Calibri" w:hAnsi="Calibri" w:eastAsia="Calibri" w:cs="Calibri"/>
                <w:color w:val="000000"/>
                <w:spacing w:val="1"/>
                <w:sz w:val="20"/>
                <w:szCs w:val="20"/>
              </w:rPr>
              <w:t>p</w:t>
            </w:r>
            <w:r>
              <w:rPr>
                <w:rFonts w:ascii="Calibri" w:hAnsi="Calibri" w:eastAsia="Calibri" w:cs="Calibri"/>
                <w:color w:val="000000"/>
                <w:sz w:val="20"/>
                <w:szCs w:val="20"/>
              </w:rPr>
              <w:t>le</w:t>
            </w:r>
            <w:r>
              <w:rPr>
                <w:rFonts w:ascii="Calibri" w:hAnsi="Calibri" w:eastAsia="Calibri" w:cs="Calibri"/>
                <w:color w:val="000000"/>
                <w:spacing w:val="-8"/>
                <w:sz w:val="20"/>
                <w:szCs w:val="20"/>
              </w:rPr>
              <w:t xml:space="preserve"> </w:t>
            </w:r>
            <w:r>
              <w:rPr>
                <w:rFonts w:ascii="Calibri" w:hAnsi="Calibri" w:eastAsia="Calibri" w:cs="Calibri"/>
                <w:color w:val="000000"/>
                <w:sz w:val="20"/>
                <w:szCs w:val="20"/>
              </w:rPr>
              <w:t>(</w:t>
            </w:r>
            <w:proofErr w:type="spellStart"/>
            <w:r>
              <w:rPr>
                <w:rFonts w:ascii="Calibri" w:hAnsi="Calibri" w:eastAsia="Calibri" w:cs="Calibri"/>
                <w:color w:val="000000"/>
                <w:spacing w:val="2"/>
                <w:sz w:val="20"/>
                <w:szCs w:val="20"/>
              </w:rPr>
              <w:t>i</w:t>
            </w:r>
            <w:proofErr w:type="spellEnd"/>
            <w:r>
              <w:rPr>
                <w:rFonts w:ascii="Calibri" w:hAnsi="Calibri" w:eastAsia="Calibri" w:cs="Calibri"/>
                <w:color w:val="000000"/>
                <w:sz w:val="20"/>
                <w:szCs w:val="20"/>
              </w:rPr>
              <w:t>)</w:t>
            </w:r>
          </w:p>
          <w:p w:rsidR="00053E75" w:rsidRDefault="00BF1E13" w14:paraId="1F120386" w14:textId="77777777">
            <w:pPr>
              <w:spacing w:before="4" w:after="0" w:line="240" w:lineRule="auto"/>
              <w:ind w:left="282" w:right="-20"/>
              <w:rPr>
                <w:rFonts w:ascii="Calibri" w:hAnsi="Calibri" w:eastAsia="Calibri" w:cs="Calibri"/>
                <w:sz w:val="20"/>
                <w:szCs w:val="20"/>
              </w:rPr>
            </w:pPr>
            <w:r>
              <w:rPr>
                <w:rFonts w:ascii="Symbol" w:hAnsi="Symbol" w:eastAsia="Symbol" w:cs="Symbol"/>
                <w:color w:val="C00000"/>
                <w:sz w:val="20"/>
                <w:szCs w:val="20"/>
              </w:rPr>
              <w:t></w:t>
            </w:r>
            <w:r>
              <w:rPr>
                <w:rFonts w:ascii="Times New Roman" w:hAnsi="Times New Roman" w:eastAsia="Times New Roman" w:cs="Times New Roman"/>
                <w:color w:val="C00000"/>
                <w:spacing w:val="24"/>
                <w:sz w:val="20"/>
                <w:szCs w:val="20"/>
              </w:rPr>
              <w:t xml:space="preserve"> </w:t>
            </w:r>
            <w:r>
              <w:rPr>
                <w:rFonts w:ascii="Calibri" w:hAnsi="Calibri" w:eastAsia="Calibri" w:cs="Calibri"/>
                <w:color w:val="000000"/>
                <w:sz w:val="20"/>
                <w:szCs w:val="20"/>
              </w:rPr>
              <w:t>Ri</w:t>
            </w:r>
            <w:r>
              <w:rPr>
                <w:rFonts w:ascii="Calibri" w:hAnsi="Calibri" w:eastAsia="Calibri" w:cs="Calibri"/>
                <w:color w:val="000000"/>
                <w:spacing w:val="1"/>
                <w:sz w:val="20"/>
                <w:szCs w:val="20"/>
              </w:rPr>
              <w:t>s</w:t>
            </w:r>
            <w:r>
              <w:rPr>
                <w:rFonts w:ascii="Calibri" w:hAnsi="Calibri" w:eastAsia="Calibri" w:cs="Calibri"/>
                <w:color w:val="000000"/>
                <w:sz w:val="20"/>
                <w:szCs w:val="20"/>
              </w:rPr>
              <w:t>k</w:t>
            </w:r>
            <w:r>
              <w:rPr>
                <w:rFonts w:ascii="Calibri" w:hAnsi="Calibri" w:eastAsia="Calibri" w:cs="Calibri"/>
                <w:color w:val="000000"/>
                <w:spacing w:val="-2"/>
                <w:sz w:val="20"/>
                <w:szCs w:val="20"/>
              </w:rPr>
              <w:t xml:space="preserve"> </w:t>
            </w:r>
            <w:r>
              <w:rPr>
                <w:rFonts w:ascii="Calibri" w:hAnsi="Calibri" w:eastAsia="Calibri" w:cs="Calibri"/>
                <w:color w:val="000000"/>
                <w:spacing w:val="1"/>
                <w:sz w:val="20"/>
                <w:szCs w:val="20"/>
              </w:rPr>
              <w:t>n</w:t>
            </w:r>
            <w:r>
              <w:rPr>
                <w:rFonts w:ascii="Calibri" w:hAnsi="Calibri" w:eastAsia="Calibri" w:cs="Calibri"/>
                <w:color w:val="000000"/>
                <w:sz w:val="20"/>
                <w:szCs w:val="20"/>
              </w:rPr>
              <w:t>ot</w:t>
            </w:r>
            <w:r>
              <w:rPr>
                <w:rFonts w:ascii="Calibri" w:hAnsi="Calibri" w:eastAsia="Calibri" w:cs="Calibri"/>
                <w:color w:val="000000"/>
                <w:spacing w:val="-1"/>
                <w:sz w:val="20"/>
                <w:szCs w:val="20"/>
              </w:rPr>
              <w:t xml:space="preserve"> </w:t>
            </w:r>
            <w:r>
              <w:rPr>
                <w:rFonts w:ascii="Calibri" w:hAnsi="Calibri" w:eastAsia="Calibri" w:cs="Calibri"/>
                <w:color w:val="000000"/>
                <w:sz w:val="20"/>
                <w:szCs w:val="20"/>
              </w:rPr>
              <w:t>ca</w:t>
            </w:r>
            <w:r>
              <w:rPr>
                <w:rFonts w:ascii="Calibri" w:hAnsi="Calibri" w:eastAsia="Calibri" w:cs="Calibri"/>
                <w:color w:val="000000"/>
                <w:spacing w:val="1"/>
                <w:sz w:val="20"/>
                <w:szCs w:val="20"/>
              </w:rPr>
              <w:t>p</w:t>
            </w:r>
            <w:r>
              <w:rPr>
                <w:rFonts w:ascii="Calibri" w:hAnsi="Calibri" w:eastAsia="Calibri" w:cs="Calibri"/>
                <w:color w:val="000000"/>
                <w:sz w:val="20"/>
                <w:szCs w:val="20"/>
              </w:rPr>
              <w:t>t</w:t>
            </w:r>
            <w:r>
              <w:rPr>
                <w:rFonts w:ascii="Calibri" w:hAnsi="Calibri" w:eastAsia="Calibri" w:cs="Calibri"/>
                <w:color w:val="000000"/>
                <w:spacing w:val="1"/>
                <w:sz w:val="20"/>
                <w:szCs w:val="20"/>
              </w:rPr>
              <w:t>u</w:t>
            </w:r>
            <w:r>
              <w:rPr>
                <w:rFonts w:ascii="Calibri" w:hAnsi="Calibri" w:eastAsia="Calibri" w:cs="Calibri"/>
                <w:color w:val="000000"/>
                <w:sz w:val="20"/>
                <w:szCs w:val="20"/>
              </w:rPr>
              <w:t>ri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8"/>
                <w:sz w:val="20"/>
                <w:szCs w:val="20"/>
              </w:rPr>
              <w:t xml:space="preserve"> </w:t>
            </w:r>
            <w:r>
              <w:rPr>
                <w:rFonts w:ascii="Calibri" w:hAnsi="Calibri" w:eastAsia="Calibri" w:cs="Calibri"/>
                <w:color w:val="000000"/>
                <w:spacing w:val="1"/>
                <w:sz w:val="20"/>
                <w:szCs w:val="20"/>
              </w:rPr>
              <w:t>t</w:t>
            </w:r>
            <w:r>
              <w:rPr>
                <w:rFonts w:ascii="Calibri" w:hAnsi="Calibri" w:eastAsia="Calibri" w:cs="Calibri"/>
                <w:color w:val="000000"/>
                <w:sz w:val="20"/>
                <w:szCs w:val="20"/>
              </w:rPr>
              <w:t>ot</w:t>
            </w:r>
            <w:r>
              <w:rPr>
                <w:rFonts w:ascii="Calibri" w:hAnsi="Calibri" w:eastAsia="Calibri" w:cs="Calibri"/>
                <w:color w:val="000000"/>
                <w:spacing w:val="1"/>
                <w:sz w:val="20"/>
                <w:szCs w:val="20"/>
              </w:rPr>
              <w:t>a</w:t>
            </w:r>
            <w:r>
              <w:rPr>
                <w:rFonts w:ascii="Calibri" w:hAnsi="Calibri" w:eastAsia="Calibri" w:cs="Calibri"/>
                <w:color w:val="000000"/>
                <w:sz w:val="20"/>
                <w:szCs w:val="20"/>
              </w:rPr>
              <w:t>l</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c</w:t>
            </w:r>
            <w:r>
              <w:rPr>
                <w:rFonts w:ascii="Calibri" w:hAnsi="Calibri" w:eastAsia="Calibri" w:cs="Calibri"/>
                <w:color w:val="000000"/>
                <w:spacing w:val="1"/>
                <w:sz w:val="20"/>
                <w:szCs w:val="20"/>
              </w:rPr>
              <w:t>h</w:t>
            </w:r>
            <w:r>
              <w:rPr>
                <w:rFonts w:ascii="Calibri" w:hAnsi="Calibri" w:eastAsia="Calibri" w:cs="Calibri"/>
                <w:color w:val="000000"/>
                <w:sz w:val="20"/>
                <w:szCs w:val="20"/>
              </w:rPr>
              <w:t>il</w:t>
            </w:r>
            <w:r>
              <w:rPr>
                <w:rFonts w:ascii="Calibri" w:hAnsi="Calibri" w:eastAsia="Calibri" w:cs="Calibri"/>
                <w:color w:val="000000"/>
                <w:spacing w:val="3"/>
                <w:sz w:val="20"/>
                <w:szCs w:val="20"/>
              </w:rPr>
              <w:t>d</w:t>
            </w:r>
            <w:r>
              <w:rPr>
                <w:rFonts w:ascii="Calibri" w:hAnsi="Calibri" w:eastAsia="Calibri" w:cs="Calibri"/>
                <w:color w:val="000000"/>
                <w:spacing w:val="-1"/>
                <w:sz w:val="20"/>
                <w:szCs w:val="20"/>
              </w:rPr>
              <w:t>-</w:t>
            </w:r>
            <w:r>
              <w:rPr>
                <w:rFonts w:ascii="Calibri" w:hAnsi="Calibri" w:eastAsia="Calibri" w:cs="Calibri"/>
                <w:color w:val="000000"/>
                <w:spacing w:val="-2"/>
                <w:sz w:val="20"/>
                <w:szCs w:val="20"/>
              </w:rPr>
              <w:t>l</w:t>
            </w:r>
            <w:r>
              <w:rPr>
                <w:rFonts w:ascii="Calibri" w:hAnsi="Calibri" w:eastAsia="Calibri" w:cs="Calibri"/>
                <w:color w:val="000000"/>
                <w:spacing w:val="-1"/>
                <w:sz w:val="20"/>
                <w:szCs w:val="20"/>
              </w:rPr>
              <w:t>e</w:t>
            </w:r>
            <w:r>
              <w:rPr>
                <w:rFonts w:ascii="Calibri" w:hAnsi="Calibri" w:eastAsia="Calibri" w:cs="Calibri"/>
                <w:color w:val="000000"/>
                <w:spacing w:val="1"/>
                <w:sz w:val="20"/>
                <w:szCs w:val="20"/>
              </w:rPr>
              <w:t>v</w:t>
            </w:r>
            <w:r>
              <w:rPr>
                <w:rFonts w:ascii="Calibri" w:hAnsi="Calibri" w:eastAsia="Calibri" w:cs="Calibri"/>
                <w:color w:val="000000"/>
                <w:spacing w:val="-1"/>
                <w:sz w:val="20"/>
                <w:szCs w:val="20"/>
              </w:rPr>
              <w:t>e</w:t>
            </w:r>
            <w:r>
              <w:rPr>
                <w:rFonts w:ascii="Calibri" w:hAnsi="Calibri" w:eastAsia="Calibri" w:cs="Calibri"/>
                <w:color w:val="000000"/>
                <w:sz w:val="20"/>
                <w:szCs w:val="20"/>
              </w:rPr>
              <w:t>l</w:t>
            </w:r>
            <w:r>
              <w:rPr>
                <w:rFonts w:ascii="Calibri" w:hAnsi="Calibri" w:eastAsia="Calibri" w:cs="Calibri"/>
                <w:color w:val="000000"/>
                <w:spacing w:val="-8"/>
                <w:sz w:val="20"/>
                <w:szCs w:val="20"/>
              </w:rPr>
              <w:t xml:space="preserve"> </w:t>
            </w:r>
            <w:r>
              <w:rPr>
                <w:rFonts w:ascii="Calibri" w:hAnsi="Calibri" w:eastAsia="Calibri" w:cs="Calibri"/>
                <w:color w:val="000000"/>
                <w:sz w:val="20"/>
                <w:szCs w:val="20"/>
              </w:rPr>
              <w:t>im</w:t>
            </w:r>
            <w:r>
              <w:rPr>
                <w:rFonts w:ascii="Calibri" w:hAnsi="Calibri" w:eastAsia="Calibri" w:cs="Calibri"/>
                <w:color w:val="000000"/>
                <w:spacing w:val="1"/>
                <w:sz w:val="20"/>
                <w:szCs w:val="20"/>
              </w:rPr>
              <w:t>p</w:t>
            </w:r>
            <w:r>
              <w:rPr>
                <w:rFonts w:ascii="Calibri" w:hAnsi="Calibri" w:eastAsia="Calibri" w:cs="Calibri"/>
                <w:color w:val="000000"/>
                <w:sz w:val="20"/>
                <w:szCs w:val="20"/>
              </w:rPr>
              <w:t>act</w:t>
            </w:r>
            <w:r>
              <w:rPr>
                <w:rFonts w:ascii="Calibri" w:hAnsi="Calibri" w:eastAsia="Calibri" w:cs="Calibri"/>
                <w:color w:val="000000"/>
                <w:spacing w:val="-6"/>
                <w:sz w:val="20"/>
                <w:szCs w:val="20"/>
              </w:rPr>
              <w:t xml:space="preserve"> </w:t>
            </w:r>
            <w:r>
              <w:rPr>
                <w:rFonts w:ascii="Calibri" w:hAnsi="Calibri" w:eastAsia="Calibri" w:cs="Calibri"/>
                <w:color w:val="000000"/>
                <w:sz w:val="20"/>
                <w:szCs w:val="20"/>
              </w:rPr>
              <w:t>in</w:t>
            </w:r>
            <w:r>
              <w:rPr>
                <w:rFonts w:ascii="Calibri" w:hAnsi="Calibri" w:eastAsia="Calibri" w:cs="Calibri"/>
                <w:color w:val="000000"/>
                <w:spacing w:val="-1"/>
                <w:sz w:val="20"/>
                <w:szCs w:val="20"/>
              </w:rPr>
              <w:t xml:space="preserve"> </w:t>
            </w:r>
            <w:r>
              <w:rPr>
                <w:rFonts w:ascii="Calibri" w:hAnsi="Calibri" w:eastAsia="Calibri" w:cs="Calibri"/>
                <w:color w:val="000000"/>
                <w:sz w:val="20"/>
                <w:szCs w:val="20"/>
              </w:rPr>
              <w:t>ex</w:t>
            </w:r>
            <w:r>
              <w:rPr>
                <w:rFonts w:ascii="Calibri" w:hAnsi="Calibri" w:eastAsia="Calibri" w:cs="Calibri"/>
                <w:color w:val="000000"/>
                <w:spacing w:val="3"/>
                <w:sz w:val="20"/>
                <w:szCs w:val="20"/>
              </w:rPr>
              <w:t>a</w:t>
            </w:r>
            <w:r>
              <w:rPr>
                <w:rFonts w:ascii="Calibri" w:hAnsi="Calibri" w:eastAsia="Calibri" w:cs="Calibri"/>
                <w:color w:val="000000"/>
                <w:spacing w:val="-1"/>
                <w:sz w:val="20"/>
                <w:szCs w:val="20"/>
              </w:rPr>
              <w:t>m</w:t>
            </w:r>
            <w:r>
              <w:rPr>
                <w:rFonts w:ascii="Calibri" w:hAnsi="Calibri" w:eastAsia="Calibri" w:cs="Calibri"/>
                <w:color w:val="000000"/>
                <w:spacing w:val="1"/>
                <w:sz w:val="20"/>
                <w:szCs w:val="20"/>
              </w:rPr>
              <w:t>p</w:t>
            </w:r>
            <w:r>
              <w:rPr>
                <w:rFonts w:ascii="Calibri" w:hAnsi="Calibri" w:eastAsia="Calibri" w:cs="Calibri"/>
                <w:color w:val="000000"/>
                <w:sz w:val="20"/>
                <w:szCs w:val="20"/>
              </w:rPr>
              <w:t>le</w:t>
            </w:r>
            <w:r>
              <w:rPr>
                <w:rFonts w:ascii="Calibri" w:hAnsi="Calibri" w:eastAsia="Calibri" w:cs="Calibri"/>
                <w:color w:val="000000"/>
                <w:spacing w:val="-8"/>
                <w:sz w:val="20"/>
                <w:szCs w:val="20"/>
              </w:rPr>
              <w:t xml:space="preserve"> </w:t>
            </w:r>
            <w:r>
              <w:rPr>
                <w:rFonts w:ascii="Calibri" w:hAnsi="Calibri" w:eastAsia="Calibri" w:cs="Calibri"/>
                <w:color w:val="000000"/>
                <w:sz w:val="20"/>
                <w:szCs w:val="20"/>
              </w:rPr>
              <w:t>(i</w:t>
            </w:r>
            <w:r>
              <w:rPr>
                <w:rFonts w:ascii="Calibri" w:hAnsi="Calibri" w:eastAsia="Calibri" w:cs="Calibri"/>
                <w:color w:val="000000"/>
                <w:spacing w:val="2"/>
                <w:sz w:val="20"/>
                <w:szCs w:val="20"/>
              </w:rPr>
              <w:t>i</w:t>
            </w:r>
            <w:r>
              <w:rPr>
                <w:rFonts w:ascii="Calibri" w:hAnsi="Calibri" w:eastAsia="Calibri" w:cs="Calibri"/>
                <w:color w:val="000000"/>
                <w:sz w:val="20"/>
                <w:szCs w:val="20"/>
              </w:rPr>
              <w:t>)</w:t>
            </w:r>
          </w:p>
          <w:p w:rsidR="00053E75" w:rsidRDefault="00BF1E13" w14:paraId="111DF03E" w14:textId="77777777">
            <w:pPr>
              <w:spacing w:after="0" w:line="252" w:lineRule="exact"/>
              <w:ind w:left="282" w:right="-20"/>
              <w:rPr>
                <w:rFonts w:ascii="Calibri" w:hAnsi="Calibri" w:eastAsia="Calibri" w:cs="Calibri"/>
                <w:sz w:val="20"/>
                <w:szCs w:val="20"/>
              </w:rPr>
            </w:pPr>
            <w:r>
              <w:rPr>
                <w:rFonts w:ascii="Symbol" w:hAnsi="Symbol" w:eastAsia="Symbol" w:cs="Symbol"/>
                <w:color w:val="C00000"/>
                <w:sz w:val="20"/>
                <w:szCs w:val="20"/>
              </w:rPr>
              <w:t></w:t>
            </w:r>
            <w:r>
              <w:rPr>
                <w:rFonts w:ascii="Times New Roman" w:hAnsi="Times New Roman" w:eastAsia="Times New Roman" w:cs="Times New Roman"/>
                <w:color w:val="C00000"/>
                <w:spacing w:val="24"/>
                <w:sz w:val="20"/>
                <w:szCs w:val="20"/>
              </w:rPr>
              <w:t xml:space="preserve"> </w:t>
            </w:r>
            <w:r>
              <w:rPr>
                <w:rFonts w:ascii="Calibri" w:hAnsi="Calibri" w:eastAsia="Calibri" w:cs="Calibri"/>
                <w:color w:val="000000"/>
                <w:sz w:val="20"/>
                <w:szCs w:val="20"/>
              </w:rPr>
              <w:t>Ri</w:t>
            </w:r>
            <w:r>
              <w:rPr>
                <w:rFonts w:ascii="Calibri" w:hAnsi="Calibri" w:eastAsia="Calibri" w:cs="Calibri"/>
                <w:color w:val="000000"/>
                <w:spacing w:val="1"/>
                <w:sz w:val="20"/>
                <w:szCs w:val="20"/>
              </w:rPr>
              <w:t>s</w:t>
            </w:r>
            <w:r>
              <w:rPr>
                <w:rFonts w:ascii="Calibri" w:hAnsi="Calibri" w:eastAsia="Calibri" w:cs="Calibri"/>
                <w:color w:val="000000"/>
                <w:sz w:val="20"/>
                <w:szCs w:val="20"/>
              </w:rPr>
              <w:t>k</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o</w:t>
            </w:r>
            <w:r>
              <w:rPr>
                <w:rFonts w:ascii="Calibri" w:hAnsi="Calibri" w:eastAsia="Calibri" w:cs="Calibri"/>
                <w:color w:val="000000"/>
                <w:spacing w:val="1"/>
                <w:sz w:val="20"/>
                <w:szCs w:val="20"/>
              </w:rPr>
              <w:t>v</w:t>
            </w:r>
            <w:r>
              <w:rPr>
                <w:rFonts w:ascii="Calibri" w:hAnsi="Calibri" w:eastAsia="Calibri" w:cs="Calibri"/>
                <w:color w:val="000000"/>
                <w:spacing w:val="-1"/>
                <w:sz w:val="20"/>
                <w:szCs w:val="20"/>
              </w:rPr>
              <w:t>e</w:t>
            </w:r>
            <w:r>
              <w:rPr>
                <w:rFonts w:ascii="Calibri" w:hAnsi="Calibri" w:eastAsia="Calibri" w:cs="Calibri"/>
                <w:color w:val="000000"/>
                <w:sz w:val="20"/>
                <w:szCs w:val="20"/>
              </w:rPr>
              <w:t>rlap</w:t>
            </w:r>
            <w:r>
              <w:rPr>
                <w:rFonts w:ascii="Calibri" w:hAnsi="Calibri" w:eastAsia="Calibri" w:cs="Calibri"/>
                <w:color w:val="000000"/>
                <w:spacing w:val="-5"/>
                <w:sz w:val="20"/>
                <w:szCs w:val="20"/>
              </w:rPr>
              <w:t xml:space="preserve"> </w:t>
            </w:r>
            <w:r>
              <w:rPr>
                <w:rFonts w:ascii="Calibri" w:hAnsi="Calibri" w:eastAsia="Calibri" w:cs="Calibri"/>
                <w:color w:val="000000"/>
                <w:sz w:val="20"/>
                <w:szCs w:val="20"/>
              </w:rPr>
              <w:t>with</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o</w:t>
            </w:r>
            <w:r>
              <w:rPr>
                <w:rFonts w:ascii="Calibri" w:hAnsi="Calibri" w:eastAsia="Calibri" w:cs="Calibri"/>
                <w:color w:val="000000"/>
                <w:sz w:val="20"/>
                <w:szCs w:val="20"/>
              </w:rPr>
              <w:t>t</w:t>
            </w:r>
            <w:r>
              <w:rPr>
                <w:rFonts w:ascii="Calibri" w:hAnsi="Calibri" w:eastAsia="Calibri" w:cs="Calibri"/>
                <w:color w:val="000000"/>
                <w:spacing w:val="1"/>
                <w:sz w:val="20"/>
                <w:szCs w:val="20"/>
              </w:rPr>
              <w:t>h</w:t>
            </w:r>
            <w:r>
              <w:rPr>
                <w:rFonts w:ascii="Calibri" w:hAnsi="Calibri" w:eastAsia="Calibri" w:cs="Calibri"/>
                <w:color w:val="000000"/>
                <w:spacing w:val="-1"/>
                <w:sz w:val="20"/>
                <w:szCs w:val="20"/>
              </w:rPr>
              <w:t>e</w:t>
            </w:r>
            <w:r>
              <w:rPr>
                <w:rFonts w:ascii="Calibri" w:hAnsi="Calibri" w:eastAsia="Calibri" w:cs="Calibri"/>
                <w:color w:val="000000"/>
                <w:sz w:val="20"/>
                <w:szCs w:val="20"/>
              </w:rPr>
              <w:t>r</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r</w:t>
            </w:r>
            <w:r>
              <w:rPr>
                <w:rFonts w:ascii="Calibri" w:hAnsi="Calibri" w:eastAsia="Calibri" w:cs="Calibri"/>
                <w:color w:val="000000"/>
                <w:spacing w:val="-1"/>
                <w:sz w:val="20"/>
                <w:szCs w:val="20"/>
              </w:rPr>
              <w:t>efe</w:t>
            </w:r>
            <w:r>
              <w:rPr>
                <w:rFonts w:ascii="Calibri" w:hAnsi="Calibri" w:eastAsia="Calibri" w:cs="Calibri"/>
                <w:color w:val="000000"/>
                <w:sz w:val="20"/>
                <w:szCs w:val="20"/>
              </w:rPr>
              <w:t>r</w:t>
            </w:r>
            <w:r>
              <w:rPr>
                <w:rFonts w:ascii="Calibri" w:hAnsi="Calibri" w:eastAsia="Calibri" w:cs="Calibri"/>
                <w:color w:val="000000"/>
                <w:spacing w:val="3"/>
                <w:sz w:val="20"/>
                <w:szCs w:val="20"/>
              </w:rPr>
              <w:t>r</w:t>
            </w:r>
            <w:r>
              <w:rPr>
                <w:rFonts w:ascii="Calibri" w:hAnsi="Calibri" w:eastAsia="Calibri" w:cs="Calibri"/>
                <w:color w:val="000000"/>
                <w:sz w:val="20"/>
                <w:szCs w:val="20"/>
              </w:rPr>
              <w:t>al</w:t>
            </w:r>
            <w:r>
              <w:rPr>
                <w:rFonts w:ascii="Calibri" w:hAnsi="Calibri" w:eastAsia="Calibri" w:cs="Calibri"/>
                <w:color w:val="000000"/>
                <w:spacing w:val="-5"/>
                <w:sz w:val="20"/>
                <w:szCs w:val="20"/>
              </w:rPr>
              <w:t xml:space="preserve"> </w:t>
            </w:r>
            <w:r>
              <w:rPr>
                <w:rFonts w:ascii="Calibri" w:hAnsi="Calibri" w:eastAsia="Calibri" w:cs="Calibri"/>
                <w:color w:val="000000"/>
                <w:sz w:val="20"/>
                <w:szCs w:val="20"/>
              </w:rPr>
              <w:t>i</w:t>
            </w:r>
            <w:r>
              <w:rPr>
                <w:rFonts w:ascii="Calibri" w:hAnsi="Calibri" w:eastAsia="Calibri" w:cs="Calibri"/>
                <w:color w:val="000000"/>
                <w:spacing w:val="1"/>
                <w:sz w:val="20"/>
                <w:szCs w:val="20"/>
              </w:rPr>
              <w:t>nd</w:t>
            </w:r>
            <w:r>
              <w:rPr>
                <w:rFonts w:ascii="Calibri" w:hAnsi="Calibri" w:eastAsia="Calibri" w:cs="Calibri"/>
                <w:color w:val="000000"/>
                <w:sz w:val="20"/>
                <w:szCs w:val="20"/>
              </w:rPr>
              <w:t>icat</w:t>
            </w:r>
            <w:r>
              <w:rPr>
                <w:rFonts w:ascii="Calibri" w:hAnsi="Calibri" w:eastAsia="Calibri" w:cs="Calibri"/>
                <w:color w:val="000000"/>
                <w:spacing w:val="1"/>
                <w:sz w:val="20"/>
                <w:szCs w:val="20"/>
              </w:rPr>
              <w:t>o</w:t>
            </w:r>
            <w:r>
              <w:rPr>
                <w:rFonts w:ascii="Calibri" w:hAnsi="Calibri" w:eastAsia="Calibri" w:cs="Calibri"/>
                <w:color w:val="000000"/>
                <w:sz w:val="20"/>
                <w:szCs w:val="20"/>
              </w:rPr>
              <w:t>rs</w:t>
            </w:r>
            <w:r>
              <w:rPr>
                <w:rFonts w:ascii="Calibri" w:hAnsi="Calibri" w:eastAsia="Calibri" w:cs="Calibri"/>
                <w:color w:val="000000"/>
                <w:spacing w:val="-7"/>
                <w:sz w:val="20"/>
                <w:szCs w:val="20"/>
              </w:rPr>
              <w:t xml:space="preserve"> </w:t>
            </w:r>
            <w:r>
              <w:rPr>
                <w:rFonts w:ascii="Calibri" w:hAnsi="Calibri" w:eastAsia="Calibri" w:cs="Calibri"/>
                <w:color w:val="000000"/>
                <w:sz w:val="20"/>
                <w:szCs w:val="20"/>
              </w:rPr>
              <w:t>(</w:t>
            </w:r>
            <w:r>
              <w:rPr>
                <w:rFonts w:ascii="Calibri" w:hAnsi="Calibri" w:eastAsia="Calibri" w:cs="Calibri"/>
                <w:color w:val="000000"/>
                <w:spacing w:val="1"/>
                <w:sz w:val="20"/>
                <w:szCs w:val="20"/>
              </w:rPr>
              <w:t>s</w:t>
            </w:r>
            <w:r>
              <w:rPr>
                <w:rFonts w:ascii="Calibri" w:hAnsi="Calibri" w:eastAsia="Calibri" w:cs="Calibri"/>
                <w:color w:val="000000"/>
                <w:spacing w:val="-1"/>
                <w:sz w:val="20"/>
                <w:szCs w:val="20"/>
              </w:rPr>
              <w:t>e</w:t>
            </w:r>
            <w:r>
              <w:rPr>
                <w:rFonts w:ascii="Calibri" w:hAnsi="Calibri" w:eastAsia="Calibri" w:cs="Calibri"/>
                <w:color w:val="000000"/>
                <w:sz w:val="20"/>
                <w:szCs w:val="20"/>
              </w:rPr>
              <w:t>e</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exam</w:t>
            </w:r>
            <w:r>
              <w:rPr>
                <w:rFonts w:ascii="Calibri" w:hAnsi="Calibri" w:eastAsia="Calibri" w:cs="Calibri"/>
                <w:color w:val="000000"/>
                <w:spacing w:val="1"/>
                <w:sz w:val="20"/>
                <w:szCs w:val="20"/>
              </w:rPr>
              <w:t>p</w:t>
            </w:r>
            <w:r>
              <w:rPr>
                <w:rFonts w:ascii="Calibri" w:hAnsi="Calibri" w:eastAsia="Calibri" w:cs="Calibri"/>
                <w:color w:val="000000"/>
                <w:sz w:val="20"/>
                <w:szCs w:val="20"/>
              </w:rPr>
              <w:t>l</w:t>
            </w:r>
            <w:r>
              <w:rPr>
                <w:rFonts w:ascii="Calibri" w:hAnsi="Calibri" w:eastAsia="Calibri" w:cs="Calibri"/>
                <w:color w:val="000000"/>
                <w:spacing w:val="-1"/>
                <w:sz w:val="20"/>
                <w:szCs w:val="20"/>
              </w:rPr>
              <w:t>e</w:t>
            </w:r>
            <w:r>
              <w:rPr>
                <w:rFonts w:ascii="Calibri" w:hAnsi="Calibri" w:eastAsia="Calibri" w:cs="Calibri"/>
                <w:color w:val="000000"/>
                <w:sz w:val="20"/>
                <w:szCs w:val="20"/>
              </w:rPr>
              <w:t>s</w:t>
            </w:r>
            <w:r>
              <w:rPr>
                <w:rFonts w:ascii="Calibri" w:hAnsi="Calibri" w:eastAsia="Calibri" w:cs="Calibri"/>
                <w:color w:val="000000"/>
                <w:spacing w:val="-7"/>
                <w:sz w:val="20"/>
                <w:szCs w:val="20"/>
              </w:rPr>
              <w:t xml:space="preserve"> </w:t>
            </w:r>
            <w:r>
              <w:rPr>
                <w:rFonts w:ascii="Calibri" w:hAnsi="Calibri" w:eastAsia="Calibri" w:cs="Calibri"/>
                <w:color w:val="000000"/>
                <w:spacing w:val="1"/>
                <w:sz w:val="20"/>
                <w:szCs w:val="20"/>
              </w:rPr>
              <w:t>be</w:t>
            </w:r>
            <w:r>
              <w:rPr>
                <w:rFonts w:ascii="Calibri" w:hAnsi="Calibri" w:eastAsia="Calibri" w:cs="Calibri"/>
                <w:color w:val="000000"/>
                <w:sz w:val="20"/>
                <w:szCs w:val="20"/>
              </w:rPr>
              <w:t>low)</w:t>
            </w:r>
            <w:r>
              <w:rPr>
                <w:rFonts w:ascii="Calibri" w:hAnsi="Calibri" w:eastAsia="Calibri" w:cs="Calibri"/>
                <w:color w:val="000000"/>
                <w:spacing w:val="-7"/>
                <w:sz w:val="20"/>
                <w:szCs w:val="20"/>
              </w:rPr>
              <w:t xml:space="preserve"> </w:t>
            </w:r>
            <w:r>
              <w:rPr>
                <w:rFonts w:ascii="Calibri" w:hAnsi="Calibri" w:eastAsia="Calibri" w:cs="Calibri"/>
                <w:color w:val="000000"/>
                <w:sz w:val="20"/>
                <w:szCs w:val="20"/>
              </w:rPr>
              <w:t>in</w:t>
            </w:r>
            <w:r>
              <w:rPr>
                <w:rFonts w:ascii="Calibri" w:hAnsi="Calibri" w:eastAsia="Calibri" w:cs="Calibri"/>
                <w:color w:val="000000"/>
                <w:spacing w:val="-1"/>
                <w:sz w:val="20"/>
                <w:szCs w:val="20"/>
              </w:rPr>
              <w:t xml:space="preserve"> </w:t>
            </w:r>
            <w:r>
              <w:rPr>
                <w:rFonts w:ascii="Calibri" w:hAnsi="Calibri" w:eastAsia="Calibri" w:cs="Calibri"/>
                <w:color w:val="000000"/>
                <w:sz w:val="20"/>
                <w:szCs w:val="20"/>
              </w:rPr>
              <w:t>ex</w:t>
            </w:r>
            <w:r>
              <w:rPr>
                <w:rFonts w:ascii="Calibri" w:hAnsi="Calibri" w:eastAsia="Calibri" w:cs="Calibri"/>
                <w:color w:val="000000"/>
                <w:spacing w:val="3"/>
                <w:sz w:val="20"/>
                <w:szCs w:val="20"/>
              </w:rPr>
              <w:t>a</w:t>
            </w:r>
            <w:r>
              <w:rPr>
                <w:rFonts w:ascii="Calibri" w:hAnsi="Calibri" w:eastAsia="Calibri" w:cs="Calibri"/>
                <w:color w:val="000000"/>
                <w:spacing w:val="-1"/>
                <w:sz w:val="20"/>
                <w:szCs w:val="20"/>
              </w:rPr>
              <w:t>m</w:t>
            </w:r>
            <w:r>
              <w:rPr>
                <w:rFonts w:ascii="Calibri" w:hAnsi="Calibri" w:eastAsia="Calibri" w:cs="Calibri"/>
                <w:color w:val="000000"/>
                <w:spacing w:val="1"/>
                <w:sz w:val="20"/>
                <w:szCs w:val="20"/>
              </w:rPr>
              <w:t>p</w:t>
            </w:r>
            <w:r>
              <w:rPr>
                <w:rFonts w:ascii="Calibri" w:hAnsi="Calibri" w:eastAsia="Calibri" w:cs="Calibri"/>
                <w:color w:val="000000"/>
                <w:sz w:val="20"/>
                <w:szCs w:val="20"/>
              </w:rPr>
              <w:t>le</w:t>
            </w:r>
            <w:r>
              <w:rPr>
                <w:rFonts w:ascii="Calibri" w:hAnsi="Calibri" w:eastAsia="Calibri" w:cs="Calibri"/>
                <w:color w:val="000000"/>
                <w:spacing w:val="-8"/>
                <w:sz w:val="20"/>
                <w:szCs w:val="20"/>
              </w:rPr>
              <w:t xml:space="preserve"> </w:t>
            </w:r>
            <w:r>
              <w:rPr>
                <w:rFonts w:ascii="Calibri" w:hAnsi="Calibri" w:eastAsia="Calibri" w:cs="Calibri"/>
                <w:color w:val="000000"/>
                <w:sz w:val="20"/>
                <w:szCs w:val="20"/>
              </w:rPr>
              <w:t>(ii</w:t>
            </w:r>
            <w:r>
              <w:rPr>
                <w:rFonts w:ascii="Calibri" w:hAnsi="Calibri" w:eastAsia="Calibri" w:cs="Calibri"/>
                <w:color w:val="000000"/>
                <w:spacing w:val="2"/>
                <w:sz w:val="20"/>
                <w:szCs w:val="20"/>
              </w:rPr>
              <w:t>i</w:t>
            </w:r>
            <w:r>
              <w:rPr>
                <w:rFonts w:ascii="Calibri" w:hAnsi="Calibri" w:eastAsia="Calibri" w:cs="Calibri"/>
                <w:color w:val="000000"/>
                <w:sz w:val="20"/>
                <w:szCs w:val="20"/>
              </w:rPr>
              <w:t>)</w:t>
            </w:r>
          </w:p>
        </w:tc>
      </w:tr>
      <w:tr w:rsidR="00053E75" w14:paraId="05C5665C" w14:textId="77777777">
        <w:trPr>
          <w:trHeight w:val="2868" w:hRule="exact"/>
        </w:trPr>
        <w:tc>
          <w:tcPr>
            <w:tcW w:w="1983" w:type="dxa"/>
            <w:vMerge/>
            <w:tcBorders>
              <w:left w:val="nil"/>
              <w:right w:val="single" w:color="D9D9D9" w:sz="4" w:space="0"/>
            </w:tcBorders>
          </w:tcPr>
          <w:p w:rsidR="00053E75" w:rsidRDefault="00053E75" w14:paraId="51979A5A" w14:textId="77777777"/>
        </w:tc>
        <w:tc>
          <w:tcPr>
            <w:tcW w:w="1299" w:type="dxa"/>
            <w:tcBorders>
              <w:top w:val="single" w:color="D9D9D9" w:sz="4" w:space="0"/>
              <w:left w:val="single" w:color="D9D9D9" w:sz="4" w:space="0"/>
              <w:bottom w:val="single" w:color="D9D9D9" w:sz="4" w:space="0"/>
              <w:right w:val="single" w:color="D9D9D9" w:sz="4" w:space="0"/>
            </w:tcBorders>
          </w:tcPr>
          <w:p w:rsidR="00053E75" w:rsidRDefault="00053E75" w14:paraId="4009459D" w14:textId="77777777">
            <w:pPr>
              <w:spacing w:before="4" w:after="0" w:line="170" w:lineRule="exact"/>
              <w:rPr>
                <w:sz w:val="17"/>
                <w:szCs w:val="17"/>
              </w:rPr>
            </w:pPr>
          </w:p>
          <w:p w:rsidR="00053E75" w:rsidRDefault="00053E75" w14:paraId="3EC0667C" w14:textId="77777777">
            <w:pPr>
              <w:spacing w:after="0" w:line="200" w:lineRule="exact"/>
              <w:rPr>
                <w:sz w:val="20"/>
                <w:szCs w:val="20"/>
              </w:rPr>
            </w:pPr>
          </w:p>
          <w:p w:rsidR="00053E75" w:rsidRDefault="00053E75" w14:paraId="762883B4" w14:textId="77777777">
            <w:pPr>
              <w:spacing w:after="0" w:line="200" w:lineRule="exact"/>
              <w:rPr>
                <w:sz w:val="20"/>
                <w:szCs w:val="20"/>
              </w:rPr>
            </w:pPr>
          </w:p>
          <w:p w:rsidR="00053E75" w:rsidRDefault="00BF1E13" w14:paraId="0B51765F" w14:textId="77777777">
            <w:pPr>
              <w:spacing w:after="0" w:line="239" w:lineRule="auto"/>
              <w:ind w:left="102" w:right="103"/>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2"/>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f</w:t>
            </w:r>
            <w:r>
              <w:rPr>
                <w:rFonts w:ascii="Calibri" w:hAnsi="Calibri" w:eastAsia="Calibri" w:cs="Calibri"/>
                <w:spacing w:val="-3"/>
                <w:sz w:val="20"/>
                <w:szCs w:val="20"/>
              </w:rPr>
              <w:t xml:space="preserve"> </w:t>
            </w:r>
            <w:r>
              <w:rPr>
                <w:rFonts w:ascii="Calibri" w:hAnsi="Calibri" w:eastAsia="Calibri" w:cs="Calibri"/>
                <w:sz w:val="20"/>
                <w:szCs w:val="20"/>
              </w:rPr>
              <w:t>lear</w:t>
            </w:r>
            <w:r>
              <w:rPr>
                <w:rFonts w:ascii="Calibri" w:hAnsi="Calibri" w:eastAsia="Calibri" w:cs="Calibri"/>
                <w:spacing w:val="1"/>
                <w:sz w:val="20"/>
                <w:szCs w:val="20"/>
              </w:rPr>
              <w:t>n</w:t>
            </w:r>
            <w:r>
              <w:rPr>
                <w:rFonts w:ascii="Calibri" w:hAnsi="Calibri" w:eastAsia="Calibri" w:cs="Calibri"/>
                <w:spacing w:val="-1"/>
                <w:sz w:val="20"/>
                <w:szCs w:val="20"/>
              </w:rPr>
              <w:t>e</w:t>
            </w:r>
            <w:r>
              <w:rPr>
                <w:rFonts w:ascii="Calibri" w:hAnsi="Calibri" w:eastAsia="Calibri" w:cs="Calibri"/>
                <w:sz w:val="20"/>
                <w:szCs w:val="20"/>
              </w:rPr>
              <w:t xml:space="preserve">rs </w:t>
            </w:r>
            <w:r>
              <w:rPr>
                <w:rFonts w:ascii="Calibri" w:hAnsi="Calibri" w:eastAsia="Calibri" w:cs="Calibri"/>
                <w:spacing w:val="1"/>
                <w:sz w:val="20"/>
                <w:szCs w:val="20"/>
              </w:rPr>
              <w:t>b</w:t>
            </w:r>
            <w:r>
              <w:rPr>
                <w:rFonts w:ascii="Calibri" w:hAnsi="Calibri" w:eastAsia="Calibri" w:cs="Calibri"/>
                <w:spacing w:val="-1"/>
                <w:sz w:val="20"/>
                <w:szCs w:val="20"/>
              </w:rPr>
              <w:t>e</w:t>
            </w:r>
            <w:r>
              <w:rPr>
                <w:rFonts w:ascii="Calibri" w:hAnsi="Calibri" w:eastAsia="Calibri" w:cs="Calibri"/>
                <w:spacing w:val="1"/>
                <w:sz w:val="20"/>
                <w:szCs w:val="20"/>
              </w:rPr>
              <w:t>n</w:t>
            </w:r>
            <w:r>
              <w:rPr>
                <w:rFonts w:ascii="Calibri" w:hAnsi="Calibri" w:eastAsia="Calibri" w:cs="Calibri"/>
                <w:spacing w:val="-1"/>
                <w:sz w:val="20"/>
                <w:szCs w:val="20"/>
              </w:rPr>
              <w:t>ef</w:t>
            </w:r>
            <w:r>
              <w:rPr>
                <w:rFonts w:ascii="Calibri" w:hAnsi="Calibri" w:eastAsia="Calibri" w:cs="Calibri"/>
                <w:sz w:val="20"/>
                <w:szCs w:val="20"/>
              </w:rPr>
              <w:t>it</w:t>
            </w:r>
            <w:r>
              <w:rPr>
                <w:rFonts w:ascii="Calibri" w:hAnsi="Calibri" w:eastAsia="Calibri" w:cs="Calibri"/>
                <w:spacing w:val="1"/>
                <w:sz w:val="20"/>
                <w:szCs w:val="20"/>
              </w:rPr>
              <w:t>t</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 xml:space="preserve">g </w:t>
            </w:r>
            <w:r>
              <w:rPr>
                <w:rFonts w:ascii="Calibri" w:hAnsi="Calibri" w:eastAsia="Calibri" w:cs="Calibri"/>
                <w:spacing w:val="-1"/>
                <w:sz w:val="20"/>
                <w:szCs w:val="20"/>
              </w:rPr>
              <w:t>f</w:t>
            </w:r>
            <w:r>
              <w:rPr>
                <w:rFonts w:ascii="Calibri" w:hAnsi="Calibri" w:eastAsia="Calibri" w:cs="Calibri"/>
                <w:sz w:val="20"/>
                <w:szCs w:val="20"/>
              </w:rPr>
              <w:t>r</w:t>
            </w:r>
            <w:r>
              <w:rPr>
                <w:rFonts w:ascii="Calibri" w:hAnsi="Calibri" w:eastAsia="Calibri" w:cs="Calibri"/>
                <w:spacing w:val="1"/>
                <w:sz w:val="20"/>
                <w:szCs w:val="20"/>
              </w:rPr>
              <w:t>o</w:t>
            </w:r>
            <w:r>
              <w:rPr>
                <w:rFonts w:ascii="Calibri" w:hAnsi="Calibri" w:eastAsia="Calibri" w:cs="Calibri"/>
                <w:sz w:val="20"/>
                <w:szCs w:val="20"/>
              </w:rPr>
              <w:t>m</w:t>
            </w:r>
            <w:r>
              <w:rPr>
                <w:rFonts w:ascii="Calibri" w:hAnsi="Calibri" w:eastAsia="Calibri" w:cs="Calibri"/>
                <w:spacing w:val="-5"/>
                <w:sz w:val="20"/>
                <w:szCs w:val="20"/>
              </w:rPr>
              <w:t xml:space="preserve"> </w:t>
            </w:r>
            <w:r>
              <w:rPr>
                <w:rFonts w:ascii="Calibri" w:hAnsi="Calibri" w:eastAsia="Calibri" w:cs="Calibri"/>
                <w:sz w:val="20"/>
                <w:szCs w:val="20"/>
              </w:rPr>
              <w:t>a teac</w:t>
            </w:r>
            <w:r>
              <w:rPr>
                <w:rFonts w:ascii="Calibri" w:hAnsi="Calibri" w:eastAsia="Calibri" w:cs="Calibri"/>
                <w:spacing w:val="1"/>
                <w:sz w:val="20"/>
                <w:szCs w:val="20"/>
              </w:rPr>
              <w:t>h</w:t>
            </w:r>
            <w:r>
              <w:rPr>
                <w:rFonts w:ascii="Calibri" w:hAnsi="Calibri" w:eastAsia="Calibri" w:cs="Calibri"/>
                <w:spacing w:val="-1"/>
                <w:sz w:val="20"/>
                <w:szCs w:val="20"/>
              </w:rPr>
              <w:t>e</w:t>
            </w:r>
            <w:r>
              <w:rPr>
                <w:rFonts w:ascii="Calibri" w:hAnsi="Calibri" w:eastAsia="Calibri" w:cs="Calibri"/>
                <w:sz w:val="20"/>
                <w:szCs w:val="20"/>
              </w:rPr>
              <w:t>r tr</w:t>
            </w:r>
            <w:r>
              <w:rPr>
                <w:rFonts w:ascii="Calibri" w:hAnsi="Calibri" w:eastAsia="Calibri" w:cs="Calibri"/>
                <w:spacing w:val="1"/>
                <w:sz w:val="20"/>
                <w:szCs w:val="20"/>
              </w:rPr>
              <w:t>a</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pacing w:val="-1"/>
                <w:sz w:val="20"/>
                <w:szCs w:val="20"/>
              </w:rPr>
              <w:t>e</w:t>
            </w:r>
            <w:r>
              <w:rPr>
                <w:rFonts w:ascii="Calibri" w:hAnsi="Calibri" w:eastAsia="Calibri" w:cs="Calibri"/>
                <w:sz w:val="20"/>
                <w:szCs w:val="20"/>
              </w:rPr>
              <w:t>d</w:t>
            </w:r>
            <w:r>
              <w:rPr>
                <w:rFonts w:ascii="Calibri" w:hAnsi="Calibri" w:eastAsia="Calibri" w:cs="Calibri"/>
                <w:spacing w:val="-5"/>
                <w:sz w:val="20"/>
                <w:szCs w:val="20"/>
              </w:rPr>
              <w:t xml:space="preserve"> </w:t>
            </w:r>
            <w:r>
              <w:rPr>
                <w:rFonts w:ascii="Calibri" w:hAnsi="Calibri" w:eastAsia="Calibri" w:cs="Calibri"/>
                <w:sz w:val="20"/>
                <w:szCs w:val="20"/>
              </w:rPr>
              <w:t xml:space="preserve">in </w:t>
            </w:r>
            <w:r>
              <w:rPr>
                <w:rFonts w:ascii="Calibri" w:hAnsi="Calibri" w:eastAsia="Calibri" w:cs="Calibri"/>
                <w:spacing w:val="1"/>
                <w:sz w:val="20"/>
                <w:szCs w:val="20"/>
              </w:rPr>
              <w:t>psy</w:t>
            </w:r>
            <w:r>
              <w:rPr>
                <w:rFonts w:ascii="Calibri" w:hAnsi="Calibri" w:eastAsia="Calibri" w:cs="Calibri"/>
                <w:sz w:val="20"/>
                <w:szCs w:val="20"/>
              </w:rPr>
              <w:t>c</w:t>
            </w:r>
            <w:r>
              <w:rPr>
                <w:rFonts w:ascii="Calibri" w:hAnsi="Calibri" w:eastAsia="Calibri" w:cs="Calibri"/>
                <w:spacing w:val="1"/>
                <w:sz w:val="20"/>
                <w:szCs w:val="20"/>
              </w:rPr>
              <w:t>h</w:t>
            </w:r>
            <w:r>
              <w:rPr>
                <w:rFonts w:ascii="Calibri" w:hAnsi="Calibri" w:eastAsia="Calibri" w:cs="Calibri"/>
                <w:sz w:val="20"/>
                <w:szCs w:val="20"/>
              </w:rPr>
              <w:t>o</w:t>
            </w:r>
            <w:r>
              <w:rPr>
                <w:rFonts w:ascii="Calibri" w:hAnsi="Calibri" w:eastAsia="Calibri" w:cs="Calibri"/>
                <w:spacing w:val="1"/>
                <w:sz w:val="20"/>
                <w:szCs w:val="20"/>
              </w:rPr>
              <w:t>s</w:t>
            </w:r>
            <w:r>
              <w:rPr>
                <w:rFonts w:ascii="Calibri" w:hAnsi="Calibri" w:eastAsia="Calibri" w:cs="Calibri"/>
                <w:sz w:val="20"/>
                <w:szCs w:val="20"/>
              </w:rPr>
              <w:t xml:space="preserve">ocial </w:t>
            </w:r>
            <w:r>
              <w:rPr>
                <w:rFonts w:ascii="Calibri" w:hAnsi="Calibri" w:eastAsia="Calibri" w:cs="Calibri"/>
                <w:spacing w:val="1"/>
                <w:sz w:val="20"/>
                <w:szCs w:val="20"/>
              </w:rPr>
              <w:t>supp</w:t>
            </w:r>
            <w:r>
              <w:rPr>
                <w:rFonts w:ascii="Calibri" w:hAnsi="Calibri" w:eastAsia="Calibri" w:cs="Calibri"/>
                <w:sz w:val="20"/>
                <w:szCs w:val="20"/>
              </w:rPr>
              <w:t>ort</w:t>
            </w:r>
          </w:p>
        </w:tc>
        <w:tc>
          <w:tcPr>
            <w:tcW w:w="7352" w:type="dxa"/>
            <w:vMerge/>
            <w:tcBorders>
              <w:left w:val="single" w:color="D9D9D9" w:sz="4" w:space="0"/>
              <w:right w:val="nil"/>
            </w:tcBorders>
          </w:tcPr>
          <w:p w:rsidR="00053E75" w:rsidRDefault="00053E75" w14:paraId="4F36D63B" w14:textId="77777777"/>
        </w:tc>
      </w:tr>
      <w:tr w:rsidR="00053E75" w14:paraId="716394E8" w14:textId="77777777">
        <w:trPr>
          <w:trHeight w:val="3125" w:hRule="exact"/>
        </w:trPr>
        <w:tc>
          <w:tcPr>
            <w:tcW w:w="1983" w:type="dxa"/>
            <w:vMerge/>
            <w:tcBorders>
              <w:left w:val="nil"/>
              <w:bottom w:val="single" w:color="D9D9D9" w:sz="4" w:space="0"/>
              <w:right w:val="single" w:color="D9D9D9" w:sz="4" w:space="0"/>
            </w:tcBorders>
          </w:tcPr>
          <w:p w:rsidR="00053E75" w:rsidRDefault="00053E75" w14:paraId="00F4917F" w14:textId="77777777"/>
        </w:tc>
        <w:tc>
          <w:tcPr>
            <w:tcW w:w="1299" w:type="dxa"/>
            <w:tcBorders>
              <w:top w:val="single" w:color="D9D9D9" w:sz="4" w:space="0"/>
              <w:left w:val="single" w:color="D9D9D9" w:sz="4" w:space="0"/>
              <w:bottom w:val="single" w:color="D9D9D9" w:sz="4" w:space="0"/>
              <w:right w:val="single" w:color="D9D9D9" w:sz="4" w:space="0"/>
            </w:tcBorders>
          </w:tcPr>
          <w:p w:rsidR="00053E75" w:rsidRDefault="00053E75" w14:paraId="417E5FD9" w14:textId="77777777">
            <w:pPr>
              <w:spacing w:after="0" w:line="200" w:lineRule="exact"/>
              <w:rPr>
                <w:sz w:val="20"/>
                <w:szCs w:val="20"/>
              </w:rPr>
            </w:pPr>
          </w:p>
          <w:p w:rsidR="00053E75" w:rsidRDefault="00053E75" w14:paraId="282FCFD7" w14:textId="77777777">
            <w:pPr>
              <w:spacing w:after="0" w:line="200" w:lineRule="exact"/>
              <w:rPr>
                <w:sz w:val="20"/>
                <w:szCs w:val="20"/>
              </w:rPr>
            </w:pPr>
          </w:p>
          <w:p w:rsidR="00053E75" w:rsidRDefault="00053E75" w14:paraId="4D453F66" w14:textId="77777777">
            <w:pPr>
              <w:spacing w:after="0" w:line="200" w:lineRule="exact"/>
              <w:rPr>
                <w:sz w:val="20"/>
                <w:szCs w:val="20"/>
              </w:rPr>
            </w:pPr>
          </w:p>
          <w:p w:rsidR="00053E75" w:rsidRDefault="00053E75" w14:paraId="749E1327" w14:textId="77777777">
            <w:pPr>
              <w:spacing w:before="7" w:after="0" w:line="220" w:lineRule="exact"/>
            </w:pPr>
          </w:p>
          <w:p w:rsidR="00053E75" w:rsidRDefault="00BF1E13" w14:paraId="6F51BCF8" w14:textId="77777777">
            <w:pPr>
              <w:spacing w:after="0" w:line="239" w:lineRule="auto"/>
              <w:ind w:left="102" w:right="100"/>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2"/>
                <w:sz w:val="20"/>
                <w:szCs w:val="20"/>
              </w:rPr>
              <w:t xml:space="preserve"> </w:t>
            </w:r>
            <w:r>
              <w:rPr>
                <w:rFonts w:ascii="Calibri" w:hAnsi="Calibri" w:eastAsia="Calibri" w:cs="Calibri"/>
                <w:sz w:val="20"/>
                <w:szCs w:val="20"/>
              </w:rPr>
              <w:t>c</w:t>
            </w:r>
            <w:r>
              <w:rPr>
                <w:rFonts w:ascii="Calibri" w:hAnsi="Calibri" w:eastAsia="Calibri" w:cs="Calibri"/>
                <w:spacing w:val="1"/>
                <w:sz w:val="20"/>
                <w:szCs w:val="20"/>
              </w:rPr>
              <w:t>h</w:t>
            </w:r>
            <w:r>
              <w:rPr>
                <w:rFonts w:ascii="Calibri" w:hAnsi="Calibri" w:eastAsia="Calibri" w:cs="Calibri"/>
                <w:sz w:val="20"/>
                <w:szCs w:val="20"/>
              </w:rPr>
              <w:t>ild</w:t>
            </w:r>
            <w:r>
              <w:rPr>
                <w:rFonts w:ascii="Calibri" w:hAnsi="Calibri" w:eastAsia="Calibri" w:cs="Calibri"/>
                <w:spacing w:val="1"/>
                <w:sz w:val="20"/>
                <w:szCs w:val="20"/>
              </w:rPr>
              <w:t>r</w:t>
            </w:r>
            <w:r>
              <w:rPr>
                <w:rFonts w:ascii="Calibri" w:hAnsi="Calibri" w:eastAsia="Calibri" w:cs="Calibri"/>
                <w:spacing w:val="-1"/>
                <w:sz w:val="20"/>
                <w:szCs w:val="20"/>
              </w:rPr>
              <w:t>e</w:t>
            </w:r>
            <w:r>
              <w:rPr>
                <w:rFonts w:ascii="Calibri" w:hAnsi="Calibri" w:eastAsia="Calibri" w:cs="Calibri"/>
                <w:sz w:val="20"/>
                <w:szCs w:val="20"/>
              </w:rPr>
              <w:t xml:space="preserve">n </w:t>
            </w:r>
            <w:r>
              <w:rPr>
                <w:rFonts w:ascii="Calibri" w:hAnsi="Calibri" w:eastAsia="Calibri" w:cs="Calibri"/>
                <w:spacing w:val="1"/>
                <w:sz w:val="20"/>
                <w:szCs w:val="20"/>
              </w:rPr>
              <w:t>b</w:t>
            </w:r>
            <w:r>
              <w:rPr>
                <w:rFonts w:ascii="Calibri" w:hAnsi="Calibri" w:eastAsia="Calibri" w:cs="Calibri"/>
                <w:spacing w:val="-1"/>
                <w:sz w:val="20"/>
                <w:szCs w:val="20"/>
              </w:rPr>
              <w:t>e</w:t>
            </w:r>
            <w:r>
              <w:rPr>
                <w:rFonts w:ascii="Calibri" w:hAnsi="Calibri" w:eastAsia="Calibri" w:cs="Calibri"/>
                <w:spacing w:val="1"/>
                <w:sz w:val="20"/>
                <w:szCs w:val="20"/>
              </w:rPr>
              <w:t>n</w:t>
            </w:r>
            <w:r>
              <w:rPr>
                <w:rFonts w:ascii="Calibri" w:hAnsi="Calibri" w:eastAsia="Calibri" w:cs="Calibri"/>
                <w:spacing w:val="-1"/>
                <w:sz w:val="20"/>
                <w:szCs w:val="20"/>
              </w:rPr>
              <w:t>ef</w:t>
            </w:r>
            <w:r>
              <w:rPr>
                <w:rFonts w:ascii="Calibri" w:hAnsi="Calibri" w:eastAsia="Calibri" w:cs="Calibri"/>
                <w:sz w:val="20"/>
                <w:szCs w:val="20"/>
              </w:rPr>
              <w:t>it</w:t>
            </w:r>
            <w:r>
              <w:rPr>
                <w:rFonts w:ascii="Calibri" w:hAnsi="Calibri" w:eastAsia="Calibri" w:cs="Calibri"/>
                <w:spacing w:val="1"/>
                <w:sz w:val="20"/>
                <w:szCs w:val="20"/>
              </w:rPr>
              <w:t>t</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 xml:space="preserve">g </w:t>
            </w:r>
            <w:r>
              <w:rPr>
                <w:rFonts w:ascii="Calibri" w:hAnsi="Calibri" w:eastAsia="Calibri" w:cs="Calibri"/>
                <w:spacing w:val="-1"/>
                <w:sz w:val="20"/>
                <w:szCs w:val="20"/>
              </w:rPr>
              <w:t>f</w:t>
            </w:r>
            <w:r>
              <w:rPr>
                <w:rFonts w:ascii="Calibri" w:hAnsi="Calibri" w:eastAsia="Calibri" w:cs="Calibri"/>
                <w:sz w:val="20"/>
                <w:szCs w:val="20"/>
              </w:rPr>
              <w:t>r</w:t>
            </w:r>
            <w:r>
              <w:rPr>
                <w:rFonts w:ascii="Calibri" w:hAnsi="Calibri" w:eastAsia="Calibri" w:cs="Calibri"/>
                <w:spacing w:val="1"/>
                <w:sz w:val="20"/>
                <w:szCs w:val="20"/>
              </w:rPr>
              <w:t>o</w:t>
            </w:r>
            <w:r>
              <w:rPr>
                <w:rFonts w:ascii="Calibri" w:hAnsi="Calibri" w:eastAsia="Calibri" w:cs="Calibri"/>
                <w:sz w:val="20"/>
                <w:szCs w:val="20"/>
              </w:rPr>
              <w:t xml:space="preserve">m </w:t>
            </w:r>
            <w:r>
              <w:rPr>
                <w:rFonts w:ascii="Calibri" w:hAnsi="Calibri" w:eastAsia="Calibri" w:cs="Calibri"/>
                <w:spacing w:val="1"/>
                <w:sz w:val="20"/>
                <w:szCs w:val="20"/>
              </w:rPr>
              <w:t>psy</w:t>
            </w:r>
            <w:r>
              <w:rPr>
                <w:rFonts w:ascii="Calibri" w:hAnsi="Calibri" w:eastAsia="Calibri" w:cs="Calibri"/>
                <w:sz w:val="20"/>
                <w:szCs w:val="20"/>
              </w:rPr>
              <w:t>c</w:t>
            </w:r>
            <w:r>
              <w:rPr>
                <w:rFonts w:ascii="Calibri" w:hAnsi="Calibri" w:eastAsia="Calibri" w:cs="Calibri"/>
                <w:spacing w:val="1"/>
                <w:sz w:val="20"/>
                <w:szCs w:val="20"/>
              </w:rPr>
              <w:t>h</w:t>
            </w:r>
            <w:r>
              <w:rPr>
                <w:rFonts w:ascii="Calibri" w:hAnsi="Calibri" w:eastAsia="Calibri" w:cs="Calibri"/>
                <w:sz w:val="20"/>
                <w:szCs w:val="20"/>
              </w:rPr>
              <w:t>o</w:t>
            </w:r>
            <w:r>
              <w:rPr>
                <w:rFonts w:ascii="Calibri" w:hAnsi="Calibri" w:eastAsia="Calibri" w:cs="Calibri"/>
                <w:spacing w:val="1"/>
                <w:sz w:val="20"/>
                <w:szCs w:val="20"/>
              </w:rPr>
              <w:t>s</w:t>
            </w:r>
            <w:r>
              <w:rPr>
                <w:rFonts w:ascii="Calibri" w:hAnsi="Calibri" w:eastAsia="Calibri" w:cs="Calibri"/>
                <w:sz w:val="20"/>
                <w:szCs w:val="20"/>
              </w:rPr>
              <w:t xml:space="preserve">ocial </w:t>
            </w:r>
            <w:r>
              <w:rPr>
                <w:rFonts w:ascii="Calibri" w:hAnsi="Calibri" w:eastAsia="Calibri" w:cs="Calibri"/>
                <w:spacing w:val="1"/>
                <w:sz w:val="20"/>
                <w:szCs w:val="20"/>
              </w:rPr>
              <w:t>supp</w:t>
            </w:r>
            <w:r>
              <w:rPr>
                <w:rFonts w:ascii="Calibri" w:hAnsi="Calibri" w:eastAsia="Calibri" w:cs="Calibri"/>
                <w:sz w:val="20"/>
                <w:szCs w:val="20"/>
              </w:rPr>
              <w:t>ort ac</w:t>
            </w:r>
            <w:r>
              <w:rPr>
                <w:rFonts w:ascii="Calibri" w:hAnsi="Calibri" w:eastAsia="Calibri" w:cs="Calibri"/>
                <w:spacing w:val="1"/>
                <w:sz w:val="20"/>
                <w:szCs w:val="20"/>
              </w:rPr>
              <w:t>t</w:t>
            </w:r>
            <w:r>
              <w:rPr>
                <w:rFonts w:ascii="Calibri" w:hAnsi="Calibri" w:eastAsia="Calibri" w:cs="Calibri"/>
                <w:sz w:val="20"/>
                <w:szCs w:val="20"/>
              </w:rPr>
              <w:t>i</w:t>
            </w:r>
            <w:r>
              <w:rPr>
                <w:rFonts w:ascii="Calibri" w:hAnsi="Calibri" w:eastAsia="Calibri" w:cs="Calibri"/>
                <w:spacing w:val="1"/>
                <w:sz w:val="20"/>
                <w:szCs w:val="20"/>
              </w:rPr>
              <w:t>v</w:t>
            </w:r>
            <w:r>
              <w:rPr>
                <w:rFonts w:ascii="Calibri" w:hAnsi="Calibri" w:eastAsia="Calibri" w:cs="Calibri"/>
                <w:sz w:val="20"/>
                <w:szCs w:val="20"/>
              </w:rPr>
              <w:t>ities</w:t>
            </w:r>
          </w:p>
        </w:tc>
        <w:tc>
          <w:tcPr>
            <w:tcW w:w="7352" w:type="dxa"/>
            <w:vMerge/>
            <w:tcBorders>
              <w:left w:val="single" w:color="D9D9D9" w:sz="4" w:space="0"/>
              <w:bottom w:val="single" w:color="D9D9D9" w:sz="4" w:space="0"/>
              <w:right w:val="nil"/>
            </w:tcBorders>
          </w:tcPr>
          <w:p w:rsidR="00053E75" w:rsidRDefault="00053E75" w14:paraId="2DCB7566" w14:textId="77777777"/>
        </w:tc>
      </w:tr>
      <w:tr w:rsidR="00053E75" w14:paraId="154A139C" w14:textId="77777777">
        <w:trPr>
          <w:trHeight w:val="3445" w:hRule="exact"/>
        </w:trPr>
        <w:tc>
          <w:tcPr>
            <w:tcW w:w="1983" w:type="dxa"/>
            <w:tcBorders>
              <w:top w:val="single" w:color="D9D9D9" w:sz="4" w:space="0"/>
              <w:left w:val="nil"/>
              <w:bottom w:val="single" w:color="D9D9D9" w:sz="4" w:space="0"/>
              <w:right w:val="single" w:color="D9D9D9" w:sz="4" w:space="0"/>
            </w:tcBorders>
          </w:tcPr>
          <w:p w:rsidR="00053E75" w:rsidRDefault="00053E75" w14:paraId="145473BB" w14:textId="77777777">
            <w:pPr>
              <w:spacing w:before="8" w:after="0" w:line="100" w:lineRule="exact"/>
              <w:rPr>
                <w:sz w:val="10"/>
                <w:szCs w:val="10"/>
              </w:rPr>
            </w:pPr>
          </w:p>
          <w:p w:rsidR="00053E75" w:rsidRDefault="00053E75" w14:paraId="06E892B2" w14:textId="77777777">
            <w:pPr>
              <w:spacing w:after="0" w:line="200" w:lineRule="exact"/>
              <w:rPr>
                <w:sz w:val="20"/>
                <w:szCs w:val="20"/>
              </w:rPr>
            </w:pPr>
          </w:p>
          <w:p w:rsidR="00053E75" w:rsidRDefault="00053E75" w14:paraId="23506E43" w14:textId="77777777">
            <w:pPr>
              <w:spacing w:after="0" w:line="200" w:lineRule="exact"/>
              <w:rPr>
                <w:sz w:val="20"/>
                <w:szCs w:val="20"/>
              </w:rPr>
            </w:pPr>
          </w:p>
          <w:p w:rsidR="00053E75" w:rsidRDefault="00053E75" w14:paraId="5FA2D1A3" w14:textId="77777777">
            <w:pPr>
              <w:spacing w:after="0" w:line="200" w:lineRule="exact"/>
              <w:rPr>
                <w:sz w:val="20"/>
                <w:szCs w:val="20"/>
              </w:rPr>
            </w:pPr>
          </w:p>
          <w:p w:rsidR="00053E75" w:rsidRDefault="00053E75" w14:paraId="04513721" w14:textId="77777777">
            <w:pPr>
              <w:spacing w:after="0" w:line="200" w:lineRule="exact"/>
              <w:rPr>
                <w:sz w:val="20"/>
                <w:szCs w:val="20"/>
              </w:rPr>
            </w:pPr>
          </w:p>
          <w:p w:rsidR="00053E75" w:rsidRDefault="00053E75" w14:paraId="3ABCA975" w14:textId="77777777">
            <w:pPr>
              <w:spacing w:after="0" w:line="200" w:lineRule="exact"/>
              <w:rPr>
                <w:sz w:val="20"/>
                <w:szCs w:val="20"/>
              </w:rPr>
            </w:pPr>
          </w:p>
          <w:p w:rsidR="00053E75" w:rsidRDefault="00BF1E13" w14:paraId="72BDB761" w14:textId="77777777">
            <w:pPr>
              <w:spacing w:after="0" w:line="240" w:lineRule="auto"/>
              <w:ind w:right="81"/>
              <w:rPr>
                <w:rFonts w:ascii="Calibri" w:hAnsi="Calibri" w:eastAsia="Calibri" w:cs="Calibri"/>
                <w:sz w:val="20"/>
                <w:szCs w:val="20"/>
              </w:rPr>
            </w:pPr>
            <w:r>
              <w:rPr>
                <w:rFonts w:ascii="Calibri" w:hAnsi="Calibri" w:eastAsia="Calibri" w:cs="Calibri"/>
                <w:b/>
                <w:bCs/>
                <w:sz w:val="20"/>
                <w:szCs w:val="20"/>
              </w:rPr>
              <w:t>Tea</w:t>
            </w:r>
            <w:r>
              <w:rPr>
                <w:rFonts w:ascii="Calibri" w:hAnsi="Calibri" w:eastAsia="Calibri" w:cs="Calibri"/>
                <w:b/>
                <w:bCs/>
                <w:spacing w:val="1"/>
                <w:sz w:val="20"/>
                <w:szCs w:val="20"/>
              </w:rPr>
              <w:t>ch</w:t>
            </w:r>
            <w:r>
              <w:rPr>
                <w:rFonts w:ascii="Calibri" w:hAnsi="Calibri" w:eastAsia="Calibri" w:cs="Calibri"/>
                <w:b/>
                <w:bCs/>
                <w:sz w:val="20"/>
                <w:szCs w:val="20"/>
              </w:rPr>
              <w:t>er</w:t>
            </w:r>
            <w:r>
              <w:rPr>
                <w:rFonts w:ascii="Calibri" w:hAnsi="Calibri" w:eastAsia="Calibri" w:cs="Calibri"/>
                <w:b/>
                <w:bCs/>
                <w:spacing w:val="-6"/>
                <w:sz w:val="20"/>
                <w:szCs w:val="20"/>
              </w:rPr>
              <w:t xml:space="preserve"> </w:t>
            </w:r>
            <w:r>
              <w:rPr>
                <w:rFonts w:ascii="Calibri" w:hAnsi="Calibri" w:eastAsia="Calibri" w:cs="Calibri"/>
                <w:b/>
                <w:bCs/>
                <w:spacing w:val="1"/>
                <w:sz w:val="20"/>
                <w:szCs w:val="20"/>
              </w:rPr>
              <w:t>tr</w:t>
            </w:r>
            <w:r>
              <w:rPr>
                <w:rFonts w:ascii="Calibri" w:hAnsi="Calibri" w:eastAsia="Calibri" w:cs="Calibri"/>
                <w:b/>
                <w:bCs/>
                <w:sz w:val="20"/>
                <w:szCs w:val="20"/>
              </w:rPr>
              <w:t>a</w:t>
            </w:r>
            <w:r>
              <w:rPr>
                <w:rFonts w:ascii="Calibri" w:hAnsi="Calibri" w:eastAsia="Calibri" w:cs="Calibri"/>
                <w:b/>
                <w:bCs/>
                <w:spacing w:val="-1"/>
                <w:sz w:val="20"/>
                <w:szCs w:val="20"/>
              </w:rPr>
              <w:t>i</w:t>
            </w:r>
            <w:r>
              <w:rPr>
                <w:rFonts w:ascii="Calibri" w:hAnsi="Calibri" w:eastAsia="Calibri" w:cs="Calibri"/>
                <w:b/>
                <w:bCs/>
                <w:spacing w:val="1"/>
                <w:sz w:val="20"/>
                <w:szCs w:val="20"/>
              </w:rPr>
              <w:t>n</w:t>
            </w:r>
            <w:r>
              <w:rPr>
                <w:rFonts w:ascii="Calibri" w:hAnsi="Calibri" w:eastAsia="Calibri" w:cs="Calibri"/>
                <w:b/>
                <w:bCs/>
                <w:spacing w:val="-1"/>
                <w:sz w:val="20"/>
                <w:szCs w:val="20"/>
              </w:rPr>
              <w:t>i</w:t>
            </w:r>
            <w:r>
              <w:rPr>
                <w:rFonts w:ascii="Calibri" w:hAnsi="Calibri" w:eastAsia="Calibri" w:cs="Calibri"/>
                <w:b/>
                <w:bCs/>
                <w:spacing w:val="1"/>
                <w:sz w:val="20"/>
                <w:szCs w:val="20"/>
              </w:rPr>
              <w:t>n</w:t>
            </w:r>
            <w:r>
              <w:rPr>
                <w:rFonts w:ascii="Calibri" w:hAnsi="Calibri" w:eastAsia="Calibri" w:cs="Calibri"/>
                <w:b/>
                <w:bCs/>
                <w:spacing w:val="-1"/>
                <w:sz w:val="20"/>
                <w:szCs w:val="20"/>
              </w:rPr>
              <w:t>g</w:t>
            </w:r>
            <w:r>
              <w:rPr>
                <w:rFonts w:ascii="Calibri" w:hAnsi="Calibri" w:eastAsia="Calibri" w:cs="Calibri"/>
                <w:b/>
                <w:bCs/>
                <w:sz w:val="20"/>
                <w:szCs w:val="20"/>
              </w:rPr>
              <w:t xml:space="preserve">: </w:t>
            </w:r>
            <w:r>
              <w:rPr>
                <w:rFonts w:ascii="Calibri" w:hAnsi="Calibri" w:eastAsia="Calibri" w:cs="Calibri"/>
                <w:b/>
                <w:bCs/>
                <w:spacing w:val="1"/>
                <w:sz w:val="20"/>
                <w:szCs w:val="20"/>
              </w:rPr>
              <w:t>po</w:t>
            </w:r>
            <w:r>
              <w:rPr>
                <w:rFonts w:ascii="Calibri" w:hAnsi="Calibri" w:eastAsia="Calibri" w:cs="Calibri"/>
                <w:b/>
                <w:bCs/>
                <w:sz w:val="20"/>
                <w:szCs w:val="20"/>
              </w:rPr>
              <w:t>s</w:t>
            </w:r>
            <w:r>
              <w:rPr>
                <w:rFonts w:ascii="Calibri" w:hAnsi="Calibri" w:eastAsia="Calibri" w:cs="Calibri"/>
                <w:b/>
                <w:bCs/>
                <w:spacing w:val="-1"/>
                <w:sz w:val="20"/>
                <w:szCs w:val="20"/>
              </w:rPr>
              <w:t>i</w:t>
            </w:r>
            <w:r>
              <w:rPr>
                <w:rFonts w:ascii="Calibri" w:hAnsi="Calibri" w:eastAsia="Calibri" w:cs="Calibri"/>
                <w:b/>
                <w:bCs/>
                <w:sz w:val="20"/>
                <w:szCs w:val="20"/>
              </w:rPr>
              <w:t>ti</w:t>
            </w:r>
            <w:r>
              <w:rPr>
                <w:rFonts w:ascii="Calibri" w:hAnsi="Calibri" w:eastAsia="Calibri" w:cs="Calibri"/>
                <w:b/>
                <w:bCs/>
                <w:spacing w:val="-1"/>
                <w:sz w:val="20"/>
                <w:szCs w:val="20"/>
              </w:rPr>
              <w:t>v</w:t>
            </w:r>
            <w:r>
              <w:rPr>
                <w:rFonts w:ascii="Calibri" w:hAnsi="Calibri" w:eastAsia="Calibri" w:cs="Calibri"/>
                <w:b/>
                <w:bCs/>
                <w:sz w:val="20"/>
                <w:szCs w:val="20"/>
              </w:rPr>
              <w:t>e</w:t>
            </w:r>
            <w:r>
              <w:rPr>
                <w:rFonts w:ascii="Calibri" w:hAnsi="Calibri" w:eastAsia="Calibri" w:cs="Calibri"/>
                <w:b/>
                <w:bCs/>
                <w:spacing w:val="-7"/>
                <w:sz w:val="20"/>
                <w:szCs w:val="20"/>
              </w:rPr>
              <w:t xml:space="preserve"> </w:t>
            </w:r>
            <w:r>
              <w:rPr>
                <w:rFonts w:ascii="Calibri" w:hAnsi="Calibri" w:eastAsia="Calibri" w:cs="Calibri"/>
                <w:b/>
                <w:bCs/>
                <w:spacing w:val="1"/>
                <w:sz w:val="20"/>
                <w:szCs w:val="20"/>
              </w:rPr>
              <w:t>d</w:t>
            </w:r>
            <w:r>
              <w:rPr>
                <w:rFonts w:ascii="Calibri" w:hAnsi="Calibri" w:eastAsia="Calibri" w:cs="Calibri"/>
                <w:b/>
                <w:bCs/>
                <w:spacing w:val="-1"/>
                <w:sz w:val="20"/>
                <w:szCs w:val="20"/>
              </w:rPr>
              <w:t>i</w:t>
            </w:r>
            <w:r>
              <w:rPr>
                <w:rFonts w:ascii="Calibri" w:hAnsi="Calibri" w:eastAsia="Calibri" w:cs="Calibri"/>
                <w:b/>
                <w:bCs/>
                <w:sz w:val="20"/>
                <w:szCs w:val="20"/>
              </w:rPr>
              <w:t>s</w:t>
            </w:r>
            <w:r>
              <w:rPr>
                <w:rFonts w:ascii="Calibri" w:hAnsi="Calibri" w:eastAsia="Calibri" w:cs="Calibri"/>
                <w:b/>
                <w:bCs/>
                <w:spacing w:val="3"/>
                <w:sz w:val="20"/>
                <w:szCs w:val="20"/>
              </w:rPr>
              <w:t>c</w:t>
            </w:r>
            <w:r>
              <w:rPr>
                <w:rFonts w:ascii="Calibri" w:hAnsi="Calibri" w:eastAsia="Calibri" w:cs="Calibri"/>
                <w:b/>
                <w:bCs/>
                <w:spacing w:val="-1"/>
                <w:sz w:val="20"/>
                <w:szCs w:val="20"/>
              </w:rPr>
              <w:t>i</w:t>
            </w:r>
            <w:r>
              <w:rPr>
                <w:rFonts w:ascii="Calibri" w:hAnsi="Calibri" w:eastAsia="Calibri" w:cs="Calibri"/>
                <w:b/>
                <w:bCs/>
                <w:spacing w:val="1"/>
                <w:sz w:val="20"/>
                <w:szCs w:val="20"/>
              </w:rPr>
              <w:t>p</w:t>
            </w:r>
            <w:r>
              <w:rPr>
                <w:rFonts w:ascii="Calibri" w:hAnsi="Calibri" w:eastAsia="Calibri" w:cs="Calibri"/>
                <w:b/>
                <w:bCs/>
                <w:spacing w:val="-1"/>
                <w:sz w:val="20"/>
                <w:szCs w:val="20"/>
              </w:rPr>
              <w:t>li</w:t>
            </w:r>
            <w:r>
              <w:rPr>
                <w:rFonts w:ascii="Calibri" w:hAnsi="Calibri" w:eastAsia="Calibri" w:cs="Calibri"/>
                <w:b/>
                <w:bCs/>
                <w:spacing w:val="1"/>
                <w:sz w:val="20"/>
                <w:szCs w:val="20"/>
              </w:rPr>
              <w:t>n</w:t>
            </w:r>
            <w:r>
              <w:rPr>
                <w:rFonts w:ascii="Calibri" w:hAnsi="Calibri" w:eastAsia="Calibri" w:cs="Calibri"/>
                <w:b/>
                <w:bCs/>
                <w:sz w:val="20"/>
                <w:szCs w:val="20"/>
              </w:rPr>
              <w:t xml:space="preserve">e, </w:t>
            </w:r>
            <w:r>
              <w:rPr>
                <w:rFonts w:ascii="Calibri" w:hAnsi="Calibri" w:eastAsia="Calibri" w:cs="Calibri"/>
                <w:b/>
                <w:bCs/>
                <w:spacing w:val="1"/>
                <w:sz w:val="20"/>
                <w:szCs w:val="20"/>
              </w:rPr>
              <w:t>p</w:t>
            </w:r>
            <w:r>
              <w:rPr>
                <w:rFonts w:ascii="Calibri" w:hAnsi="Calibri" w:eastAsia="Calibri" w:cs="Calibri"/>
                <w:b/>
                <w:bCs/>
                <w:sz w:val="20"/>
                <w:szCs w:val="20"/>
              </w:rPr>
              <w:t>s</w:t>
            </w:r>
            <w:r>
              <w:rPr>
                <w:rFonts w:ascii="Calibri" w:hAnsi="Calibri" w:eastAsia="Calibri" w:cs="Calibri"/>
                <w:b/>
                <w:bCs/>
                <w:spacing w:val="-1"/>
                <w:sz w:val="20"/>
                <w:szCs w:val="20"/>
              </w:rPr>
              <w:t>y</w:t>
            </w:r>
            <w:r>
              <w:rPr>
                <w:rFonts w:ascii="Calibri" w:hAnsi="Calibri" w:eastAsia="Calibri" w:cs="Calibri"/>
                <w:b/>
                <w:bCs/>
                <w:spacing w:val="1"/>
                <w:sz w:val="20"/>
                <w:szCs w:val="20"/>
              </w:rPr>
              <w:t>cho</w:t>
            </w:r>
            <w:r>
              <w:rPr>
                <w:rFonts w:ascii="Calibri" w:hAnsi="Calibri" w:eastAsia="Calibri" w:cs="Calibri"/>
                <w:b/>
                <w:bCs/>
                <w:spacing w:val="-1"/>
                <w:sz w:val="20"/>
                <w:szCs w:val="20"/>
              </w:rPr>
              <w:t>l</w:t>
            </w:r>
            <w:r>
              <w:rPr>
                <w:rFonts w:ascii="Calibri" w:hAnsi="Calibri" w:eastAsia="Calibri" w:cs="Calibri"/>
                <w:b/>
                <w:bCs/>
                <w:spacing w:val="1"/>
                <w:sz w:val="20"/>
                <w:szCs w:val="20"/>
              </w:rPr>
              <w:t>o</w:t>
            </w:r>
            <w:r>
              <w:rPr>
                <w:rFonts w:ascii="Calibri" w:hAnsi="Calibri" w:eastAsia="Calibri" w:cs="Calibri"/>
                <w:b/>
                <w:bCs/>
                <w:spacing w:val="-1"/>
                <w:sz w:val="20"/>
                <w:szCs w:val="20"/>
              </w:rPr>
              <w:t>gi</w:t>
            </w:r>
            <w:r>
              <w:rPr>
                <w:rFonts w:ascii="Calibri" w:hAnsi="Calibri" w:eastAsia="Calibri" w:cs="Calibri"/>
                <w:b/>
                <w:bCs/>
                <w:spacing w:val="1"/>
                <w:sz w:val="20"/>
                <w:szCs w:val="20"/>
              </w:rPr>
              <w:t>c</w:t>
            </w:r>
            <w:r>
              <w:rPr>
                <w:rFonts w:ascii="Calibri" w:hAnsi="Calibri" w:eastAsia="Calibri" w:cs="Calibri"/>
                <w:b/>
                <w:bCs/>
                <w:spacing w:val="2"/>
                <w:sz w:val="20"/>
                <w:szCs w:val="20"/>
              </w:rPr>
              <w:t>a</w:t>
            </w:r>
            <w:r>
              <w:rPr>
                <w:rFonts w:ascii="Calibri" w:hAnsi="Calibri" w:eastAsia="Calibri" w:cs="Calibri"/>
                <w:b/>
                <w:bCs/>
                <w:sz w:val="20"/>
                <w:szCs w:val="20"/>
              </w:rPr>
              <w:t>l</w:t>
            </w:r>
            <w:r>
              <w:rPr>
                <w:rFonts w:ascii="Calibri" w:hAnsi="Calibri" w:eastAsia="Calibri" w:cs="Calibri"/>
                <w:b/>
                <w:bCs/>
                <w:spacing w:val="-12"/>
                <w:sz w:val="20"/>
                <w:szCs w:val="20"/>
              </w:rPr>
              <w:t xml:space="preserve"> </w:t>
            </w:r>
            <w:r>
              <w:rPr>
                <w:rFonts w:ascii="Calibri" w:hAnsi="Calibri" w:eastAsia="Calibri" w:cs="Calibri"/>
                <w:b/>
                <w:bCs/>
                <w:sz w:val="20"/>
                <w:szCs w:val="20"/>
              </w:rPr>
              <w:t>f</w:t>
            </w:r>
            <w:r>
              <w:rPr>
                <w:rFonts w:ascii="Calibri" w:hAnsi="Calibri" w:eastAsia="Calibri" w:cs="Calibri"/>
                <w:b/>
                <w:bCs/>
                <w:spacing w:val="-1"/>
                <w:sz w:val="20"/>
                <w:szCs w:val="20"/>
              </w:rPr>
              <w:t>i</w:t>
            </w:r>
            <w:r>
              <w:rPr>
                <w:rFonts w:ascii="Calibri" w:hAnsi="Calibri" w:eastAsia="Calibri" w:cs="Calibri"/>
                <w:b/>
                <w:bCs/>
                <w:spacing w:val="1"/>
                <w:sz w:val="20"/>
                <w:szCs w:val="20"/>
              </w:rPr>
              <w:t>r</w:t>
            </w:r>
            <w:r>
              <w:rPr>
                <w:rFonts w:ascii="Calibri" w:hAnsi="Calibri" w:eastAsia="Calibri" w:cs="Calibri"/>
                <w:b/>
                <w:bCs/>
                <w:sz w:val="20"/>
                <w:szCs w:val="20"/>
              </w:rPr>
              <w:t>st</w:t>
            </w:r>
            <w:r>
              <w:rPr>
                <w:rFonts w:ascii="Calibri" w:hAnsi="Calibri" w:eastAsia="Calibri" w:cs="Calibri"/>
                <w:b/>
                <w:bCs/>
                <w:spacing w:val="-3"/>
                <w:sz w:val="20"/>
                <w:szCs w:val="20"/>
              </w:rPr>
              <w:t xml:space="preserve"> </w:t>
            </w:r>
            <w:r>
              <w:rPr>
                <w:rFonts w:ascii="Calibri" w:hAnsi="Calibri" w:eastAsia="Calibri" w:cs="Calibri"/>
                <w:b/>
                <w:bCs/>
                <w:sz w:val="20"/>
                <w:szCs w:val="20"/>
              </w:rPr>
              <w:t>a</w:t>
            </w:r>
            <w:r>
              <w:rPr>
                <w:rFonts w:ascii="Calibri" w:hAnsi="Calibri" w:eastAsia="Calibri" w:cs="Calibri"/>
                <w:b/>
                <w:bCs/>
                <w:spacing w:val="-1"/>
                <w:sz w:val="20"/>
                <w:szCs w:val="20"/>
              </w:rPr>
              <w:t>i</w:t>
            </w:r>
            <w:r>
              <w:rPr>
                <w:rFonts w:ascii="Calibri" w:hAnsi="Calibri" w:eastAsia="Calibri" w:cs="Calibri"/>
                <w:b/>
                <w:bCs/>
                <w:spacing w:val="3"/>
                <w:sz w:val="20"/>
                <w:szCs w:val="20"/>
              </w:rPr>
              <w:t>d</w:t>
            </w:r>
            <w:r>
              <w:rPr>
                <w:rFonts w:ascii="Calibri" w:hAnsi="Calibri" w:eastAsia="Calibri" w:cs="Calibri"/>
                <w:b/>
                <w:bCs/>
                <w:sz w:val="20"/>
                <w:szCs w:val="20"/>
              </w:rPr>
              <w:t xml:space="preserve">, </w:t>
            </w:r>
            <w:r>
              <w:rPr>
                <w:rFonts w:ascii="Calibri" w:hAnsi="Calibri" w:eastAsia="Calibri" w:cs="Calibri"/>
                <w:b/>
                <w:bCs/>
                <w:spacing w:val="1"/>
                <w:sz w:val="20"/>
                <w:szCs w:val="20"/>
              </w:rPr>
              <w:t>m</w:t>
            </w:r>
            <w:r>
              <w:rPr>
                <w:rFonts w:ascii="Calibri" w:hAnsi="Calibri" w:eastAsia="Calibri" w:cs="Calibri"/>
                <w:b/>
                <w:bCs/>
                <w:spacing w:val="-1"/>
                <w:sz w:val="20"/>
                <w:szCs w:val="20"/>
              </w:rPr>
              <w:t>i</w:t>
            </w:r>
            <w:r>
              <w:rPr>
                <w:rFonts w:ascii="Calibri" w:hAnsi="Calibri" w:eastAsia="Calibri" w:cs="Calibri"/>
                <w:b/>
                <w:bCs/>
                <w:spacing w:val="1"/>
                <w:sz w:val="20"/>
                <w:szCs w:val="20"/>
              </w:rPr>
              <w:t>n</w:t>
            </w:r>
            <w:r>
              <w:rPr>
                <w:rFonts w:ascii="Calibri" w:hAnsi="Calibri" w:eastAsia="Calibri" w:cs="Calibri"/>
                <w:b/>
                <w:bCs/>
                <w:sz w:val="20"/>
                <w:szCs w:val="20"/>
              </w:rPr>
              <w:t>e</w:t>
            </w:r>
            <w:r>
              <w:rPr>
                <w:rFonts w:ascii="Calibri" w:hAnsi="Calibri" w:eastAsia="Calibri" w:cs="Calibri"/>
                <w:b/>
                <w:bCs/>
                <w:spacing w:val="-4"/>
                <w:sz w:val="20"/>
                <w:szCs w:val="20"/>
              </w:rPr>
              <w:t xml:space="preserve"> </w:t>
            </w:r>
            <w:r>
              <w:rPr>
                <w:rFonts w:ascii="Calibri" w:hAnsi="Calibri" w:eastAsia="Calibri" w:cs="Calibri"/>
                <w:b/>
                <w:bCs/>
                <w:spacing w:val="2"/>
                <w:sz w:val="20"/>
                <w:szCs w:val="20"/>
              </w:rPr>
              <w:t>r</w:t>
            </w:r>
            <w:r>
              <w:rPr>
                <w:rFonts w:ascii="Calibri" w:hAnsi="Calibri" w:eastAsia="Calibri" w:cs="Calibri"/>
                <w:b/>
                <w:bCs/>
                <w:spacing w:val="-1"/>
                <w:sz w:val="20"/>
                <w:szCs w:val="20"/>
              </w:rPr>
              <w:t>i</w:t>
            </w:r>
            <w:r>
              <w:rPr>
                <w:rFonts w:ascii="Calibri" w:hAnsi="Calibri" w:eastAsia="Calibri" w:cs="Calibri"/>
                <w:b/>
                <w:bCs/>
                <w:sz w:val="20"/>
                <w:szCs w:val="20"/>
              </w:rPr>
              <w:t>sk</w:t>
            </w:r>
            <w:r>
              <w:rPr>
                <w:rFonts w:ascii="Calibri" w:hAnsi="Calibri" w:eastAsia="Calibri" w:cs="Calibri"/>
                <w:b/>
                <w:bCs/>
                <w:spacing w:val="-3"/>
                <w:sz w:val="20"/>
                <w:szCs w:val="20"/>
              </w:rPr>
              <w:t xml:space="preserve"> </w:t>
            </w:r>
            <w:r>
              <w:rPr>
                <w:rFonts w:ascii="Calibri" w:hAnsi="Calibri" w:eastAsia="Calibri" w:cs="Calibri"/>
                <w:b/>
                <w:bCs/>
                <w:sz w:val="20"/>
                <w:szCs w:val="20"/>
              </w:rPr>
              <w:t>e</w:t>
            </w:r>
            <w:r>
              <w:rPr>
                <w:rFonts w:ascii="Calibri" w:hAnsi="Calibri" w:eastAsia="Calibri" w:cs="Calibri"/>
                <w:b/>
                <w:bCs/>
                <w:spacing w:val="1"/>
                <w:sz w:val="20"/>
                <w:szCs w:val="20"/>
              </w:rPr>
              <w:t>duc</w:t>
            </w:r>
            <w:r>
              <w:rPr>
                <w:rFonts w:ascii="Calibri" w:hAnsi="Calibri" w:eastAsia="Calibri" w:cs="Calibri"/>
                <w:b/>
                <w:bCs/>
                <w:sz w:val="20"/>
                <w:szCs w:val="20"/>
              </w:rPr>
              <w:t>atio</w:t>
            </w:r>
            <w:r>
              <w:rPr>
                <w:rFonts w:ascii="Calibri" w:hAnsi="Calibri" w:eastAsia="Calibri" w:cs="Calibri"/>
                <w:b/>
                <w:bCs/>
                <w:spacing w:val="2"/>
                <w:sz w:val="20"/>
                <w:szCs w:val="20"/>
              </w:rPr>
              <w:t>n</w:t>
            </w:r>
            <w:r>
              <w:rPr>
                <w:rFonts w:ascii="Calibri" w:hAnsi="Calibri" w:eastAsia="Calibri" w:cs="Calibri"/>
                <w:b/>
                <w:bCs/>
                <w:sz w:val="20"/>
                <w:szCs w:val="20"/>
              </w:rPr>
              <w:t xml:space="preserve">, </w:t>
            </w:r>
            <w:r>
              <w:rPr>
                <w:rFonts w:ascii="Calibri" w:hAnsi="Calibri" w:eastAsia="Calibri" w:cs="Calibri"/>
                <w:b/>
                <w:bCs/>
                <w:spacing w:val="-1"/>
                <w:sz w:val="20"/>
                <w:szCs w:val="20"/>
              </w:rPr>
              <w:t>D</w:t>
            </w:r>
            <w:r>
              <w:rPr>
                <w:rFonts w:ascii="Calibri" w:hAnsi="Calibri" w:eastAsia="Calibri" w:cs="Calibri"/>
                <w:b/>
                <w:bCs/>
                <w:sz w:val="20"/>
                <w:szCs w:val="20"/>
              </w:rPr>
              <w:t>RR,</w:t>
            </w:r>
            <w:r>
              <w:rPr>
                <w:rFonts w:ascii="Calibri" w:hAnsi="Calibri" w:eastAsia="Calibri" w:cs="Calibri"/>
                <w:b/>
                <w:bCs/>
                <w:spacing w:val="-5"/>
                <w:sz w:val="20"/>
                <w:szCs w:val="20"/>
              </w:rPr>
              <w:t xml:space="preserve"> </w:t>
            </w:r>
            <w:r>
              <w:rPr>
                <w:rFonts w:ascii="Calibri" w:hAnsi="Calibri" w:eastAsia="Calibri" w:cs="Calibri"/>
                <w:b/>
                <w:bCs/>
                <w:sz w:val="20"/>
                <w:szCs w:val="20"/>
              </w:rPr>
              <w:t>i</w:t>
            </w:r>
            <w:r>
              <w:rPr>
                <w:rFonts w:ascii="Calibri" w:hAnsi="Calibri" w:eastAsia="Calibri" w:cs="Calibri"/>
                <w:b/>
                <w:bCs/>
                <w:spacing w:val="1"/>
                <w:sz w:val="20"/>
                <w:szCs w:val="20"/>
              </w:rPr>
              <w:t>nc</w:t>
            </w:r>
            <w:r>
              <w:rPr>
                <w:rFonts w:ascii="Calibri" w:hAnsi="Calibri" w:eastAsia="Calibri" w:cs="Calibri"/>
                <w:b/>
                <w:bCs/>
                <w:spacing w:val="-1"/>
                <w:sz w:val="20"/>
                <w:szCs w:val="20"/>
              </w:rPr>
              <w:t>l</w:t>
            </w:r>
            <w:r>
              <w:rPr>
                <w:rFonts w:ascii="Calibri" w:hAnsi="Calibri" w:eastAsia="Calibri" w:cs="Calibri"/>
                <w:b/>
                <w:bCs/>
                <w:spacing w:val="1"/>
                <w:sz w:val="20"/>
                <w:szCs w:val="20"/>
              </w:rPr>
              <w:t>u</w:t>
            </w:r>
            <w:r>
              <w:rPr>
                <w:rFonts w:ascii="Calibri" w:hAnsi="Calibri" w:eastAsia="Calibri" w:cs="Calibri"/>
                <w:b/>
                <w:bCs/>
                <w:spacing w:val="2"/>
                <w:sz w:val="20"/>
                <w:szCs w:val="20"/>
              </w:rPr>
              <w:t>s</w:t>
            </w:r>
            <w:r>
              <w:rPr>
                <w:rFonts w:ascii="Calibri" w:hAnsi="Calibri" w:eastAsia="Calibri" w:cs="Calibri"/>
                <w:b/>
                <w:bCs/>
                <w:spacing w:val="-1"/>
                <w:sz w:val="20"/>
                <w:szCs w:val="20"/>
              </w:rPr>
              <w:t>i</w:t>
            </w:r>
            <w:r>
              <w:rPr>
                <w:rFonts w:ascii="Calibri" w:hAnsi="Calibri" w:eastAsia="Calibri" w:cs="Calibri"/>
                <w:b/>
                <w:bCs/>
                <w:spacing w:val="1"/>
                <w:sz w:val="20"/>
                <w:szCs w:val="20"/>
              </w:rPr>
              <w:t>on</w:t>
            </w:r>
            <w:r>
              <w:rPr>
                <w:rFonts w:ascii="Calibri" w:hAnsi="Calibri" w:eastAsia="Calibri" w:cs="Calibri"/>
                <w:b/>
                <w:bCs/>
                <w:sz w:val="20"/>
                <w:szCs w:val="20"/>
              </w:rPr>
              <w:t>,</w:t>
            </w:r>
            <w:r>
              <w:rPr>
                <w:rFonts w:ascii="Calibri" w:hAnsi="Calibri" w:eastAsia="Calibri" w:cs="Calibri"/>
                <w:b/>
                <w:bCs/>
                <w:spacing w:val="-9"/>
                <w:sz w:val="20"/>
                <w:szCs w:val="20"/>
              </w:rPr>
              <w:t xml:space="preserve"> </w:t>
            </w:r>
            <w:r>
              <w:rPr>
                <w:rFonts w:ascii="Calibri" w:hAnsi="Calibri" w:eastAsia="Calibri" w:cs="Calibri"/>
                <w:b/>
                <w:bCs/>
                <w:spacing w:val="1"/>
                <w:sz w:val="20"/>
                <w:szCs w:val="20"/>
              </w:rPr>
              <w:t>e</w:t>
            </w:r>
            <w:r>
              <w:rPr>
                <w:rFonts w:ascii="Calibri" w:hAnsi="Calibri" w:eastAsia="Calibri" w:cs="Calibri"/>
                <w:b/>
                <w:bCs/>
                <w:sz w:val="20"/>
                <w:szCs w:val="20"/>
              </w:rPr>
              <w:t>t</w:t>
            </w:r>
            <w:r>
              <w:rPr>
                <w:rFonts w:ascii="Calibri" w:hAnsi="Calibri" w:eastAsia="Calibri" w:cs="Calibri"/>
                <w:b/>
                <w:bCs/>
                <w:spacing w:val="1"/>
                <w:sz w:val="20"/>
                <w:szCs w:val="20"/>
              </w:rPr>
              <w:t>c</w:t>
            </w:r>
            <w:r>
              <w:rPr>
                <w:rFonts w:ascii="Calibri" w:hAnsi="Calibri" w:eastAsia="Calibri" w:cs="Calibri"/>
                <w:b/>
                <w:bCs/>
                <w:sz w:val="20"/>
                <w:szCs w:val="20"/>
              </w:rPr>
              <w:t>.</w:t>
            </w:r>
          </w:p>
        </w:tc>
        <w:tc>
          <w:tcPr>
            <w:tcW w:w="1299" w:type="dxa"/>
            <w:tcBorders>
              <w:top w:val="single" w:color="D9D9D9" w:sz="4" w:space="0"/>
              <w:left w:val="single" w:color="D9D9D9" w:sz="4" w:space="0"/>
              <w:bottom w:val="single" w:color="D9D9D9" w:sz="4" w:space="0"/>
              <w:right w:val="single" w:color="D9D9D9" w:sz="4" w:space="0"/>
            </w:tcBorders>
          </w:tcPr>
          <w:p w:rsidR="00053E75" w:rsidRDefault="00053E75" w14:paraId="7331082F" w14:textId="77777777">
            <w:pPr>
              <w:spacing w:before="5" w:after="0" w:line="180" w:lineRule="exact"/>
              <w:rPr>
                <w:sz w:val="18"/>
                <w:szCs w:val="18"/>
              </w:rPr>
            </w:pPr>
          </w:p>
          <w:p w:rsidR="00053E75" w:rsidRDefault="00053E75" w14:paraId="3B13EE55" w14:textId="77777777">
            <w:pPr>
              <w:spacing w:after="0" w:line="200" w:lineRule="exact"/>
              <w:rPr>
                <w:sz w:val="20"/>
                <w:szCs w:val="20"/>
              </w:rPr>
            </w:pPr>
          </w:p>
          <w:p w:rsidR="00053E75" w:rsidRDefault="00053E75" w14:paraId="06AB0514" w14:textId="77777777">
            <w:pPr>
              <w:spacing w:after="0" w:line="200" w:lineRule="exact"/>
              <w:rPr>
                <w:sz w:val="20"/>
                <w:szCs w:val="20"/>
              </w:rPr>
            </w:pPr>
          </w:p>
          <w:p w:rsidR="00053E75" w:rsidRDefault="00053E75" w14:paraId="69EE8DB4" w14:textId="77777777">
            <w:pPr>
              <w:spacing w:after="0" w:line="200" w:lineRule="exact"/>
              <w:rPr>
                <w:sz w:val="20"/>
                <w:szCs w:val="20"/>
              </w:rPr>
            </w:pPr>
          </w:p>
          <w:p w:rsidR="00053E75" w:rsidRDefault="00053E75" w14:paraId="7FBF307E" w14:textId="77777777">
            <w:pPr>
              <w:spacing w:after="0" w:line="200" w:lineRule="exact"/>
              <w:rPr>
                <w:sz w:val="20"/>
                <w:szCs w:val="20"/>
              </w:rPr>
            </w:pPr>
          </w:p>
          <w:p w:rsidR="00053E75" w:rsidRDefault="00BF1E13" w14:paraId="64B44683" w14:textId="77777777">
            <w:pPr>
              <w:spacing w:after="0" w:line="240" w:lineRule="auto"/>
              <w:ind w:left="102" w:right="77"/>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2"/>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f</w:t>
            </w:r>
            <w:r>
              <w:rPr>
                <w:rFonts w:ascii="Calibri" w:hAnsi="Calibri" w:eastAsia="Calibri" w:cs="Calibri"/>
                <w:spacing w:val="-3"/>
                <w:sz w:val="20"/>
                <w:szCs w:val="20"/>
              </w:rPr>
              <w:t xml:space="preserve"> </w:t>
            </w:r>
            <w:r>
              <w:rPr>
                <w:rFonts w:ascii="Calibri" w:hAnsi="Calibri" w:eastAsia="Calibri" w:cs="Calibri"/>
                <w:spacing w:val="1"/>
                <w:sz w:val="20"/>
                <w:szCs w:val="20"/>
              </w:rPr>
              <w:t>t</w:t>
            </w:r>
            <w:r>
              <w:rPr>
                <w:rFonts w:ascii="Calibri" w:hAnsi="Calibri" w:eastAsia="Calibri" w:cs="Calibri"/>
                <w:spacing w:val="-1"/>
                <w:sz w:val="20"/>
                <w:szCs w:val="20"/>
              </w:rPr>
              <w:t>e</w:t>
            </w:r>
            <w:r>
              <w:rPr>
                <w:rFonts w:ascii="Calibri" w:hAnsi="Calibri" w:eastAsia="Calibri" w:cs="Calibri"/>
                <w:sz w:val="20"/>
                <w:szCs w:val="20"/>
              </w:rPr>
              <w:t>ac</w:t>
            </w:r>
            <w:r>
              <w:rPr>
                <w:rFonts w:ascii="Calibri" w:hAnsi="Calibri" w:eastAsia="Calibri" w:cs="Calibri"/>
                <w:spacing w:val="1"/>
                <w:sz w:val="20"/>
                <w:szCs w:val="20"/>
              </w:rPr>
              <w:t>h</w:t>
            </w:r>
            <w:r>
              <w:rPr>
                <w:rFonts w:ascii="Calibri" w:hAnsi="Calibri" w:eastAsia="Calibri" w:cs="Calibri"/>
                <w:spacing w:val="-1"/>
                <w:sz w:val="20"/>
                <w:szCs w:val="20"/>
              </w:rPr>
              <w:t>e</w:t>
            </w:r>
            <w:r>
              <w:rPr>
                <w:rFonts w:ascii="Calibri" w:hAnsi="Calibri" w:eastAsia="Calibri" w:cs="Calibri"/>
                <w:sz w:val="20"/>
                <w:szCs w:val="20"/>
              </w:rPr>
              <w:t>rs (</w:t>
            </w:r>
            <w:r>
              <w:rPr>
                <w:rFonts w:ascii="Calibri" w:hAnsi="Calibri" w:eastAsia="Calibri" w:cs="Calibri"/>
                <w:spacing w:val="-1"/>
                <w:sz w:val="20"/>
                <w:szCs w:val="20"/>
              </w:rPr>
              <w:t>f</w:t>
            </w:r>
            <w:r>
              <w:rPr>
                <w:rFonts w:ascii="Calibri" w:hAnsi="Calibri" w:eastAsia="Calibri" w:cs="Calibri"/>
                <w:sz w:val="20"/>
                <w:szCs w:val="20"/>
              </w:rPr>
              <w:t>ormal</w:t>
            </w:r>
            <w:r>
              <w:rPr>
                <w:rFonts w:ascii="Calibri" w:hAnsi="Calibri" w:eastAsia="Calibri" w:cs="Calibri"/>
                <w:spacing w:val="-5"/>
                <w:sz w:val="20"/>
                <w:szCs w:val="20"/>
              </w:rPr>
              <w:t xml:space="preserve"> </w:t>
            </w:r>
            <w:r>
              <w:rPr>
                <w:rFonts w:ascii="Calibri" w:hAnsi="Calibri" w:eastAsia="Calibri" w:cs="Calibri"/>
                <w:sz w:val="20"/>
                <w:szCs w:val="20"/>
              </w:rPr>
              <w:t>a</w:t>
            </w:r>
            <w:r>
              <w:rPr>
                <w:rFonts w:ascii="Calibri" w:hAnsi="Calibri" w:eastAsia="Calibri" w:cs="Calibri"/>
                <w:spacing w:val="1"/>
                <w:sz w:val="20"/>
                <w:szCs w:val="20"/>
              </w:rPr>
              <w:t>n</w:t>
            </w:r>
            <w:r>
              <w:rPr>
                <w:rFonts w:ascii="Calibri" w:hAnsi="Calibri" w:eastAsia="Calibri" w:cs="Calibri"/>
                <w:sz w:val="20"/>
                <w:szCs w:val="20"/>
              </w:rPr>
              <w:t xml:space="preserve">d </w:t>
            </w:r>
            <w:r>
              <w:rPr>
                <w:rFonts w:ascii="Calibri" w:hAnsi="Calibri" w:eastAsia="Calibri" w:cs="Calibri"/>
                <w:spacing w:val="1"/>
                <w:sz w:val="20"/>
                <w:szCs w:val="20"/>
              </w:rPr>
              <w:t>v</w:t>
            </w:r>
            <w:r>
              <w:rPr>
                <w:rFonts w:ascii="Calibri" w:hAnsi="Calibri" w:eastAsia="Calibri" w:cs="Calibri"/>
                <w:sz w:val="20"/>
                <w:szCs w:val="20"/>
              </w:rPr>
              <w:t>ol</w:t>
            </w:r>
            <w:r>
              <w:rPr>
                <w:rFonts w:ascii="Calibri" w:hAnsi="Calibri" w:eastAsia="Calibri" w:cs="Calibri"/>
                <w:spacing w:val="1"/>
                <w:sz w:val="20"/>
                <w:szCs w:val="20"/>
              </w:rPr>
              <w:t>un</w:t>
            </w:r>
            <w:r>
              <w:rPr>
                <w:rFonts w:ascii="Calibri" w:hAnsi="Calibri" w:eastAsia="Calibri" w:cs="Calibri"/>
                <w:sz w:val="20"/>
                <w:szCs w:val="20"/>
              </w:rPr>
              <w:t>te</w:t>
            </w:r>
            <w:r>
              <w:rPr>
                <w:rFonts w:ascii="Calibri" w:hAnsi="Calibri" w:eastAsia="Calibri" w:cs="Calibri"/>
                <w:spacing w:val="-1"/>
                <w:sz w:val="20"/>
                <w:szCs w:val="20"/>
              </w:rPr>
              <w:t>e</w:t>
            </w:r>
            <w:r>
              <w:rPr>
                <w:rFonts w:ascii="Calibri" w:hAnsi="Calibri" w:eastAsia="Calibri" w:cs="Calibri"/>
                <w:sz w:val="20"/>
                <w:szCs w:val="20"/>
              </w:rPr>
              <w:t>r</w:t>
            </w:r>
            <w:r>
              <w:rPr>
                <w:rFonts w:ascii="Calibri" w:hAnsi="Calibri" w:eastAsia="Calibri" w:cs="Calibri"/>
                <w:spacing w:val="1"/>
                <w:sz w:val="20"/>
                <w:szCs w:val="20"/>
              </w:rPr>
              <w:t>s</w:t>
            </w:r>
            <w:r>
              <w:rPr>
                <w:rFonts w:ascii="Calibri" w:hAnsi="Calibri" w:eastAsia="Calibri" w:cs="Calibri"/>
                <w:sz w:val="20"/>
                <w:szCs w:val="20"/>
              </w:rPr>
              <w:t>) tr</w:t>
            </w:r>
            <w:r>
              <w:rPr>
                <w:rFonts w:ascii="Calibri" w:hAnsi="Calibri" w:eastAsia="Calibri" w:cs="Calibri"/>
                <w:spacing w:val="1"/>
                <w:sz w:val="20"/>
                <w:szCs w:val="20"/>
              </w:rPr>
              <w:t>a</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pacing w:val="-1"/>
                <w:sz w:val="20"/>
                <w:szCs w:val="20"/>
              </w:rPr>
              <w:t>e</w:t>
            </w:r>
            <w:r>
              <w:rPr>
                <w:rFonts w:ascii="Calibri" w:hAnsi="Calibri" w:eastAsia="Calibri" w:cs="Calibri"/>
                <w:sz w:val="20"/>
                <w:szCs w:val="20"/>
              </w:rPr>
              <w:t>d</w:t>
            </w:r>
            <w:r>
              <w:rPr>
                <w:rFonts w:ascii="Calibri" w:hAnsi="Calibri" w:eastAsia="Calibri" w:cs="Calibri"/>
                <w:spacing w:val="-5"/>
                <w:sz w:val="20"/>
                <w:szCs w:val="20"/>
              </w:rPr>
              <w:t xml:space="preserve"> </w:t>
            </w:r>
            <w:r>
              <w:rPr>
                <w:rFonts w:ascii="Calibri" w:hAnsi="Calibri" w:eastAsia="Calibri" w:cs="Calibri"/>
                <w:sz w:val="20"/>
                <w:szCs w:val="20"/>
              </w:rPr>
              <w:t xml:space="preserve">in </w:t>
            </w:r>
            <w:r>
              <w:rPr>
                <w:rFonts w:ascii="Calibri" w:hAnsi="Calibri" w:eastAsia="Calibri" w:cs="Calibri"/>
                <w:spacing w:val="-1"/>
                <w:sz w:val="20"/>
                <w:szCs w:val="20"/>
              </w:rPr>
              <w:t>[</w:t>
            </w:r>
            <w:r>
              <w:rPr>
                <w:rFonts w:ascii="Calibri" w:hAnsi="Calibri" w:eastAsia="Calibri" w:cs="Calibri"/>
                <w:sz w:val="20"/>
                <w:szCs w:val="20"/>
              </w:rPr>
              <w:t>co</w:t>
            </w:r>
            <w:r>
              <w:rPr>
                <w:rFonts w:ascii="Calibri" w:hAnsi="Calibri" w:eastAsia="Calibri" w:cs="Calibri"/>
                <w:spacing w:val="2"/>
                <w:sz w:val="20"/>
                <w:szCs w:val="20"/>
              </w:rPr>
              <w:t>m</w:t>
            </w:r>
            <w:r>
              <w:rPr>
                <w:rFonts w:ascii="Calibri" w:hAnsi="Calibri" w:eastAsia="Calibri" w:cs="Calibri"/>
                <w:spacing w:val="-1"/>
                <w:sz w:val="20"/>
                <w:szCs w:val="20"/>
              </w:rPr>
              <w:t>m</w:t>
            </w:r>
            <w:r>
              <w:rPr>
                <w:rFonts w:ascii="Calibri" w:hAnsi="Calibri" w:eastAsia="Calibri" w:cs="Calibri"/>
                <w:sz w:val="20"/>
                <w:szCs w:val="20"/>
              </w:rPr>
              <w:t>on t</w:t>
            </w:r>
            <w:r>
              <w:rPr>
                <w:rFonts w:ascii="Calibri" w:hAnsi="Calibri" w:eastAsia="Calibri" w:cs="Calibri"/>
                <w:spacing w:val="1"/>
                <w:sz w:val="20"/>
                <w:szCs w:val="20"/>
              </w:rPr>
              <w:t>op</w:t>
            </w:r>
            <w:r>
              <w:rPr>
                <w:rFonts w:ascii="Calibri" w:hAnsi="Calibri" w:eastAsia="Calibri" w:cs="Calibri"/>
                <w:sz w:val="20"/>
                <w:szCs w:val="20"/>
              </w:rPr>
              <w:t>ic]</w:t>
            </w:r>
          </w:p>
        </w:tc>
        <w:tc>
          <w:tcPr>
            <w:tcW w:w="7352" w:type="dxa"/>
            <w:tcBorders>
              <w:top w:val="single" w:color="D9D9D9" w:sz="4" w:space="0"/>
              <w:left w:val="single" w:color="D9D9D9" w:sz="4" w:space="0"/>
              <w:bottom w:val="single" w:color="D9D9D9" w:sz="4" w:space="0"/>
              <w:right w:val="nil"/>
            </w:tcBorders>
          </w:tcPr>
          <w:p w:rsidR="00053E75" w:rsidRDefault="00053E75" w14:paraId="7301E96D" w14:textId="77777777">
            <w:pPr>
              <w:spacing w:before="1" w:after="0" w:line="120" w:lineRule="exact"/>
              <w:rPr>
                <w:sz w:val="12"/>
                <w:szCs w:val="12"/>
              </w:rPr>
            </w:pPr>
          </w:p>
          <w:p w:rsidR="00053E75" w:rsidRDefault="00BF1E13" w14:paraId="2B64F2A2" w14:textId="77777777">
            <w:pPr>
              <w:spacing w:after="0" w:line="240" w:lineRule="auto"/>
              <w:ind w:left="102" w:right="-20"/>
              <w:rPr>
                <w:rFonts w:ascii="Calibri" w:hAnsi="Calibri" w:eastAsia="Calibri" w:cs="Calibri"/>
                <w:sz w:val="20"/>
                <w:szCs w:val="20"/>
              </w:rPr>
            </w:pPr>
            <w:r>
              <w:rPr>
                <w:rFonts w:ascii="Calibri" w:hAnsi="Calibri" w:eastAsia="Calibri" w:cs="Calibri"/>
                <w:b/>
                <w:bCs/>
                <w:spacing w:val="1"/>
                <w:sz w:val="20"/>
                <w:szCs w:val="20"/>
              </w:rPr>
              <w:t>Jo</w:t>
            </w:r>
            <w:r>
              <w:rPr>
                <w:rFonts w:ascii="Calibri" w:hAnsi="Calibri" w:eastAsia="Calibri" w:cs="Calibri"/>
                <w:b/>
                <w:bCs/>
                <w:spacing w:val="-1"/>
                <w:sz w:val="20"/>
                <w:szCs w:val="20"/>
              </w:rPr>
              <w:t>i</w:t>
            </w:r>
            <w:r>
              <w:rPr>
                <w:rFonts w:ascii="Calibri" w:hAnsi="Calibri" w:eastAsia="Calibri" w:cs="Calibri"/>
                <w:b/>
                <w:bCs/>
                <w:spacing w:val="1"/>
                <w:sz w:val="20"/>
                <w:szCs w:val="20"/>
              </w:rPr>
              <w:t>n</w:t>
            </w:r>
            <w:r>
              <w:rPr>
                <w:rFonts w:ascii="Calibri" w:hAnsi="Calibri" w:eastAsia="Calibri" w:cs="Calibri"/>
                <w:b/>
                <w:bCs/>
                <w:sz w:val="20"/>
                <w:szCs w:val="20"/>
              </w:rPr>
              <w:t>t:</w:t>
            </w:r>
          </w:p>
          <w:p w:rsidR="00053E75" w:rsidRDefault="00BF1E13" w14:paraId="5ABD0A64" w14:textId="77777777">
            <w:pPr>
              <w:spacing w:after="0" w:line="243" w:lineRule="exact"/>
              <w:ind w:left="102" w:right="-20"/>
              <w:rPr>
                <w:rFonts w:ascii="Calibri" w:hAnsi="Calibri" w:eastAsia="Calibri" w:cs="Calibri"/>
                <w:sz w:val="20"/>
                <w:szCs w:val="20"/>
              </w:rPr>
            </w:pPr>
            <w:r>
              <w:rPr>
                <w:rFonts w:ascii="Calibri" w:hAnsi="Calibri" w:eastAsia="Calibri" w:cs="Calibri"/>
                <w:spacing w:val="1"/>
                <w:position w:val="1"/>
                <w:sz w:val="20"/>
                <w:szCs w:val="20"/>
              </w:rPr>
              <w:t>Edu</w:t>
            </w:r>
            <w:r>
              <w:rPr>
                <w:rFonts w:ascii="Calibri" w:hAnsi="Calibri" w:eastAsia="Calibri" w:cs="Calibri"/>
                <w:position w:val="1"/>
                <w:sz w:val="20"/>
                <w:szCs w:val="20"/>
              </w:rPr>
              <w:t>ca</w:t>
            </w:r>
            <w:r>
              <w:rPr>
                <w:rFonts w:ascii="Calibri" w:hAnsi="Calibri" w:eastAsia="Calibri" w:cs="Calibri"/>
                <w:spacing w:val="1"/>
                <w:position w:val="1"/>
                <w:sz w:val="20"/>
                <w:szCs w:val="20"/>
              </w:rPr>
              <w:t>t</w:t>
            </w:r>
            <w:r>
              <w:rPr>
                <w:rFonts w:ascii="Calibri" w:hAnsi="Calibri" w:eastAsia="Calibri" w:cs="Calibri"/>
                <w:position w:val="1"/>
                <w:sz w:val="20"/>
                <w:szCs w:val="20"/>
              </w:rPr>
              <w:t>ion</w:t>
            </w:r>
            <w:r>
              <w:rPr>
                <w:rFonts w:ascii="Calibri" w:hAnsi="Calibri" w:eastAsia="Calibri" w:cs="Calibri"/>
                <w:spacing w:val="-5"/>
                <w:position w:val="1"/>
                <w:sz w:val="20"/>
                <w:szCs w:val="20"/>
              </w:rPr>
              <w:t xml:space="preserve"> </w:t>
            </w:r>
            <w:r>
              <w:rPr>
                <w:rFonts w:ascii="Calibri" w:hAnsi="Calibri" w:eastAsia="Calibri" w:cs="Calibri"/>
                <w:position w:val="1"/>
                <w:sz w:val="20"/>
                <w:szCs w:val="20"/>
                <w:u w:val="single" w:color="000000"/>
              </w:rPr>
              <w:t>a</w:t>
            </w:r>
            <w:r>
              <w:rPr>
                <w:rFonts w:ascii="Calibri" w:hAnsi="Calibri" w:eastAsia="Calibri" w:cs="Calibri"/>
                <w:spacing w:val="1"/>
                <w:position w:val="1"/>
                <w:sz w:val="20"/>
                <w:szCs w:val="20"/>
                <w:u w:val="single" w:color="000000"/>
              </w:rPr>
              <w:t>n</w:t>
            </w:r>
            <w:r>
              <w:rPr>
                <w:rFonts w:ascii="Calibri" w:hAnsi="Calibri" w:eastAsia="Calibri" w:cs="Calibri"/>
                <w:position w:val="1"/>
                <w:sz w:val="20"/>
                <w:szCs w:val="20"/>
                <w:u w:val="single" w:color="000000"/>
              </w:rPr>
              <w:t>d</w:t>
            </w:r>
            <w:r>
              <w:rPr>
                <w:rFonts w:ascii="Calibri" w:hAnsi="Calibri" w:eastAsia="Calibri" w:cs="Calibri"/>
                <w:spacing w:val="-4"/>
                <w:position w:val="1"/>
                <w:sz w:val="20"/>
                <w:szCs w:val="20"/>
              </w:rPr>
              <w:t xml:space="preserve"> </w:t>
            </w:r>
            <w:r>
              <w:rPr>
                <w:rFonts w:ascii="Calibri" w:hAnsi="Calibri" w:eastAsia="Calibri" w:cs="Calibri"/>
                <w:position w:val="1"/>
                <w:sz w:val="20"/>
                <w:szCs w:val="20"/>
              </w:rPr>
              <w:t>CP</w:t>
            </w:r>
            <w:r>
              <w:rPr>
                <w:rFonts w:ascii="Calibri" w:hAnsi="Calibri" w:eastAsia="Calibri" w:cs="Calibri"/>
                <w:spacing w:val="-2"/>
                <w:position w:val="1"/>
                <w:sz w:val="20"/>
                <w:szCs w:val="20"/>
              </w:rPr>
              <w:t xml:space="preserve"> </w:t>
            </w:r>
            <w:r>
              <w:rPr>
                <w:rFonts w:ascii="Calibri" w:hAnsi="Calibri" w:eastAsia="Calibri" w:cs="Calibri"/>
                <w:position w:val="1"/>
                <w:sz w:val="20"/>
                <w:szCs w:val="20"/>
              </w:rPr>
              <w:t>mo</w:t>
            </w:r>
            <w:r>
              <w:rPr>
                <w:rFonts w:ascii="Calibri" w:hAnsi="Calibri" w:eastAsia="Calibri" w:cs="Calibri"/>
                <w:spacing w:val="1"/>
                <w:position w:val="1"/>
                <w:sz w:val="20"/>
                <w:szCs w:val="20"/>
              </w:rPr>
              <w:t>n</w:t>
            </w:r>
            <w:r>
              <w:rPr>
                <w:rFonts w:ascii="Calibri" w:hAnsi="Calibri" w:eastAsia="Calibri" w:cs="Calibri"/>
                <w:position w:val="1"/>
                <w:sz w:val="20"/>
                <w:szCs w:val="20"/>
              </w:rPr>
              <w:t>it</w:t>
            </w:r>
            <w:r>
              <w:rPr>
                <w:rFonts w:ascii="Calibri" w:hAnsi="Calibri" w:eastAsia="Calibri" w:cs="Calibri"/>
                <w:spacing w:val="1"/>
                <w:position w:val="1"/>
                <w:sz w:val="20"/>
                <w:szCs w:val="20"/>
              </w:rPr>
              <w:t>o</w:t>
            </w:r>
            <w:r>
              <w:rPr>
                <w:rFonts w:ascii="Calibri" w:hAnsi="Calibri" w:eastAsia="Calibri" w:cs="Calibri"/>
                <w:position w:val="1"/>
                <w:sz w:val="20"/>
                <w:szCs w:val="20"/>
              </w:rPr>
              <w:t>r</w:t>
            </w:r>
            <w:r>
              <w:rPr>
                <w:rFonts w:ascii="Calibri" w:hAnsi="Calibri" w:eastAsia="Calibri" w:cs="Calibri"/>
                <w:spacing w:val="-6"/>
                <w:position w:val="1"/>
                <w:sz w:val="20"/>
                <w:szCs w:val="20"/>
              </w:rPr>
              <w:t xml:space="preserve"> </w:t>
            </w:r>
            <w:r>
              <w:rPr>
                <w:rFonts w:ascii="Calibri" w:hAnsi="Calibri" w:eastAsia="Calibri" w:cs="Calibri"/>
                <w:color w:val="009FDC"/>
                <w:position w:val="1"/>
                <w:sz w:val="20"/>
                <w:szCs w:val="20"/>
              </w:rPr>
              <w:t>#</w:t>
            </w:r>
            <w:r>
              <w:rPr>
                <w:rFonts w:ascii="Calibri" w:hAnsi="Calibri" w:eastAsia="Calibri" w:cs="Calibri"/>
                <w:color w:val="009FDC"/>
                <w:spacing w:val="-1"/>
                <w:position w:val="1"/>
                <w:sz w:val="20"/>
                <w:szCs w:val="20"/>
              </w:rPr>
              <w:t xml:space="preserve"> </w:t>
            </w:r>
            <w:r>
              <w:rPr>
                <w:rFonts w:ascii="Calibri" w:hAnsi="Calibri" w:eastAsia="Calibri" w:cs="Calibri"/>
                <w:color w:val="009FDC"/>
                <w:position w:val="1"/>
                <w:sz w:val="20"/>
                <w:szCs w:val="20"/>
              </w:rPr>
              <w:t>teac</w:t>
            </w:r>
            <w:r>
              <w:rPr>
                <w:rFonts w:ascii="Calibri" w:hAnsi="Calibri" w:eastAsia="Calibri" w:cs="Calibri"/>
                <w:color w:val="009FDC"/>
                <w:spacing w:val="1"/>
                <w:position w:val="1"/>
                <w:sz w:val="20"/>
                <w:szCs w:val="20"/>
              </w:rPr>
              <w:t>h</w:t>
            </w:r>
            <w:r>
              <w:rPr>
                <w:rFonts w:ascii="Calibri" w:hAnsi="Calibri" w:eastAsia="Calibri" w:cs="Calibri"/>
                <w:color w:val="009FDC"/>
                <w:spacing w:val="-1"/>
                <w:position w:val="1"/>
                <w:sz w:val="20"/>
                <w:szCs w:val="20"/>
              </w:rPr>
              <w:t>e</w:t>
            </w:r>
            <w:r>
              <w:rPr>
                <w:rFonts w:ascii="Calibri" w:hAnsi="Calibri" w:eastAsia="Calibri" w:cs="Calibri"/>
                <w:color w:val="009FDC"/>
                <w:position w:val="1"/>
                <w:sz w:val="20"/>
                <w:szCs w:val="20"/>
              </w:rPr>
              <w:t>rs</w:t>
            </w:r>
            <w:r>
              <w:rPr>
                <w:rFonts w:ascii="Calibri" w:hAnsi="Calibri" w:eastAsia="Calibri" w:cs="Calibri"/>
                <w:color w:val="009FDC"/>
                <w:spacing w:val="-5"/>
                <w:position w:val="1"/>
                <w:sz w:val="20"/>
                <w:szCs w:val="20"/>
              </w:rPr>
              <w:t xml:space="preserve"> </w:t>
            </w:r>
            <w:r>
              <w:rPr>
                <w:rFonts w:ascii="Calibri" w:hAnsi="Calibri" w:eastAsia="Calibri" w:cs="Calibri"/>
                <w:color w:val="009FDC"/>
                <w:position w:val="1"/>
                <w:sz w:val="20"/>
                <w:szCs w:val="20"/>
              </w:rPr>
              <w:t>tr</w:t>
            </w:r>
            <w:r>
              <w:rPr>
                <w:rFonts w:ascii="Calibri" w:hAnsi="Calibri" w:eastAsia="Calibri" w:cs="Calibri"/>
                <w:color w:val="009FDC"/>
                <w:spacing w:val="1"/>
                <w:position w:val="1"/>
                <w:sz w:val="20"/>
                <w:szCs w:val="20"/>
              </w:rPr>
              <w:t>a</w:t>
            </w:r>
            <w:r>
              <w:rPr>
                <w:rFonts w:ascii="Calibri" w:hAnsi="Calibri" w:eastAsia="Calibri" w:cs="Calibri"/>
                <w:color w:val="009FDC"/>
                <w:position w:val="1"/>
                <w:sz w:val="20"/>
                <w:szCs w:val="20"/>
              </w:rPr>
              <w:t>i</w:t>
            </w:r>
            <w:r>
              <w:rPr>
                <w:rFonts w:ascii="Calibri" w:hAnsi="Calibri" w:eastAsia="Calibri" w:cs="Calibri"/>
                <w:color w:val="009FDC"/>
                <w:spacing w:val="1"/>
                <w:position w:val="1"/>
                <w:sz w:val="20"/>
                <w:szCs w:val="20"/>
              </w:rPr>
              <w:t>n</w:t>
            </w:r>
            <w:r>
              <w:rPr>
                <w:rFonts w:ascii="Calibri" w:hAnsi="Calibri" w:eastAsia="Calibri" w:cs="Calibri"/>
                <w:color w:val="009FDC"/>
                <w:spacing w:val="-1"/>
                <w:position w:val="1"/>
                <w:sz w:val="20"/>
                <w:szCs w:val="20"/>
              </w:rPr>
              <w:t>e</w:t>
            </w:r>
            <w:r>
              <w:rPr>
                <w:rFonts w:ascii="Calibri" w:hAnsi="Calibri" w:eastAsia="Calibri" w:cs="Calibri"/>
                <w:color w:val="009FDC"/>
                <w:position w:val="1"/>
                <w:sz w:val="20"/>
                <w:szCs w:val="20"/>
              </w:rPr>
              <w:t>d</w:t>
            </w:r>
            <w:r>
              <w:rPr>
                <w:rFonts w:ascii="Calibri" w:hAnsi="Calibri" w:eastAsia="Calibri" w:cs="Calibri"/>
                <w:color w:val="009FDC"/>
                <w:spacing w:val="-5"/>
                <w:position w:val="1"/>
                <w:sz w:val="20"/>
                <w:szCs w:val="20"/>
              </w:rPr>
              <w:t xml:space="preserve"> </w:t>
            </w:r>
            <w:r>
              <w:rPr>
                <w:rFonts w:ascii="Calibri" w:hAnsi="Calibri" w:eastAsia="Calibri" w:cs="Calibri"/>
                <w:color w:val="009FDC"/>
                <w:position w:val="1"/>
                <w:sz w:val="20"/>
                <w:szCs w:val="20"/>
              </w:rPr>
              <w:t>in</w:t>
            </w:r>
            <w:r>
              <w:rPr>
                <w:rFonts w:ascii="Calibri" w:hAnsi="Calibri" w:eastAsia="Calibri" w:cs="Calibri"/>
                <w:color w:val="009FDC"/>
                <w:spacing w:val="-1"/>
                <w:position w:val="1"/>
                <w:sz w:val="20"/>
                <w:szCs w:val="20"/>
              </w:rPr>
              <w:t xml:space="preserve"> </w:t>
            </w:r>
            <w:r>
              <w:rPr>
                <w:rFonts w:ascii="Calibri" w:hAnsi="Calibri" w:eastAsia="Calibri" w:cs="Calibri"/>
                <w:color w:val="009FDC"/>
                <w:position w:val="1"/>
                <w:sz w:val="20"/>
                <w:szCs w:val="20"/>
              </w:rPr>
              <w:t>[</w:t>
            </w:r>
            <w:r>
              <w:rPr>
                <w:rFonts w:ascii="Calibri" w:hAnsi="Calibri" w:eastAsia="Calibri" w:cs="Calibri"/>
                <w:color w:val="009FDC"/>
                <w:spacing w:val="-1"/>
                <w:position w:val="1"/>
                <w:sz w:val="20"/>
                <w:szCs w:val="20"/>
              </w:rPr>
              <w:t>e</w:t>
            </w:r>
            <w:r>
              <w:rPr>
                <w:rFonts w:ascii="Calibri" w:hAnsi="Calibri" w:eastAsia="Calibri" w:cs="Calibri"/>
                <w:color w:val="009FDC"/>
                <w:position w:val="1"/>
                <w:sz w:val="20"/>
                <w:szCs w:val="20"/>
              </w:rPr>
              <w:t>.g.</w:t>
            </w:r>
            <w:r>
              <w:rPr>
                <w:rFonts w:ascii="Calibri" w:hAnsi="Calibri" w:eastAsia="Calibri" w:cs="Calibri"/>
                <w:color w:val="009FDC"/>
                <w:spacing w:val="-1"/>
                <w:position w:val="1"/>
                <w:sz w:val="20"/>
                <w:szCs w:val="20"/>
              </w:rPr>
              <w:t xml:space="preserve"> </w:t>
            </w:r>
            <w:r>
              <w:rPr>
                <w:rFonts w:ascii="Calibri" w:hAnsi="Calibri" w:eastAsia="Calibri" w:cs="Calibri"/>
                <w:color w:val="009FDC"/>
                <w:position w:val="1"/>
                <w:sz w:val="20"/>
                <w:szCs w:val="20"/>
              </w:rPr>
              <w:t>Child</w:t>
            </w:r>
            <w:r>
              <w:rPr>
                <w:rFonts w:ascii="Calibri" w:hAnsi="Calibri" w:eastAsia="Calibri" w:cs="Calibri"/>
                <w:color w:val="009FDC"/>
                <w:spacing w:val="-3"/>
                <w:position w:val="1"/>
                <w:sz w:val="20"/>
                <w:szCs w:val="20"/>
              </w:rPr>
              <w:t xml:space="preserve"> </w:t>
            </w:r>
            <w:r>
              <w:rPr>
                <w:rFonts w:ascii="Calibri" w:hAnsi="Calibri" w:eastAsia="Calibri" w:cs="Calibri"/>
                <w:color w:val="009FDC"/>
                <w:spacing w:val="1"/>
                <w:position w:val="1"/>
                <w:sz w:val="20"/>
                <w:szCs w:val="20"/>
              </w:rPr>
              <w:t>P</w:t>
            </w:r>
            <w:r>
              <w:rPr>
                <w:rFonts w:ascii="Calibri" w:hAnsi="Calibri" w:eastAsia="Calibri" w:cs="Calibri"/>
                <w:color w:val="009FDC"/>
                <w:position w:val="1"/>
                <w:sz w:val="20"/>
                <w:szCs w:val="20"/>
              </w:rPr>
              <w:t>r</w:t>
            </w:r>
            <w:r>
              <w:rPr>
                <w:rFonts w:ascii="Calibri" w:hAnsi="Calibri" w:eastAsia="Calibri" w:cs="Calibri"/>
                <w:color w:val="009FDC"/>
                <w:spacing w:val="1"/>
                <w:position w:val="1"/>
                <w:sz w:val="20"/>
                <w:szCs w:val="20"/>
              </w:rPr>
              <w:t>o</w:t>
            </w:r>
            <w:r>
              <w:rPr>
                <w:rFonts w:ascii="Calibri" w:hAnsi="Calibri" w:eastAsia="Calibri" w:cs="Calibri"/>
                <w:color w:val="009FDC"/>
                <w:position w:val="1"/>
                <w:sz w:val="20"/>
                <w:szCs w:val="20"/>
              </w:rPr>
              <w:t>tectio</w:t>
            </w:r>
            <w:r>
              <w:rPr>
                <w:rFonts w:ascii="Calibri" w:hAnsi="Calibri" w:eastAsia="Calibri" w:cs="Calibri"/>
                <w:color w:val="009FDC"/>
                <w:spacing w:val="1"/>
                <w:position w:val="1"/>
                <w:sz w:val="20"/>
                <w:szCs w:val="20"/>
              </w:rPr>
              <w:t>n</w:t>
            </w:r>
            <w:r>
              <w:rPr>
                <w:rFonts w:ascii="Calibri" w:hAnsi="Calibri" w:eastAsia="Calibri" w:cs="Calibri"/>
                <w:color w:val="009FDC"/>
                <w:position w:val="1"/>
                <w:sz w:val="20"/>
                <w:szCs w:val="20"/>
              </w:rPr>
              <w:t>]</w:t>
            </w:r>
          </w:p>
          <w:p w:rsidR="00053E75" w:rsidRDefault="00BF1E13" w14:paraId="21447A7E" w14:textId="77777777">
            <w:pPr>
              <w:spacing w:after="0" w:line="240" w:lineRule="auto"/>
              <w:ind w:left="424" w:right="680" w:hanging="142"/>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35"/>
                <w:sz w:val="20"/>
                <w:szCs w:val="20"/>
              </w:rPr>
              <w:t xml:space="preserve"> </w:t>
            </w:r>
            <w:r>
              <w:rPr>
                <w:rFonts w:ascii="Calibri" w:hAnsi="Calibri" w:eastAsia="Calibri" w:cs="Calibri"/>
                <w:sz w:val="20"/>
                <w:szCs w:val="20"/>
              </w:rPr>
              <w:t>Agr</w:t>
            </w:r>
            <w:r>
              <w:rPr>
                <w:rFonts w:ascii="Calibri" w:hAnsi="Calibri" w:eastAsia="Calibri" w:cs="Calibri"/>
                <w:spacing w:val="-1"/>
                <w:sz w:val="20"/>
                <w:szCs w:val="20"/>
              </w:rPr>
              <w:t>e</w:t>
            </w:r>
            <w:r>
              <w:rPr>
                <w:rFonts w:ascii="Calibri" w:hAnsi="Calibri" w:eastAsia="Calibri" w:cs="Calibri"/>
                <w:sz w:val="20"/>
                <w:szCs w:val="20"/>
              </w:rPr>
              <w:t>e</w:t>
            </w:r>
            <w:r>
              <w:rPr>
                <w:rFonts w:ascii="Calibri" w:hAnsi="Calibri" w:eastAsia="Calibri" w:cs="Calibri"/>
                <w:spacing w:val="-6"/>
                <w:sz w:val="20"/>
                <w:szCs w:val="20"/>
              </w:rPr>
              <w:t xml:space="preserve"> </w:t>
            </w:r>
            <w:r>
              <w:rPr>
                <w:rFonts w:ascii="Calibri" w:hAnsi="Calibri" w:eastAsia="Calibri" w:cs="Calibri"/>
                <w:spacing w:val="1"/>
                <w:sz w:val="20"/>
                <w:szCs w:val="20"/>
              </w:rPr>
              <w:t>h</w:t>
            </w:r>
            <w:r>
              <w:rPr>
                <w:rFonts w:ascii="Calibri" w:hAnsi="Calibri" w:eastAsia="Calibri" w:cs="Calibri"/>
                <w:spacing w:val="3"/>
                <w:sz w:val="20"/>
                <w:szCs w:val="20"/>
              </w:rPr>
              <w:t>o</w:t>
            </w:r>
            <w:r>
              <w:rPr>
                <w:rFonts w:ascii="Calibri" w:hAnsi="Calibri" w:eastAsia="Calibri" w:cs="Calibri"/>
                <w:sz w:val="20"/>
                <w:szCs w:val="20"/>
              </w:rPr>
              <w:t>w</w:t>
            </w:r>
            <w:r>
              <w:rPr>
                <w:rFonts w:ascii="Calibri" w:hAnsi="Calibri" w:eastAsia="Calibri" w:cs="Calibri"/>
                <w:spacing w:val="-5"/>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pacing w:val="1"/>
                <w:sz w:val="20"/>
                <w:szCs w:val="20"/>
              </w:rPr>
              <w:t>a</w:t>
            </w:r>
            <w:r>
              <w:rPr>
                <w:rFonts w:ascii="Calibri" w:hAnsi="Calibri" w:eastAsia="Calibri" w:cs="Calibri"/>
                <w:sz w:val="20"/>
                <w:szCs w:val="20"/>
              </w:rPr>
              <w:t>ggr</w:t>
            </w:r>
            <w:r>
              <w:rPr>
                <w:rFonts w:ascii="Calibri" w:hAnsi="Calibri" w:eastAsia="Calibri" w:cs="Calibri"/>
                <w:spacing w:val="-1"/>
                <w:sz w:val="20"/>
                <w:szCs w:val="20"/>
              </w:rPr>
              <w:t>e</w:t>
            </w:r>
            <w:r>
              <w:rPr>
                <w:rFonts w:ascii="Calibri" w:hAnsi="Calibri" w:eastAsia="Calibri" w:cs="Calibri"/>
                <w:sz w:val="20"/>
                <w:szCs w:val="20"/>
              </w:rPr>
              <w:t>ga</w:t>
            </w:r>
            <w:r>
              <w:rPr>
                <w:rFonts w:ascii="Calibri" w:hAnsi="Calibri" w:eastAsia="Calibri" w:cs="Calibri"/>
                <w:spacing w:val="3"/>
                <w:sz w:val="20"/>
                <w:szCs w:val="20"/>
              </w:rPr>
              <w:t>t</w:t>
            </w:r>
            <w:r>
              <w:rPr>
                <w:rFonts w:ascii="Calibri" w:hAnsi="Calibri" w:eastAsia="Calibri" w:cs="Calibri"/>
                <w:sz w:val="20"/>
                <w:szCs w:val="20"/>
              </w:rPr>
              <w:t>e</w:t>
            </w:r>
            <w:r>
              <w:rPr>
                <w:rFonts w:ascii="Calibri" w:hAnsi="Calibri" w:eastAsia="Calibri" w:cs="Calibri"/>
                <w:spacing w:val="-9"/>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z w:val="20"/>
                <w:szCs w:val="20"/>
              </w:rPr>
              <w:t>c</w:t>
            </w:r>
            <w:r>
              <w:rPr>
                <w:rFonts w:ascii="Calibri" w:hAnsi="Calibri" w:eastAsia="Calibri" w:cs="Calibri"/>
                <w:spacing w:val="1"/>
                <w:sz w:val="20"/>
                <w:szCs w:val="20"/>
              </w:rPr>
              <w:t>a</w:t>
            </w:r>
            <w:r>
              <w:rPr>
                <w:rFonts w:ascii="Calibri" w:hAnsi="Calibri" w:eastAsia="Calibri" w:cs="Calibri"/>
                <w:sz w:val="20"/>
                <w:szCs w:val="20"/>
              </w:rPr>
              <w:t>lcul</w:t>
            </w:r>
            <w:r>
              <w:rPr>
                <w:rFonts w:ascii="Calibri" w:hAnsi="Calibri" w:eastAsia="Calibri" w:cs="Calibri"/>
                <w:spacing w:val="1"/>
                <w:sz w:val="20"/>
                <w:szCs w:val="20"/>
              </w:rPr>
              <w:t>a</w:t>
            </w:r>
            <w:r>
              <w:rPr>
                <w:rFonts w:ascii="Calibri" w:hAnsi="Calibri" w:eastAsia="Calibri" w:cs="Calibri"/>
                <w:sz w:val="20"/>
                <w:szCs w:val="20"/>
              </w:rPr>
              <w:t>te</w:t>
            </w:r>
            <w:r>
              <w:rPr>
                <w:rFonts w:ascii="Calibri" w:hAnsi="Calibri" w:eastAsia="Calibri" w:cs="Calibri"/>
                <w:spacing w:val="-7"/>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ot</w:t>
            </w:r>
            <w:r>
              <w:rPr>
                <w:rFonts w:ascii="Calibri" w:hAnsi="Calibri" w:eastAsia="Calibri" w:cs="Calibri"/>
                <w:spacing w:val="1"/>
                <w:sz w:val="20"/>
                <w:szCs w:val="20"/>
              </w:rPr>
              <w:t>a</w:t>
            </w:r>
            <w:r>
              <w:rPr>
                <w:rFonts w:ascii="Calibri" w:hAnsi="Calibri" w:eastAsia="Calibri" w:cs="Calibri"/>
                <w:sz w:val="20"/>
                <w:szCs w:val="20"/>
              </w:rPr>
              <w:t>l</w:t>
            </w:r>
            <w:r>
              <w:rPr>
                <w:rFonts w:ascii="Calibri" w:hAnsi="Calibri" w:eastAsia="Calibri" w:cs="Calibri"/>
                <w:spacing w:val="-4"/>
                <w:sz w:val="20"/>
                <w:szCs w:val="20"/>
              </w:rPr>
              <w:t xml:space="preserve"> </w:t>
            </w:r>
            <w:r>
              <w:rPr>
                <w:rFonts w:ascii="Calibri" w:hAnsi="Calibri" w:eastAsia="Calibri" w:cs="Calibri"/>
                <w:sz w:val="20"/>
                <w:szCs w:val="20"/>
              </w:rPr>
              <w:t>reach</w:t>
            </w:r>
            <w:r>
              <w:rPr>
                <w:rFonts w:ascii="Calibri" w:hAnsi="Calibri" w:eastAsia="Calibri" w:cs="Calibri"/>
                <w:spacing w:val="-4"/>
                <w:sz w:val="20"/>
                <w:szCs w:val="20"/>
              </w:rPr>
              <w:t xml:space="preserve"> </w:t>
            </w:r>
            <w:r>
              <w:rPr>
                <w:rFonts w:ascii="Calibri" w:hAnsi="Calibri" w:eastAsia="Calibri" w:cs="Calibri"/>
                <w:sz w:val="20"/>
                <w:szCs w:val="20"/>
              </w:rPr>
              <w:t>(fr</w:t>
            </w:r>
            <w:r>
              <w:rPr>
                <w:rFonts w:ascii="Calibri" w:hAnsi="Calibri" w:eastAsia="Calibri" w:cs="Calibri"/>
                <w:spacing w:val="-1"/>
                <w:sz w:val="20"/>
                <w:szCs w:val="20"/>
              </w:rPr>
              <w:t>e</w:t>
            </w:r>
            <w:r>
              <w:rPr>
                <w:rFonts w:ascii="Calibri" w:hAnsi="Calibri" w:eastAsia="Calibri" w:cs="Calibri"/>
                <w:spacing w:val="1"/>
                <w:sz w:val="20"/>
                <w:szCs w:val="20"/>
              </w:rPr>
              <w:t>q</w:t>
            </w:r>
            <w:r>
              <w:rPr>
                <w:rFonts w:ascii="Calibri" w:hAnsi="Calibri" w:eastAsia="Calibri" w:cs="Calibri"/>
                <w:spacing w:val="3"/>
                <w:sz w:val="20"/>
                <w:szCs w:val="20"/>
              </w:rPr>
              <w:t>u</w:t>
            </w:r>
            <w:r>
              <w:rPr>
                <w:rFonts w:ascii="Calibri" w:hAnsi="Calibri" w:eastAsia="Calibri" w:cs="Calibri"/>
                <w:spacing w:val="-1"/>
                <w:sz w:val="20"/>
                <w:szCs w:val="20"/>
              </w:rPr>
              <w:t>e</w:t>
            </w:r>
            <w:r>
              <w:rPr>
                <w:rFonts w:ascii="Calibri" w:hAnsi="Calibri" w:eastAsia="Calibri" w:cs="Calibri"/>
                <w:spacing w:val="1"/>
                <w:sz w:val="20"/>
                <w:szCs w:val="20"/>
              </w:rPr>
              <w:t>n</w:t>
            </w:r>
            <w:r>
              <w:rPr>
                <w:rFonts w:ascii="Calibri" w:hAnsi="Calibri" w:eastAsia="Calibri" w:cs="Calibri"/>
                <w:sz w:val="20"/>
                <w:szCs w:val="20"/>
              </w:rPr>
              <w:t>c</w:t>
            </w:r>
            <w:r>
              <w:rPr>
                <w:rFonts w:ascii="Calibri" w:hAnsi="Calibri" w:eastAsia="Calibri" w:cs="Calibri"/>
                <w:spacing w:val="1"/>
                <w:sz w:val="20"/>
                <w:szCs w:val="20"/>
              </w:rPr>
              <w:t>y</w:t>
            </w:r>
            <w:r>
              <w:rPr>
                <w:rFonts w:ascii="Calibri" w:hAnsi="Calibri" w:eastAsia="Calibri" w:cs="Calibri"/>
                <w:sz w:val="20"/>
                <w:szCs w:val="20"/>
              </w:rPr>
              <w:t>,</w:t>
            </w:r>
            <w:r>
              <w:rPr>
                <w:rFonts w:ascii="Calibri" w:hAnsi="Calibri" w:eastAsia="Calibri" w:cs="Calibri"/>
                <w:spacing w:val="-9"/>
                <w:sz w:val="20"/>
                <w:szCs w:val="20"/>
              </w:rPr>
              <w:t xml:space="preserve"> </w:t>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pacing w:val="1"/>
                <w:sz w:val="20"/>
                <w:szCs w:val="20"/>
              </w:rPr>
              <w:t>sp</w:t>
            </w:r>
            <w:r>
              <w:rPr>
                <w:rFonts w:ascii="Calibri" w:hAnsi="Calibri" w:eastAsia="Calibri" w:cs="Calibri"/>
                <w:sz w:val="20"/>
                <w:szCs w:val="20"/>
              </w:rPr>
              <w:t>o</w:t>
            </w:r>
            <w:r>
              <w:rPr>
                <w:rFonts w:ascii="Calibri" w:hAnsi="Calibri" w:eastAsia="Calibri" w:cs="Calibri"/>
                <w:spacing w:val="1"/>
                <w:sz w:val="20"/>
                <w:szCs w:val="20"/>
              </w:rPr>
              <w:t>ns</w:t>
            </w:r>
            <w:r>
              <w:rPr>
                <w:rFonts w:ascii="Calibri" w:hAnsi="Calibri" w:eastAsia="Calibri" w:cs="Calibri"/>
                <w:sz w:val="20"/>
                <w:szCs w:val="20"/>
              </w:rPr>
              <w:t>i</w:t>
            </w:r>
            <w:r>
              <w:rPr>
                <w:rFonts w:ascii="Calibri" w:hAnsi="Calibri" w:eastAsia="Calibri" w:cs="Calibri"/>
                <w:spacing w:val="1"/>
                <w:sz w:val="20"/>
                <w:szCs w:val="20"/>
              </w:rPr>
              <w:t>b</w:t>
            </w:r>
            <w:r>
              <w:rPr>
                <w:rFonts w:ascii="Calibri" w:hAnsi="Calibri" w:eastAsia="Calibri" w:cs="Calibri"/>
                <w:sz w:val="20"/>
                <w:szCs w:val="20"/>
              </w:rPr>
              <w:t>ility</w:t>
            </w:r>
            <w:r>
              <w:rPr>
                <w:rFonts w:ascii="Calibri" w:hAnsi="Calibri" w:eastAsia="Calibri" w:cs="Calibri"/>
                <w:spacing w:val="-10"/>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 aggrega</w:t>
            </w:r>
            <w:r>
              <w:rPr>
                <w:rFonts w:ascii="Calibri" w:hAnsi="Calibri" w:eastAsia="Calibri" w:cs="Calibri"/>
                <w:spacing w:val="1"/>
                <w:sz w:val="20"/>
                <w:szCs w:val="20"/>
              </w:rPr>
              <w:t>te</w:t>
            </w:r>
            <w:r>
              <w:rPr>
                <w:rFonts w:ascii="Calibri" w:hAnsi="Calibri" w:eastAsia="Calibri" w:cs="Calibri"/>
                <w:sz w:val="20"/>
                <w:szCs w:val="20"/>
              </w:rPr>
              <w:t>)</w:t>
            </w:r>
          </w:p>
          <w:p w:rsidR="00053E75" w:rsidRDefault="00BF1E13" w14:paraId="5B1BF748" w14:textId="77777777">
            <w:pPr>
              <w:spacing w:after="0" w:line="240" w:lineRule="auto"/>
              <w:ind w:left="282" w:right="-20"/>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35"/>
                <w:sz w:val="20"/>
                <w:szCs w:val="20"/>
              </w:rPr>
              <w:t xml:space="preserve"> </w:t>
            </w:r>
            <w:r>
              <w:rPr>
                <w:rFonts w:ascii="Calibri" w:hAnsi="Calibri" w:eastAsia="Calibri" w:cs="Calibri"/>
                <w:sz w:val="20"/>
                <w:szCs w:val="20"/>
              </w:rPr>
              <w:t>Agr</w:t>
            </w:r>
            <w:r>
              <w:rPr>
                <w:rFonts w:ascii="Calibri" w:hAnsi="Calibri" w:eastAsia="Calibri" w:cs="Calibri"/>
                <w:spacing w:val="-1"/>
                <w:sz w:val="20"/>
                <w:szCs w:val="20"/>
              </w:rPr>
              <w:t>e</w:t>
            </w:r>
            <w:r>
              <w:rPr>
                <w:rFonts w:ascii="Calibri" w:hAnsi="Calibri" w:eastAsia="Calibri" w:cs="Calibri"/>
                <w:sz w:val="20"/>
                <w:szCs w:val="20"/>
              </w:rPr>
              <w:t>e</w:t>
            </w:r>
            <w:r>
              <w:rPr>
                <w:rFonts w:ascii="Calibri" w:hAnsi="Calibri" w:eastAsia="Calibri" w:cs="Calibri"/>
                <w:spacing w:val="-6"/>
                <w:sz w:val="20"/>
                <w:szCs w:val="20"/>
              </w:rPr>
              <w:t xml:space="preserve"> </w:t>
            </w:r>
            <w:r>
              <w:rPr>
                <w:rFonts w:ascii="Calibri" w:hAnsi="Calibri" w:eastAsia="Calibri" w:cs="Calibri"/>
                <w:spacing w:val="1"/>
                <w:sz w:val="20"/>
                <w:szCs w:val="20"/>
              </w:rPr>
              <w:t>h</w:t>
            </w:r>
            <w:r>
              <w:rPr>
                <w:rFonts w:ascii="Calibri" w:hAnsi="Calibri" w:eastAsia="Calibri" w:cs="Calibri"/>
                <w:spacing w:val="3"/>
                <w:sz w:val="20"/>
                <w:szCs w:val="20"/>
              </w:rPr>
              <w:t>o</w:t>
            </w:r>
            <w:r>
              <w:rPr>
                <w:rFonts w:ascii="Calibri" w:hAnsi="Calibri" w:eastAsia="Calibri" w:cs="Calibri"/>
                <w:sz w:val="20"/>
                <w:szCs w:val="20"/>
              </w:rPr>
              <w:t>w</w:t>
            </w:r>
            <w:r>
              <w:rPr>
                <w:rFonts w:ascii="Calibri" w:hAnsi="Calibri" w:eastAsia="Calibri" w:cs="Calibri"/>
                <w:spacing w:val="-5"/>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z w:val="20"/>
                <w:szCs w:val="20"/>
              </w:rPr>
              <w:t>mitiga</w:t>
            </w:r>
            <w:r>
              <w:rPr>
                <w:rFonts w:ascii="Calibri" w:hAnsi="Calibri" w:eastAsia="Calibri" w:cs="Calibri"/>
                <w:spacing w:val="1"/>
                <w:sz w:val="20"/>
                <w:szCs w:val="20"/>
              </w:rPr>
              <w:t>t</w:t>
            </w:r>
            <w:r>
              <w:rPr>
                <w:rFonts w:ascii="Calibri" w:hAnsi="Calibri" w:eastAsia="Calibri" w:cs="Calibri"/>
                <w:sz w:val="20"/>
                <w:szCs w:val="20"/>
              </w:rPr>
              <w:t>e</w:t>
            </w:r>
            <w:r>
              <w:rPr>
                <w:rFonts w:ascii="Calibri" w:hAnsi="Calibri" w:eastAsia="Calibri" w:cs="Calibri"/>
                <w:spacing w:val="-8"/>
                <w:sz w:val="20"/>
                <w:szCs w:val="20"/>
              </w:rPr>
              <w:t xml:space="preserve"> </w:t>
            </w:r>
            <w:r>
              <w:rPr>
                <w:rFonts w:ascii="Calibri" w:hAnsi="Calibri" w:eastAsia="Calibri" w:cs="Calibri"/>
                <w:spacing w:val="1"/>
                <w:sz w:val="20"/>
                <w:szCs w:val="20"/>
              </w:rPr>
              <w:t>dup</w:t>
            </w:r>
            <w:r>
              <w:rPr>
                <w:rFonts w:ascii="Calibri" w:hAnsi="Calibri" w:eastAsia="Calibri" w:cs="Calibri"/>
                <w:sz w:val="20"/>
                <w:szCs w:val="20"/>
              </w:rPr>
              <w:t>lic</w:t>
            </w:r>
            <w:r>
              <w:rPr>
                <w:rFonts w:ascii="Calibri" w:hAnsi="Calibri" w:eastAsia="Calibri" w:cs="Calibri"/>
                <w:spacing w:val="3"/>
                <w:sz w:val="20"/>
                <w:szCs w:val="20"/>
              </w:rPr>
              <w:t>a</w:t>
            </w:r>
            <w:r>
              <w:rPr>
                <w:rFonts w:ascii="Calibri" w:hAnsi="Calibri" w:eastAsia="Calibri" w:cs="Calibri"/>
                <w:sz w:val="20"/>
                <w:szCs w:val="20"/>
              </w:rPr>
              <w:t>ti</w:t>
            </w:r>
            <w:r>
              <w:rPr>
                <w:rFonts w:ascii="Calibri" w:hAnsi="Calibri" w:eastAsia="Calibri" w:cs="Calibri"/>
                <w:spacing w:val="1"/>
                <w:sz w:val="20"/>
                <w:szCs w:val="20"/>
              </w:rPr>
              <w:t>o</w:t>
            </w:r>
            <w:r>
              <w:rPr>
                <w:rFonts w:ascii="Calibri" w:hAnsi="Calibri" w:eastAsia="Calibri" w:cs="Calibri"/>
                <w:sz w:val="20"/>
                <w:szCs w:val="20"/>
              </w:rPr>
              <w:t>n</w:t>
            </w:r>
            <w:r>
              <w:rPr>
                <w:rFonts w:ascii="Calibri" w:hAnsi="Calibri" w:eastAsia="Calibri" w:cs="Calibri"/>
                <w:spacing w:val="-8"/>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f</w:t>
            </w:r>
            <w:r>
              <w:rPr>
                <w:rFonts w:ascii="Calibri" w:hAnsi="Calibri" w:eastAsia="Calibri" w:cs="Calibri"/>
                <w:spacing w:val="-3"/>
                <w:sz w:val="20"/>
                <w:szCs w:val="20"/>
              </w:rPr>
              <w:t xml:space="preserve"> </w:t>
            </w:r>
            <w:r>
              <w:rPr>
                <w:rFonts w:ascii="Calibri" w:hAnsi="Calibri" w:eastAsia="Calibri" w:cs="Calibri"/>
                <w:spacing w:val="2"/>
                <w:sz w:val="20"/>
                <w:szCs w:val="20"/>
              </w:rPr>
              <w:t>s</w:t>
            </w:r>
            <w:r>
              <w:rPr>
                <w:rFonts w:ascii="Calibri" w:hAnsi="Calibri" w:eastAsia="Calibri" w:cs="Calibri"/>
                <w:spacing w:val="-1"/>
                <w:sz w:val="20"/>
                <w:szCs w:val="20"/>
              </w:rPr>
              <w:t>e</w:t>
            </w:r>
            <w:r>
              <w:rPr>
                <w:rFonts w:ascii="Calibri" w:hAnsi="Calibri" w:eastAsia="Calibri" w:cs="Calibri"/>
                <w:sz w:val="20"/>
                <w:szCs w:val="20"/>
              </w:rPr>
              <w:t>r</w:t>
            </w:r>
            <w:r>
              <w:rPr>
                <w:rFonts w:ascii="Calibri" w:hAnsi="Calibri" w:eastAsia="Calibri" w:cs="Calibri"/>
                <w:spacing w:val="1"/>
                <w:sz w:val="20"/>
                <w:szCs w:val="20"/>
              </w:rPr>
              <w:t>v</w:t>
            </w:r>
            <w:r>
              <w:rPr>
                <w:rFonts w:ascii="Calibri" w:hAnsi="Calibri" w:eastAsia="Calibri" w:cs="Calibri"/>
                <w:sz w:val="20"/>
                <w:szCs w:val="20"/>
              </w:rPr>
              <w:t>ic</w:t>
            </w:r>
            <w:r>
              <w:rPr>
                <w:rFonts w:ascii="Calibri" w:hAnsi="Calibri" w:eastAsia="Calibri" w:cs="Calibri"/>
                <w:spacing w:val="-1"/>
                <w:sz w:val="20"/>
                <w:szCs w:val="20"/>
              </w:rPr>
              <w:t>e</w:t>
            </w:r>
            <w:r>
              <w:rPr>
                <w:rFonts w:ascii="Calibri" w:hAnsi="Calibri" w:eastAsia="Calibri" w:cs="Calibri"/>
                <w:sz w:val="20"/>
                <w:szCs w:val="20"/>
              </w:rPr>
              <w:t>s</w:t>
            </w:r>
            <w:r>
              <w:rPr>
                <w:rFonts w:ascii="Calibri" w:hAnsi="Calibri" w:eastAsia="Calibri" w:cs="Calibri"/>
                <w:spacing w:val="-5"/>
                <w:sz w:val="20"/>
                <w:szCs w:val="20"/>
              </w:rPr>
              <w:t xml:space="preserve"> </w:t>
            </w:r>
            <w:r>
              <w:rPr>
                <w:rFonts w:ascii="Calibri" w:hAnsi="Calibri" w:eastAsia="Calibri" w:cs="Calibri"/>
                <w:spacing w:val="1"/>
                <w:sz w:val="20"/>
                <w:szCs w:val="20"/>
              </w:rPr>
              <w:t>th</w:t>
            </w:r>
            <w:r>
              <w:rPr>
                <w:rFonts w:ascii="Calibri" w:hAnsi="Calibri" w:eastAsia="Calibri" w:cs="Calibri"/>
                <w:sz w:val="20"/>
                <w:szCs w:val="20"/>
              </w:rPr>
              <w:t>r</w:t>
            </w:r>
            <w:r>
              <w:rPr>
                <w:rFonts w:ascii="Calibri" w:hAnsi="Calibri" w:eastAsia="Calibri" w:cs="Calibri"/>
                <w:spacing w:val="1"/>
                <w:sz w:val="20"/>
                <w:szCs w:val="20"/>
              </w:rPr>
              <w:t>ou</w:t>
            </w:r>
            <w:r>
              <w:rPr>
                <w:rFonts w:ascii="Calibri" w:hAnsi="Calibri" w:eastAsia="Calibri" w:cs="Calibri"/>
                <w:sz w:val="20"/>
                <w:szCs w:val="20"/>
              </w:rPr>
              <w:t>gh</w:t>
            </w:r>
            <w:r>
              <w:rPr>
                <w:rFonts w:ascii="Calibri" w:hAnsi="Calibri" w:eastAsia="Calibri" w:cs="Calibri"/>
                <w:spacing w:val="-7"/>
                <w:sz w:val="20"/>
                <w:szCs w:val="20"/>
              </w:rPr>
              <w:t xml:space="preserve"> </w:t>
            </w:r>
            <w:r>
              <w:rPr>
                <w:rFonts w:ascii="Calibri" w:hAnsi="Calibri" w:eastAsia="Calibri" w:cs="Calibri"/>
                <w:sz w:val="20"/>
                <w:szCs w:val="20"/>
              </w:rPr>
              <w:t>cl</w:t>
            </w:r>
            <w:r>
              <w:rPr>
                <w:rFonts w:ascii="Calibri" w:hAnsi="Calibri" w:eastAsia="Calibri" w:cs="Calibri"/>
                <w:spacing w:val="-1"/>
                <w:sz w:val="20"/>
                <w:szCs w:val="20"/>
              </w:rPr>
              <w:t>e</w:t>
            </w:r>
            <w:r>
              <w:rPr>
                <w:rFonts w:ascii="Calibri" w:hAnsi="Calibri" w:eastAsia="Calibri" w:cs="Calibri"/>
                <w:sz w:val="20"/>
                <w:szCs w:val="20"/>
              </w:rPr>
              <w:t>ar</w:t>
            </w:r>
            <w:r>
              <w:rPr>
                <w:rFonts w:ascii="Calibri" w:hAnsi="Calibri" w:eastAsia="Calibri" w:cs="Calibri"/>
                <w:spacing w:val="-4"/>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arg</w:t>
            </w:r>
            <w:r>
              <w:rPr>
                <w:rFonts w:ascii="Calibri" w:hAnsi="Calibri" w:eastAsia="Calibri" w:cs="Calibri"/>
                <w:spacing w:val="-1"/>
                <w:sz w:val="20"/>
                <w:szCs w:val="20"/>
              </w:rPr>
              <w:t>e</w:t>
            </w:r>
            <w:r>
              <w:rPr>
                <w:rFonts w:ascii="Calibri" w:hAnsi="Calibri" w:eastAsia="Calibri" w:cs="Calibri"/>
                <w:sz w:val="20"/>
                <w:szCs w:val="20"/>
              </w:rPr>
              <w:t>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7"/>
                <w:sz w:val="20"/>
                <w:szCs w:val="20"/>
              </w:rPr>
              <w:t xml:space="preserve"> </w:t>
            </w:r>
            <w:r>
              <w:rPr>
                <w:rFonts w:ascii="Calibri" w:hAnsi="Calibri" w:eastAsia="Calibri" w:cs="Calibri"/>
                <w:sz w:val="20"/>
                <w:szCs w:val="20"/>
              </w:rPr>
              <w:t>in</w:t>
            </w:r>
            <w:r>
              <w:rPr>
                <w:rFonts w:ascii="Calibri" w:hAnsi="Calibri" w:eastAsia="Calibri" w:cs="Calibri"/>
                <w:spacing w:val="-1"/>
                <w:sz w:val="20"/>
                <w:szCs w:val="20"/>
              </w:rPr>
              <w:t xml:space="preserve"> </w:t>
            </w:r>
            <w:r>
              <w:rPr>
                <w:rFonts w:ascii="Calibri" w:hAnsi="Calibri" w:eastAsia="Calibri" w:cs="Calibri"/>
                <w:sz w:val="20"/>
                <w:szCs w:val="20"/>
              </w:rPr>
              <w:t>each</w:t>
            </w:r>
            <w:r>
              <w:rPr>
                <w:rFonts w:ascii="Calibri" w:hAnsi="Calibri" w:eastAsia="Calibri" w:cs="Calibri"/>
                <w:spacing w:val="-3"/>
                <w:sz w:val="20"/>
                <w:szCs w:val="20"/>
              </w:rPr>
              <w:t xml:space="preserve"> </w:t>
            </w:r>
            <w:r>
              <w:rPr>
                <w:rFonts w:ascii="Calibri" w:hAnsi="Calibri" w:eastAsia="Calibri" w:cs="Calibri"/>
                <w:spacing w:val="2"/>
                <w:sz w:val="20"/>
                <w:szCs w:val="20"/>
              </w:rPr>
              <w:t>s</w:t>
            </w:r>
            <w:r>
              <w:rPr>
                <w:rFonts w:ascii="Calibri" w:hAnsi="Calibri" w:eastAsia="Calibri" w:cs="Calibri"/>
                <w:spacing w:val="-1"/>
                <w:sz w:val="20"/>
                <w:szCs w:val="20"/>
              </w:rPr>
              <w:t>e</w:t>
            </w:r>
            <w:r>
              <w:rPr>
                <w:rFonts w:ascii="Calibri" w:hAnsi="Calibri" w:eastAsia="Calibri" w:cs="Calibri"/>
                <w:sz w:val="20"/>
                <w:szCs w:val="20"/>
              </w:rPr>
              <w:t>ct</w:t>
            </w:r>
            <w:r>
              <w:rPr>
                <w:rFonts w:ascii="Calibri" w:hAnsi="Calibri" w:eastAsia="Calibri" w:cs="Calibri"/>
                <w:spacing w:val="1"/>
                <w:sz w:val="20"/>
                <w:szCs w:val="20"/>
              </w:rPr>
              <w:t>o</w:t>
            </w:r>
            <w:r>
              <w:rPr>
                <w:rFonts w:ascii="Calibri" w:hAnsi="Calibri" w:eastAsia="Calibri" w:cs="Calibri"/>
                <w:sz w:val="20"/>
                <w:szCs w:val="20"/>
              </w:rPr>
              <w:t>r</w:t>
            </w:r>
          </w:p>
          <w:p w:rsidR="00053E75" w:rsidRDefault="00BF1E13" w14:paraId="5AEA783F" w14:textId="77777777">
            <w:pPr>
              <w:spacing w:before="7" w:after="0" w:line="242" w:lineRule="exact"/>
              <w:ind w:left="424" w:right="405" w:hanging="142"/>
              <w:rPr>
                <w:rFonts w:ascii="Calibri" w:hAnsi="Calibri" w:eastAsia="Calibri" w:cs="Calibri"/>
                <w:sz w:val="20"/>
                <w:szCs w:val="20"/>
              </w:rPr>
            </w:pPr>
            <w:r>
              <w:rPr>
                <w:rFonts w:ascii="Symbol" w:hAnsi="Symbol" w:eastAsia="Symbol" w:cs="Symbol"/>
                <w:color w:val="C00000"/>
                <w:sz w:val="20"/>
                <w:szCs w:val="20"/>
              </w:rPr>
              <w:t></w:t>
            </w:r>
            <w:r>
              <w:rPr>
                <w:rFonts w:ascii="Times New Roman" w:hAnsi="Times New Roman" w:eastAsia="Times New Roman" w:cs="Times New Roman"/>
                <w:color w:val="C00000"/>
                <w:spacing w:val="24"/>
                <w:sz w:val="20"/>
                <w:szCs w:val="20"/>
              </w:rPr>
              <w:t xml:space="preserve"> </w:t>
            </w:r>
            <w:r>
              <w:rPr>
                <w:rFonts w:ascii="Calibri" w:hAnsi="Calibri" w:eastAsia="Calibri" w:cs="Calibri"/>
                <w:color w:val="000000"/>
                <w:sz w:val="20"/>
                <w:szCs w:val="20"/>
              </w:rPr>
              <w:t>Ri</w:t>
            </w:r>
            <w:r>
              <w:rPr>
                <w:rFonts w:ascii="Calibri" w:hAnsi="Calibri" w:eastAsia="Calibri" w:cs="Calibri"/>
                <w:color w:val="000000"/>
                <w:spacing w:val="1"/>
                <w:sz w:val="20"/>
                <w:szCs w:val="20"/>
              </w:rPr>
              <w:t>s</w:t>
            </w:r>
            <w:r>
              <w:rPr>
                <w:rFonts w:ascii="Calibri" w:hAnsi="Calibri" w:eastAsia="Calibri" w:cs="Calibri"/>
                <w:color w:val="000000"/>
                <w:sz w:val="20"/>
                <w:szCs w:val="20"/>
              </w:rPr>
              <w:t>k</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of</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dup</w:t>
            </w:r>
            <w:r>
              <w:rPr>
                <w:rFonts w:ascii="Calibri" w:hAnsi="Calibri" w:eastAsia="Calibri" w:cs="Calibri"/>
                <w:color w:val="000000"/>
                <w:sz w:val="20"/>
                <w:szCs w:val="20"/>
              </w:rPr>
              <w:t>lica</w:t>
            </w:r>
            <w:r>
              <w:rPr>
                <w:rFonts w:ascii="Calibri" w:hAnsi="Calibri" w:eastAsia="Calibri" w:cs="Calibri"/>
                <w:color w:val="000000"/>
                <w:spacing w:val="1"/>
                <w:sz w:val="20"/>
                <w:szCs w:val="20"/>
              </w:rPr>
              <w:t>t</w:t>
            </w:r>
            <w:r>
              <w:rPr>
                <w:rFonts w:ascii="Calibri" w:hAnsi="Calibri" w:eastAsia="Calibri" w:cs="Calibri"/>
                <w:color w:val="000000"/>
                <w:sz w:val="20"/>
                <w:szCs w:val="20"/>
              </w:rPr>
              <w:t>ion</w:t>
            </w:r>
            <w:r>
              <w:rPr>
                <w:rFonts w:ascii="Calibri" w:hAnsi="Calibri" w:eastAsia="Calibri" w:cs="Calibri"/>
                <w:color w:val="000000"/>
                <w:spacing w:val="-8"/>
                <w:sz w:val="20"/>
                <w:szCs w:val="20"/>
              </w:rPr>
              <w:t xml:space="preserve"> </w:t>
            </w:r>
            <w:r>
              <w:rPr>
                <w:rFonts w:ascii="Calibri" w:hAnsi="Calibri" w:eastAsia="Calibri" w:cs="Calibri"/>
                <w:color w:val="000000"/>
                <w:sz w:val="20"/>
                <w:szCs w:val="20"/>
              </w:rPr>
              <w:t>in</w:t>
            </w:r>
            <w:r>
              <w:rPr>
                <w:rFonts w:ascii="Calibri" w:hAnsi="Calibri" w:eastAsia="Calibri" w:cs="Calibri"/>
                <w:color w:val="000000"/>
                <w:spacing w:val="-1"/>
                <w:sz w:val="20"/>
                <w:szCs w:val="20"/>
              </w:rPr>
              <w:t xml:space="preserve"> </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e</w:t>
            </w:r>
            <w:r>
              <w:rPr>
                <w:rFonts w:ascii="Calibri" w:hAnsi="Calibri" w:eastAsia="Calibri" w:cs="Calibri"/>
                <w:color w:val="000000"/>
                <w:sz w:val="20"/>
                <w:szCs w:val="20"/>
              </w:rPr>
              <w:t>r</w:t>
            </w:r>
            <w:r>
              <w:rPr>
                <w:rFonts w:ascii="Calibri" w:hAnsi="Calibri" w:eastAsia="Calibri" w:cs="Calibri"/>
                <w:color w:val="000000"/>
                <w:spacing w:val="1"/>
                <w:sz w:val="20"/>
                <w:szCs w:val="20"/>
              </w:rPr>
              <w:t>v</w:t>
            </w:r>
            <w:r>
              <w:rPr>
                <w:rFonts w:ascii="Calibri" w:hAnsi="Calibri" w:eastAsia="Calibri" w:cs="Calibri"/>
                <w:color w:val="000000"/>
                <w:sz w:val="20"/>
                <w:szCs w:val="20"/>
              </w:rPr>
              <w:t>ic</w:t>
            </w:r>
            <w:r>
              <w:rPr>
                <w:rFonts w:ascii="Calibri" w:hAnsi="Calibri" w:eastAsia="Calibri" w:cs="Calibri"/>
                <w:color w:val="000000"/>
                <w:spacing w:val="-1"/>
                <w:sz w:val="20"/>
                <w:szCs w:val="20"/>
              </w:rPr>
              <w:t>e</w:t>
            </w:r>
            <w:r>
              <w:rPr>
                <w:rFonts w:ascii="Calibri" w:hAnsi="Calibri" w:eastAsia="Calibri" w:cs="Calibri"/>
                <w:color w:val="000000"/>
                <w:sz w:val="20"/>
                <w:szCs w:val="20"/>
              </w:rPr>
              <w:t>s</w:t>
            </w:r>
            <w:r>
              <w:rPr>
                <w:rFonts w:ascii="Calibri" w:hAnsi="Calibri" w:eastAsia="Calibri" w:cs="Calibri"/>
                <w:color w:val="000000"/>
                <w:spacing w:val="-7"/>
                <w:sz w:val="20"/>
                <w:szCs w:val="20"/>
              </w:rPr>
              <w:t xml:space="preserve"> </w:t>
            </w:r>
            <w:r>
              <w:rPr>
                <w:rFonts w:ascii="Calibri" w:hAnsi="Calibri" w:eastAsia="Calibri" w:cs="Calibri"/>
                <w:color w:val="000000"/>
                <w:spacing w:val="-1"/>
                <w:sz w:val="20"/>
                <w:szCs w:val="20"/>
              </w:rPr>
              <w:t>f</w:t>
            </w:r>
            <w:r>
              <w:rPr>
                <w:rFonts w:ascii="Calibri" w:hAnsi="Calibri" w:eastAsia="Calibri" w:cs="Calibri"/>
                <w:color w:val="000000"/>
                <w:sz w:val="20"/>
                <w:szCs w:val="20"/>
              </w:rPr>
              <w:t>or</w:t>
            </w:r>
            <w:r>
              <w:rPr>
                <w:rFonts w:ascii="Calibri" w:hAnsi="Calibri" w:eastAsia="Calibri" w:cs="Calibri"/>
                <w:color w:val="000000"/>
                <w:spacing w:val="1"/>
                <w:sz w:val="20"/>
                <w:szCs w:val="20"/>
              </w:rPr>
              <w:t xml:space="preserve"> </w:t>
            </w:r>
            <w:r>
              <w:rPr>
                <w:rFonts w:ascii="Calibri" w:hAnsi="Calibri" w:eastAsia="Calibri" w:cs="Calibri"/>
                <w:color w:val="000000"/>
                <w:sz w:val="20"/>
                <w:szCs w:val="20"/>
              </w:rPr>
              <w:t>teac</w:t>
            </w:r>
            <w:r>
              <w:rPr>
                <w:rFonts w:ascii="Calibri" w:hAnsi="Calibri" w:eastAsia="Calibri" w:cs="Calibri"/>
                <w:color w:val="000000"/>
                <w:spacing w:val="1"/>
                <w:sz w:val="20"/>
                <w:szCs w:val="20"/>
              </w:rPr>
              <w:t>h</w:t>
            </w:r>
            <w:r>
              <w:rPr>
                <w:rFonts w:ascii="Calibri" w:hAnsi="Calibri" w:eastAsia="Calibri" w:cs="Calibri"/>
                <w:color w:val="000000"/>
                <w:spacing w:val="-1"/>
                <w:sz w:val="20"/>
                <w:szCs w:val="20"/>
              </w:rPr>
              <w:t>e</w:t>
            </w:r>
            <w:r>
              <w:rPr>
                <w:rFonts w:ascii="Calibri" w:hAnsi="Calibri" w:eastAsia="Calibri" w:cs="Calibri"/>
                <w:color w:val="000000"/>
                <w:sz w:val="20"/>
                <w:szCs w:val="20"/>
              </w:rPr>
              <w:t>rs</w:t>
            </w:r>
            <w:r>
              <w:rPr>
                <w:rFonts w:ascii="Calibri" w:hAnsi="Calibri" w:eastAsia="Calibri" w:cs="Calibri"/>
                <w:color w:val="000000"/>
                <w:spacing w:val="-5"/>
                <w:sz w:val="20"/>
                <w:szCs w:val="20"/>
              </w:rPr>
              <w:t xml:space="preserve"> </w:t>
            </w:r>
            <w:r>
              <w:rPr>
                <w:rFonts w:ascii="Calibri" w:hAnsi="Calibri" w:eastAsia="Calibri" w:cs="Calibri"/>
                <w:color w:val="000000"/>
                <w:spacing w:val="-1"/>
                <w:sz w:val="20"/>
                <w:szCs w:val="20"/>
              </w:rPr>
              <w:t>w</w:t>
            </w:r>
            <w:r>
              <w:rPr>
                <w:rFonts w:ascii="Calibri" w:hAnsi="Calibri" w:eastAsia="Calibri" w:cs="Calibri"/>
                <w:color w:val="000000"/>
                <w:spacing w:val="1"/>
                <w:sz w:val="20"/>
                <w:szCs w:val="20"/>
              </w:rPr>
              <w:t>h</w:t>
            </w:r>
            <w:r>
              <w:rPr>
                <w:rFonts w:ascii="Calibri" w:hAnsi="Calibri" w:eastAsia="Calibri" w:cs="Calibri"/>
                <w:color w:val="000000"/>
                <w:sz w:val="20"/>
                <w:szCs w:val="20"/>
              </w:rPr>
              <w:t>o</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pacing w:val="2"/>
                <w:sz w:val="20"/>
                <w:szCs w:val="20"/>
              </w:rPr>
              <w:t>c</w:t>
            </w:r>
            <w:r>
              <w:rPr>
                <w:rFonts w:ascii="Calibri" w:hAnsi="Calibri" w:eastAsia="Calibri" w:cs="Calibri"/>
                <w:color w:val="000000"/>
                <w:spacing w:val="-1"/>
                <w:sz w:val="20"/>
                <w:szCs w:val="20"/>
              </w:rPr>
              <w:t>e</w:t>
            </w:r>
            <w:r>
              <w:rPr>
                <w:rFonts w:ascii="Calibri" w:hAnsi="Calibri" w:eastAsia="Calibri" w:cs="Calibri"/>
                <w:color w:val="000000"/>
                <w:sz w:val="20"/>
                <w:szCs w:val="20"/>
              </w:rPr>
              <w:t>i</w:t>
            </w:r>
            <w:r>
              <w:rPr>
                <w:rFonts w:ascii="Calibri" w:hAnsi="Calibri" w:eastAsia="Calibri" w:cs="Calibri"/>
                <w:color w:val="000000"/>
                <w:spacing w:val="1"/>
                <w:sz w:val="20"/>
                <w:szCs w:val="20"/>
              </w:rPr>
              <w:t>v</w:t>
            </w:r>
            <w:r>
              <w:rPr>
                <w:rFonts w:ascii="Calibri" w:hAnsi="Calibri" w:eastAsia="Calibri" w:cs="Calibri"/>
                <w:color w:val="000000"/>
                <w:sz w:val="20"/>
                <w:szCs w:val="20"/>
              </w:rPr>
              <w:t>e</w:t>
            </w:r>
            <w:r>
              <w:rPr>
                <w:rFonts w:ascii="Calibri" w:hAnsi="Calibri" w:eastAsia="Calibri" w:cs="Calibri"/>
                <w:color w:val="000000"/>
                <w:spacing w:val="-7"/>
                <w:sz w:val="20"/>
                <w:szCs w:val="20"/>
              </w:rPr>
              <w:t xml:space="preserve"> </w:t>
            </w:r>
            <w:r>
              <w:rPr>
                <w:rFonts w:ascii="Calibri" w:hAnsi="Calibri" w:eastAsia="Calibri" w:cs="Calibri"/>
                <w:color w:val="000000"/>
                <w:spacing w:val="2"/>
                <w:sz w:val="20"/>
                <w:szCs w:val="20"/>
              </w:rPr>
              <w:t>s</w:t>
            </w:r>
            <w:r>
              <w:rPr>
                <w:rFonts w:ascii="Calibri" w:hAnsi="Calibri" w:eastAsia="Calibri" w:cs="Calibri"/>
                <w:color w:val="000000"/>
                <w:sz w:val="20"/>
                <w:szCs w:val="20"/>
              </w:rPr>
              <w:t>a</w:t>
            </w:r>
            <w:r>
              <w:rPr>
                <w:rFonts w:ascii="Calibri" w:hAnsi="Calibri" w:eastAsia="Calibri" w:cs="Calibri"/>
                <w:color w:val="000000"/>
                <w:spacing w:val="2"/>
                <w:sz w:val="20"/>
                <w:szCs w:val="20"/>
              </w:rPr>
              <w:t>m</w:t>
            </w:r>
            <w:r>
              <w:rPr>
                <w:rFonts w:ascii="Calibri" w:hAnsi="Calibri" w:eastAsia="Calibri" w:cs="Calibri"/>
                <w:color w:val="000000"/>
                <w:sz w:val="20"/>
                <w:szCs w:val="20"/>
              </w:rPr>
              <w:t>e</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tr</w:t>
            </w:r>
            <w:r>
              <w:rPr>
                <w:rFonts w:ascii="Calibri" w:hAnsi="Calibri" w:eastAsia="Calibri" w:cs="Calibri"/>
                <w:color w:val="000000"/>
                <w:spacing w:val="1"/>
                <w:sz w:val="20"/>
                <w:szCs w:val="20"/>
              </w:rPr>
              <w:t>a</w:t>
            </w:r>
            <w:r>
              <w:rPr>
                <w:rFonts w:ascii="Calibri" w:hAnsi="Calibri" w:eastAsia="Calibri" w:cs="Calibri"/>
                <w:color w:val="000000"/>
                <w:sz w:val="20"/>
                <w:szCs w:val="20"/>
              </w:rPr>
              <w:t>i</w:t>
            </w:r>
            <w:r>
              <w:rPr>
                <w:rFonts w:ascii="Calibri" w:hAnsi="Calibri" w:eastAsia="Calibri" w:cs="Calibri"/>
                <w:color w:val="000000"/>
                <w:spacing w:val="1"/>
                <w:sz w:val="20"/>
                <w:szCs w:val="20"/>
              </w:rPr>
              <w:t>n</w:t>
            </w:r>
            <w:r>
              <w:rPr>
                <w:rFonts w:ascii="Calibri" w:hAnsi="Calibri" w:eastAsia="Calibri" w:cs="Calibri"/>
                <w:color w:val="000000"/>
                <w:sz w:val="20"/>
                <w:szCs w:val="20"/>
              </w:rPr>
              <w:t>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5"/>
                <w:sz w:val="20"/>
                <w:szCs w:val="20"/>
              </w:rPr>
              <w:t xml:space="preserve"> </w:t>
            </w:r>
            <w:r>
              <w:rPr>
                <w:rFonts w:ascii="Calibri" w:hAnsi="Calibri" w:eastAsia="Calibri" w:cs="Calibri"/>
                <w:color w:val="000000"/>
                <w:spacing w:val="-1"/>
                <w:sz w:val="20"/>
                <w:szCs w:val="20"/>
              </w:rPr>
              <w:t>f</w:t>
            </w:r>
            <w:r>
              <w:rPr>
                <w:rFonts w:ascii="Calibri" w:hAnsi="Calibri" w:eastAsia="Calibri" w:cs="Calibri"/>
                <w:color w:val="000000"/>
                <w:sz w:val="20"/>
                <w:szCs w:val="20"/>
              </w:rPr>
              <w:t>r</w:t>
            </w:r>
            <w:r>
              <w:rPr>
                <w:rFonts w:ascii="Calibri" w:hAnsi="Calibri" w:eastAsia="Calibri" w:cs="Calibri"/>
                <w:color w:val="000000"/>
                <w:spacing w:val="1"/>
                <w:sz w:val="20"/>
                <w:szCs w:val="20"/>
              </w:rPr>
              <w:t>o</w:t>
            </w:r>
            <w:r>
              <w:rPr>
                <w:rFonts w:ascii="Calibri" w:hAnsi="Calibri" w:eastAsia="Calibri" w:cs="Calibri"/>
                <w:color w:val="000000"/>
                <w:sz w:val="20"/>
                <w:szCs w:val="20"/>
              </w:rPr>
              <w:t>m</w:t>
            </w:r>
            <w:r>
              <w:rPr>
                <w:rFonts w:ascii="Calibri" w:hAnsi="Calibri" w:eastAsia="Calibri" w:cs="Calibri"/>
                <w:color w:val="000000"/>
                <w:spacing w:val="-5"/>
                <w:sz w:val="20"/>
                <w:szCs w:val="20"/>
              </w:rPr>
              <w:t xml:space="preserve"> </w:t>
            </w:r>
            <w:r>
              <w:rPr>
                <w:rFonts w:ascii="Calibri" w:hAnsi="Calibri" w:eastAsia="Calibri" w:cs="Calibri"/>
                <w:color w:val="000000"/>
                <w:sz w:val="20"/>
                <w:szCs w:val="20"/>
              </w:rPr>
              <w:t>e</w:t>
            </w:r>
            <w:r>
              <w:rPr>
                <w:rFonts w:ascii="Calibri" w:hAnsi="Calibri" w:eastAsia="Calibri" w:cs="Calibri"/>
                <w:color w:val="000000"/>
                <w:spacing w:val="3"/>
                <w:sz w:val="20"/>
                <w:szCs w:val="20"/>
              </w:rPr>
              <w:t>a</w:t>
            </w:r>
            <w:r>
              <w:rPr>
                <w:rFonts w:ascii="Calibri" w:hAnsi="Calibri" w:eastAsia="Calibri" w:cs="Calibri"/>
                <w:color w:val="000000"/>
                <w:sz w:val="20"/>
                <w:szCs w:val="20"/>
              </w:rPr>
              <w:t xml:space="preserve">ch </w:t>
            </w:r>
            <w:r>
              <w:rPr>
                <w:rFonts w:ascii="Calibri" w:hAnsi="Calibri" w:eastAsia="Calibri" w:cs="Calibri"/>
                <w:color w:val="000000"/>
                <w:spacing w:val="1"/>
                <w:sz w:val="20"/>
                <w:szCs w:val="20"/>
              </w:rPr>
              <w:t>s</w:t>
            </w:r>
            <w:r>
              <w:rPr>
                <w:rFonts w:ascii="Calibri" w:hAnsi="Calibri" w:eastAsia="Calibri" w:cs="Calibri"/>
                <w:color w:val="000000"/>
                <w:spacing w:val="-1"/>
                <w:sz w:val="20"/>
                <w:szCs w:val="20"/>
              </w:rPr>
              <w:t>e</w:t>
            </w:r>
            <w:r>
              <w:rPr>
                <w:rFonts w:ascii="Calibri" w:hAnsi="Calibri" w:eastAsia="Calibri" w:cs="Calibri"/>
                <w:color w:val="000000"/>
                <w:sz w:val="20"/>
                <w:szCs w:val="20"/>
              </w:rPr>
              <w:t>ct</w:t>
            </w:r>
            <w:r>
              <w:rPr>
                <w:rFonts w:ascii="Calibri" w:hAnsi="Calibri" w:eastAsia="Calibri" w:cs="Calibri"/>
                <w:color w:val="000000"/>
                <w:spacing w:val="1"/>
                <w:sz w:val="20"/>
                <w:szCs w:val="20"/>
              </w:rPr>
              <w:t>o</w:t>
            </w:r>
            <w:r>
              <w:rPr>
                <w:rFonts w:ascii="Calibri" w:hAnsi="Calibri" w:eastAsia="Calibri" w:cs="Calibri"/>
                <w:color w:val="000000"/>
                <w:sz w:val="20"/>
                <w:szCs w:val="20"/>
              </w:rPr>
              <w:t>r</w:t>
            </w:r>
          </w:p>
          <w:p w:rsidR="00053E75" w:rsidRDefault="00BF1E13" w14:paraId="7013E2B9" w14:textId="77777777">
            <w:pPr>
              <w:spacing w:before="5" w:after="0" w:line="240" w:lineRule="auto"/>
              <w:ind w:left="282" w:right="-20"/>
              <w:rPr>
                <w:rFonts w:ascii="Calibri" w:hAnsi="Calibri" w:eastAsia="Calibri" w:cs="Calibri"/>
                <w:sz w:val="20"/>
                <w:szCs w:val="20"/>
              </w:rPr>
            </w:pPr>
            <w:r>
              <w:rPr>
                <w:rFonts w:ascii="Symbol" w:hAnsi="Symbol" w:eastAsia="Symbol" w:cs="Symbol"/>
                <w:color w:val="C00000"/>
                <w:sz w:val="20"/>
                <w:szCs w:val="20"/>
              </w:rPr>
              <w:t></w:t>
            </w:r>
            <w:r>
              <w:rPr>
                <w:rFonts w:ascii="Times New Roman" w:hAnsi="Times New Roman" w:eastAsia="Times New Roman" w:cs="Times New Roman"/>
                <w:color w:val="C00000"/>
                <w:spacing w:val="24"/>
                <w:sz w:val="20"/>
                <w:szCs w:val="20"/>
              </w:rPr>
              <w:t xml:space="preserve"> </w:t>
            </w:r>
            <w:r>
              <w:rPr>
                <w:rFonts w:ascii="Calibri" w:hAnsi="Calibri" w:eastAsia="Calibri" w:cs="Calibri"/>
                <w:color w:val="000000"/>
                <w:sz w:val="20"/>
                <w:szCs w:val="20"/>
              </w:rPr>
              <w:t>Ri</w:t>
            </w:r>
            <w:r>
              <w:rPr>
                <w:rFonts w:ascii="Calibri" w:hAnsi="Calibri" w:eastAsia="Calibri" w:cs="Calibri"/>
                <w:color w:val="000000"/>
                <w:spacing w:val="1"/>
                <w:sz w:val="20"/>
                <w:szCs w:val="20"/>
              </w:rPr>
              <w:t>s</w:t>
            </w:r>
            <w:r>
              <w:rPr>
                <w:rFonts w:ascii="Calibri" w:hAnsi="Calibri" w:eastAsia="Calibri" w:cs="Calibri"/>
                <w:color w:val="000000"/>
                <w:sz w:val="20"/>
                <w:szCs w:val="20"/>
              </w:rPr>
              <w:t>k</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of</w:t>
            </w:r>
            <w:r>
              <w:rPr>
                <w:rFonts w:ascii="Calibri" w:hAnsi="Calibri" w:eastAsia="Calibri" w:cs="Calibri"/>
                <w:color w:val="000000"/>
                <w:spacing w:val="-3"/>
                <w:sz w:val="20"/>
                <w:szCs w:val="20"/>
              </w:rPr>
              <w:t xml:space="preserve"> </w:t>
            </w:r>
            <w:r>
              <w:rPr>
                <w:rFonts w:ascii="Calibri" w:hAnsi="Calibri" w:eastAsia="Calibri" w:cs="Calibri"/>
                <w:color w:val="000000"/>
                <w:sz w:val="20"/>
                <w:szCs w:val="20"/>
              </w:rPr>
              <w:t>cr</w:t>
            </w:r>
            <w:r>
              <w:rPr>
                <w:rFonts w:ascii="Calibri" w:hAnsi="Calibri" w:eastAsia="Calibri" w:cs="Calibri"/>
                <w:color w:val="000000"/>
                <w:spacing w:val="1"/>
                <w:sz w:val="20"/>
                <w:szCs w:val="20"/>
              </w:rPr>
              <w:t>os</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w:t>
            </w:r>
            <w:r>
              <w:rPr>
                <w:rFonts w:ascii="Calibri" w:hAnsi="Calibri" w:eastAsia="Calibri" w:cs="Calibri"/>
                <w:color w:val="000000"/>
                <w:spacing w:val="1"/>
                <w:sz w:val="20"/>
                <w:szCs w:val="20"/>
              </w:rPr>
              <w:t>s</w:t>
            </w:r>
            <w:r>
              <w:rPr>
                <w:rFonts w:ascii="Calibri" w:hAnsi="Calibri" w:eastAsia="Calibri" w:cs="Calibri"/>
                <w:color w:val="000000"/>
                <w:spacing w:val="-1"/>
                <w:sz w:val="20"/>
                <w:szCs w:val="20"/>
              </w:rPr>
              <w:t>e</w:t>
            </w:r>
            <w:r>
              <w:rPr>
                <w:rFonts w:ascii="Calibri" w:hAnsi="Calibri" w:eastAsia="Calibri" w:cs="Calibri"/>
                <w:color w:val="000000"/>
                <w:sz w:val="20"/>
                <w:szCs w:val="20"/>
              </w:rPr>
              <w:t>ct</w:t>
            </w:r>
            <w:r>
              <w:rPr>
                <w:rFonts w:ascii="Calibri" w:hAnsi="Calibri" w:eastAsia="Calibri" w:cs="Calibri"/>
                <w:color w:val="000000"/>
                <w:spacing w:val="1"/>
                <w:sz w:val="20"/>
                <w:szCs w:val="20"/>
              </w:rPr>
              <w:t>o</w:t>
            </w:r>
            <w:r>
              <w:rPr>
                <w:rFonts w:ascii="Calibri" w:hAnsi="Calibri" w:eastAsia="Calibri" w:cs="Calibri"/>
                <w:color w:val="000000"/>
                <w:sz w:val="20"/>
                <w:szCs w:val="20"/>
              </w:rPr>
              <w:t>r</w:t>
            </w:r>
            <w:r>
              <w:rPr>
                <w:rFonts w:ascii="Calibri" w:hAnsi="Calibri" w:eastAsia="Calibri" w:cs="Calibri"/>
                <w:color w:val="000000"/>
                <w:spacing w:val="-10"/>
                <w:sz w:val="20"/>
                <w:szCs w:val="20"/>
              </w:rPr>
              <w:t xml:space="preserve"> </w:t>
            </w:r>
            <w:r>
              <w:rPr>
                <w:rFonts w:ascii="Calibri" w:hAnsi="Calibri" w:eastAsia="Calibri" w:cs="Calibri"/>
                <w:color w:val="000000"/>
                <w:spacing w:val="1"/>
                <w:sz w:val="20"/>
                <w:szCs w:val="20"/>
              </w:rPr>
              <w:t>d</w:t>
            </w:r>
            <w:r>
              <w:rPr>
                <w:rFonts w:ascii="Calibri" w:hAnsi="Calibri" w:eastAsia="Calibri" w:cs="Calibri"/>
                <w:color w:val="000000"/>
                <w:sz w:val="20"/>
                <w:szCs w:val="20"/>
              </w:rPr>
              <w:t>o</w:t>
            </w:r>
            <w:r>
              <w:rPr>
                <w:rFonts w:ascii="Calibri" w:hAnsi="Calibri" w:eastAsia="Calibri" w:cs="Calibri"/>
                <w:color w:val="000000"/>
                <w:spacing w:val="1"/>
                <w:sz w:val="20"/>
                <w:szCs w:val="20"/>
              </w:rPr>
              <w:t>ub</w:t>
            </w:r>
            <w:r>
              <w:rPr>
                <w:rFonts w:ascii="Calibri" w:hAnsi="Calibri" w:eastAsia="Calibri" w:cs="Calibri"/>
                <w:color w:val="000000"/>
                <w:sz w:val="20"/>
                <w:szCs w:val="20"/>
              </w:rPr>
              <w:t>le</w:t>
            </w:r>
            <w:r>
              <w:rPr>
                <w:rFonts w:ascii="Calibri" w:hAnsi="Calibri" w:eastAsia="Calibri" w:cs="Calibri"/>
                <w:color w:val="000000"/>
                <w:spacing w:val="-7"/>
                <w:sz w:val="20"/>
                <w:szCs w:val="20"/>
              </w:rPr>
              <w:t xml:space="preserve"> </w:t>
            </w:r>
            <w:r>
              <w:rPr>
                <w:rFonts w:ascii="Calibri" w:hAnsi="Calibri" w:eastAsia="Calibri" w:cs="Calibri"/>
                <w:color w:val="000000"/>
                <w:sz w:val="20"/>
                <w:szCs w:val="20"/>
              </w:rPr>
              <w:t>c</w:t>
            </w:r>
            <w:r>
              <w:rPr>
                <w:rFonts w:ascii="Calibri" w:hAnsi="Calibri" w:eastAsia="Calibri" w:cs="Calibri"/>
                <w:color w:val="000000"/>
                <w:spacing w:val="1"/>
                <w:sz w:val="20"/>
                <w:szCs w:val="20"/>
              </w:rPr>
              <w:t>oun</w:t>
            </w:r>
            <w:r>
              <w:rPr>
                <w:rFonts w:ascii="Calibri" w:hAnsi="Calibri" w:eastAsia="Calibri" w:cs="Calibri"/>
                <w:color w:val="000000"/>
                <w:sz w:val="20"/>
                <w:szCs w:val="20"/>
              </w:rPr>
              <w:t>ti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teac</w:t>
            </w:r>
            <w:r>
              <w:rPr>
                <w:rFonts w:ascii="Calibri" w:hAnsi="Calibri" w:eastAsia="Calibri" w:cs="Calibri"/>
                <w:color w:val="000000"/>
                <w:spacing w:val="1"/>
                <w:sz w:val="20"/>
                <w:szCs w:val="20"/>
              </w:rPr>
              <w:t>h</w:t>
            </w:r>
            <w:r>
              <w:rPr>
                <w:rFonts w:ascii="Calibri" w:hAnsi="Calibri" w:eastAsia="Calibri" w:cs="Calibri"/>
                <w:color w:val="000000"/>
                <w:spacing w:val="-1"/>
                <w:sz w:val="20"/>
                <w:szCs w:val="20"/>
              </w:rPr>
              <w:t>e</w:t>
            </w:r>
            <w:r>
              <w:rPr>
                <w:rFonts w:ascii="Calibri" w:hAnsi="Calibri" w:eastAsia="Calibri" w:cs="Calibri"/>
                <w:color w:val="000000"/>
                <w:sz w:val="20"/>
                <w:szCs w:val="20"/>
              </w:rPr>
              <w:t>rs</w:t>
            </w:r>
            <w:r>
              <w:rPr>
                <w:rFonts w:ascii="Calibri" w:hAnsi="Calibri" w:eastAsia="Calibri" w:cs="Calibri"/>
                <w:color w:val="000000"/>
                <w:spacing w:val="-5"/>
                <w:sz w:val="20"/>
                <w:szCs w:val="20"/>
              </w:rPr>
              <w:t xml:space="preserve"> </w:t>
            </w:r>
            <w:r>
              <w:rPr>
                <w:rFonts w:ascii="Calibri" w:hAnsi="Calibri" w:eastAsia="Calibri" w:cs="Calibri"/>
                <w:color w:val="000000"/>
                <w:spacing w:val="-1"/>
                <w:sz w:val="20"/>
                <w:szCs w:val="20"/>
              </w:rPr>
              <w:t>w</w:t>
            </w:r>
            <w:r>
              <w:rPr>
                <w:rFonts w:ascii="Calibri" w:hAnsi="Calibri" w:eastAsia="Calibri" w:cs="Calibri"/>
                <w:color w:val="000000"/>
                <w:spacing w:val="1"/>
                <w:sz w:val="20"/>
                <w:szCs w:val="20"/>
              </w:rPr>
              <w:t>h</w:t>
            </w:r>
            <w:r>
              <w:rPr>
                <w:rFonts w:ascii="Calibri" w:hAnsi="Calibri" w:eastAsia="Calibri" w:cs="Calibri"/>
                <w:color w:val="000000"/>
                <w:sz w:val="20"/>
                <w:szCs w:val="20"/>
              </w:rPr>
              <w:t>o</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z w:val="20"/>
                <w:szCs w:val="20"/>
              </w:rPr>
              <w:t>c</w:t>
            </w:r>
            <w:r>
              <w:rPr>
                <w:rFonts w:ascii="Calibri" w:hAnsi="Calibri" w:eastAsia="Calibri" w:cs="Calibri"/>
                <w:color w:val="000000"/>
                <w:spacing w:val="-1"/>
                <w:sz w:val="20"/>
                <w:szCs w:val="20"/>
              </w:rPr>
              <w:t>e</w:t>
            </w:r>
            <w:r>
              <w:rPr>
                <w:rFonts w:ascii="Calibri" w:hAnsi="Calibri" w:eastAsia="Calibri" w:cs="Calibri"/>
                <w:color w:val="000000"/>
                <w:sz w:val="20"/>
                <w:szCs w:val="20"/>
              </w:rPr>
              <w:t>i</w:t>
            </w:r>
            <w:r>
              <w:rPr>
                <w:rFonts w:ascii="Calibri" w:hAnsi="Calibri" w:eastAsia="Calibri" w:cs="Calibri"/>
                <w:color w:val="000000"/>
                <w:spacing w:val="1"/>
                <w:sz w:val="20"/>
                <w:szCs w:val="20"/>
              </w:rPr>
              <w:t>v</w:t>
            </w:r>
            <w:r>
              <w:rPr>
                <w:rFonts w:ascii="Calibri" w:hAnsi="Calibri" w:eastAsia="Calibri" w:cs="Calibri"/>
                <w:color w:val="000000"/>
                <w:spacing w:val="-1"/>
                <w:sz w:val="20"/>
                <w:szCs w:val="20"/>
              </w:rPr>
              <w:t>e</w:t>
            </w:r>
            <w:r>
              <w:rPr>
                <w:rFonts w:ascii="Calibri" w:hAnsi="Calibri" w:eastAsia="Calibri" w:cs="Calibri"/>
                <w:color w:val="000000"/>
                <w:sz w:val="20"/>
                <w:szCs w:val="20"/>
              </w:rPr>
              <w:t>s</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tr</w:t>
            </w:r>
            <w:r>
              <w:rPr>
                <w:rFonts w:ascii="Calibri" w:hAnsi="Calibri" w:eastAsia="Calibri" w:cs="Calibri"/>
                <w:color w:val="000000"/>
                <w:spacing w:val="1"/>
                <w:sz w:val="20"/>
                <w:szCs w:val="20"/>
              </w:rPr>
              <w:t>a</w:t>
            </w:r>
            <w:r>
              <w:rPr>
                <w:rFonts w:ascii="Calibri" w:hAnsi="Calibri" w:eastAsia="Calibri" w:cs="Calibri"/>
                <w:color w:val="000000"/>
                <w:sz w:val="20"/>
                <w:szCs w:val="20"/>
              </w:rPr>
              <w:t>i</w:t>
            </w:r>
            <w:r>
              <w:rPr>
                <w:rFonts w:ascii="Calibri" w:hAnsi="Calibri" w:eastAsia="Calibri" w:cs="Calibri"/>
                <w:color w:val="000000"/>
                <w:spacing w:val="1"/>
                <w:sz w:val="20"/>
                <w:szCs w:val="20"/>
              </w:rPr>
              <w:t>n</w:t>
            </w:r>
            <w:r>
              <w:rPr>
                <w:rFonts w:ascii="Calibri" w:hAnsi="Calibri" w:eastAsia="Calibri" w:cs="Calibri"/>
                <w:color w:val="000000"/>
                <w:sz w:val="20"/>
                <w:szCs w:val="20"/>
              </w:rPr>
              <w:t>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5"/>
                <w:sz w:val="20"/>
                <w:szCs w:val="20"/>
              </w:rPr>
              <w:t xml:space="preserve"> </w:t>
            </w:r>
            <w:r>
              <w:rPr>
                <w:rFonts w:ascii="Calibri" w:hAnsi="Calibri" w:eastAsia="Calibri" w:cs="Calibri"/>
                <w:color w:val="000000"/>
                <w:spacing w:val="-1"/>
                <w:sz w:val="20"/>
                <w:szCs w:val="20"/>
              </w:rPr>
              <w:t>f</w:t>
            </w:r>
            <w:r>
              <w:rPr>
                <w:rFonts w:ascii="Calibri" w:hAnsi="Calibri" w:eastAsia="Calibri" w:cs="Calibri"/>
                <w:color w:val="000000"/>
                <w:sz w:val="20"/>
                <w:szCs w:val="20"/>
              </w:rPr>
              <w:t>r</w:t>
            </w:r>
            <w:r>
              <w:rPr>
                <w:rFonts w:ascii="Calibri" w:hAnsi="Calibri" w:eastAsia="Calibri" w:cs="Calibri"/>
                <w:color w:val="000000"/>
                <w:spacing w:val="1"/>
                <w:sz w:val="20"/>
                <w:szCs w:val="20"/>
              </w:rPr>
              <w:t>o</w:t>
            </w:r>
            <w:r>
              <w:rPr>
                <w:rFonts w:ascii="Calibri" w:hAnsi="Calibri" w:eastAsia="Calibri" w:cs="Calibri"/>
                <w:color w:val="000000"/>
                <w:sz w:val="20"/>
                <w:szCs w:val="20"/>
              </w:rPr>
              <w:t>m</w:t>
            </w:r>
            <w:r>
              <w:rPr>
                <w:rFonts w:ascii="Calibri" w:hAnsi="Calibri" w:eastAsia="Calibri" w:cs="Calibri"/>
                <w:color w:val="000000"/>
                <w:spacing w:val="-5"/>
                <w:sz w:val="20"/>
                <w:szCs w:val="20"/>
              </w:rPr>
              <w:t xml:space="preserve"> </w:t>
            </w:r>
            <w:r>
              <w:rPr>
                <w:rFonts w:ascii="Calibri" w:hAnsi="Calibri" w:eastAsia="Calibri" w:cs="Calibri"/>
                <w:color w:val="000000"/>
                <w:sz w:val="20"/>
                <w:szCs w:val="20"/>
              </w:rPr>
              <w:t>each</w:t>
            </w:r>
            <w:r>
              <w:rPr>
                <w:rFonts w:ascii="Calibri" w:hAnsi="Calibri" w:eastAsia="Calibri" w:cs="Calibri"/>
                <w:color w:val="000000"/>
                <w:spacing w:val="-3"/>
                <w:sz w:val="20"/>
                <w:szCs w:val="20"/>
              </w:rPr>
              <w:t xml:space="preserve"> </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e</w:t>
            </w:r>
            <w:r>
              <w:rPr>
                <w:rFonts w:ascii="Calibri" w:hAnsi="Calibri" w:eastAsia="Calibri" w:cs="Calibri"/>
                <w:color w:val="000000"/>
                <w:sz w:val="20"/>
                <w:szCs w:val="20"/>
              </w:rPr>
              <w:t>ct</w:t>
            </w:r>
            <w:r>
              <w:rPr>
                <w:rFonts w:ascii="Calibri" w:hAnsi="Calibri" w:eastAsia="Calibri" w:cs="Calibri"/>
                <w:color w:val="000000"/>
                <w:spacing w:val="1"/>
                <w:sz w:val="20"/>
                <w:szCs w:val="20"/>
              </w:rPr>
              <w:t>o</w:t>
            </w:r>
            <w:r>
              <w:rPr>
                <w:rFonts w:ascii="Calibri" w:hAnsi="Calibri" w:eastAsia="Calibri" w:cs="Calibri"/>
                <w:color w:val="000000"/>
                <w:sz w:val="20"/>
                <w:szCs w:val="20"/>
              </w:rPr>
              <w:t>r</w:t>
            </w:r>
          </w:p>
          <w:p w:rsidR="00053E75" w:rsidRDefault="00053E75" w14:paraId="45EDCB3E" w14:textId="77777777">
            <w:pPr>
              <w:spacing w:before="5" w:after="0" w:line="240" w:lineRule="exact"/>
              <w:rPr>
                <w:sz w:val="24"/>
                <w:szCs w:val="24"/>
              </w:rPr>
            </w:pPr>
          </w:p>
          <w:p w:rsidR="00053E75" w:rsidRDefault="00BF1E13" w14:paraId="4E9AE310" w14:textId="77777777">
            <w:pPr>
              <w:spacing w:after="0" w:line="240" w:lineRule="auto"/>
              <w:ind w:left="102" w:right="-20"/>
              <w:rPr>
                <w:rFonts w:ascii="Calibri" w:hAnsi="Calibri" w:eastAsia="Calibri" w:cs="Calibri"/>
                <w:sz w:val="20"/>
                <w:szCs w:val="20"/>
              </w:rPr>
            </w:pPr>
            <w:r>
              <w:rPr>
                <w:rFonts w:ascii="Calibri" w:hAnsi="Calibri" w:eastAsia="Calibri" w:cs="Calibri"/>
                <w:b/>
                <w:bCs/>
                <w:sz w:val="20"/>
                <w:szCs w:val="20"/>
              </w:rPr>
              <w:t>C</w:t>
            </w:r>
            <w:r>
              <w:rPr>
                <w:rFonts w:ascii="Calibri" w:hAnsi="Calibri" w:eastAsia="Calibri" w:cs="Calibri"/>
                <w:b/>
                <w:bCs/>
                <w:spacing w:val="1"/>
                <w:sz w:val="20"/>
                <w:szCs w:val="20"/>
              </w:rPr>
              <w:t>ro</w:t>
            </w:r>
            <w:r>
              <w:rPr>
                <w:rFonts w:ascii="Calibri" w:hAnsi="Calibri" w:eastAsia="Calibri" w:cs="Calibri"/>
                <w:b/>
                <w:bCs/>
                <w:sz w:val="20"/>
                <w:szCs w:val="20"/>
              </w:rPr>
              <w:t>ss</w:t>
            </w:r>
            <w:r>
              <w:rPr>
                <w:rFonts w:ascii="Calibri" w:hAnsi="Calibri" w:eastAsia="Calibri" w:cs="Calibri"/>
                <w:b/>
                <w:bCs/>
                <w:spacing w:val="-1"/>
                <w:sz w:val="20"/>
                <w:szCs w:val="20"/>
              </w:rPr>
              <w:t>-</w:t>
            </w:r>
            <w:r>
              <w:rPr>
                <w:rFonts w:ascii="Calibri" w:hAnsi="Calibri" w:eastAsia="Calibri" w:cs="Calibri"/>
                <w:b/>
                <w:bCs/>
                <w:spacing w:val="1"/>
                <w:sz w:val="20"/>
                <w:szCs w:val="20"/>
              </w:rPr>
              <w:t>r</w:t>
            </w:r>
            <w:r>
              <w:rPr>
                <w:rFonts w:ascii="Calibri" w:hAnsi="Calibri" w:eastAsia="Calibri" w:cs="Calibri"/>
                <w:b/>
                <w:bCs/>
                <w:sz w:val="20"/>
                <w:szCs w:val="20"/>
              </w:rPr>
              <w:t>efe</w:t>
            </w:r>
            <w:r>
              <w:rPr>
                <w:rFonts w:ascii="Calibri" w:hAnsi="Calibri" w:eastAsia="Calibri" w:cs="Calibri"/>
                <w:b/>
                <w:bCs/>
                <w:spacing w:val="1"/>
                <w:sz w:val="20"/>
                <w:szCs w:val="20"/>
              </w:rPr>
              <w:t>r</w:t>
            </w:r>
            <w:r>
              <w:rPr>
                <w:rFonts w:ascii="Calibri" w:hAnsi="Calibri" w:eastAsia="Calibri" w:cs="Calibri"/>
                <w:b/>
                <w:bCs/>
                <w:sz w:val="20"/>
                <w:szCs w:val="20"/>
              </w:rPr>
              <w:t>e</w:t>
            </w:r>
            <w:r>
              <w:rPr>
                <w:rFonts w:ascii="Calibri" w:hAnsi="Calibri" w:eastAsia="Calibri" w:cs="Calibri"/>
                <w:b/>
                <w:bCs/>
                <w:spacing w:val="1"/>
                <w:sz w:val="20"/>
                <w:szCs w:val="20"/>
              </w:rPr>
              <w:t>nc</w:t>
            </w:r>
            <w:r>
              <w:rPr>
                <w:rFonts w:ascii="Calibri" w:hAnsi="Calibri" w:eastAsia="Calibri" w:cs="Calibri"/>
                <w:b/>
                <w:bCs/>
                <w:spacing w:val="-1"/>
                <w:sz w:val="20"/>
                <w:szCs w:val="20"/>
              </w:rPr>
              <w:t>i</w:t>
            </w:r>
            <w:r>
              <w:rPr>
                <w:rFonts w:ascii="Calibri" w:hAnsi="Calibri" w:eastAsia="Calibri" w:cs="Calibri"/>
                <w:b/>
                <w:bCs/>
                <w:spacing w:val="1"/>
                <w:sz w:val="20"/>
                <w:szCs w:val="20"/>
              </w:rPr>
              <w:t>ng</w:t>
            </w:r>
            <w:r>
              <w:rPr>
                <w:rFonts w:ascii="Calibri" w:hAnsi="Calibri" w:eastAsia="Calibri" w:cs="Calibri"/>
                <w:sz w:val="20"/>
                <w:szCs w:val="20"/>
              </w:rPr>
              <w:t>:</w:t>
            </w:r>
          </w:p>
          <w:p w:rsidR="00053E75" w:rsidRDefault="00BF1E13" w14:paraId="2705B8FA" w14:textId="77777777">
            <w:pPr>
              <w:spacing w:after="0" w:line="240" w:lineRule="auto"/>
              <w:ind w:left="133" w:right="330"/>
              <w:rPr>
                <w:rFonts w:ascii="Calibri" w:hAnsi="Calibri" w:eastAsia="Calibri" w:cs="Calibri"/>
                <w:sz w:val="20"/>
                <w:szCs w:val="20"/>
              </w:rPr>
            </w:pPr>
            <w:r>
              <w:rPr>
                <w:rFonts w:ascii="Calibri" w:hAnsi="Calibri" w:eastAsia="Calibri" w:cs="Calibri"/>
                <w:sz w:val="20"/>
                <w:szCs w:val="20"/>
              </w:rPr>
              <w:t>CP</w:t>
            </w:r>
            <w:r>
              <w:rPr>
                <w:rFonts w:ascii="Calibri" w:hAnsi="Calibri" w:eastAsia="Calibri" w:cs="Calibri"/>
                <w:spacing w:val="-2"/>
                <w:sz w:val="20"/>
                <w:szCs w:val="20"/>
              </w:rPr>
              <w:t xml:space="preserve"> </w:t>
            </w:r>
            <w:r>
              <w:rPr>
                <w:rFonts w:ascii="Calibri" w:hAnsi="Calibri" w:eastAsia="Calibri" w:cs="Calibri"/>
                <w:spacing w:val="1"/>
                <w:sz w:val="20"/>
                <w:szCs w:val="20"/>
              </w:rPr>
              <w:t>d</w:t>
            </w:r>
            <w:r>
              <w:rPr>
                <w:rFonts w:ascii="Calibri" w:hAnsi="Calibri" w:eastAsia="Calibri" w:cs="Calibri"/>
                <w:spacing w:val="-1"/>
                <w:sz w:val="20"/>
                <w:szCs w:val="20"/>
              </w:rPr>
              <w:t>e</w:t>
            </w:r>
            <w:r>
              <w:rPr>
                <w:rFonts w:ascii="Calibri" w:hAnsi="Calibri" w:eastAsia="Calibri" w:cs="Calibri"/>
                <w:sz w:val="20"/>
                <w:szCs w:val="20"/>
              </w:rPr>
              <w:t>li</w:t>
            </w:r>
            <w:r>
              <w:rPr>
                <w:rFonts w:ascii="Calibri" w:hAnsi="Calibri" w:eastAsia="Calibri" w:cs="Calibri"/>
                <w:spacing w:val="1"/>
                <w:sz w:val="20"/>
                <w:szCs w:val="20"/>
              </w:rPr>
              <w:t>v</w:t>
            </w:r>
            <w:r>
              <w:rPr>
                <w:rFonts w:ascii="Calibri" w:hAnsi="Calibri" w:eastAsia="Calibri" w:cs="Calibri"/>
                <w:spacing w:val="-1"/>
                <w:sz w:val="20"/>
                <w:szCs w:val="20"/>
              </w:rPr>
              <w:t>e</w:t>
            </w:r>
            <w:r>
              <w:rPr>
                <w:rFonts w:ascii="Calibri" w:hAnsi="Calibri" w:eastAsia="Calibri" w:cs="Calibri"/>
                <w:sz w:val="20"/>
                <w:szCs w:val="20"/>
              </w:rPr>
              <w:t>rs</w:t>
            </w:r>
            <w:r>
              <w:rPr>
                <w:rFonts w:ascii="Calibri" w:hAnsi="Calibri" w:eastAsia="Calibri" w:cs="Calibri"/>
                <w:spacing w:val="-5"/>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rai</w:t>
            </w:r>
            <w:r>
              <w:rPr>
                <w:rFonts w:ascii="Calibri" w:hAnsi="Calibri" w:eastAsia="Calibri" w:cs="Calibri"/>
                <w:spacing w:val="1"/>
                <w:sz w:val="20"/>
                <w:szCs w:val="20"/>
              </w:rPr>
              <w:t>n</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6"/>
                <w:sz w:val="20"/>
                <w:szCs w:val="20"/>
              </w:rPr>
              <w:t xml:space="preserve"> </w:t>
            </w:r>
            <w:r>
              <w:rPr>
                <w:rFonts w:ascii="Calibri" w:hAnsi="Calibri" w:eastAsia="Calibri" w:cs="Calibri"/>
                <w:sz w:val="20"/>
                <w:szCs w:val="20"/>
              </w:rPr>
              <w:t>for</w:t>
            </w:r>
            <w:r>
              <w:rPr>
                <w:rFonts w:ascii="Calibri" w:hAnsi="Calibri" w:eastAsia="Calibri" w:cs="Calibri"/>
                <w:spacing w:val="-2"/>
                <w:sz w:val="20"/>
                <w:szCs w:val="20"/>
              </w:rPr>
              <w:t xml:space="preserve"> </w:t>
            </w:r>
            <w:r>
              <w:rPr>
                <w:rFonts w:ascii="Calibri" w:hAnsi="Calibri" w:eastAsia="Calibri" w:cs="Calibri"/>
                <w:sz w:val="20"/>
                <w:szCs w:val="20"/>
              </w:rPr>
              <w:t>teac</w:t>
            </w:r>
            <w:r>
              <w:rPr>
                <w:rFonts w:ascii="Calibri" w:hAnsi="Calibri" w:eastAsia="Calibri" w:cs="Calibri"/>
                <w:spacing w:val="1"/>
                <w:sz w:val="20"/>
                <w:szCs w:val="20"/>
              </w:rPr>
              <w:t>he</w:t>
            </w:r>
            <w:r>
              <w:rPr>
                <w:rFonts w:ascii="Calibri" w:hAnsi="Calibri" w:eastAsia="Calibri" w:cs="Calibri"/>
                <w:sz w:val="20"/>
                <w:szCs w:val="20"/>
              </w:rPr>
              <w:t>rs</w:t>
            </w:r>
            <w:r>
              <w:rPr>
                <w:rFonts w:ascii="Calibri" w:hAnsi="Calibri" w:eastAsia="Calibri" w:cs="Calibri"/>
                <w:spacing w:val="-6"/>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n</w:t>
            </w:r>
            <w:r>
              <w:rPr>
                <w:rFonts w:ascii="Calibri" w:hAnsi="Calibri" w:eastAsia="Calibri" w:cs="Calibri"/>
                <w:spacing w:val="2"/>
                <w:sz w:val="20"/>
                <w:szCs w:val="20"/>
              </w:rPr>
              <w:t xml:space="preserve"> </w:t>
            </w:r>
            <w:r>
              <w:rPr>
                <w:rFonts w:ascii="Calibri" w:hAnsi="Calibri" w:eastAsia="Calibri" w:cs="Calibri"/>
                <w:spacing w:val="-1"/>
                <w:sz w:val="20"/>
                <w:szCs w:val="20"/>
              </w:rPr>
              <w:t>[e</w:t>
            </w:r>
            <w:r>
              <w:rPr>
                <w:rFonts w:ascii="Calibri" w:hAnsi="Calibri" w:eastAsia="Calibri" w:cs="Calibri"/>
                <w:sz w:val="20"/>
                <w:szCs w:val="20"/>
              </w:rPr>
              <w:t>.g.</w:t>
            </w:r>
            <w:r>
              <w:rPr>
                <w:rFonts w:ascii="Calibri" w:hAnsi="Calibri" w:eastAsia="Calibri" w:cs="Calibri"/>
                <w:spacing w:val="-4"/>
                <w:sz w:val="20"/>
                <w:szCs w:val="20"/>
              </w:rPr>
              <w:t xml:space="preserve"> </w:t>
            </w:r>
            <w:r>
              <w:rPr>
                <w:rFonts w:ascii="Calibri" w:hAnsi="Calibri" w:eastAsia="Calibri" w:cs="Calibri"/>
                <w:sz w:val="20"/>
                <w:szCs w:val="20"/>
              </w:rPr>
              <w:t>Child</w:t>
            </w:r>
            <w:r>
              <w:rPr>
                <w:rFonts w:ascii="Calibri" w:hAnsi="Calibri" w:eastAsia="Calibri" w:cs="Calibri"/>
                <w:spacing w:val="-3"/>
                <w:sz w:val="20"/>
                <w:szCs w:val="20"/>
              </w:rPr>
              <w:t xml:space="preserve"> </w:t>
            </w:r>
            <w:r>
              <w:rPr>
                <w:rFonts w:ascii="Calibri" w:hAnsi="Calibri" w:eastAsia="Calibri" w:cs="Calibri"/>
                <w:spacing w:val="1"/>
                <w:sz w:val="20"/>
                <w:szCs w:val="20"/>
              </w:rPr>
              <w:t>P</w:t>
            </w:r>
            <w:r>
              <w:rPr>
                <w:rFonts w:ascii="Calibri" w:hAnsi="Calibri" w:eastAsia="Calibri" w:cs="Calibri"/>
                <w:sz w:val="20"/>
                <w:szCs w:val="20"/>
              </w:rPr>
              <w:t>r</w:t>
            </w:r>
            <w:r>
              <w:rPr>
                <w:rFonts w:ascii="Calibri" w:hAnsi="Calibri" w:eastAsia="Calibri" w:cs="Calibri"/>
                <w:spacing w:val="1"/>
                <w:sz w:val="20"/>
                <w:szCs w:val="20"/>
              </w:rPr>
              <w:t>o</w:t>
            </w:r>
            <w:r>
              <w:rPr>
                <w:rFonts w:ascii="Calibri" w:hAnsi="Calibri" w:eastAsia="Calibri" w:cs="Calibri"/>
                <w:sz w:val="20"/>
                <w:szCs w:val="20"/>
              </w:rPr>
              <w:t>tectio</w:t>
            </w:r>
            <w:r>
              <w:rPr>
                <w:rFonts w:ascii="Calibri" w:hAnsi="Calibri" w:eastAsia="Calibri" w:cs="Calibri"/>
                <w:spacing w:val="1"/>
                <w:sz w:val="20"/>
                <w:szCs w:val="20"/>
              </w:rPr>
              <w:t>n</w:t>
            </w:r>
            <w:r>
              <w:rPr>
                <w:rFonts w:ascii="Calibri" w:hAnsi="Calibri" w:eastAsia="Calibri" w:cs="Calibri"/>
                <w:sz w:val="20"/>
                <w:szCs w:val="20"/>
              </w:rPr>
              <w:t>],</w:t>
            </w:r>
            <w:r>
              <w:rPr>
                <w:rFonts w:ascii="Calibri" w:hAnsi="Calibri" w:eastAsia="Calibri" w:cs="Calibri"/>
                <w:spacing w:val="-9"/>
                <w:sz w:val="20"/>
                <w:szCs w:val="20"/>
              </w:rPr>
              <w:t xml:space="preserve"> </w:t>
            </w:r>
            <w:r>
              <w:rPr>
                <w:rFonts w:ascii="Calibri" w:hAnsi="Calibri" w:eastAsia="Calibri" w:cs="Calibri"/>
                <w:color w:val="009FDC"/>
                <w:sz w:val="20"/>
                <w:szCs w:val="20"/>
              </w:rPr>
              <w:t xml:space="preserve"># </w:t>
            </w:r>
            <w:r>
              <w:rPr>
                <w:rFonts w:ascii="Calibri" w:hAnsi="Calibri" w:eastAsia="Calibri" w:cs="Calibri"/>
                <w:color w:val="009FDC"/>
                <w:spacing w:val="1"/>
                <w:sz w:val="20"/>
                <w:szCs w:val="20"/>
              </w:rPr>
              <w:t>t</w:t>
            </w:r>
            <w:r>
              <w:rPr>
                <w:rFonts w:ascii="Calibri" w:hAnsi="Calibri" w:eastAsia="Calibri" w:cs="Calibri"/>
                <w:color w:val="009FDC"/>
                <w:spacing w:val="-1"/>
                <w:sz w:val="20"/>
                <w:szCs w:val="20"/>
              </w:rPr>
              <w:t>e</w:t>
            </w:r>
            <w:r>
              <w:rPr>
                <w:rFonts w:ascii="Calibri" w:hAnsi="Calibri" w:eastAsia="Calibri" w:cs="Calibri"/>
                <w:color w:val="009FDC"/>
                <w:sz w:val="20"/>
                <w:szCs w:val="20"/>
              </w:rPr>
              <w:t>ac</w:t>
            </w:r>
            <w:r>
              <w:rPr>
                <w:rFonts w:ascii="Calibri" w:hAnsi="Calibri" w:eastAsia="Calibri" w:cs="Calibri"/>
                <w:color w:val="009FDC"/>
                <w:spacing w:val="1"/>
                <w:sz w:val="20"/>
                <w:szCs w:val="20"/>
              </w:rPr>
              <w:t>h</w:t>
            </w:r>
            <w:r>
              <w:rPr>
                <w:rFonts w:ascii="Calibri" w:hAnsi="Calibri" w:eastAsia="Calibri" w:cs="Calibri"/>
                <w:color w:val="009FDC"/>
                <w:spacing w:val="-1"/>
                <w:sz w:val="20"/>
                <w:szCs w:val="20"/>
              </w:rPr>
              <w:t>e</w:t>
            </w:r>
            <w:r>
              <w:rPr>
                <w:rFonts w:ascii="Calibri" w:hAnsi="Calibri" w:eastAsia="Calibri" w:cs="Calibri"/>
                <w:color w:val="009FDC"/>
                <w:sz w:val="20"/>
                <w:szCs w:val="20"/>
              </w:rPr>
              <w:t>rs</w:t>
            </w:r>
            <w:r>
              <w:rPr>
                <w:rFonts w:ascii="Calibri" w:hAnsi="Calibri" w:eastAsia="Calibri" w:cs="Calibri"/>
                <w:color w:val="009FDC"/>
                <w:spacing w:val="-6"/>
                <w:sz w:val="20"/>
                <w:szCs w:val="20"/>
              </w:rPr>
              <w:t xml:space="preserve"> </w:t>
            </w:r>
            <w:r>
              <w:rPr>
                <w:rFonts w:ascii="Calibri" w:hAnsi="Calibri" w:eastAsia="Calibri" w:cs="Calibri"/>
                <w:color w:val="009FDC"/>
                <w:spacing w:val="1"/>
                <w:sz w:val="20"/>
                <w:szCs w:val="20"/>
              </w:rPr>
              <w:t>t</w:t>
            </w:r>
            <w:r>
              <w:rPr>
                <w:rFonts w:ascii="Calibri" w:hAnsi="Calibri" w:eastAsia="Calibri" w:cs="Calibri"/>
                <w:color w:val="009FDC"/>
                <w:sz w:val="20"/>
                <w:szCs w:val="20"/>
              </w:rPr>
              <w:t>rai</w:t>
            </w:r>
            <w:r>
              <w:rPr>
                <w:rFonts w:ascii="Calibri" w:hAnsi="Calibri" w:eastAsia="Calibri" w:cs="Calibri"/>
                <w:color w:val="009FDC"/>
                <w:spacing w:val="1"/>
                <w:sz w:val="20"/>
                <w:szCs w:val="20"/>
              </w:rPr>
              <w:t>n</w:t>
            </w:r>
            <w:r>
              <w:rPr>
                <w:rFonts w:ascii="Calibri" w:hAnsi="Calibri" w:eastAsia="Calibri" w:cs="Calibri"/>
                <w:color w:val="009FDC"/>
                <w:spacing w:val="-1"/>
                <w:sz w:val="20"/>
                <w:szCs w:val="20"/>
              </w:rPr>
              <w:t>e</w:t>
            </w:r>
            <w:r>
              <w:rPr>
                <w:rFonts w:ascii="Calibri" w:hAnsi="Calibri" w:eastAsia="Calibri" w:cs="Calibri"/>
                <w:color w:val="009FDC"/>
                <w:sz w:val="20"/>
                <w:szCs w:val="20"/>
              </w:rPr>
              <w:t>d</w:t>
            </w:r>
            <w:r>
              <w:rPr>
                <w:rFonts w:ascii="Calibri" w:hAnsi="Calibri" w:eastAsia="Calibri" w:cs="Calibri"/>
                <w:color w:val="009FDC"/>
                <w:spacing w:val="-5"/>
                <w:sz w:val="20"/>
                <w:szCs w:val="20"/>
              </w:rPr>
              <w:t xml:space="preserve"> </w:t>
            </w:r>
            <w:r>
              <w:rPr>
                <w:rFonts w:ascii="Calibri" w:hAnsi="Calibri" w:eastAsia="Calibri" w:cs="Calibri"/>
                <w:color w:val="009FDC"/>
                <w:sz w:val="20"/>
                <w:szCs w:val="20"/>
              </w:rPr>
              <w:t>in</w:t>
            </w:r>
            <w:r>
              <w:rPr>
                <w:rFonts w:ascii="Calibri" w:hAnsi="Calibri" w:eastAsia="Calibri" w:cs="Calibri"/>
                <w:color w:val="009FDC"/>
                <w:spacing w:val="2"/>
                <w:sz w:val="20"/>
                <w:szCs w:val="20"/>
              </w:rPr>
              <w:t xml:space="preserve"> </w:t>
            </w:r>
            <w:r>
              <w:rPr>
                <w:rFonts w:ascii="Calibri" w:hAnsi="Calibri" w:eastAsia="Calibri" w:cs="Calibri"/>
                <w:color w:val="009FDC"/>
                <w:spacing w:val="-1"/>
                <w:sz w:val="20"/>
                <w:szCs w:val="20"/>
              </w:rPr>
              <w:t>[e</w:t>
            </w:r>
            <w:r>
              <w:rPr>
                <w:rFonts w:ascii="Calibri" w:hAnsi="Calibri" w:eastAsia="Calibri" w:cs="Calibri"/>
                <w:color w:val="009FDC"/>
                <w:sz w:val="20"/>
                <w:szCs w:val="20"/>
              </w:rPr>
              <w:t>.g. Child</w:t>
            </w:r>
            <w:r>
              <w:rPr>
                <w:rFonts w:ascii="Calibri" w:hAnsi="Calibri" w:eastAsia="Calibri" w:cs="Calibri"/>
                <w:color w:val="009FDC"/>
                <w:spacing w:val="-3"/>
                <w:sz w:val="20"/>
                <w:szCs w:val="20"/>
              </w:rPr>
              <w:t xml:space="preserve"> </w:t>
            </w:r>
            <w:r>
              <w:rPr>
                <w:rFonts w:ascii="Calibri" w:hAnsi="Calibri" w:eastAsia="Calibri" w:cs="Calibri"/>
                <w:color w:val="009FDC"/>
                <w:spacing w:val="1"/>
                <w:sz w:val="20"/>
                <w:szCs w:val="20"/>
              </w:rPr>
              <w:t>P</w:t>
            </w:r>
            <w:r>
              <w:rPr>
                <w:rFonts w:ascii="Calibri" w:hAnsi="Calibri" w:eastAsia="Calibri" w:cs="Calibri"/>
                <w:color w:val="009FDC"/>
                <w:sz w:val="20"/>
                <w:szCs w:val="20"/>
              </w:rPr>
              <w:t>r</w:t>
            </w:r>
            <w:r>
              <w:rPr>
                <w:rFonts w:ascii="Calibri" w:hAnsi="Calibri" w:eastAsia="Calibri" w:cs="Calibri"/>
                <w:color w:val="009FDC"/>
                <w:spacing w:val="1"/>
                <w:sz w:val="20"/>
                <w:szCs w:val="20"/>
              </w:rPr>
              <w:t>o</w:t>
            </w:r>
            <w:r>
              <w:rPr>
                <w:rFonts w:ascii="Calibri" w:hAnsi="Calibri" w:eastAsia="Calibri" w:cs="Calibri"/>
                <w:color w:val="009FDC"/>
                <w:sz w:val="20"/>
                <w:szCs w:val="20"/>
              </w:rPr>
              <w:t>tectio</w:t>
            </w:r>
            <w:r>
              <w:rPr>
                <w:rFonts w:ascii="Calibri" w:hAnsi="Calibri" w:eastAsia="Calibri" w:cs="Calibri"/>
                <w:color w:val="009FDC"/>
                <w:spacing w:val="1"/>
                <w:sz w:val="20"/>
                <w:szCs w:val="20"/>
              </w:rPr>
              <w:t>n</w:t>
            </w:r>
            <w:r>
              <w:rPr>
                <w:rFonts w:ascii="Calibri" w:hAnsi="Calibri" w:eastAsia="Calibri" w:cs="Calibri"/>
                <w:color w:val="009FDC"/>
                <w:sz w:val="20"/>
                <w:szCs w:val="20"/>
              </w:rPr>
              <w:t>]</w:t>
            </w:r>
            <w:r>
              <w:rPr>
                <w:rFonts w:ascii="Calibri" w:hAnsi="Calibri" w:eastAsia="Calibri" w:cs="Calibri"/>
                <w:color w:val="009FDC"/>
                <w:spacing w:val="-9"/>
                <w:sz w:val="20"/>
                <w:szCs w:val="20"/>
              </w:rPr>
              <w:t xml:space="preserve"> </w:t>
            </w:r>
            <w:r>
              <w:rPr>
                <w:rFonts w:ascii="Calibri" w:hAnsi="Calibri" w:eastAsia="Calibri" w:cs="Calibri"/>
                <w:color w:val="000000"/>
                <w:sz w:val="20"/>
                <w:szCs w:val="20"/>
              </w:rPr>
              <w:t>is mo</w:t>
            </w:r>
            <w:r>
              <w:rPr>
                <w:rFonts w:ascii="Calibri" w:hAnsi="Calibri" w:eastAsia="Calibri" w:cs="Calibri"/>
                <w:color w:val="000000"/>
                <w:spacing w:val="1"/>
                <w:sz w:val="20"/>
                <w:szCs w:val="20"/>
              </w:rPr>
              <w:t>n</w:t>
            </w:r>
            <w:r>
              <w:rPr>
                <w:rFonts w:ascii="Calibri" w:hAnsi="Calibri" w:eastAsia="Calibri" w:cs="Calibri"/>
                <w:color w:val="000000"/>
                <w:sz w:val="20"/>
                <w:szCs w:val="20"/>
              </w:rPr>
              <w:t>it</w:t>
            </w:r>
            <w:r>
              <w:rPr>
                <w:rFonts w:ascii="Calibri" w:hAnsi="Calibri" w:eastAsia="Calibri" w:cs="Calibri"/>
                <w:color w:val="000000"/>
                <w:spacing w:val="1"/>
                <w:sz w:val="20"/>
                <w:szCs w:val="20"/>
              </w:rPr>
              <w:t>o</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z w:val="20"/>
                <w:szCs w:val="20"/>
              </w:rPr>
              <w:t>d</w:t>
            </w:r>
            <w:r>
              <w:rPr>
                <w:rFonts w:ascii="Calibri" w:hAnsi="Calibri" w:eastAsia="Calibri" w:cs="Calibri"/>
                <w:color w:val="000000"/>
                <w:spacing w:val="-6"/>
                <w:sz w:val="20"/>
                <w:szCs w:val="20"/>
              </w:rPr>
              <w:t xml:space="preserve"> </w:t>
            </w:r>
            <w:r>
              <w:rPr>
                <w:rFonts w:ascii="Calibri" w:hAnsi="Calibri" w:eastAsia="Calibri" w:cs="Calibri"/>
                <w:color w:val="000000"/>
                <w:spacing w:val="1"/>
                <w:sz w:val="20"/>
                <w:szCs w:val="20"/>
              </w:rPr>
              <w:t>th</w:t>
            </w:r>
            <w:r>
              <w:rPr>
                <w:rFonts w:ascii="Calibri" w:hAnsi="Calibri" w:eastAsia="Calibri" w:cs="Calibri"/>
                <w:color w:val="000000"/>
                <w:sz w:val="20"/>
                <w:szCs w:val="20"/>
              </w:rPr>
              <w:t>r</w:t>
            </w:r>
            <w:r>
              <w:rPr>
                <w:rFonts w:ascii="Calibri" w:hAnsi="Calibri" w:eastAsia="Calibri" w:cs="Calibri"/>
                <w:color w:val="000000"/>
                <w:spacing w:val="1"/>
                <w:sz w:val="20"/>
                <w:szCs w:val="20"/>
              </w:rPr>
              <w:t>ou</w:t>
            </w:r>
            <w:r>
              <w:rPr>
                <w:rFonts w:ascii="Calibri" w:hAnsi="Calibri" w:eastAsia="Calibri" w:cs="Calibri"/>
                <w:color w:val="000000"/>
                <w:sz w:val="20"/>
                <w:szCs w:val="20"/>
              </w:rPr>
              <w:t>gh</w:t>
            </w:r>
            <w:r>
              <w:rPr>
                <w:rFonts w:ascii="Calibri" w:hAnsi="Calibri" w:eastAsia="Calibri" w:cs="Calibri"/>
                <w:color w:val="000000"/>
                <w:spacing w:val="-7"/>
                <w:sz w:val="20"/>
                <w:szCs w:val="20"/>
              </w:rPr>
              <w:t xml:space="preserve"> </w:t>
            </w:r>
            <w:r>
              <w:rPr>
                <w:rFonts w:ascii="Calibri" w:hAnsi="Calibri" w:eastAsia="Calibri" w:cs="Calibri"/>
                <w:color w:val="000000"/>
                <w:spacing w:val="2"/>
                <w:sz w:val="20"/>
                <w:szCs w:val="20"/>
              </w:rPr>
              <w:t>E</w:t>
            </w:r>
            <w:r>
              <w:rPr>
                <w:rFonts w:ascii="Calibri" w:hAnsi="Calibri" w:eastAsia="Calibri" w:cs="Calibri"/>
                <w:color w:val="000000"/>
                <w:spacing w:val="-1"/>
                <w:sz w:val="20"/>
                <w:szCs w:val="20"/>
              </w:rPr>
              <w:t>d</w:t>
            </w:r>
            <w:r>
              <w:rPr>
                <w:rFonts w:ascii="Calibri" w:hAnsi="Calibri" w:eastAsia="Calibri" w:cs="Calibri"/>
                <w:color w:val="000000"/>
                <w:spacing w:val="1"/>
                <w:sz w:val="20"/>
                <w:szCs w:val="20"/>
              </w:rPr>
              <w:t>u</w:t>
            </w:r>
            <w:r>
              <w:rPr>
                <w:rFonts w:ascii="Calibri" w:hAnsi="Calibri" w:eastAsia="Calibri" w:cs="Calibri"/>
                <w:color w:val="000000"/>
                <w:sz w:val="20"/>
                <w:szCs w:val="20"/>
              </w:rPr>
              <w:t>ca</w:t>
            </w:r>
            <w:r>
              <w:rPr>
                <w:rFonts w:ascii="Calibri" w:hAnsi="Calibri" w:eastAsia="Calibri" w:cs="Calibri"/>
                <w:color w:val="000000"/>
                <w:spacing w:val="1"/>
                <w:sz w:val="20"/>
                <w:szCs w:val="20"/>
              </w:rPr>
              <w:t>t</w:t>
            </w:r>
            <w:r>
              <w:rPr>
                <w:rFonts w:ascii="Calibri" w:hAnsi="Calibri" w:eastAsia="Calibri" w:cs="Calibri"/>
                <w:color w:val="000000"/>
                <w:sz w:val="20"/>
                <w:szCs w:val="20"/>
              </w:rPr>
              <w:t>ion</w:t>
            </w:r>
          </w:p>
          <w:p w:rsidR="00053E75" w:rsidRDefault="00BF1E13" w14:paraId="21961255" w14:textId="77777777">
            <w:pPr>
              <w:spacing w:after="0" w:line="242" w:lineRule="exact"/>
              <w:ind w:left="282" w:right="-20"/>
              <w:rPr>
                <w:rFonts w:ascii="Calibri" w:hAnsi="Calibri" w:eastAsia="Calibri" w:cs="Calibri"/>
                <w:sz w:val="20"/>
                <w:szCs w:val="20"/>
              </w:rPr>
            </w:pPr>
            <w:r>
              <w:rPr>
                <w:rFonts w:ascii="Calibri" w:hAnsi="Calibri" w:eastAsia="Calibri" w:cs="Calibri"/>
                <w:position w:val="1"/>
                <w:sz w:val="20"/>
                <w:szCs w:val="20"/>
              </w:rPr>
              <w:t>-</w:t>
            </w:r>
            <w:r>
              <w:rPr>
                <w:rFonts w:ascii="Calibri" w:hAnsi="Calibri" w:eastAsia="Calibri" w:cs="Calibri"/>
                <w:spacing w:val="35"/>
                <w:position w:val="1"/>
                <w:sz w:val="20"/>
                <w:szCs w:val="20"/>
              </w:rPr>
              <w:t xml:space="preserve"> </w:t>
            </w:r>
            <w:r>
              <w:rPr>
                <w:rFonts w:ascii="Calibri" w:hAnsi="Calibri" w:eastAsia="Calibri" w:cs="Calibri"/>
                <w:position w:val="1"/>
                <w:sz w:val="20"/>
                <w:szCs w:val="20"/>
              </w:rPr>
              <w:t>CP</w:t>
            </w:r>
            <w:r>
              <w:rPr>
                <w:rFonts w:ascii="Calibri" w:hAnsi="Calibri" w:eastAsia="Calibri" w:cs="Calibri"/>
                <w:spacing w:val="-2"/>
                <w:position w:val="1"/>
                <w:sz w:val="20"/>
                <w:szCs w:val="20"/>
              </w:rPr>
              <w:t xml:space="preserve"> </w:t>
            </w:r>
            <w:r>
              <w:rPr>
                <w:rFonts w:ascii="Calibri" w:hAnsi="Calibri" w:eastAsia="Calibri" w:cs="Calibri"/>
                <w:spacing w:val="1"/>
                <w:position w:val="1"/>
                <w:sz w:val="20"/>
                <w:szCs w:val="20"/>
              </w:rPr>
              <w:t>H</w:t>
            </w:r>
            <w:r>
              <w:rPr>
                <w:rFonts w:ascii="Calibri" w:hAnsi="Calibri" w:eastAsia="Calibri" w:cs="Calibri"/>
                <w:position w:val="1"/>
                <w:sz w:val="20"/>
                <w:szCs w:val="20"/>
              </w:rPr>
              <w:t>RP</w:t>
            </w:r>
            <w:r>
              <w:rPr>
                <w:rFonts w:ascii="Calibri" w:hAnsi="Calibri" w:eastAsia="Calibri" w:cs="Calibri"/>
                <w:spacing w:val="-3"/>
                <w:position w:val="1"/>
                <w:sz w:val="20"/>
                <w:szCs w:val="20"/>
              </w:rPr>
              <w:t xml:space="preserve"> </w:t>
            </w:r>
            <w:r>
              <w:rPr>
                <w:rFonts w:ascii="Calibri" w:hAnsi="Calibri" w:eastAsia="Calibri" w:cs="Calibri"/>
                <w:position w:val="1"/>
                <w:sz w:val="20"/>
                <w:szCs w:val="20"/>
              </w:rPr>
              <w:t>i</w:t>
            </w:r>
            <w:r>
              <w:rPr>
                <w:rFonts w:ascii="Calibri" w:hAnsi="Calibri" w:eastAsia="Calibri" w:cs="Calibri"/>
                <w:spacing w:val="1"/>
                <w:position w:val="1"/>
                <w:sz w:val="20"/>
                <w:szCs w:val="20"/>
              </w:rPr>
              <w:t>nd</w:t>
            </w:r>
            <w:r>
              <w:rPr>
                <w:rFonts w:ascii="Calibri" w:hAnsi="Calibri" w:eastAsia="Calibri" w:cs="Calibri"/>
                <w:position w:val="1"/>
                <w:sz w:val="20"/>
                <w:szCs w:val="20"/>
              </w:rPr>
              <w:t>icates</w:t>
            </w:r>
            <w:r>
              <w:rPr>
                <w:rFonts w:ascii="Calibri" w:hAnsi="Calibri" w:eastAsia="Calibri" w:cs="Calibri"/>
                <w:spacing w:val="-6"/>
                <w:position w:val="1"/>
                <w:sz w:val="20"/>
                <w:szCs w:val="20"/>
              </w:rPr>
              <w:t xml:space="preserve"> </w:t>
            </w:r>
            <w:r>
              <w:rPr>
                <w:rFonts w:ascii="Calibri" w:hAnsi="Calibri" w:eastAsia="Calibri" w:cs="Calibri"/>
                <w:spacing w:val="1"/>
                <w:position w:val="1"/>
                <w:sz w:val="20"/>
                <w:szCs w:val="20"/>
              </w:rPr>
              <w:t>th</w:t>
            </w:r>
            <w:r>
              <w:rPr>
                <w:rFonts w:ascii="Calibri" w:hAnsi="Calibri" w:eastAsia="Calibri" w:cs="Calibri"/>
                <w:position w:val="1"/>
                <w:sz w:val="20"/>
                <w:szCs w:val="20"/>
              </w:rPr>
              <w:t>is</w:t>
            </w:r>
            <w:r>
              <w:rPr>
                <w:rFonts w:ascii="Calibri" w:hAnsi="Calibri" w:eastAsia="Calibri" w:cs="Calibri"/>
                <w:spacing w:val="-2"/>
                <w:position w:val="1"/>
                <w:sz w:val="20"/>
                <w:szCs w:val="20"/>
              </w:rPr>
              <w:t xml:space="preserve"> </w:t>
            </w:r>
            <w:r>
              <w:rPr>
                <w:rFonts w:ascii="Calibri" w:hAnsi="Calibri" w:eastAsia="Calibri" w:cs="Calibri"/>
                <w:position w:val="1"/>
                <w:sz w:val="20"/>
                <w:szCs w:val="20"/>
              </w:rPr>
              <w:t>i</w:t>
            </w:r>
            <w:r>
              <w:rPr>
                <w:rFonts w:ascii="Calibri" w:hAnsi="Calibri" w:eastAsia="Calibri" w:cs="Calibri"/>
                <w:spacing w:val="1"/>
                <w:position w:val="1"/>
                <w:sz w:val="20"/>
                <w:szCs w:val="20"/>
              </w:rPr>
              <w:t>nd</w:t>
            </w:r>
            <w:r>
              <w:rPr>
                <w:rFonts w:ascii="Calibri" w:hAnsi="Calibri" w:eastAsia="Calibri" w:cs="Calibri"/>
                <w:position w:val="1"/>
                <w:sz w:val="20"/>
                <w:szCs w:val="20"/>
              </w:rPr>
              <w:t>icat</w:t>
            </w:r>
            <w:r>
              <w:rPr>
                <w:rFonts w:ascii="Calibri" w:hAnsi="Calibri" w:eastAsia="Calibri" w:cs="Calibri"/>
                <w:spacing w:val="-1"/>
                <w:position w:val="1"/>
                <w:sz w:val="20"/>
                <w:szCs w:val="20"/>
              </w:rPr>
              <w:t>o</w:t>
            </w:r>
            <w:r>
              <w:rPr>
                <w:rFonts w:ascii="Calibri" w:hAnsi="Calibri" w:eastAsia="Calibri" w:cs="Calibri"/>
                <w:position w:val="1"/>
                <w:sz w:val="20"/>
                <w:szCs w:val="20"/>
              </w:rPr>
              <w:t>r</w:t>
            </w:r>
            <w:r>
              <w:rPr>
                <w:rFonts w:ascii="Calibri" w:hAnsi="Calibri" w:eastAsia="Calibri" w:cs="Calibri"/>
                <w:spacing w:val="-7"/>
                <w:position w:val="1"/>
                <w:sz w:val="20"/>
                <w:szCs w:val="20"/>
              </w:rPr>
              <w:t xml:space="preserve"> </w:t>
            </w:r>
            <w:r>
              <w:rPr>
                <w:rFonts w:ascii="Calibri" w:hAnsi="Calibri" w:eastAsia="Calibri" w:cs="Calibri"/>
                <w:position w:val="1"/>
                <w:sz w:val="20"/>
                <w:szCs w:val="20"/>
              </w:rPr>
              <w:t>is mo</w:t>
            </w:r>
            <w:r>
              <w:rPr>
                <w:rFonts w:ascii="Calibri" w:hAnsi="Calibri" w:eastAsia="Calibri" w:cs="Calibri"/>
                <w:spacing w:val="1"/>
                <w:position w:val="1"/>
                <w:sz w:val="20"/>
                <w:szCs w:val="20"/>
              </w:rPr>
              <w:t>n</w:t>
            </w:r>
            <w:r>
              <w:rPr>
                <w:rFonts w:ascii="Calibri" w:hAnsi="Calibri" w:eastAsia="Calibri" w:cs="Calibri"/>
                <w:position w:val="1"/>
                <w:sz w:val="20"/>
                <w:szCs w:val="20"/>
              </w:rPr>
              <w:t>it</w:t>
            </w:r>
            <w:r>
              <w:rPr>
                <w:rFonts w:ascii="Calibri" w:hAnsi="Calibri" w:eastAsia="Calibri" w:cs="Calibri"/>
                <w:spacing w:val="1"/>
                <w:position w:val="1"/>
                <w:sz w:val="20"/>
                <w:szCs w:val="20"/>
              </w:rPr>
              <w:t>o</w:t>
            </w:r>
            <w:r>
              <w:rPr>
                <w:rFonts w:ascii="Calibri" w:hAnsi="Calibri" w:eastAsia="Calibri" w:cs="Calibri"/>
                <w:position w:val="1"/>
                <w:sz w:val="20"/>
                <w:szCs w:val="20"/>
              </w:rPr>
              <w:t>r</w:t>
            </w:r>
            <w:r>
              <w:rPr>
                <w:rFonts w:ascii="Calibri" w:hAnsi="Calibri" w:eastAsia="Calibri" w:cs="Calibri"/>
                <w:spacing w:val="-1"/>
                <w:position w:val="1"/>
                <w:sz w:val="20"/>
                <w:szCs w:val="20"/>
              </w:rPr>
              <w:t>e</w:t>
            </w:r>
            <w:r>
              <w:rPr>
                <w:rFonts w:ascii="Calibri" w:hAnsi="Calibri" w:eastAsia="Calibri" w:cs="Calibri"/>
                <w:position w:val="1"/>
                <w:sz w:val="20"/>
                <w:szCs w:val="20"/>
              </w:rPr>
              <w:t>d</w:t>
            </w:r>
            <w:r>
              <w:rPr>
                <w:rFonts w:ascii="Calibri" w:hAnsi="Calibri" w:eastAsia="Calibri" w:cs="Calibri"/>
                <w:spacing w:val="-8"/>
                <w:position w:val="1"/>
                <w:sz w:val="20"/>
                <w:szCs w:val="20"/>
              </w:rPr>
              <w:t xml:space="preserve"> </w:t>
            </w:r>
            <w:r>
              <w:rPr>
                <w:rFonts w:ascii="Calibri" w:hAnsi="Calibri" w:eastAsia="Calibri" w:cs="Calibri"/>
                <w:spacing w:val="1"/>
                <w:position w:val="1"/>
                <w:sz w:val="20"/>
                <w:szCs w:val="20"/>
              </w:rPr>
              <w:t>b</w:t>
            </w:r>
            <w:r>
              <w:rPr>
                <w:rFonts w:ascii="Calibri" w:hAnsi="Calibri" w:eastAsia="Calibri" w:cs="Calibri"/>
                <w:position w:val="1"/>
                <w:sz w:val="20"/>
                <w:szCs w:val="20"/>
              </w:rPr>
              <w:t>y</w:t>
            </w:r>
            <w:r>
              <w:rPr>
                <w:rFonts w:ascii="Calibri" w:hAnsi="Calibri" w:eastAsia="Calibri" w:cs="Calibri"/>
                <w:spacing w:val="-1"/>
                <w:position w:val="1"/>
                <w:sz w:val="20"/>
                <w:szCs w:val="20"/>
              </w:rPr>
              <w:t xml:space="preserve"> </w:t>
            </w:r>
            <w:r>
              <w:rPr>
                <w:rFonts w:ascii="Calibri" w:hAnsi="Calibri" w:eastAsia="Calibri" w:cs="Calibri"/>
                <w:spacing w:val="2"/>
                <w:position w:val="1"/>
                <w:sz w:val="20"/>
                <w:szCs w:val="20"/>
              </w:rPr>
              <w:t>E</w:t>
            </w:r>
            <w:r>
              <w:rPr>
                <w:rFonts w:ascii="Calibri" w:hAnsi="Calibri" w:eastAsia="Calibri" w:cs="Calibri"/>
                <w:spacing w:val="1"/>
                <w:position w:val="1"/>
                <w:sz w:val="20"/>
                <w:szCs w:val="20"/>
              </w:rPr>
              <w:t>du</w:t>
            </w:r>
            <w:r>
              <w:rPr>
                <w:rFonts w:ascii="Calibri" w:hAnsi="Calibri" w:eastAsia="Calibri" w:cs="Calibri"/>
                <w:position w:val="1"/>
                <w:sz w:val="20"/>
                <w:szCs w:val="20"/>
              </w:rPr>
              <w:t>ca</w:t>
            </w:r>
            <w:r>
              <w:rPr>
                <w:rFonts w:ascii="Calibri" w:hAnsi="Calibri" w:eastAsia="Calibri" w:cs="Calibri"/>
                <w:spacing w:val="1"/>
                <w:position w:val="1"/>
                <w:sz w:val="20"/>
                <w:szCs w:val="20"/>
              </w:rPr>
              <w:t>t</w:t>
            </w:r>
            <w:r>
              <w:rPr>
                <w:rFonts w:ascii="Calibri" w:hAnsi="Calibri" w:eastAsia="Calibri" w:cs="Calibri"/>
                <w:position w:val="1"/>
                <w:sz w:val="20"/>
                <w:szCs w:val="20"/>
              </w:rPr>
              <w:t>i</w:t>
            </w:r>
            <w:r>
              <w:rPr>
                <w:rFonts w:ascii="Calibri" w:hAnsi="Calibri" w:eastAsia="Calibri" w:cs="Calibri"/>
                <w:spacing w:val="-2"/>
                <w:position w:val="1"/>
                <w:sz w:val="20"/>
                <w:szCs w:val="20"/>
              </w:rPr>
              <w:t>o</w:t>
            </w:r>
            <w:r>
              <w:rPr>
                <w:rFonts w:ascii="Calibri" w:hAnsi="Calibri" w:eastAsia="Calibri" w:cs="Calibri"/>
                <w:position w:val="1"/>
                <w:sz w:val="20"/>
                <w:szCs w:val="20"/>
              </w:rPr>
              <w:t>n</w:t>
            </w:r>
          </w:p>
        </w:tc>
      </w:tr>
    </w:tbl>
    <w:p w:rsidR="00053E75" w:rsidRDefault="00053E75" w14:paraId="55DEFB26" w14:textId="77777777">
      <w:pPr>
        <w:spacing w:after="0"/>
        <w:sectPr w:rsidR="00053E75">
          <w:pgSz w:w="12240" w:h="15840" w:orient="portrait"/>
          <w:pgMar w:top="820" w:right="60" w:bottom="280" w:left="620" w:header="90" w:footer="0" w:gutter="0"/>
          <w:cols w:space="720"/>
        </w:sectPr>
      </w:pPr>
    </w:p>
    <w:p w:rsidR="00053E75" w:rsidRDefault="00053E75" w14:paraId="6655B279" w14:textId="77777777">
      <w:pPr>
        <w:spacing w:before="7" w:after="0" w:line="10" w:lineRule="exact"/>
        <w:rPr>
          <w:sz w:val="1"/>
          <w:szCs w:val="1"/>
        </w:rPr>
      </w:pPr>
    </w:p>
    <w:tbl>
      <w:tblPr>
        <w:tblW w:w="0" w:type="auto"/>
        <w:tblInd w:w="94" w:type="dxa"/>
        <w:tblLayout w:type="fixed"/>
        <w:tblCellMar>
          <w:left w:w="0" w:type="dxa"/>
          <w:right w:w="0" w:type="dxa"/>
        </w:tblCellMar>
        <w:tblLook w:val="01E0" w:firstRow="1" w:lastRow="1" w:firstColumn="1" w:lastColumn="1" w:noHBand="0" w:noVBand="0"/>
      </w:tblPr>
      <w:tblGrid>
        <w:gridCol w:w="1983"/>
        <w:gridCol w:w="1299"/>
        <w:gridCol w:w="7352"/>
      </w:tblGrid>
      <w:tr w:rsidR="00053E75" w14:paraId="49A9C433" w14:textId="77777777">
        <w:trPr>
          <w:trHeight w:val="3692" w:hRule="exact"/>
        </w:trPr>
        <w:tc>
          <w:tcPr>
            <w:tcW w:w="1983" w:type="dxa"/>
            <w:tcBorders>
              <w:top w:val="single" w:color="D9D9D9" w:sz="4" w:space="0"/>
              <w:left w:val="nil"/>
              <w:bottom w:val="single" w:color="D9D9D9" w:sz="4" w:space="0"/>
              <w:right w:val="single" w:color="D9D9D9" w:sz="4" w:space="0"/>
            </w:tcBorders>
          </w:tcPr>
          <w:p w:rsidR="00053E75" w:rsidRDefault="00053E75" w14:paraId="00ACCBB7" w14:textId="77777777"/>
        </w:tc>
        <w:tc>
          <w:tcPr>
            <w:tcW w:w="1299" w:type="dxa"/>
            <w:tcBorders>
              <w:top w:val="single" w:color="D9D9D9" w:sz="4" w:space="0"/>
              <w:left w:val="single" w:color="D9D9D9" w:sz="4" w:space="0"/>
              <w:bottom w:val="single" w:color="D9D9D9" w:sz="4" w:space="0"/>
              <w:right w:val="single" w:color="D9D9D9" w:sz="4" w:space="0"/>
            </w:tcBorders>
          </w:tcPr>
          <w:p w:rsidR="00053E75" w:rsidRDefault="00053E75" w14:paraId="000FD359" w14:textId="77777777">
            <w:pPr>
              <w:spacing w:before="8" w:after="0" w:line="180" w:lineRule="exact"/>
              <w:rPr>
                <w:sz w:val="18"/>
                <w:szCs w:val="18"/>
              </w:rPr>
            </w:pPr>
          </w:p>
          <w:p w:rsidR="00053E75" w:rsidRDefault="00053E75" w14:paraId="7A2BA2B8" w14:textId="77777777">
            <w:pPr>
              <w:spacing w:after="0" w:line="200" w:lineRule="exact"/>
              <w:rPr>
                <w:sz w:val="20"/>
                <w:szCs w:val="20"/>
              </w:rPr>
            </w:pPr>
          </w:p>
          <w:p w:rsidR="00053E75" w:rsidRDefault="00053E75" w14:paraId="770E6AAE" w14:textId="77777777">
            <w:pPr>
              <w:spacing w:after="0" w:line="200" w:lineRule="exact"/>
              <w:rPr>
                <w:sz w:val="20"/>
                <w:szCs w:val="20"/>
              </w:rPr>
            </w:pPr>
          </w:p>
          <w:p w:rsidR="00053E75" w:rsidRDefault="00053E75" w14:paraId="7F1F964F" w14:textId="77777777">
            <w:pPr>
              <w:spacing w:after="0" w:line="200" w:lineRule="exact"/>
              <w:rPr>
                <w:sz w:val="20"/>
                <w:szCs w:val="20"/>
              </w:rPr>
            </w:pPr>
          </w:p>
          <w:p w:rsidR="00053E75" w:rsidRDefault="00053E75" w14:paraId="79D653B3" w14:textId="77777777">
            <w:pPr>
              <w:spacing w:after="0" w:line="200" w:lineRule="exact"/>
              <w:rPr>
                <w:sz w:val="20"/>
                <w:szCs w:val="20"/>
              </w:rPr>
            </w:pPr>
          </w:p>
          <w:p w:rsidR="00053E75" w:rsidRDefault="00BF1E13" w14:paraId="2E55F5BC" w14:textId="77777777">
            <w:pPr>
              <w:spacing w:after="0" w:line="239" w:lineRule="auto"/>
              <w:ind w:left="102" w:right="113"/>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2"/>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f</w:t>
            </w:r>
            <w:r>
              <w:rPr>
                <w:rFonts w:ascii="Calibri" w:hAnsi="Calibri" w:eastAsia="Calibri" w:cs="Calibri"/>
                <w:spacing w:val="-3"/>
                <w:sz w:val="20"/>
                <w:szCs w:val="20"/>
              </w:rPr>
              <w:t xml:space="preserve"> </w:t>
            </w:r>
            <w:r>
              <w:rPr>
                <w:rFonts w:ascii="Calibri" w:hAnsi="Calibri" w:eastAsia="Calibri" w:cs="Calibri"/>
                <w:sz w:val="20"/>
                <w:szCs w:val="20"/>
              </w:rPr>
              <w:t>lear</w:t>
            </w:r>
            <w:r>
              <w:rPr>
                <w:rFonts w:ascii="Calibri" w:hAnsi="Calibri" w:eastAsia="Calibri" w:cs="Calibri"/>
                <w:spacing w:val="1"/>
                <w:sz w:val="20"/>
                <w:szCs w:val="20"/>
              </w:rPr>
              <w:t>n</w:t>
            </w:r>
            <w:r>
              <w:rPr>
                <w:rFonts w:ascii="Calibri" w:hAnsi="Calibri" w:eastAsia="Calibri" w:cs="Calibri"/>
                <w:spacing w:val="-1"/>
                <w:sz w:val="20"/>
                <w:szCs w:val="20"/>
              </w:rPr>
              <w:t>e</w:t>
            </w:r>
            <w:r>
              <w:rPr>
                <w:rFonts w:ascii="Calibri" w:hAnsi="Calibri" w:eastAsia="Calibri" w:cs="Calibri"/>
                <w:sz w:val="20"/>
                <w:szCs w:val="20"/>
              </w:rPr>
              <w:t xml:space="preserve">rs </w:t>
            </w:r>
            <w:r>
              <w:rPr>
                <w:rFonts w:ascii="Calibri" w:hAnsi="Calibri" w:eastAsia="Calibri" w:cs="Calibri"/>
                <w:spacing w:val="1"/>
                <w:sz w:val="20"/>
                <w:szCs w:val="20"/>
              </w:rPr>
              <w:t>b</w:t>
            </w:r>
            <w:r>
              <w:rPr>
                <w:rFonts w:ascii="Calibri" w:hAnsi="Calibri" w:eastAsia="Calibri" w:cs="Calibri"/>
                <w:spacing w:val="-1"/>
                <w:sz w:val="20"/>
                <w:szCs w:val="20"/>
              </w:rPr>
              <w:t>e</w:t>
            </w:r>
            <w:r>
              <w:rPr>
                <w:rFonts w:ascii="Calibri" w:hAnsi="Calibri" w:eastAsia="Calibri" w:cs="Calibri"/>
                <w:spacing w:val="1"/>
                <w:sz w:val="20"/>
                <w:szCs w:val="20"/>
              </w:rPr>
              <w:t>n</w:t>
            </w:r>
            <w:r>
              <w:rPr>
                <w:rFonts w:ascii="Calibri" w:hAnsi="Calibri" w:eastAsia="Calibri" w:cs="Calibri"/>
                <w:spacing w:val="-1"/>
                <w:sz w:val="20"/>
                <w:szCs w:val="20"/>
              </w:rPr>
              <w:t>ef</w:t>
            </w:r>
            <w:r>
              <w:rPr>
                <w:rFonts w:ascii="Calibri" w:hAnsi="Calibri" w:eastAsia="Calibri" w:cs="Calibri"/>
                <w:sz w:val="20"/>
                <w:szCs w:val="20"/>
              </w:rPr>
              <w:t>it</w:t>
            </w:r>
            <w:r>
              <w:rPr>
                <w:rFonts w:ascii="Calibri" w:hAnsi="Calibri" w:eastAsia="Calibri" w:cs="Calibri"/>
                <w:spacing w:val="1"/>
                <w:sz w:val="20"/>
                <w:szCs w:val="20"/>
              </w:rPr>
              <w:t>t</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 xml:space="preserve">g </w:t>
            </w:r>
            <w:r>
              <w:rPr>
                <w:rFonts w:ascii="Calibri" w:hAnsi="Calibri" w:eastAsia="Calibri" w:cs="Calibri"/>
                <w:spacing w:val="-1"/>
                <w:sz w:val="20"/>
                <w:szCs w:val="20"/>
              </w:rPr>
              <w:t>f</w:t>
            </w:r>
            <w:r>
              <w:rPr>
                <w:rFonts w:ascii="Calibri" w:hAnsi="Calibri" w:eastAsia="Calibri" w:cs="Calibri"/>
                <w:sz w:val="20"/>
                <w:szCs w:val="20"/>
              </w:rPr>
              <w:t>r</w:t>
            </w:r>
            <w:r>
              <w:rPr>
                <w:rFonts w:ascii="Calibri" w:hAnsi="Calibri" w:eastAsia="Calibri" w:cs="Calibri"/>
                <w:spacing w:val="1"/>
                <w:sz w:val="20"/>
                <w:szCs w:val="20"/>
              </w:rPr>
              <w:t>o</w:t>
            </w:r>
            <w:r>
              <w:rPr>
                <w:rFonts w:ascii="Calibri" w:hAnsi="Calibri" w:eastAsia="Calibri" w:cs="Calibri"/>
                <w:sz w:val="20"/>
                <w:szCs w:val="20"/>
              </w:rPr>
              <w:t>m</w:t>
            </w:r>
            <w:r>
              <w:rPr>
                <w:rFonts w:ascii="Calibri" w:hAnsi="Calibri" w:eastAsia="Calibri" w:cs="Calibri"/>
                <w:spacing w:val="-5"/>
                <w:sz w:val="20"/>
                <w:szCs w:val="20"/>
              </w:rPr>
              <w:t xml:space="preserve"> </w:t>
            </w:r>
            <w:r>
              <w:rPr>
                <w:rFonts w:ascii="Calibri" w:hAnsi="Calibri" w:eastAsia="Calibri" w:cs="Calibri"/>
                <w:sz w:val="20"/>
                <w:szCs w:val="20"/>
              </w:rPr>
              <w:t>a teac</w:t>
            </w:r>
            <w:r>
              <w:rPr>
                <w:rFonts w:ascii="Calibri" w:hAnsi="Calibri" w:eastAsia="Calibri" w:cs="Calibri"/>
                <w:spacing w:val="1"/>
                <w:sz w:val="20"/>
                <w:szCs w:val="20"/>
              </w:rPr>
              <w:t>h</w:t>
            </w:r>
            <w:r>
              <w:rPr>
                <w:rFonts w:ascii="Calibri" w:hAnsi="Calibri" w:eastAsia="Calibri" w:cs="Calibri"/>
                <w:spacing w:val="-1"/>
                <w:sz w:val="20"/>
                <w:szCs w:val="20"/>
              </w:rPr>
              <w:t>e</w:t>
            </w:r>
            <w:r>
              <w:rPr>
                <w:rFonts w:ascii="Calibri" w:hAnsi="Calibri" w:eastAsia="Calibri" w:cs="Calibri"/>
                <w:sz w:val="20"/>
                <w:szCs w:val="20"/>
              </w:rPr>
              <w:t>r tr</w:t>
            </w:r>
            <w:r>
              <w:rPr>
                <w:rFonts w:ascii="Calibri" w:hAnsi="Calibri" w:eastAsia="Calibri" w:cs="Calibri"/>
                <w:spacing w:val="1"/>
                <w:sz w:val="20"/>
                <w:szCs w:val="20"/>
              </w:rPr>
              <w:t>a</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pacing w:val="-1"/>
                <w:sz w:val="20"/>
                <w:szCs w:val="20"/>
              </w:rPr>
              <w:t>e</w:t>
            </w:r>
            <w:r>
              <w:rPr>
                <w:rFonts w:ascii="Calibri" w:hAnsi="Calibri" w:eastAsia="Calibri" w:cs="Calibri"/>
                <w:sz w:val="20"/>
                <w:szCs w:val="20"/>
              </w:rPr>
              <w:t>d</w:t>
            </w:r>
            <w:r>
              <w:rPr>
                <w:rFonts w:ascii="Calibri" w:hAnsi="Calibri" w:eastAsia="Calibri" w:cs="Calibri"/>
                <w:spacing w:val="-5"/>
                <w:sz w:val="20"/>
                <w:szCs w:val="20"/>
              </w:rPr>
              <w:t xml:space="preserve"> </w:t>
            </w:r>
            <w:r>
              <w:rPr>
                <w:rFonts w:ascii="Calibri" w:hAnsi="Calibri" w:eastAsia="Calibri" w:cs="Calibri"/>
                <w:sz w:val="20"/>
                <w:szCs w:val="20"/>
              </w:rPr>
              <w:t xml:space="preserve">in </w:t>
            </w:r>
            <w:r>
              <w:rPr>
                <w:rFonts w:ascii="Calibri" w:hAnsi="Calibri" w:eastAsia="Calibri" w:cs="Calibri"/>
                <w:spacing w:val="-1"/>
                <w:sz w:val="20"/>
                <w:szCs w:val="20"/>
              </w:rPr>
              <w:t>[</w:t>
            </w:r>
            <w:r>
              <w:rPr>
                <w:rFonts w:ascii="Calibri" w:hAnsi="Calibri" w:eastAsia="Calibri" w:cs="Calibri"/>
                <w:sz w:val="20"/>
                <w:szCs w:val="20"/>
              </w:rPr>
              <w:t>co</w:t>
            </w:r>
            <w:r>
              <w:rPr>
                <w:rFonts w:ascii="Calibri" w:hAnsi="Calibri" w:eastAsia="Calibri" w:cs="Calibri"/>
                <w:spacing w:val="2"/>
                <w:sz w:val="20"/>
                <w:szCs w:val="20"/>
              </w:rPr>
              <w:t>m</w:t>
            </w:r>
            <w:r>
              <w:rPr>
                <w:rFonts w:ascii="Calibri" w:hAnsi="Calibri" w:eastAsia="Calibri" w:cs="Calibri"/>
                <w:spacing w:val="-1"/>
                <w:sz w:val="20"/>
                <w:szCs w:val="20"/>
              </w:rPr>
              <w:t>m</w:t>
            </w:r>
            <w:r>
              <w:rPr>
                <w:rFonts w:ascii="Calibri" w:hAnsi="Calibri" w:eastAsia="Calibri" w:cs="Calibri"/>
                <w:sz w:val="20"/>
                <w:szCs w:val="20"/>
              </w:rPr>
              <w:t>on t</w:t>
            </w:r>
            <w:r>
              <w:rPr>
                <w:rFonts w:ascii="Calibri" w:hAnsi="Calibri" w:eastAsia="Calibri" w:cs="Calibri"/>
                <w:spacing w:val="1"/>
                <w:sz w:val="20"/>
                <w:szCs w:val="20"/>
              </w:rPr>
              <w:t>op</w:t>
            </w:r>
            <w:r>
              <w:rPr>
                <w:rFonts w:ascii="Calibri" w:hAnsi="Calibri" w:eastAsia="Calibri" w:cs="Calibri"/>
                <w:sz w:val="20"/>
                <w:szCs w:val="20"/>
              </w:rPr>
              <w:t>ic]</w:t>
            </w:r>
          </w:p>
        </w:tc>
        <w:tc>
          <w:tcPr>
            <w:tcW w:w="7352" w:type="dxa"/>
            <w:tcBorders>
              <w:top w:val="single" w:color="D9D9D9" w:sz="4" w:space="0"/>
              <w:left w:val="single" w:color="D9D9D9" w:sz="4" w:space="0"/>
              <w:bottom w:val="single" w:color="D9D9D9" w:sz="4" w:space="0"/>
              <w:right w:val="nil"/>
            </w:tcBorders>
          </w:tcPr>
          <w:p w:rsidR="00053E75" w:rsidRDefault="00BF1E13" w14:paraId="32C102F1" w14:textId="77777777">
            <w:pPr>
              <w:spacing w:after="0" w:line="242" w:lineRule="exact"/>
              <w:ind w:left="282" w:right="-20"/>
              <w:rPr>
                <w:rFonts w:ascii="Calibri" w:hAnsi="Calibri" w:eastAsia="Calibri" w:cs="Calibri"/>
                <w:sz w:val="20"/>
                <w:szCs w:val="20"/>
              </w:rPr>
            </w:pPr>
            <w:r>
              <w:rPr>
                <w:rFonts w:ascii="Calibri" w:hAnsi="Calibri" w:eastAsia="Calibri" w:cs="Calibri"/>
                <w:position w:val="1"/>
                <w:sz w:val="20"/>
                <w:szCs w:val="20"/>
              </w:rPr>
              <w:t>-</w:t>
            </w:r>
            <w:r>
              <w:rPr>
                <w:rFonts w:ascii="Calibri" w:hAnsi="Calibri" w:eastAsia="Calibri" w:cs="Calibri"/>
                <w:spacing w:val="35"/>
                <w:position w:val="1"/>
                <w:sz w:val="20"/>
                <w:szCs w:val="20"/>
              </w:rPr>
              <w:t xml:space="preserve"> </w:t>
            </w:r>
            <w:r>
              <w:rPr>
                <w:rFonts w:ascii="Calibri" w:hAnsi="Calibri" w:eastAsia="Calibri" w:cs="Calibri"/>
                <w:position w:val="1"/>
                <w:sz w:val="20"/>
                <w:szCs w:val="20"/>
              </w:rPr>
              <w:t>Cro</w:t>
            </w:r>
            <w:r>
              <w:rPr>
                <w:rFonts w:ascii="Calibri" w:hAnsi="Calibri" w:eastAsia="Calibri" w:cs="Calibri"/>
                <w:spacing w:val="1"/>
                <w:position w:val="1"/>
                <w:sz w:val="20"/>
                <w:szCs w:val="20"/>
              </w:rPr>
              <w:t>s</w:t>
            </w:r>
            <w:r>
              <w:rPr>
                <w:rFonts w:ascii="Calibri" w:hAnsi="Calibri" w:eastAsia="Calibri" w:cs="Calibri"/>
                <w:spacing w:val="2"/>
                <w:position w:val="1"/>
                <w:sz w:val="20"/>
                <w:szCs w:val="20"/>
              </w:rPr>
              <w:t>s</w:t>
            </w:r>
            <w:r>
              <w:rPr>
                <w:rFonts w:ascii="Calibri" w:hAnsi="Calibri" w:eastAsia="Calibri" w:cs="Calibri"/>
                <w:spacing w:val="-1"/>
                <w:position w:val="1"/>
                <w:sz w:val="20"/>
                <w:szCs w:val="20"/>
              </w:rPr>
              <w:t>-</w:t>
            </w:r>
            <w:r>
              <w:rPr>
                <w:rFonts w:ascii="Calibri" w:hAnsi="Calibri" w:eastAsia="Calibri" w:cs="Calibri"/>
                <w:spacing w:val="1"/>
                <w:position w:val="1"/>
                <w:sz w:val="20"/>
                <w:szCs w:val="20"/>
              </w:rPr>
              <w:t>s</w:t>
            </w:r>
            <w:r>
              <w:rPr>
                <w:rFonts w:ascii="Calibri" w:hAnsi="Calibri" w:eastAsia="Calibri" w:cs="Calibri"/>
                <w:spacing w:val="-1"/>
                <w:position w:val="1"/>
                <w:sz w:val="20"/>
                <w:szCs w:val="20"/>
              </w:rPr>
              <w:t>e</w:t>
            </w:r>
            <w:r>
              <w:rPr>
                <w:rFonts w:ascii="Calibri" w:hAnsi="Calibri" w:eastAsia="Calibri" w:cs="Calibri"/>
                <w:position w:val="1"/>
                <w:sz w:val="20"/>
                <w:szCs w:val="20"/>
              </w:rPr>
              <w:t>ct</w:t>
            </w:r>
            <w:r>
              <w:rPr>
                <w:rFonts w:ascii="Calibri" w:hAnsi="Calibri" w:eastAsia="Calibri" w:cs="Calibri"/>
                <w:spacing w:val="1"/>
                <w:position w:val="1"/>
                <w:sz w:val="20"/>
                <w:szCs w:val="20"/>
              </w:rPr>
              <w:t>o</w:t>
            </w:r>
            <w:r>
              <w:rPr>
                <w:rFonts w:ascii="Calibri" w:hAnsi="Calibri" w:eastAsia="Calibri" w:cs="Calibri"/>
                <w:position w:val="1"/>
                <w:sz w:val="20"/>
                <w:szCs w:val="20"/>
              </w:rPr>
              <w:t>r</w:t>
            </w:r>
            <w:r>
              <w:rPr>
                <w:rFonts w:ascii="Calibri" w:hAnsi="Calibri" w:eastAsia="Calibri" w:cs="Calibri"/>
                <w:spacing w:val="-10"/>
                <w:position w:val="1"/>
                <w:sz w:val="20"/>
                <w:szCs w:val="20"/>
              </w:rPr>
              <w:t xml:space="preserve"> </w:t>
            </w:r>
            <w:r>
              <w:rPr>
                <w:rFonts w:ascii="Calibri" w:hAnsi="Calibri" w:eastAsia="Calibri" w:cs="Calibri"/>
                <w:spacing w:val="1"/>
                <w:position w:val="1"/>
                <w:sz w:val="20"/>
                <w:szCs w:val="20"/>
              </w:rPr>
              <w:t>d</w:t>
            </w:r>
            <w:r>
              <w:rPr>
                <w:rFonts w:ascii="Calibri" w:hAnsi="Calibri" w:eastAsia="Calibri" w:cs="Calibri"/>
                <w:position w:val="1"/>
                <w:sz w:val="20"/>
                <w:szCs w:val="20"/>
              </w:rPr>
              <w:t>o</w:t>
            </w:r>
            <w:r>
              <w:rPr>
                <w:rFonts w:ascii="Calibri" w:hAnsi="Calibri" w:eastAsia="Calibri" w:cs="Calibri"/>
                <w:spacing w:val="1"/>
                <w:position w:val="1"/>
                <w:sz w:val="20"/>
                <w:szCs w:val="20"/>
              </w:rPr>
              <w:t>ub</w:t>
            </w:r>
            <w:r>
              <w:rPr>
                <w:rFonts w:ascii="Calibri" w:hAnsi="Calibri" w:eastAsia="Calibri" w:cs="Calibri"/>
                <w:position w:val="1"/>
                <w:sz w:val="20"/>
                <w:szCs w:val="20"/>
              </w:rPr>
              <w:t>le</w:t>
            </w:r>
            <w:r>
              <w:rPr>
                <w:rFonts w:ascii="Calibri" w:hAnsi="Calibri" w:eastAsia="Calibri" w:cs="Calibri"/>
                <w:spacing w:val="-7"/>
                <w:position w:val="1"/>
                <w:sz w:val="20"/>
                <w:szCs w:val="20"/>
              </w:rPr>
              <w:t xml:space="preserve"> </w:t>
            </w:r>
            <w:r>
              <w:rPr>
                <w:rFonts w:ascii="Calibri" w:hAnsi="Calibri" w:eastAsia="Calibri" w:cs="Calibri"/>
                <w:position w:val="1"/>
                <w:sz w:val="20"/>
                <w:szCs w:val="20"/>
              </w:rPr>
              <w:t>c</w:t>
            </w:r>
            <w:r>
              <w:rPr>
                <w:rFonts w:ascii="Calibri" w:hAnsi="Calibri" w:eastAsia="Calibri" w:cs="Calibri"/>
                <w:spacing w:val="1"/>
                <w:position w:val="1"/>
                <w:sz w:val="20"/>
                <w:szCs w:val="20"/>
              </w:rPr>
              <w:t>oun</w:t>
            </w:r>
            <w:r>
              <w:rPr>
                <w:rFonts w:ascii="Calibri" w:hAnsi="Calibri" w:eastAsia="Calibri" w:cs="Calibri"/>
                <w:position w:val="1"/>
                <w:sz w:val="20"/>
                <w:szCs w:val="20"/>
              </w:rPr>
              <w:t>ti</w:t>
            </w:r>
            <w:r>
              <w:rPr>
                <w:rFonts w:ascii="Calibri" w:hAnsi="Calibri" w:eastAsia="Calibri" w:cs="Calibri"/>
                <w:spacing w:val="1"/>
                <w:position w:val="1"/>
                <w:sz w:val="20"/>
                <w:szCs w:val="20"/>
              </w:rPr>
              <w:t>n</w:t>
            </w:r>
            <w:r>
              <w:rPr>
                <w:rFonts w:ascii="Calibri" w:hAnsi="Calibri" w:eastAsia="Calibri" w:cs="Calibri"/>
                <w:position w:val="1"/>
                <w:sz w:val="20"/>
                <w:szCs w:val="20"/>
              </w:rPr>
              <w:t>g</w:t>
            </w:r>
            <w:r>
              <w:rPr>
                <w:rFonts w:ascii="Calibri" w:hAnsi="Calibri" w:eastAsia="Calibri" w:cs="Calibri"/>
                <w:spacing w:val="-7"/>
                <w:position w:val="1"/>
                <w:sz w:val="20"/>
                <w:szCs w:val="20"/>
              </w:rPr>
              <w:t xml:space="preserve"> </w:t>
            </w:r>
            <w:r>
              <w:rPr>
                <w:rFonts w:ascii="Calibri" w:hAnsi="Calibri" w:eastAsia="Calibri" w:cs="Calibri"/>
                <w:position w:val="1"/>
                <w:sz w:val="20"/>
                <w:szCs w:val="20"/>
              </w:rPr>
              <w:t>mitig</w:t>
            </w:r>
            <w:r>
              <w:rPr>
                <w:rFonts w:ascii="Calibri" w:hAnsi="Calibri" w:eastAsia="Calibri" w:cs="Calibri"/>
                <w:spacing w:val="1"/>
                <w:position w:val="1"/>
                <w:sz w:val="20"/>
                <w:szCs w:val="20"/>
              </w:rPr>
              <w:t>a</w:t>
            </w:r>
            <w:r>
              <w:rPr>
                <w:rFonts w:ascii="Calibri" w:hAnsi="Calibri" w:eastAsia="Calibri" w:cs="Calibri"/>
                <w:position w:val="1"/>
                <w:sz w:val="20"/>
                <w:szCs w:val="20"/>
              </w:rPr>
              <w:t>ted</w:t>
            </w:r>
            <w:r>
              <w:rPr>
                <w:rFonts w:ascii="Calibri" w:hAnsi="Calibri" w:eastAsia="Calibri" w:cs="Calibri"/>
                <w:spacing w:val="-8"/>
                <w:position w:val="1"/>
                <w:sz w:val="20"/>
                <w:szCs w:val="20"/>
              </w:rPr>
              <w:t xml:space="preserve"> </w:t>
            </w:r>
            <w:r>
              <w:rPr>
                <w:rFonts w:ascii="Calibri" w:hAnsi="Calibri" w:eastAsia="Calibri" w:cs="Calibri"/>
                <w:spacing w:val="1"/>
                <w:position w:val="1"/>
                <w:sz w:val="20"/>
                <w:szCs w:val="20"/>
              </w:rPr>
              <w:t>b</w:t>
            </w:r>
            <w:r>
              <w:rPr>
                <w:rFonts w:ascii="Calibri" w:hAnsi="Calibri" w:eastAsia="Calibri" w:cs="Calibri"/>
                <w:position w:val="1"/>
                <w:sz w:val="20"/>
                <w:szCs w:val="20"/>
              </w:rPr>
              <w:t>y</w:t>
            </w:r>
            <w:r>
              <w:rPr>
                <w:rFonts w:ascii="Calibri" w:hAnsi="Calibri" w:eastAsia="Calibri" w:cs="Calibri"/>
                <w:spacing w:val="-1"/>
                <w:position w:val="1"/>
                <w:sz w:val="20"/>
                <w:szCs w:val="20"/>
              </w:rPr>
              <w:t xml:space="preserve"> </w:t>
            </w:r>
            <w:r>
              <w:rPr>
                <w:rFonts w:ascii="Calibri" w:hAnsi="Calibri" w:eastAsia="Calibri" w:cs="Calibri"/>
                <w:spacing w:val="2"/>
                <w:position w:val="1"/>
                <w:sz w:val="20"/>
                <w:szCs w:val="20"/>
              </w:rPr>
              <w:t>s</w:t>
            </w:r>
            <w:r>
              <w:rPr>
                <w:rFonts w:ascii="Calibri" w:hAnsi="Calibri" w:eastAsia="Calibri" w:cs="Calibri"/>
                <w:position w:val="1"/>
                <w:sz w:val="20"/>
                <w:szCs w:val="20"/>
              </w:rPr>
              <w:t>i</w:t>
            </w:r>
            <w:r>
              <w:rPr>
                <w:rFonts w:ascii="Calibri" w:hAnsi="Calibri" w:eastAsia="Calibri" w:cs="Calibri"/>
                <w:spacing w:val="1"/>
                <w:position w:val="1"/>
                <w:sz w:val="20"/>
                <w:szCs w:val="20"/>
              </w:rPr>
              <w:t>n</w:t>
            </w:r>
            <w:r>
              <w:rPr>
                <w:rFonts w:ascii="Calibri" w:hAnsi="Calibri" w:eastAsia="Calibri" w:cs="Calibri"/>
                <w:position w:val="1"/>
                <w:sz w:val="20"/>
                <w:szCs w:val="20"/>
              </w:rPr>
              <w:t>gle</w:t>
            </w:r>
            <w:r>
              <w:rPr>
                <w:rFonts w:ascii="Calibri" w:hAnsi="Calibri" w:eastAsia="Calibri" w:cs="Calibri"/>
                <w:spacing w:val="-6"/>
                <w:position w:val="1"/>
                <w:sz w:val="20"/>
                <w:szCs w:val="20"/>
              </w:rPr>
              <w:t xml:space="preserve"> </w:t>
            </w:r>
            <w:r>
              <w:rPr>
                <w:rFonts w:ascii="Calibri" w:hAnsi="Calibri" w:eastAsia="Calibri" w:cs="Calibri"/>
                <w:spacing w:val="2"/>
                <w:position w:val="1"/>
                <w:sz w:val="20"/>
                <w:szCs w:val="20"/>
              </w:rPr>
              <w:t>s</w:t>
            </w:r>
            <w:r>
              <w:rPr>
                <w:rFonts w:ascii="Calibri" w:hAnsi="Calibri" w:eastAsia="Calibri" w:cs="Calibri"/>
                <w:spacing w:val="-1"/>
                <w:position w:val="1"/>
                <w:sz w:val="20"/>
                <w:szCs w:val="20"/>
              </w:rPr>
              <w:t>e</w:t>
            </w:r>
            <w:r>
              <w:rPr>
                <w:rFonts w:ascii="Calibri" w:hAnsi="Calibri" w:eastAsia="Calibri" w:cs="Calibri"/>
                <w:position w:val="1"/>
                <w:sz w:val="20"/>
                <w:szCs w:val="20"/>
              </w:rPr>
              <w:t>ct</w:t>
            </w:r>
            <w:r>
              <w:rPr>
                <w:rFonts w:ascii="Calibri" w:hAnsi="Calibri" w:eastAsia="Calibri" w:cs="Calibri"/>
                <w:spacing w:val="1"/>
                <w:position w:val="1"/>
                <w:sz w:val="20"/>
                <w:szCs w:val="20"/>
              </w:rPr>
              <w:t>o</w:t>
            </w:r>
            <w:r>
              <w:rPr>
                <w:rFonts w:ascii="Calibri" w:hAnsi="Calibri" w:eastAsia="Calibri" w:cs="Calibri"/>
                <w:position w:val="1"/>
                <w:sz w:val="20"/>
                <w:szCs w:val="20"/>
              </w:rPr>
              <w:t>r</w:t>
            </w:r>
            <w:r>
              <w:rPr>
                <w:rFonts w:ascii="Calibri" w:hAnsi="Calibri" w:eastAsia="Calibri" w:cs="Calibri"/>
                <w:spacing w:val="-5"/>
                <w:position w:val="1"/>
                <w:sz w:val="20"/>
                <w:szCs w:val="20"/>
              </w:rPr>
              <w:t xml:space="preserve"> </w:t>
            </w:r>
            <w:r>
              <w:rPr>
                <w:rFonts w:ascii="Calibri" w:hAnsi="Calibri" w:eastAsia="Calibri" w:cs="Calibri"/>
                <w:spacing w:val="-1"/>
                <w:position w:val="1"/>
                <w:sz w:val="20"/>
                <w:szCs w:val="20"/>
              </w:rPr>
              <w:t>m</w:t>
            </w:r>
            <w:r>
              <w:rPr>
                <w:rFonts w:ascii="Calibri" w:hAnsi="Calibri" w:eastAsia="Calibri" w:cs="Calibri"/>
                <w:spacing w:val="3"/>
                <w:position w:val="1"/>
                <w:sz w:val="20"/>
                <w:szCs w:val="20"/>
              </w:rPr>
              <w:t>o</w:t>
            </w:r>
            <w:r>
              <w:rPr>
                <w:rFonts w:ascii="Calibri" w:hAnsi="Calibri" w:eastAsia="Calibri" w:cs="Calibri"/>
                <w:spacing w:val="1"/>
                <w:position w:val="1"/>
                <w:sz w:val="20"/>
                <w:szCs w:val="20"/>
              </w:rPr>
              <w:t>n</w:t>
            </w:r>
            <w:r>
              <w:rPr>
                <w:rFonts w:ascii="Calibri" w:hAnsi="Calibri" w:eastAsia="Calibri" w:cs="Calibri"/>
                <w:position w:val="1"/>
                <w:sz w:val="20"/>
                <w:szCs w:val="20"/>
              </w:rPr>
              <w:t>it</w:t>
            </w:r>
            <w:r>
              <w:rPr>
                <w:rFonts w:ascii="Calibri" w:hAnsi="Calibri" w:eastAsia="Calibri" w:cs="Calibri"/>
                <w:spacing w:val="1"/>
                <w:position w:val="1"/>
                <w:sz w:val="20"/>
                <w:szCs w:val="20"/>
              </w:rPr>
              <w:t>o</w:t>
            </w:r>
            <w:r>
              <w:rPr>
                <w:rFonts w:ascii="Calibri" w:hAnsi="Calibri" w:eastAsia="Calibri" w:cs="Calibri"/>
                <w:position w:val="1"/>
                <w:sz w:val="20"/>
                <w:szCs w:val="20"/>
              </w:rPr>
              <w:t>ri</w:t>
            </w:r>
            <w:r>
              <w:rPr>
                <w:rFonts w:ascii="Calibri" w:hAnsi="Calibri" w:eastAsia="Calibri" w:cs="Calibri"/>
                <w:spacing w:val="1"/>
                <w:position w:val="1"/>
                <w:sz w:val="20"/>
                <w:szCs w:val="20"/>
              </w:rPr>
              <w:t>n</w:t>
            </w:r>
            <w:r>
              <w:rPr>
                <w:rFonts w:ascii="Calibri" w:hAnsi="Calibri" w:eastAsia="Calibri" w:cs="Calibri"/>
                <w:position w:val="1"/>
                <w:sz w:val="20"/>
                <w:szCs w:val="20"/>
              </w:rPr>
              <w:t>g</w:t>
            </w:r>
          </w:p>
          <w:p w:rsidR="00053E75" w:rsidRDefault="00BF1E13" w14:paraId="319AA2A1" w14:textId="77777777">
            <w:pPr>
              <w:spacing w:after="0" w:line="240" w:lineRule="auto"/>
              <w:ind w:left="424" w:right="60" w:hanging="142"/>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35"/>
                <w:sz w:val="20"/>
                <w:szCs w:val="20"/>
              </w:rPr>
              <w:t xml:space="preserve"> </w:t>
            </w:r>
            <w:r>
              <w:rPr>
                <w:rFonts w:ascii="Calibri" w:hAnsi="Calibri" w:eastAsia="Calibri" w:cs="Calibri"/>
                <w:sz w:val="20"/>
                <w:szCs w:val="20"/>
              </w:rPr>
              <w:t>Co</w:t>
            </w:r>
            <w:r>
              <w:rPr>
                <w:rFonts w:ascii="Calibri" w:hAnsi="Calibri" w:eastAsia="Calibri" w:cs="Calibri"/>
                <w:spacing w:val="1"/>
                <w:sz w:val="20"/>
                <w:szCs w:val="20"/>
              </w:rPr>
              <w:t>m</w:t>
            </w:r>
            <w:r>
              <w:rPr>
                <w:rFonts w:ascii="Calibri" w:hAnsi="Calibri" w:eastAsia="Calibri" w:cs="Calibri"/>
                <w:spacing w:val="-1"/>
                <w:sz w:val="20"/>
                <w:szCs w:val="20"/>
              </w:rPr>
              <w:t>m</w:t>
            </w:r>
            <w:r>
              <w:rPr>
                <w:rFonts w:ascii="Calibri" w:hAnsi="Calibri" w:eastAsia="Calibri" w:cs="Calibri"/>
                <w:spacing w:val="1"/>
                <w:sz w:val="20"/>
                <w:szCs w:val="20"/>
              </w:rPr>
              <w:t>un</w:t>
            </w:r>
            <w:r>
              <w:rPr>
                <w:rFonts w:ascii="Calibri" w:hAnsi="Calibri" w:eastAsia="Calibri" w:cs="Calibri"/>
                <w:sz w:val="20"/>
                <w:szCs w:val="20"/>
              </w:rPr>
              <w:t>icate</w:t>
            </w:r>
            <w:r>
              <w:rPr>
                <w:rFonts w:ascii="Calibri" w:hAnsi="Calibri" w:eastAsia="Calibri" w:cs="Calibri"/>
                <w:spacing w:val="-11"/>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z w:val="20"/>
                <w:szCs w:val="20"/>
              </w:rPr>
              <w:t>CP</w:t>
            </w:r>
            <w:r>
              <w:rPr>
                <w:rFonts w:ascii="Calibri" w:hAnsi="Calibri" w:eastAsia="Calibri" w:cs="Calibri"/>
                <w:spacing w:val="-2"/>
                <w:sz w:val="20"/>
                <w:szCs w:val="20"/>
              </w:rPr>
              <w:t xml:space="preserve"> </w:t>
            </w:r>
            <w:r>
              <w:rPr>
                <w:rFonts w:ascii="Calibri" w:hAnsi="Calibri" w:eastAsia="Calibri" w:cs="Calibri"/>
                <w:sz w:val="20"/>
                <w:szCs w:val="20"/>
              </w:rPr>
              <w:t xml:space="preserve">&amp; </w:t>
            </w:r>
            <w:r>
              <w:rPr>
                <w:rFonts w:ascii="Calibri" w:hAnsi="Calibri" w:eastAsia="Calibri" w:cs="Calibri"/>
                <w:spacing w:val="2"/>
                <w:sz w:val="20"/>
                <w:szCs w:val="20"/>
              </w:rPr>
              <w:t>E</w:t>
            </w:r>
            <w:r>
              <w:rPr>
                <w:rFonts w:ascii="Calibri" w:hAnsi="Calibri" w:eastAsia="Calibri" w:cs="Calibri"/>
                <w:spacing w:val="1"/>
                <w:sz w:val="20"/>
                <w:szCs w:val="20"/>
              </w:rPr>
              <w:t>du</w:t>
            </w:r>
            <w:r>
              <w:rPr>
                <w:rFonts w:ascii="Calibri" w:hAnsi="Calibri" w:eastAsia="Calibri" w:cs="Calibri"/>
                <w:sz w:val="20"/>
                <w:szCs w:val="20"/>
              </w:rPr>
              <w:t>ca</w:t>
            </w:r>
            <w:r>
              <w:rPr>
                <w:rFonts w:ascii="Calibri" w:hAnsi="Calibri" w:eastAsia="Calibri" w:cs="Calibri"/>
                <w:spacing w:val="1"/>
                <w:sz w:val="20"/>
                <w:szCs w:val="20"/>
              </w:rPr>
              <w:t>t</w:t>
            </w:r>
            <w:r>
              <w:rPr>
                <w:rFonts w:ascii="Calibri" w:hAnsi="Calibri" w:eastAsia="Calibri" w:cs="Calibri"/>
                <w:sz w:val="20"/>
                <w:szCs w:val="20"/>
              </w:rPr>
              <w:t>ion</w:t>
            </w:r>
            <w:r>
              <w:rPr>
                <w:rFonts w:ascii="Calibri" w:hAnsi="Calibri" w:eastAsia="Calibri" w:cs="Calibri"/>
                <w:spacing w:val="-7"/>
                <w:sz w:val="20"/>
                <w:szCs w:val="20"/>
              </w:rPr>
              <w:t xml:space="preserve"> </w:t>
            </w:r>
            <w:r>
              <w:rPr>
                <w:rFonts w:ascii="Calibri" w:hAnsi="Calibri" w:eastAsia="Calibri" w:cs="Calibri"/>
                <w:spacing w:val="1"/>
                <w:sz w:val="20"/>
                <w:szCs w:val="20"/>
              </w:rPr>
              <w:t>p</w:t>
            </w:r>
            <w:r>
              <w:rPr>
                <w:rFonts w:ascii="Calibri" w:hAnsi="Calibri" w:eastAsia="Calibri" w:cs="Calibri"/>
                <w:sz w:val="20"/>
                <w:szCs w:val="20"/>
              </w:rPr>
              <w:t>art</w:t>
            </w:r>
            <w:r>
              <w:rPr>
                <w:rFonts w:ascii="Calibri" w:hAnsi="Calibri" w:eastAsia="Calibri" w:cs="Calibri"/>
                <w:spacing w:val="1"/>
                <w:sz w:val="20"/>
                <w:szCs w:val="20"/>
              </w:rPr>
              <w:t>n</w:t>
            </w:r>
            <w:r>
              <w:rPr>
                <w:rFonts w:ascii="Calibri" w:hAnsi="Calibri" w:eastAsia="Calibri" w:cs="Calibri"/>
                <w:spacing w:val="-1"/>
                <w:sz w:val="20"/>
                <w:szCs w:val="20"/>
              </w:rPr>
              <w:t>e</w:t>
            </w:r>
            <w:r>
              <w:rPr>
                <w:rFonts w:ascii="Calibri" w:hAnsi="Calibri" w:eastAsia="Calibri" w:cs="Calibri"/>
                <w:sz w:val="20"/>
                <w:szCs w:val="20"/>
              </w:rPr>
              <w:t>rs</w:t>
            </w:r>
            <w:r>
              <w:rPr>
                <w:rFonts w:ascii="Calibri" w:hAnsi="Calibri" w:eastAsia="Calibri" w:cs="Calibri"/>
                <w:spacing w:val="-6"/>
                <w:sz w:val="20"/>
                <w:szCs w:val="20"/>
              </w:rPr>
              <w:t xml:space="preserve"> </w:t>
            </w:r>
            <w:r>
              <w:rPr>
                <w:rFonts w:ascii="Calibri" w:hAnsi="Calibri" w:eastAsia="Calibri" w:cs="Calibri"/>
                <w:sz w:val="20"/>
                <w:szCs w:val="20"/>
              </w:rPr>
              <w:t>w</w:t>
            </w:r>
            <w:r>
              <w:rPr>
                <w:rFonts w:ascii="Calibri" w:hAnsi="Calibri" w:eastAsia="Calibri" w:cs="Calibri"/>
                <w:spacing w:val="1"/>
                <w:sz w:val="20"/>
                <w:szCs w:val="20"/>
              </w:rPr>
              <w:t>h</w:t>
            </w:r>
            <w:r>
              <w:rPr>
                <w:rFonts w:ascii="Calibri" w:hAnsi="Calibri" w:eastAsia="Calibri" w:cs="Calibri"/>
                <w:sz w:val="20"/>
                <w:szCs w:val="20"/>
              </w:rPr>
              <w:t xml:space="preserve">ich </w:t>
            </w:r>
            <w:r>
              <w:rPr>
                <w:rFonts w:ascii="Calibri" w:hAnsi="Calibri" w:eastAsia="Calibri" w:cs="Calibri"/>
                <w:spacing w:val="1"/>
                <w:sz w:val="20"/>
                <w:szCs w:val="20"/>
              </w:rPr>
              <w:t>p</w:t>
            </w:r>
            <w:r>
              <w:rPr>
                <w:rFonts w:ascii="Calibri" w:hAnsi="Calibri" w:eastAsia="Calibri" w:cs="Calibri"/>
                <w:sz w:val="20"/>
                <w:szCs w:val="20"/>
              </w:rPr>
              <w:t>art</w:t>
            </w:r>
            <w:r>
              <w:rPr>
                <w:rFonts w:ascii="Calibri" w:hAnsi="Calibri" w:eastAsia="Calibri" w:cs="Calibri"/>
                <w:spacing w:val="1"/>
                <w:sz w:val="20"/>
                <w:szCs w:val="20"/>
              </w:rPr>
              <w:t>n</w:t>
            </w:r>
            <w:r>
              <w:rPr>
                <w:rFonts w:ascii="Calibri" w:hAnsi="Calibri" w:eastAsia="Calibri" w:cs="Calibri"/>
                <w:spacing w:val="-1"/>
                <w:sz w:val="20"/>
                <w:szCs w:val="20"/>
              </w:rPr>
              <w:t>e</w:t>
            </w:r>
            <w:r>
              <w:rPr>
                <w:rFonts w:ascii="Calibri" w:hAnsi="Calibri" w:eastAsia="Calibri" w:cs="Calibri"/>
                <w:sz w:val="20"/>
                <w:szCs w:val="20"/>
              </w:rPr>
              <w:t>r</w:t>
            </w:r>
            <w:r>
              <w:rPr>
                <w:rFonts w:ascii="Calibri" w:hAnsi="Calibri" w:eastAsia="Calibri" w:cs="Calibri"/>
                <w:spacing w:val="-6"/>
                <w:sz w:val="20"/>
                <w:szCs w:val="20"/>
              </w:rPr>
              <w:t xml:space="preserve"> </w:t>
            </w:r>
            <w:r>
              <w:rPr>
                <w:rFonts w:ascii="Calibri" w:hAnsi="Calibri" w:eastAsia="Calibri" w:cs="Calibri"/>
                <w:sz w:val="20"/>
                <w:szCs w:val="20"/>
              </w:rPr>
              <w:t xml:space="preserve">is </w:t>
            </w:r>
            <w:r>
              <w:rPr>
                <w:rFonts w:ascii="Calibri" w:hAnsi="Calibri" w:eastAsia="Calibri" w:cs="Calibri"/>
                <w:spacing w:val="-2"/>
                <w:sz w:val="20"/>
                <w:szCs w:val="20"/>
              </w:rPr>
              <w:t>r</w:t>
            </w:r>
            <w:r>
              <w:rPr>
                <w:rFonts w:ascii="Calibri" w:hAnsi="Calibri" w:eastAsia="Calibri" w:cs="Calibri"/>
                <w:spacing w:val="-1"/>
                <w:sz w:val="20"/>
                <w:szCs w:val="20"/>
              </w:rPr>
              <w:t>e</w:t>
            </w:r>
            <w:r>
              <w:rPr>
                <w:rFonts w:ascii="Calibri" w:hAnsi="Calibri" w:eastAsia="Calibri" w:cs="Calibri"/>
                <w:spacing w:val="1"/>
                <w:sz w:val="20"/>
                <w:szCs w:val="20"/>
              </w:rPr>
              <w:t>sp</w:t>
            </w:r>
            <w:r>
              <w:rPr>
                <w:rFonts w:ascii="Calibri" w:hAnsi="Calibri" w:eastAsia="Calibri" w:cs="Calibri"/>
                <w:sz w:val="20"/>
                <w:szCs w:val="20"/>
              </w:rPr>
              <w:t>o</w:t>
            </w:r>
            <w:r>
              <w:rPr>
                <w:rFonts w:ascii="Calibri" w:hAnsi="Calibri" w:eastAsia="Calibri" w:cs="Calibri"/>
                <w:spacing w:val="1"/>
                <w:sz w:val="20"/>
                <w:szCs w:val="20"/>
              </w:rPr>
              <w:t>ns</w:t>
            </w:r>
            <w:r>
              <w:rPr>
                <w:rFonts w:ascii="Calibri" w:hAnsi="Calibri" w:eastAsia="Calibri" w:cs="Calibri"/>
                <w:sz w:val="20"/>
                <w:szCs w:val="20"/>
              </w:rPr>
              <w:t>i</w:t>
            </w:r>
            <w:r>
              <w:rPr>
                <w:rFonts w:ascii="Calibri" w:hAnsi="Calibri" w:eastAsia="Calibri" w:cs="Calibri"/>
                <w:spacing w:val="1"/>
                <w:sz w:val="20"/>
                <w:szCs w:val="20"/>
              </w:rPr>
              <w:t>b</w:t>
            </w:r>
            <w:r>
              <w:rPr>
                <w:rFonts w:ascii="Calibri" w:hAnsi="Calibri" w:eastAsia="Calibri" w:cs="Calibri"/>
                <w:sz w:val="20"/>
                <w:szCs w:val="20"/>
              </w:rPr>
              <w:t>le</w:t>
            </w:r>
            <w:r>
              <w:rPr>
                <w:rFonts w:ascii="Calibri" w:hAnsi="Calibri" w:eastAsia="Calibri" w:cs="Calibri"/>
                <w:spacing w:val="-10"/>
                <w:sz w:val="20"/>
                <w:szCs w:val="20"/>
              </w:rPr>
              <w:t xml:space="preserve"> </w:t>
            </w:r>
            <w:r>
              <w:rPr>
                <w:rFonts w:ascii="Calibri" w:hAnsi="Calibri" w:eastAsia="Calibri" w:cs="Calibri"/>
                <w:sz w:val="20"/>
                <w:szCs w:val="20"/>
              </w:rPr>
              <w:t>for</w:t>
            </w:r>
            <w:r>
              <w:rPr>
                <w:rFonts w:ascii="Calibri" w:hAnsi="Calibri" w:eastAsia="Calibri" w:cs="Calibri"/>
                <w:spacing w:val="-1"/>
                <w:sz w:val="20"/>
                <w:szCs w:val="20"/>
              </w:rPr>
              <w:t xml:space="preserve"> </w:t>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pacing w:val="1"/>
                <w:sz w:val="20"/>
                <w:szCs w:val="20"/>
              </w:rPr>
              <w:t>p</w:t>
            </w:r>
            <w:r>
              <w:rPr>
                <w:rFonts w:ascii="Calibri" w:hAnsi="Calibri" w:eastAsia="Calibri" w:cs="Calibri"/>
                <w:sz w:val="20"/>
                <w:szCs w:val="20"/>
              </w:rPr>
              <w:t>orti</w:t>
            </w:r>
            <w:r>
              <w:rPr>
                <w:rFonts w:ascii="Calibri" w:hAnsi="Calibri" w:eastAsia="Calibri" w:cs="Calibri"/>
                <w:spacing w:val="1"/>
                <w:sz w:val="20"/>
                <w:szCs w:val="20"/>
              </w:rPr>
              <w:t>n</w:t>
            </w:r>
            <w:r>
              <w:rPr>
                <w:rFonts w:ascii="Calibri" w:hAnsi="Calibri" w:eastAsia="Calibri" w:cs="Calibri"/>
                <w:sz w:val="20"/>
                <w:szCs w:val="20"/>
              </w:rPr>
              <w:t>g t</w:t>
            </w:r>
            <w:r>
              <w:rPr>
                <w:rFonts w:ascii="Calibri" w:hAnsi="Calibri" w:eastAsia="Calibri" w:cs="Calibri"/>
                <w:spacing w:val="1"/>
                <w:sz w:val="20"/>
                <w:szCs w:val="20"/>
              </w:rPr>
              <w:t>h</w:t>
            </w:r>
            <w:r>
              <w:rPr>
                <w:rFonts w:ascii="Calibri" w:hAnsi="Calibri" w:eastAsia="Calibri" w:cs="Calibri"/>
                <w:sz w:val="20"/>
                <w:szCs w:val="20"/>
              </w:rPr>
              <w:t>is</w:t>
            </w:r>
            <w:r>
              <w:rPr>
                <w:rFonts w:ascii="Calibri" w:hAnsi="Calibri" w:eastAsia="Calibri" w:cs="Calibri"/>
                <w:spacing w:val="-2"/>
                <w:sz w:val="20"/>
                <w:szCs w:val="20"/>
              </w:rPr>
              <w:t xml:space="preserve"> </w:t>
            </w:r>
            <w:r>
              <w:rPr>
                <w:rFonts w:ascii="Calibri" w:hAnsi="Calibri" w:eastAsia="Calibri" w:cs="Calibri"/>
                <w:spacing w:val="1"/>
                <w:sz w:val="20"/>
                <w:szCs w:val="20"/>
              </w:rPr>
              <w:t>a</w:t>
            </w:r>
            <w:r>
              <w:rPr>
                <w:rFonts w:ascii="Calibri" w:hAnsi="Calibri" w:eastAsia="Calibri" w:cs="Calibri"/>
                <w:sz w:val="20"/>
                <w:szCs w:val="20"/>
              </w:rPr>
              <w:t>cti</w:t>
            </w:r>
            <w:r>
              <w:rPr>
                <w:rFonts w:ascii="Calibri" w:hAnsi="Calibri" w:eastAsia="Calibri" w:cs="Calibri"/>
                <w:spacing w:val="1"/>
                <w:sz w:val="20"/>
                <w:szCs w:val="20"/>
              </w:rPr>
              <w:t>v</w:t>
            </w:r>
            <w:r>
              <w:rPr>
                <w:rFonts w:ascii="Calibri" w:hAnsi="Calibri" w:eastAsia="Calibri" w:cs="Calibri"/>
                <w:sz w:val="20"/>
                <w:szCs w:val="20"/>
              </w:rPr>
              <w:t>it</w:t>
            </w:r>
            <w:r>
              <w:rPr>
                <w:rFonts w:ascii="Calibri" w:hAnsi="Calibri" w:eastAsia="Calibri" w:cs="Calibri"/>
                <w:spacing w:val="1"/>
                <w:sz w:val="20"/>
                <w:szCs w:val="20"/>
              </w:rPr>
              <w:t>y</w:t>
            </w:r>
            <w:r>
              <w:rPr>
                <w:rFonts w:ascii="Calibri" w:hAnsi="Calibri" w:eastAsia="Calibri" w:cs="Calibri"/>
                <w:sz w:val="20"/>
                <w:szCs w:val="20"/>
              </w:rPr>
              <w:t>,</w:t>
            </w:r>
            <w:r>
              <w:rPr>
                <w:rFonts w:ascii="Calibri" w:hAnsi="Calibri" w:eastAsia="Calibri" w:cs="Calibri"/>
                <w:spacing w:val="-7"/>
                <w:sz w:val="20"/>
                <w:szCs w:val="20"/>
              </w:rPr>
              <w:t xml:space="preserve"> </w:t>
            </w:r>
            <w:r>
              <w:rPr>
                <w:rFonts w:ascii="Calibri" w:hAnsi="Calibri" w:eastAsia="Calibri" w:cs="Calibri"/>
                <w:sz w:val="20"/>
                <w:szCs w:val="20"/>
              </w:rPr>
              <w:t>a</w:t>
            </w:r>
            <w:r>
              <w:rPr>
                <w:rFonts w:ascii="Calibri" w:hAnsi="Calibri" w:eastAsia="Calibri" w:cs="Calibri"/>
                <w:spacing w:val="1"/>
                <w:sz w:val="20"/>
                <w:szCs w:val="20"/>
              </w:rPr>
              <w:t>n</w:t>
            </w:r>
            <w:r>
              <w:rPr>
                <w:rFonts w:ascii="Calibri" w:hAnsi="Calibri" w:eastAsia="Calibri" w:cs="Calibri"/>
                <w:sz w:val="20"/>
                <w:szCs w:val="20"/>
              </w:rPr>
              <w:t>d</w:t>
            </w:r>
            <w:r>
              <w:rPr>
                <w:rFonts w:ascii="Calibri" w:hAnsi="Calibri" w:eastAsia="Calibri" w:cs="Calibri"/>
                <w:spacing w:val="-2"/>
                <w:sz w:val="20"/>
                <w:szCs w:val="20"/>
              </w:rPr>
              <w:t xml:space="preserve"> </w:t>
            </w:r>
            <w:r>
              <w:rPr>
                <w:rFonts w:ascii="Calibri" w:hAnsi="Calibri" w:eastAsia="Calibri" w:cs="Calibri"/>
                <w:spacing w:val="1"/>
                <w:sz w:val="20"/>
                <w:szCs w:val="20"/>
              </w:rPr>
              <w:t>h</w:t>
            </w:r>
            <w:r>
              <w:rPr>
                <w:rFonts w:ascii="Calibri" w:hAnsi="Calibri" w:eastAsia="Calibri" w:cs="Calibri"/>
                <w:sz w:val="20"/>
                <w:szCs w:val="20"/>
              </w:rPr>
              <w:t>ow</w:t>
            </w:r>
            <w:r>
              <w:rPr>
                <w:rFonts w:ascii="Calibri" w:hAnsi="Calibri" w:eastAsia="Calibri" w:cs="Calibri"/>
                <w:spacing w:val="-5"/>
                <w:sz w:val="20"/>
                <w:szCs w:val="20"/>
              </w:rPr>
              <w:t xml:space="preserve"> </w:t>
            </w:r>
            <w:r>
              <w:rPr>
                <w:rFonts w:ascii="Calibri" w:hAnsi="Calibri" w:eastAsia="Calibri" w:cs="Calibri"/>
                <w:sz w:val="20"/>
                <w:szCs w:val="20"/>
              </w:rPr>
              <w:t>(to</w:t>
            </w:r>
            <w:r>
              <w:rPr>
                <w:rFonts w:ascii="Calibri" w:hAnsi="Calibri" w:eastAsia="Calibri" w:cs="Calibri"/>
                <w:spacing w:val="-2"/>
                <w:sz w:val="20"/>
                <w:szCs w:val="20"/>
              </w:rPr>
              <w:t xml:space="preserve"> </w:t>
            </w:r>
            <w:r>
              <w:rPr>
                <w:rFonts w:ascii="Calibri" w:hAnsi="Calibri" w:eastAsia="Calibri" w:cs="Calibri"/>
                <w:spacing w:val="-1"/>
                <w:sz w:val="20"/>
                <w:szCs w:val="20"/>
              </w:rPr>
              <w:t>E</w:t>
            </w:r>
            <w:r>
              <w:rPr>
                <w:rFonts w:ascii="Calibri" w:hAnsi="Calibri" w:eastAsia="Calibri" w:cs="Calibri"/>
                <w:spacing w:val="1"/>
                <w:sz w:val="20"/>
                <w:szCs w:val="20"/>
              </w:rPr>
              <w:t>du</w:t>
            </w:r>
            <w:r>
              <w:rPr>
                <w:rFonts w:ascii="Calibri" w:hAnsi="Calibri" w:eastAsia="Calibri" w:cs="Calibri"/>
                <w:spacing w:val="-3"/>
                <w:sz w:val="20"/>
                <w:szCs w:val="20"/>
              </w:rPr>
              <w:t>c</w:t>
            </w:r>
            <w:r>
              <w:rPr>
                <w:rFonts w:ascii="Calibri" w:hAnsi="Calibri" w:eastAsia="Calibri" w:cs="Calibri"/>
                <w:sz w:val="20"/>
                <w:szCs w:val="20"/>
              </w:rPr>
              <w:t>a</w:t>
            </w:r>
            <w:r>
              <w:rPr>
                <w:rFonts w:ascii="Calibri" w:hAnsi="Calibri" w:eastAsia="Calibri" w:cs="Calibri"/>
                <w:spacing w:val="1"/>
                <w:sz w:val="20"/>
                <w:szCs w:val="20"/>
              </w:rPr>
              <w:t>t</w:t>
            </w:r>
            <w:r>
              <w:rPr>
                <w:rFonts w:ascii="Calibri" w:hAnsi="Calibri" w:eastAsia="Calibri" w:cs="Calibri"/>
                <w:sz w:val="20"/>
                <w:szCs w:val="20"/>
              </w:rPr>
              <w:t>ion</w:t>
            </w:r>
            <w:r>
              <w:rPr>
                <w:rFonts w:ascii="Calibri" w:hAnsi="Calibri" w:eastAsia="Calibri" w:cs="Calibri"/>
                <w:spacing w:val="-7"/>
                <w:sz w:val="20"/>
                <w:szCs w:val="20"/>
              </w:rPr>
              <w:t xml:space="preserve"> </w:t>
            </w:r>
            <w:r>
              <w:rPr>
                <w:rFonts w:ascii="Calibri" w:hAnsi="Calibri" w:eastAsia="Calibri" w:cs="Calibri"/>
                <w:sz w:val="20"/>
                <w:szCs w:val="20"/>
              </w:rPr>
              <w:t>4</w:t>
            </w:r>
            <w:r>
              <w:rPr>
                <w:rFonts w:ascii="Calibri" w:hAnsi="Calibri" w:eastAsia="Calibri" w:cs="Calibri"/>
                <w:spacing w:val="1"/>
                <w:sz w:val="20"/>
                <w:szCs w:val="20"/>
              </w:rPr>
              <w:t>Ws</w:t>
            </w:r>
            <w:r>
              <w:rPr>
                <w:rFonts w:ascii="Calibri" w:hAnsi="Calibri" w:eastAsia="Calibri" w:cs="Calibri"/>
                <w:sz w:val="20"/>
                <w:szCs w:val="20"/>
              </w:rPr>
              <w:t>)</w:t>
            </w:r>
          </w:p>
          <w:p w:rsidR="00053E75" w:rsidRDefault="00BF1E13" w14:paraId="145DD47B" w14:textId="77777777">
            <w:pPr>
              <w:spacing w:after="0" w:line="240" w:lineRule="auto"/>
              <w:ind w:left="282" w:right="-20"/>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35"/>
                <w:sz w:val="20"/>
                <w:szCs w:val="20"/>
              </w:rPr>
              <w:t xml:space="preserve"> </w:t>
            </w:r>
            <w:r>
              <w:rPr>
                <w:rFonts w:ascii="Calibri" w:hAnsi="Calibri" w:eastAsia="Calibri" w:cs="Calibri"/>
                <w:sz w:val="20"/>
                <w:szCs w:val="20"/>
              </w:rPr>
              <w:t>Agr</w:t>
            </w:r>
            <w:r>
              <w:rPr>
                <w:rFonts w:ascii="Calibri" w:hAnsi="Calibri" w:eastAsia="Calibri" w:cs="Calibri"/>
                <w:spacing w:val="-1"/>
                <w:sz w:val="20"/>
                <w:szCs w:val="20"/>
              </w:rPr>
              <w:t>e</w:t>
            </w:r>
            <w:r>
              <w:rPr>
                <w:rFonts w:ascii="Calibri" w:hAnsi="Calibri" w:eastAsia="Calibri" w:cs="Calibri"/>
                <w:sz w:val="20"/>
                <w:szCs w:val="20"/>
              </w:rPr>
              <w:t>e</w:t>
            </w:r>
            <w:r>
              <w:rPr>
                <w:rFonts w:ascii="Calibri" w:hAnsi="Calibri" w:eastAsia="Calibri" w:cs="Calibri"/>
                <w:spacing w:val="-6"/>
                <w:sz w:val="20"/>
                <w:szCs w:val="20"/>
              </w:rPr>
              <w:t xml:space="preserve"> </w:t>
            </w:r>
            <w:r>
              <w:rPr>
                <w:rFonts w:ascii="Calibri" w:hAnsi="Calibri" w:eastAsia="Calibri" w:cs="Calibri"/>
                <w:spacing w:val="1"/>
                <w:sz w:val="20"/>
                <w:szCs w:val="20"/>
              </w:rPr>
              <w:t>h</w:t>
            </w:r>
            <w:r>
              <w:rPr>
                <w:rFonts w:ascii="Calibri" w:hAnsi="Calibri" w:eastAsia="Calibri" w:cs="Calibri"/>
                <w:spacing w:val="3"/>
                <w:sz w:val="20"/>
                <w:szCs w:val="20"/>
              </w:rPr>
              <w:t>o</w:t>
            </w:r>
            <w:r>
              <w:rPr>
                <w:rFonts w:ascii="Calibri" w:hAnsi="Calibri" w:eastAsia="Calibri" w:cs="Calibri"/>
                <w:sz w:val="20"/>
                <w:szCs w:val="20"/>
              </w:rPr>
              <w:t>w</w:t>
            </w:r>
            <w:r>
              <w:rPr>
                <w:rFonts w:ascii="Calibri" w:hAnsi="Calibri" w:eastAsia="Calibri" w:cs="Calibri"/>
                <w:spacing w:val="-5"/>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pacing w:val="2"/>
                <w:sz w:val="20"/>
                <w:szCs w:val="20"/>
              </w:rPr>
              <w:t>s</w:t>
            </w:r>
            <w:r>
              <w:rPr>
                <w:rFonts w:ascii="Calibri" w:hAnsi="Calibri" w:eastAsia="Calibri" w:cs="Calibri"/>
                <w:spacing w:val="1"/>
                <w:sz w:val="20"/>
                <w:szCs w:val="20"/>
              </w:rPr>
              <w:t>h</w:t>
            </w:r>
            <w:r>
              <w:rPr>
                <w:rFonts w:ascii="Calibri" w:hAnsi="Calibri" w:eastAsia="Calibri" w:cs="Calibri"/>
                <w:sz w:val="20"/>
                <w:szCs w:val="20"/>
              </w:rPr>
              <w:t>are</w:t>
            </w:r>
            <w:r>
              <w:rPr>
                <w:rFonts w:ascii="Calibri" w:hAnsi="Calibri" w:eastAsia="Calibri" w:cs="Calibri"/>
                <w:spacing w:val="-5"/>
                <w:sz w:val="20"/>
                <w:szCs w:val="20"/>
              </w:rPr>
              <w:t xml:space="preserve"> </w:t>
            </w:r>
            <w:r>
              <w:rPr>
                <w:rFonts w:ascii="Calibri" w:hAnsi="Calibri" w:eastAsia="Calibri" w:cs="Calibri"/>
                <w:spacing w:val="1"/>
                <w:sz w:val="20"/>
                <w:szCs w:val="20"/>
              </w:rPr>
              <w:t>th</w:t>
            </w:r>
            <w:r>
              <w:rPr>
                <w:rFonts w:ascii="Calibri" w:hAnsi="Calibri" w:eastAsia="Calibri" w:cs="Calibri"/>
                <w:sz w:val="20"/>
                <w:szCs w:val="20"/>
              </w:rPr>
              <w:t>e</w:t>
            </w:r>
            <w:r>
              <w:rPr>
                <w:rFonts w:ascii="Calibri" w:hAnsi="Calibri" w:eastAsia="Calibri" w:cs="Calibri"/>
                <w:spacing w:val="-4"/>
                <w:sz w:val="20"/>
                <w:szCs w:val="20"/>
              </w:rPr>
              <w:t xml:space="preserve"> </w:t>
            </w:r>
            <w:r>
              <w:rPr>
                <w:rFonts w:ascii="Calibri" w:hAnsi="Calibri" w:eastAsia="Calibri" w:cs="Calibri"/>
                <w:sz w:val="20"/>
                <w:szCs w:val="20"/>
              </w:rPr>
              <w:t>mo</w:t>
            </w:r>
            <w:r>
              <w:rPr>
                <w:rFonts w:ascii="Calibri" w:hAnsi="Calibri" w:eastAsia="Calibri" w:cs="Calibri"/>
                <w:spacing w:val="1"/>
                <w:sz w:val="20"/>
                <w:szCs w:val="20"/>
              </w:rPr>
              <w:t>n</w:t>
            </w:r>
            <w:r>
              <w:rPr>
                <w:rFonts w:ascii="Calibri" w:hAnsi="Calibri" w:eastAsia="Calibri" w:cs="Calibri"/>
                <w:sz w:val="20"/>
                <w:szCs w:val="20"/>
              </w:rPr>
              <w:t>it</w:t>
            </w:r>
            <w:r>
              <w:rPr>
                <w:rFonts w:ascii="Calibri" w:hAnsi="Calibri" w:eastAsia="Calibri" w:cs="Calibri"/>
                <w:spacing w:val="1"/>
                <w:sz w:val="20"/>
                <w:szCs w:val="20"/>
              </w:rPr>
              <w:t>o</w:t>
            </w:r>
            <w:r>
              <w:rPr>
                <w:rFonts w:ascii="Calibri" w:hAnsi="Calibri" w:eastAsia="Calibri" w:cs="Calibri"/>
                <w:sz w:val="20"/>
                <w:szCs w:val="20"/>
              </w:rPr>
              <w:t>ri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9"/>
                <w:sz w:val="20"/>
                <w:szCs w:val="20"/>
              </w:rPr>
              <w:t xml:space="preserve"> </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pacing w:val="-1"/>
                <w:sz w:val="20"/>
                <w:szCs w:val="20"/>
              </w:rPr>
              <w:t>f</w:t>
            </w:r>
            <w:r>
              <w:rPr>
                <w:rFonts w:ascii="Calibri" w:hAnsi="Calibri" w:eastAsia="Calibri" w:cs="Calibri"/>
                <w:sz w:val="20"/>
                <w:szCs w:val="20"/>
              </w:rPr>
              <w:t>orma</w:t>
            </w:r>
            <w:r>
              <w:rPr>
                <w:rFonts w:ascii="Calibri" w:hAnsi="Calibri" w:eastAsia="Calibri" w:cs="Calibri"/>
                <w:spacing w:val="1"/>
                <w:sz w:val="20"/>
                <w:szCs w:val="20"/>
              </w:rPr>
              <w:t>t</w:t>
            </w:r>
            <w:r>
              <w:rPr>
                <w:rFonts w:ascii="Calibri" w:hAnsi="Calibri" w:eastAsia="Calibri" w:cs="Calibri"/>
                <w:sz w:val="20"/>
                <w:szCs w:val="20"/>
              </w:rPr>
              <w:t>ion</w:t>
            </w:r>
            <w:r>
              <w:rPr>
                <w:rFonts w:ascii="Calibri" w:hAnsi="Calibri" w:eastAsia="Calibri" w:cs="Calibri"/>
                <w:spacing w:val="-9"/>
                <w:sz w:val="20"/>
                <w:szCs w:val="20"/>
              </w:rPr>
              <w:t xml:space="preserve"> </w:t>
            </w:r>
            <w:r>
              <w:rPr>
                <w:rFonts w:ascii="Calibri" w:hAnsi="Calibri" w:eastAsia="Calibri" w:cs="Calibri"/>
                <w:spacing w:val="1"/>
                <w:sz w:val="20"/>
                <w:szCs w:val="20"/>
              </w:rPr>
              <w:t>b</w:t>
            </w:r>
            <w:r>
              <w:rPr>
                <w:rFonts w:ascii="Calibri" w:hAnsi="Calibri" w:eastAsia="Calibri" w:cs="Calibri"/>
                <w:sz w:val="20"/>
                <w:szCs w:val="20"/>
              </w:rPr>
              <w:t>ack</w:t>
            </w:r>
            <w:r>
              <w:rPr>
                <w:rFonts w:ascii="Calibri" w:hAnsi="Calibri" w:eastAsia="Calibri" w:cs="Calibri"/>
                <w:spacing w:val="-3"/>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pacing w:val="1"/>
                <w:sz w:val="20"/>
                <w:szCs w:val="20"/>
              </w:rPr>
              <w:t>b</w:t>
            </w:r>
            <w:r>
              <w:rPr>
                <w:rFonts w:ascii="Calibri" w:hAnsi="Calibri" w:eastAsia="Calibri" w:cs="Calibri"/>
                <w:sz w:val="20"/>
                <w:szCs w:val="20"/>
              </w:rPr>
              <w:t>o</w:t>
            </w:r>
            <w:r>
              <w:rPr>
                <w:rFonts w:ascii="Calibri" w:hAnsi="Calibri" w:eastAsia="Calibri" w:cs="Calibri"/>
                <w:spacing w:val="-2"/>
                <w:sz w:val="20"/>
                <w:szCs w:val="20"/>
              </w:rPr>
              <w:t>t</w:t>
            </w:r>
            <w:r>
              <w:rPr>
                <w:rFonts w:ascii="Calibri" w:hAnsi="Calibri" w:eastAsia="Calibri" w:cs="Calibri"/>
                <w:sz w:val="20"/>
                <w:szCs w:val="20"/>
              </w:rPr>
              <w:t>h</w:t>
            </w:r>
            <w:r>
              <w:rPr>
                <w:rFonts w:ascii="Calibri" w:hAnsi="Calibri" w:eastAsia="Calibri" w:cs="Calibri"/>
                <w:spacing w:val="-3"/>
                <w:sz w:val="20"/>
                <w:szCs w:val="20"/>
              </w:rPr>
              <w:t xml:space="preserve"> </w:t>
            </w:r>
            <w:r>
              <w:rPr>
                <w:rFonts w:ascii="Calibri" w:hAnsi="Calibri" w:eastAsia="Calibri" w:cs="Calibri"/>
                <w:spacing w:val="2"/>
                <w:sz w:val="20"/>
                <w:szCs w:val="20"/>
              </w:rPr>
              <w:t>s</w:t>
            </w:r>
            <w:r>
              <w:rPr>
                <w:rFonts w:ascii="Calibri" w:hAnsi="Calibri" w:eastAsia="Calibri" w:cs="Calibri"/>
                <w:spacing w:val="-1"/>
                <w:sz w:val="20"/>
                <w:szCs w:val="20"/>
              </w:rPr>
              <w:t>e</w:t>
            </w:r>
            <w:r>
              <w:rPr>
                <w:rFonts w:ascii="Calibri" w:hAnsi="Calibri" w:eastAsia="Calibri" w:cs="Calibri"/>
                <w:sz w:val="20"/>
                <w:szCs w:val="20"/>
              </w:rPr>
              <w:t>ct</w:t>
            </w:r>
            <w:r>
              <w:rPr>
                <w:rFonts w:ascii="Calibri" w:hAnsi="Calibri" w:eastAsia="Calibri" w:cs="Calibri"/>
                <w:spacing w:val="1"/>
                <w:sz w:val="20"/>
                <w:szCs w:val="20"/>
              </w:rPr>
              <w:t>o</w:t>
            </w:r>
            <w:r>
              <w:rPr>
                <w:rFonts w:ascii="Calibri" w:hAnsi="Calibri" w:eastAsia="Calibri" w:cs="Calibri"/>
                <w:sz w:val="20"/>
                <w:szCs w:val="20"/>
              </w:rPr>
              <w:t>rs</w:t>
            </w:r>
          </w:p>
          <w:p w:rsidR="00053E75" w:rsidRDefault="00BF1E13" w14:paraId="6EAD2BED" w14:textId="77777777">
            <w:pPr>
              <w:spacing w:after="0" w:line="254" w:lineRule="exact"/>
              <w:ind w:left="282" w:right="-20"/>
              <w:rPr>
                <w:rFonts w:ascii="Calibri" w:hAnsi="Calibri" w:eastAsia="Calibri" w:cs="Calibri"/>
                <w:sz w:val="20"/>
                <w:szCs w:val="20"/>
              </w:rPr>
            </w:pPr>
            <w:r>
              <w:rPr>
                <w:rFonts w:ascii="Symbol" w:hAnsi="Symbol" w:eastAsia="Symbol" w:cs="Symbol"/>
                <w:color w:val="C00000"/>
                <w:sz w:val="20"/>
                <w:szCs w:val="20"/>
              </w:rPr>
              <w:t></w:t>
            </w:r>
            <w:r>
              <w:rPr>
                <w:rFonts w:ascii="Times New Roman" w:hAnsi="Times New Roman" w:eastAsia="Times New Roman" w:cs="Times New Roman"/>
                <w:color w:val="C00000"/>
                <w:spacing w:val="24"/>
                <w:sz w:val="20"/>
                <w:szCs w:val="20"/>
              </w:rPr>
              <w:t xml:space="preserve"> </w:t>
            </w:r>
            <w:r>
              <w:rPr>
                <w:rFonts w:ascii="Calibri" w:hAnsi="Calibri" w:eastAsia="Calibri" w:cs="Calibri"/>
                <w:color w:val="000000"/>
                <w:sz w:val="20"/>
                <w:szCs w:val="20"/>
              </w:rPr>
              <w:t>Ri</w:t>
            </w:r>
            <w:r>
              <w:rPr>
                <w:rFonts w:ascii="Calibri" w:hAnsi="Calibri" w:eastAsia="Calibri" w:cs="Calibri"/>
                <w:color w:val="000000"/>
                <w:spacing w:val="1"/>
                <w:sz w:val="20"/>
                <w:szCs w:val="20"/>
              </w:rPr>
              <w:t>s</w:t>
            </w:r>
            <w:r>
              <w:rPr>
                <w:rFonts w:ascii="Calibri" w:hAnsi="Calibri" w:eastAsia="Calibri" w:cs="Calibri"/>
                <w:color w:val="000000"/>
                <w:sz w:val="20"/>
                <w:szCs w:val="20"/>
              </w:rPr>
              <w:t>k</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of</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n</w:t>
            </w:r>
            <w:r>
              <w:rPr>
                <w:rFonts w:ascii="Calibri" w:hAnsi="Calibri" w:eastAsia="Calibri" w:cs="Calibri"/>
                <w:color w:val="000000"/>
                <w:sz w:val="20"/>
                <w:szCs w:val="20"/>
              </w:rPr>
              <w:t>o</w:t>
            </w:r>
            <w:r>
              <w:rPr>
                <w:rFonts w:ascii="Calibri" w:hAnsi="Calibri" w:eastAsia="Calibri" w:cs="Calibri"/>
                <w:color w:val="000000"/>
                <w:spacing w:val="2"/>
                <w:sz w:val="20"/>
                <w:szCs w:val="20"/>
              </w:rPr>
              <w:t>n</w:t>
            </w:r>
            <w:r>
              <w:rPr>
                <w:rFonts w:ascii="Calibri" w:hAnsi="Calibri" w:eastAsia="Calibri" w:cs="Calibri"/>
                <w:color w:val="000000"/>
                <w:sz w:val="20"/>
                <w:szCs w:val="20"/>
              </w:rPr>
              <w:t>-</w:t>
            </w:r>
            <w:r>
              <w:rPr>
                <w:rFonts w:ascii="Calibri" w:hAnsi="Calibri" w:eastAsia="Calibri" w:cs="Calibri"/>
                <w:color w:val="000000"/>
                <w:spacing w:val="-5"/>
                <w:sz w:val="20"/>
                <w:szCs w:val="20"/>
              </w:rPr>
              <w:t xml:space="preserve"> </w:t>
            </w:r>
            <w:r>
              <w:rPr>
                <w:rFonts w:ascii="Calibri" w:hAnsi="Calibri" w:eastAsia="Calibri" w:cs="Calibri"/>
                <w:color w:val="000000"/>
                <w:sz w:val="20"/>
                <w:szCs w:val="20"/>
              </w:rPr>
              <w:t>or</w:t>
            </w:r>
            <w:r>
              <w:rPr>
                <w:rFonts w:ascii="Calibri" w:hAnsi="Calibri" w:eastAsia="Calibri" w:cs="Calibri"/>
                <w:color w:val="000000"/>
                <w:spacing w:val="-2"/>
                <w:sz w:val="20"/>
                <w:szCs w:val="20"/>
              </w:rPr>
              <w:t xml:space="preserve"> </w:t>
            </w:r>
            <w:r>
              <w:rPr>
                <w:rFonts w:ascii="Calibri" w:hAnsi="Calibri" w:eastAsia="Calibri" w:cs="Calibri"/>
                <w:color w:val="000000"/>
                <w:spacing w:val="-1"/>
                <w:sz w:val="20"/>
                <w:szCs w:val="20"/>
              </w:rPr>
              <w:t>m</w:t>
            </w:r>
            <w:r>
              <w:rPr>
                <w:rFonts w:ascii="Calibri" w:hAnsi="Calibri" w:eastAsia="Calibri" w:cs="Calibri"/>
                <w:color w:val="000000"/>
                <w:sz w:val="20"/>
                <w:szCs w:val="20"/>
              </w:rPr>
              <w:t>i</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pacing w:val="1"/>
                <w:sz w:val="20"/>
                <w:szCs w:val="20"/>
              </w:rPr>
              <w:t>p</w:t>
            </w:r>
            <w:r>
              <w:rPr>
                <w:rFonts w:ascii="Calibri" w:hAnsi="Calibri" w:eastAsia="Calibri" w:cs="Calibri"/>
                <w:color w:val="000000"/>
                <w:sz w:val="20"/>
                <w:szCs w:val="20"/>
              </w:rPr>
              <w:t>orted</w:t>
            </w:r>
            <w:r>
              <w:rPr>
                <w:rFonts w:ascii="Calibri" w:hAnsi="Calibri" w:eastAsia="Calibri" w:cs="Calibri"/>
                <w:color w:val="000000"/>
                <w:spacing w:val="-10"/>
                <w:sz w:val="20"/>
                <w:szCs w:val="20"/>
              </w:rPr>
              <w:t xml:space="preserve"> </w:t>
            </w:r>
            <w:r>
              <w:rPr>
                <w:rFonts w:ascii="Calibri" w:hAnsi="Calibri" w:eastAsia="Calibri" w:cs="Calibri"/>
                <w:color w:val="000000"/>
                <w:spacing w:val="3"/>
                <w:sz w:val="20"/>
                <w:szCs w:val="20"/>
              </w:rPr>
              <w:t>a</w:t>
            </w:r>
            <w:r>
              <w:rPr>
                <w:rFonts w:ascii="Calibri" w:hAnsi="Calibri" w:eastAsia="Calibri" w:cs="Calibri"/>
                <w:color w:val="000000"/>
                <w:sz w:val="20"/>
                <w:szCs w:val="20"/>
              </w:rPr>
              <w:t>cti</w:t>
            </w:r>
            <w:r>
              <w:rPr>
                <w:rFonts w:ascii="Calibri" w:hAnsi="Calibri" w:eastAsia="Calibri" w:cs="Calibri"/>
                <w:color w:val="000000"/>
                <w:spacing w:val="1"/>
                <w:sz w:val="20"/>
                <w:szCs w:val="20"/>
              </w:rPr>
              <w:t>v</w:t>
            </w:r>
            <w:r>
              <w:rPr>
                <w:rFonts w:ascii="Calibri" w:hAnsi="Calibri" w:eastAsia="Calibri" w:cs="Calibri"/>
                <w:color w:val="000000"/>
                <w:sz w:val="20"/>
                <w:szCs w:val="20"/>
              </w:rPr>
              <w:t>ities</w:t>
            </w:r>
            <w:r>
              <w:rPr>
                <w:rFonts w:ascii="Calibri" w:hAnsi="Calibri" w:eastAsia="Calibri" w:cs="Calibri"/>
                <w:color w:val="000000"/>
                <w:spacing w:val="-6"/>
                <w:sz w:val="20"/>
                <w:szCs w:val="20"/>
              </w:rPr>
              <w:t xml:space="preserve"> </w:t>
            </w:r>
            <w:r>
              <w:rPr>
                <w:rFonts w:ascii="Calibri" w:hAnsi="Calibri" w:eastAsia="Calibri" w:cs="Calibri"/>
                <w:color w:val="000000"/>
                <w:sz w:val="20"/>
                <w:szCs w:val="20"/>
              </w:rPr>
              <w:t>wit</w:t>
            </w:r>
            <w:r>
              <w:rPr>
                <w:rFonts w:ascii="Calibri" w:hAnsi="Calibri" w:eastAsia="Calibri" w:cs="Calibri"/>
                <w:color w:val="000000"/>
                <w:spacing w:val="1"/>
                <w:sz w:val="20"/>
                <w:szCs w:val="20"/>
              </w:rPr>
              <w:t>h</w:t>
            </w:r>
            <w:r>
              <w:rPr>
                <w:rFonts w:ascii="Calibri" w:hAnsi="Calibri" w:eastAsia="Calibri" w:cs="Calibri"/>
                <w:color w:val="000000"/>
                <w:sz w:val="20"/>
                <w:szCs w:val="20"/>
              </w:rPr>
              <w:t>o</w:t>
            </w:r>
            <w:r>
              <w:rPr>
                <w:rFonts w:ascii="Calibri" w:hAnsi="Calibri" w:eastAsia="Calibri" w:cs="Calibri"/>
                <w:color w:val="000000"/>
                <w:spacing w:val="1"/>
                <w:sz w:val="20"/>
                <w:szCs w:val="20"/>
              </w:rPr>
              <w:t>u</w:t>
            </w:r>
            <w:r>
              <w:rPr>
                <w:rFonts w:ascii="Calibri" w:hAnsi="Calibri" w:eastAsia="Calibri" w:cs="Calibri"/>
                <w:color w:val="000000"/>
                <w:sz w:val="20"/>
                <w:szCs w:val="20"/>
              </w:rPr>
              <w:t>t</w:t>
            </w:r>
            <w:r>
              <w:rPr>
                <w:rFonts w:ascii="Calibri" w:hAnsi="Calibri" w:eastAsia="Calibri" w:cs="Calibri"/>
                <w:color w:val="000000"/>
                <w:spacing w:val="-5"/>
                <w:sz w:val="20"/>
                <w:szCs w:val="20"/>
              </w:rPr>
              <w:t xml:space="preserve"> </w:t>
            </w:r>
            <w:r>
              <w:rPr>
                <w:rFonts w:ascii="Calibri" w:hAnsi="Calibri" w:eastAsia="Calibri" w:cs="Calibri"/>
                <w:color w:val="000000"/>
                <w:sz w:val="20"/>
                <w:szCs w:val="20"/>
              </w:rPr>
              <w:t>cl</w:t>
            </w:r>
            <w:r>
              <w:rPr>
                <w:rFonts w:ascii="Calibri" w:hAnsi="Calibri" w:eastAsia="Calibri" w:cs="Calibri"/>
                <w:color w:val="000000"/>
                <w:spacing w:val="-1"/>
                <w:sz w:val="20"/>
                <w:szCs w:val="20"/>
              </w:rPr>
              <w:t>e</w:t>
            </w:r>
            <w:r>
              <w:rPr>
                <w:rFonts w:ascii="Calibri" w:hAnsi="Calibri" w:eastAsia="Calibri" w:cs="Calibri"/>
                <w:color w:val="000000"/>
                <w:sz w:val="20"/>
                <w:szCs w:val="20"/>
              </w:rPr>
              <w:t>ar</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cr</w:t>
            </w:r>
            <w:r>
              <w:rPr>
                <w:rFonts w:ascii="Calibri" w:hAnsi="Calibri" w:eastAsia="Calibri" w:cs="Calibri"/>
                <w:color w:val="000000"/>
                <w:spacing w:val="1"/>
                <w:sz w:val="20"/>
                <w:szCs w:val="20"/>
              </w:rPr>
              <w:t>os</w:t>
            </w:r>
            <w:r>
              <w:rPr>
                <w:rFonts w:ascii="Calibri" w:hAnsi="Calibri" w:eastAsia="Calibri" w:cs="Calibri"/>
                <w:color w:val="000000"/>
                <w:spacing w:val="5"/>
                <w:sz w:val="20"/>
                <w:szCs w:val="20"/>
              </w:rPr>
              <w:t>s</w:t>
            </w:r>
            <w:r>
              <w:rPr>
                <w:rFonts w:ascii="Calibri" w:hAnsi="Calibri" w:eastAsia="Calibri" w:cs="Calibri"/>
                <w:color w:val="000000"/>
                <w:spacing w:val="-1"/>
                <w:sz w:val="20"/>
                <w:szCs w:val="20"/>
              </w:rPr>
              <w:t>-</w:t>
            </w:r>
            <w:r>
              <w:rPr>
                <w:rFonts w:ascii="Calibri" w:hAnsi="Calibri" w:eastAsia="Calibri" w:cs="Calibri"/>
                <w:color w:val="000000"/>
                <w:spacing w:val="1"/>
                <w:sz w:val="20"/>
                <w:szCs w:val="20"/>
              </w:rPr>
              <w:t>se</w:t>
            </w:r>
            <w:r>
              <w:rPr>
                <w:rFonts w:ascii="Calibri" w:hAnsi="Calibri" w:eastAsia="Calibri" w:cs="Calibri"/>
                <w:color w:val="000000"/>
                <w:sz w:val="20"/>
                <w:szCs w:val="20"/>
              </w:rPr>
              <w:t>ct</w:t>
            </w:r>
            <w:r>
              <w:rPr>
                <w:rFonts w:ascii="Calibri" w:hAnsi="Calibri" w:eastAsia="Calibri" w:cs="Calibri"/>
                <w:color w:val="000000"/>
                <w:spacing w:val="1"/>
                <w:sz w:val="20"/>
                <w:szCs w:val="20"/>
              </w:rPr>
              <w:t>o</w:t>
            </w:r>
            <w:r>
              <w:rPr>
                <w:rFonts w:ascii="Calibri" w:hAnsi="Calibri" w:eastAsia="Calibri" w:cs="Calibri"/>
                <w:color w:val="000000"/>
                <w:sz w:val="20"/>
                <w:szCs w:val="20"/>
              </w:rPr>
              <w:t>r</w:t>
            </w:r>
            <w:r>
              <w:rPr>
                <w:rFonts w:ascii="Calibri" w:hAnsi="Calibri" w:eastAsia="Calibri" w:cs="Calibri"/>
                <w:color w:val="000000"/>
                <w:spacing w:val="-10"/>
                <w:sz w:val="20"/>
                <w:szCs w:val="20"/>
              </w:rPr>
              <w:t xml:space="preserve"> </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pacing w:val="1"/>
                <w:sz w:val="20"/>
                <w:szCs w:val="20"/>
              </w:rPr>
              <w:t>p</w:t>
            </w:r>
            <w:r>
              <w:rPr>
                <w:rFonts w:ascii="Calibri" w:hAnsi="Calibri" w:eastAsia="Calibri" w:cs="Calibri"/>
                <w:color w:val="000000"/>
                <w:sz w:val="20"/>
                <w:szCs w:val="20"/>
              </w:rPr>
              <w:t>orti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8"/>
                <w:sz w:val="20"/>
                <w:szCs w:val="20"/>
              </w:rPr>
              <w:t xml:space="preserve"> </w:t>
            </w:r>
            <w:r>
              <w:rPr>
                <w:rFonts w:ascii="Calibri" w:hAnsi="Calibri" w:eastAsia="Calibri" w:cs="Calibri"/>
                <w:color w:val="000000"/>
                <w:sz w:val="20"/>
                <w:szCs w:val="20"/>
              </w:rPr>
              <w:t>g</w:t>
            </w:r>
            <w:r>
              <w:rPr>
                <w:rFonts w:ascii="Calibri" w:hAnsi="Calibri" w:eastAsia="Calibri" w:cs="Calibri"/>
                <w:color w:val="000000"/>
                <w:spacing w:val="1"/>
                <w:sz w:val="20"/>
                <w:szCs w:val="20"/>
              </w:rPr>
              <w:t>u</w:t>
            </w:r>
            <w:r>
              <w:rPr>
                <w:rFonts w:ascii="Calibri" w:hAnsi="Calibri" w:eastAsia="Calibri" w:cs="Calibri"/>
                <w:color w:val="000000"/>
                <w:sz w:val="20"/>
                <w:szCs w:val="20"/>
              </w:rPr>
              <w:t>i</w:t>
            </w:r>
            <w:r>
              <w:rPr>
                <w:rFonts w:ascii="Calibri" w:hAnsi="Calibri" w:eastAsia="Calibri" w:cs="Calibri"/>
                <w:color w:val="000000"/>
                <w:spacing w:val="1"/>
                <w:sz w:val="20"/>
                <w:szCs w:val="20"/>
              </w:rPr>
              <w:t>d</w:t>
            </w:r>
            <w:r>
              <w:rPr>
                <w:rFonts w:ascii="Calibri" w:hAnsi="Calibri" w:eastAsia="Calibri" w:cs="Calibri"/>
                <w:color w:val="000000"/>
                <w:spacing w:val="-1"/>
                <w:sz w:val="20"/>
                <w:szCs w:val="20"/>
              </w:rPr>
              <w:t>e</w:t>
            </w:r>
            <w:r>
              <w:rPr>
                <w:rFonts w:ascii="Calibri" w:hAnsi="Calibri" w:eastAsia="Calibri" w:cs="Calibri"/>
                <w:color w:val="000000"/>
                <w:sz w:val="20"/>
                <w:szCs w:val="20"/>
              </w:rPr>
              <w:t>lines</w:t>
            </w:r>
          </w:p>
          <w:p w:rsidR="00053E75" w:rsidRDefault="00053E75" w14:paraId="047B1A9D" w14:textId="77777777">
            <w:pPr>
              <w:spacing w:before="3" w:after="0" w:line="240" w:lineRule="exact"/>
              <w:rPr>
                <w:sz w:val="24"/>
                <w:szCs w:val="24"/>
              </w:rPr>
            </w:pPr>
          </w:p>
          <w:p w:rsidR="00053E75" w:rsidRDefault="00BF1E13" w14:paraId="01B8A1BA" w14:textId="77777777">
            <w:pPr>
              <w:spacing w:after="0" w:line="240" w:lineRule="auto"/>
              <w:ind w:left="102" w:right="-20"/>
              <w:rPr>
                <w:rFonts w:ascii="Calibri" w:hAnsi="Calibri" w:eastAsia="Calibri" w:cs="Calibri"/>
                <w:sz w:val="20"/>
                <w:szCs w:val="20"/>
              </w:rPr>
            </w:pPr>
            <w:r>
              <w:rPr>
                <w:rFonts w:ascii="Calibri" w:hAnsi="Calibri" w:eastAsia="Calibri" w:cs="Calibri"/>
                <w:b/>
                <w:bCs/>
                <w:sz w:val="20"/>
                <w:szCs w:val="20"/>
              </w:rPr>
              <w:t>C</w:t>
            </w:r>
            <w:r>
              <w:rPr>
                <w:rFonts w:ascii="Calibri" w:hAnsi="Calibri" w:eastAsia="Calibri" w:cs="Calibri"/>
                <w:b/>
                <w:bCs/>
                <w:spacing w:val="1"/>
                <w:sz w:val="20"/>
                <w:szCs w:val="20"/>
              </w:rPr>
              <w:t>omp</w:t>
            </w:r>
            <w:r>
              <w:rPr>
                <w:rFonts w:ascii="Calibri" w:hAnsi="Calibri" w:eastAsia="Calibri" w:cs="Calibri"/>
                <w:b/>
                <w:bCs/>
                <w:spacing w:val="-1"/>
                <w:sz w:val="20"/>
                <w:szCs w:val="20"/>
              </w:rPr>
              <w:t>l</w:t>
            </w:r>
            <w:r>
              <w:rPr>
                <w:rFonts w:ascii="Calibri" w:hAnsi="Calibri" w:eastAsia="Calibri" w:cs="Calibri"/>
                <w:b/>
                <w:bCs/>
                <w:sz w:val="20"/>
                <w:szCs w:val="20"/>
              </w:rPr>
              <w:t>e</w:t>
            </w:r>
            <w:r>
              <w:rPr>
                <w:rFonts w:ascii="Calibri" w:hAnsi="Calibri" w:eastAsia="Calibri" w:cs="Calibri"/>
                <w:b/>
                <w:bCs/>
                <w:spacing w:val="1"/>
                <w:sz w:val="20"/>
                <w:szCs w:val="20"/>
              </w:rPr>
              <w:t>m</w:t>
            </w:r>
            <w:r>
              <w:rPr>
                <w:rFonts w:ascii="Calibri" w:hAnsi="Calibri" w:eastAsia="Calibri" w:cs="Calibri"/>
                <w:b/>
                <w:bCs/>
                <w:sz w:val="20"/>
                <w:szCs w:val="20"/>
              </w:rPr>
              <w:t>e</w:t>
            </w:r>
            <w:r>
              <w:rPr>
                <w:rFonts w:ascii="Calibri" w:hAnsi="Calibri" w:eastAsia="Calibri" w:cs="Calibri"/>
                <w:b/>
                <w:bCs/>
                <w:spacing w:val="1"/>
                <w:sz w:val="20"/>
                <w:szCs w:val="20"/>
              </w:rPr>
              <w:t>n</w:t>
            </w:r>
            <w:r>
              <w:rPr>
                <w:rFonts w:ascii="Calibri" w:hAnsi="Calibri" w:eastAsia="Calibri" w:cs="Calibri"/>
                <w:b/>
                <w:bCs/>
                <w:sz w:val="20"/>
                <w:szCs w:val="20"/>
              </w:rPr>
              <w:t>ta</w:t>
            </w:r>
            <w:r>
              <w:rPr>
                <w:rFonts w:ascii="Calibri" w:hAnsi="Calibri" w:eastAsia="Calibri" w:cs="Calibri"/>
                <w:b/>
                <w:bCs/>
                <w:spacing w:val="2"/>
                <w:sz w:val="20"/>
                <w:szCs w:val="20"/>
              </w:rPr>
              <w:t>r</w:t>
            </w:r>
            <w:r>
              <w:rPr>
                <w:rFonts w:ascii="Calibri" w:hAnsi="Calibri" w:eastAsia="Calibri" w:cs="Calibri"/>
                <w:b/>
                <w:bCs/>
                <w:spacing w:val="1"/>
                <w:sz w:val="20"/>
                <w:szCs w:val="20"/>
              </w:rPr>
              <w:t>y</w:t>
            </w:r>
            <w:r>
              <w:rPr>
                <w:rFonts w:ascii="Calibri" w:hAnsi="Calibri" w:eastAsia="Calibri" w:cs="Calibri"/>
                <w:sz w:val="20"/>
                <w:szCs w:val="20"/>
              </w:rPr>
              <w:t>:</w:t>
            </w:r>
          </w:p>
          <w:p w:rsidR="00053E75" w:rsidRDefault="00BF1E13" w14:paraId="232101E3" w14:textId="77777777">
            <w:pPr>
              <w:spacing w:after="0" w:line="240" w:lineRule="auto"/>
              <w:ind w:left="133" w:right="-20"/>
              <w:rPr>
                <w:rFonts w:ascii="Calibri" w:hAnsi="Calibri" w:eastAsia="Calibri" w:cs="Calibri"/>
                <w:sz w:val="20"/>
                <w:szCs w:val="20"/>
              </w:rPr>
            </w:pPr>
            <w:r>
              <w:rPr>
                <w:rFonts w:ascii="Calibri" w:hAnsi="Calibri" w:eastAsia="Calibri" w:cs="Calibri"/>
                <w:sz w:val="20"/>
                <w:szCs w:val="20"/>
              </w:rPr>
              <w:t>O</w:t>
            </w:r>
            <w:r>
              <w:rPr>
                <w:rFonts w:ascii="Calibri" w:hAnsi="Calibri" w:eastAsia="Calibri" w:cs="Calibri"/>
                <w:spacing w:val="1"/>
                <w:sz w:val="20"/>
                <w:szCs w:val="20"/>
              </w:rPr>
              <w:t>n</w:t>
            </w:r>
            <w:r>
              <w:rPr>
                <w:rFonts w:ascii="Calibri" w:hAnsi="Calibri" w:eastAsia="Calibri" w:cs="Calibri"/>
                <w:sz w:val="20"/>
                <w:szCs w:val="20"/>
              </w:rPr>
              <w:t>e</w:t>
            </w:r>
            <w:r>
              <w:rPr>
                <w:rFonts w:ascii="Calibri" w:hAnsi="Calibri" w:eastAsia="Calibri" w:cs="Calibri"/>
                <w:spacing w:val="-4"/>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2"/>
                <w:sz w:val="20"/>
                <w:szCs w:val="20"/>
              </w:rPr>
              <w:t xml:space="preserve"> </w:t>
            </w:r>
            <w:r>
              <w:rPr>
                <w:rFonts w:ascii="Calibri" w:hAnsi="Calibri" w:eastAsia="Calibri" w:cs="Calibri"/>
                <w:spacing w:val="1"/>
                <w:sz w:val="20"/>
                <w:szCs w:val="20"/>
              </w:rPr>
              <w:t>b</w:t>
            </w:r>
            <w:r>
              <w:rPr>
                <w:rFonts w:ascii="Calibri" w:hAnsi="Calibri" w:eastAsia="Calibri" w:cs="Calibri"/>
                <w:sz w:val="20"/>
                <w:szCs w:val="20"/>
              </w:rPr>
              <w:t>oth</w:t>
            </w:r>
            <w:r>
              <w:rPr>
                <w:rFonts w:ascii="Calibri" w:hAnsi="Calibri" w:eastAsia="Calibri" w:cs="Calibri"/>
                <w:spacing w:val="-3"/>
                <w:sz w:val="20"/>
                <w:szCs w:val="20"/>
              </w:rPr>
              <w:t xml:space="preserve"> </w:t>
            </w:r>
            <w:r>
              <w:rPr>
                <w:rFonts w:ascii="Calibri" w:hAnsi="Calibri" w:eastAsia="Calibri" w:cs="Calibri"/>
                <w:spacing w:val="2"/>
                <w:sz w:val="20"/>
                <w:szCs w:val="20"/>
              </w:rPr>
              <w:t>s</w:t>
            </w:r>
            <w:r>
              <w:rPr>
                <w:rFonts w:ascii="Calibri" w:hAnsi="Calibri" w:eastAsia="Calibri" w:cs="Calibri"/>
                <w:spacing w:val="-1"/>
                <w:sz w:val="20"/>
                <w:szCs w:val="20"/>
              </w:rPr>
              <w:t>e</w:t>
            </w:r>
            <w:r>
              <w:rPr>
                <w:rFonts w:ascii="Calibri" w:hAnsi="Calibri" w:eastAsia="Calibri" w:cs="Calibri"/>
                <w:sz w:val="20"/>
                <w:szCs w:val="20"/>
              </w:rPr>
              <w:t>ct</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3"/>
                <w:sz w:val="20"/>
                <w:szCs w:val="20"/>
              </w:rPr>
              <w:t xml:space="preserve"> </w:t>
            </w:r>
            <w:r>
              <w:rPr>
                <w:rFonts w:ascii="Calibri" w:hAnsi="Calibri" w:eastAsia="Calibri" w:cs="Calibri"/>
                <w:spacing w:val="-1"/>
                <w:sz w:val="20"/>
                <w:szCs w:val="20"/>
              </w:rPr>
              <w:t>m</w:t>
            </w:r>
            <w:r>
              <w:rPr>
                <w:rFonts w:ascii="Calibri" w:hAnsi="Calibri" w:eastAsia="Calibri" w:cs="Calibri"/>
                <w:sz w:val="20"/>
                <w:szCs w:val="20"/>
              </w:rPr>
              <w:t>o</w:t>
            </w:r>
            <w:r>
              <w:rPr>
                <w:rFonts w:ascii="Calibri" w:hAnsi="Calibri" w:eastAsia="Calibri" w:cs="Calibri"/>
                <w:spacing w:val="1"/>
                <w:sz w:val="20"/>
                <w:szCs w:val="20"/>
              </w:rPr>
              <w:t>n</w:t>
            </w:r>
            <w:r>
              <w:rPr>
                <w:rFonts w:ascii="Calibri" w:hAnsi="Calibri" w:eastAsia="Calibri" w:cs="Calibri"/>
                <w:sz w:val="20"/>
                <w:szCs w:val="20"/>
              </w:rPr>
              <w:t>it</w:t>
            </w:r>
            <w:r>
              <w:rPr>
                <w:rFonts w:ascii="Calibri" w:hAnsi="Calibri" w:eastAsia="Calibri" w:cs="Calibri"/>
                <w:spacing w:val="1"/>
                <w:sz w:val="20"/>
                <w:szCs w:val="20"/>
              </w:rPr>
              <w:t>o</w:t>
            </w:r>
            <w:r>
              <w:rPr>
                <w:rFonts w:ascii="Calibri" w:hAnsi="Calibri" w:eastAsia="Calibri" w:cs="Calibri"/>
                <w:sz w:val="20"/>
                <w:szCs w:val="20"/>
              </w:rPr>
              <w:t>rs</w:t>
            </w:r>
            <w:r>
              <w:rPr>
                <w:rFonts w:ascii="Calibri" w:hAnsi="Calibri" w:eastAsia="Calibri" w:cs="Calibri"/>
                <w:spacing w:val="-6"/>
                <w:sz w:val="20"/>
                <w:szCs w:val="20"/>
              </w:rPr>
              <w:t xml:space="preserve"> </w:t>
            </w:r>
            <w:r>
              <w:rPr>
                <w:rFonts w:ascii="Calibri" w:hAnsi="Calibri" w:eastAsia="Calibri" w:cs="Calibri"/>
                <w:color w:val="009FDC"/>
                <w:sz w:val="20"/>
                <w:szCs w:val="20"/>
              </w:rPr>
              <w:t>#</w:t>
            </w:r>
            <w:r>
              <w:rPr>
                <w:rFonts w:ascii="Calibri" w:hAnsi="Calibri" w:eastAsia="Calibri" w:cs="Calibri"/>
                <w:color w:val="009FDC"/>
                <w:spacing w:val="-2"/>
                <w:sz w:val="20"/>
                <w:szCs w:val="20"/>
              </w:rPr>
              <w:t xml:space="preserve"> </w:t>
            </w:r>
            <w:r>
              <w:rPr>
                <w:rFonts w:ascii="Calibri" w:hAnsi="Calibri" w:eastAsia="Calibri" w:cs="Calibri"/>
                <w:color w:val="009FDC"/>
                <w:sz w:val="20"/>
                <w:szCs w:val="20"/>
              </w:rPr>
              <w:t>c</w:t>
            </w:r>
            <w:r>
              <w:rPr>
                <w:rFonts w:ascii="Calibri" w:hAnsi="Calibri" w:eastAsia="Calibri" w:cs="Calibri"/>
                <w:color w:val="009FDC"/>
                <w:spacing w:val="1"/>
                <w:sz w:val="20"/>
                <w:szCs w:val="20"/>
              </w:rPr>
              <w:t>h</w:t>
            </w:r>
            <w:r>
              <w:rPr>
                <w:rFonts w:ascii="Calibri" w:hAnsi="Calibri" w:eastAsia="Calibri" w:cs="Calibri"/>
                <w:color w:val="009FDC"/>
                <w:sz w:val="20"/>
                <w:szCs w:val="20"/>
              </w:rPr>
              <w:t>ild</w:t>
            </w:r>
            <w:r>
              <w:rPr>
                <w:rFonts w:ascii="Calibri" w:hAnsi="Calibri" w:eastAsia="Calibri" w:cs="Calibri"/>
                <w:color w:val="009FDC"/>
                <w:spacing w:val="1"/>
                <w:sz w:val="20"/>
                <w:szCs w:val="20"/>
              </w:rPr>
              <w:t>r</w:t>
            </w:r>
            <w:r>
              <w:rPr>
                <w:rFonts w:ascii="Calibri" w:hAnsi="Calibri" w:eastAsia="Calibri" w:cs="Calibri"/>
                <w:color w:val="009FDC"/>
                <w:spacing w:val="-1"/>
                <w:sz w:val="20"/>
                <w:szCs w:val="20"/>
              </w:rPr>
              <w:t>e</w:t>
            </w:r>
            <w:r>
              <w:rPr>
                <w:rFonts w:ascii="Calibri" w:hAnsi="Calibri" w:eastAsia="Calibri" w:cs="Calibri"/>
                <w:color w:val="009FDC"/>
                <w:sz w:val="20"/>
                <w:szCs w:val="20"/>
              </w:rPr>
              <w:t>n</w:t>
            </w:r>
            <w:r>
              <w:rPr>
                <w:rFonts w:ascii="Calibri" w:hAnsi="Calibri" w:eastAsia="Calibri" w:cs="Calibri"/>
                <w:color w:val="009FDC"/>
                <w:spacing w:val="-6"/>
                <w:sz w:val="20"/>
                <w:szCs w:val="20"/>
              </w:rPr>
              <w:t xml:space="preserve"> </w:t>
            </w:r>
            <w:r>
              <w:rPr>
                <w:rFonts w:ascii="Calibri" w:hAnsi="Calibri" w:eastAsia="Calibri" w:cs="Calibri"/>
                <w:color w:val="009FDC"/>
                <w:spacing w:val="1"/>
                <w:sz w:val="20"/>
                <w:szCs w:val="20"/>
              </w:rPr>
              <w:t>b</w:t>
            </w:r>
            <w:r>
              <w:rPr>
                <w:rFonts w:ascii="Calibri" w:hAnsi="Calibri" w:eastAsia="Calibri" w:cs="Calibri"/>
                <w:color w:val="009FDC"/>
                <w:spacing w:val="-1"/>
                <w:sz w:val="20"/>
                <w:szCs w:val="20"/>
              </w:rPr>
              <w:t>e</w:t>
            </w:r>
            <w:r>
              <w:rPr>
                <w:rFonts w:ascii="Calibri" w:hAnsi="Calibri" w:eastAsia="Calibri" w:cs="Calibri"/>
                <w:color w:val="009FDC"/>
                <w:spacing w:val="1"/>
                <w:sz w:val="20"/>
                <w:szCs w:val="20"/>
              </w:rPr>
              <w:t>n</w:t>
            </w:r>
            <w:r>
              <w:rPr>
                <w:rFonts w:ascii="Calibri" w:hAnsi="Calibri" w:eastAsia="Calibri" w:cs="Calibri"/>
                <w:color w:val="009FDC"/>
                <w:spacing w:val="-1"/>
                <w:sz w:val="20"/>
                <w:szCs w:val="20"/>
              </w:rPr>
              <w:t>e</w:t>
            </w:r>
            <w:r>
              <w:rPr>
                <w:rFonts w:ascii="Calibri" w:hAnsi="Calibri" w:eastAsia="Calibri" w:cs="Calibri"/>
                <w:color w:val="009FDC"/>
                <w:spacing w:val="1"/>
                <w:sz w:val="20"/>
                <w:szCs w:val="20"/>
              </w:rPr>
              <w:t>f</w:t>
            </w:r>
            <w:r>
              <w:rPr>
                <w:rFonts w:ascii="Calibri" w:hAnsi="Calibri" w:eastAsia="Calibri" w:cs="Calibri"/>
                <w:color w:val="009FDC"/>
                <w:sz w:val="20"/>
                <w:szCs w:val="20"/>
              </w:rPr>
              <w:t>it</w:t>
            </w:r>
            <w:r>
              <w:rPr>
                <w:rFonts w:ascii="Calibri" w:hAnsi="Calibri" w:eastAsia="Calibri" w:cs="Calibri"/>
                <w:color w:val="009FDC"/>
                <w:spacing w:val="1"/>
                <w:sz w:val="20"/>
                <w:szCs w:val="20"/>
              </w:rPr>
              <w:t>t</w:t>
            </w:r>
            <w:r>
              <w:rPr>
                <w:rFonts w:ascii="Calibri" w:hAnsi="Calibri" w:eastAsia="Calibri" w:cs="Calibri"/>
                <w:color w:val="009FDC"/>
                <w:sz w:val="20"/>
                <w:szCs w:val="20"/>
              </w:rPr>
              <w:t>i</w:t>
            </w:r>
            <w:r>
              <w:rPr>
                <w:rFonts w:ascii="Calibri" w:hAnsi="Calibri" w:eastAsia="Calibri" w:cs="Calibri"/>
                <w:color w:val="009FDC"/>
                <w:spacing w:val="1"/>
                <w:sz w:val="20"/>
                <w:szCs w:val="20"/>
              </w:rPr>
              <w:t>n</w:t>
            </w:r>
            <w:r>
              <w:rPr>
                <w:rFonts w:ascii="Calibri" w:hAnsi="Calibri" w:eastAsia="Calibri" w:cs="Calibri"/>
                <w:color w:val="009FDC"/>
                <w:sz w:val="20"/>
                <w:szCs w:val="20"/>
              </w:rPr>
              <w:t>g</w:t>
            </w:r>
            <w:r>
              <w:rPr>
                <w:rFonts w:ascii="Calibri" w:hAnsi="Calibri" w:eastAsia="Calibri" w:cs="Calibri"/>
                <w:color w:val="009FDC"/>
                <w:spacing w:val="-9"/>
                <w:sz w:val="20"/>
                <w:szCs w:val="20"/>
              </w:rPr>
              <w:t xml:space="preserve"> </w:t>
            </w:r>
            <w:r>
              <w:rPr>
                <w:rFonts w:ascii="Calibri" w:hAnsi="Calibri" w:eastAsia="Calibri" w:cs="Calibri"/>
                <w:color w:val="009FDC"/>
                <w:sz w:val="20"/>
                <w:szCs w:val="20"/>
              </w:rPr>
              <w:t>from</w:t>
            </w:r>
            <w:r>
              <w:rPr>
                <w:rFonts w:ascii="Calibri" w:hAnsi="Calibri" w:eastAsia="Calibri" w:cs="Calibri"/>
                <w:color w:val="009FDC"/>
                <w:spacing w:val="-2"/>
                <w:sz w:val="20"/>
                <w:szCs w:val="20"/>
              </w:rPr>
              <w:t xml:space="preserve"> </w:t>
            </w:r>
            <w:r>
              <w:rPr>
                <w:rFonts w:ascii="Calibri" w:hAnsi="Calibri" w:eastAsia="Calibri" w:cs="Calibri"/>
                <w:color w:val="009FDC"/>
                <w:spacing w:val="3"/>
                <w:sz w:val="20"/>
                <w:szCs w:val="20"/>
              </w:rPr>
              <w:t>t</w:t>
            </w:r>
            <w:r>
              <w:rPr>
                <w:rFonts w:ascii="Calibri" w:hAnsi="Calibri" w:eastAsia="Calibri" w:cs="Calibri"/>
                <w:color w:val="009FDC"/>
                <w:spacing w:val="1"/>
                <w:sz w:val="20"/>
                <w:szCs w:val="20"/>
              </w:rPr>
              <w:t>e</w:t>
            </w:r>
            <w:r>
              <w:rPr>
                <w:rFonts w:ascii="Calibri" w:hAnsi="Calibri" w:eastAsia="Calibri" w:cs="Calibri"/>
                <w:color w:val="009FDC"/>
                <w:sz w:val="20"/>
                <w:szCs w:val="20"/>
              </w:rPr>
              <w:t>ac</w:t>
            </w:r>
            <w:r>
              <w:rPr>
                <w:rFonts w:ascii="Calibri" w:hAnsi="Calibri" w:eastAsia="Calibri" w:cs="Calibri"/>
                <w:color w:val="009FDC"/>
                <w:spacing w:val="1"/>
                <w:sz w:val="20"/>
                <w:szCs w:val="20"/>
              </w:rPr>
              <w:t>h</w:t>
            </w:r>
            <w:r>
              <w:rPr>
                <w:rFonts w:ascii="Calibri" w:hAnsi="Calibri" w:eastAsia="Calibri" w:cs="Calibri"/>
                <w:color w:val="009FDC"/>
                <w:spacing w:val="-1"/>
                <w:sz w:val="20"/>
                <w:szCs w:val="20"/>
              </w:rPr>
              <w:t>e</w:t>
            </w:r>
            <w:r>
              <w:rPr>
                <w:rFonts w:ascii="Calibri" w:hAnsi="Calibri" w:eastAsia="Calibri" w:cs="Calibri"/>
                <w:color w:val="009FDC"/>
                <w:sz w:val="20"/>
                <w:szCs w:val="20"/>
              </w:rPr>
              <w:t>rs</w:t>
            </w:r>
            <w:r>
              <w:rPr>
                <w:rFonts w:ascii="Calibri" w:hAnsi="Calibri" w:eastAsia="Calibri" w:cs="Calibri"/>
                <w:color w:val="009FDC"/>
                <w:spacing w:val="-6"/>
                <w:sz w:val="20"/>
                <w:szCs w:val="20"/>
              </w:rPr>
              <w:t xml:space="preserve"> </w:t>
            </w:r>
            <w:r>
              <w:rPr>
                <w:rFonts w:ascii="Calibri" w:hAnsi="Calibri" w:eastAsia="Calibri" w:cs="Calibri"/>
                <w:color w:val="009FDC"/>
                <w:spacing w:val="1"/>
                <w:sz w:val="20"/>
                <w:szCs w:val="20"/>
              </w:rPr>
              <w:t>t</w:t>
            </w:r>
            <w:r>
              <w:rPr>
                <w:rFonts w:ascii="Calibri" w:hAnsi="Calibri" w:eastAsia="Calibri" w:cs="Calibri"/>
                <w:color w:val="009FDC"/>
                <w:sz w:val="20"/>
                <w:szCs w:val="20"/>
              </w:rPr>
              <w:t>rai</w:t>
            </w:r>
            <w:r>
              <w:rPr>
                <w:rFonts w:ascii="Calibri" w:hAnsi="Calibri" w:eastAsia="Calibri" w:cs="Calibri"/>
                <w:color w:val="009FDC"/>
                <w:spacing w:val="1"/>
                <w:sz w:val="20"/>
                <w:szCs w:val="20"/>
              </w:rPr>
              <w:t>n</w:t>
            </w:r>
            <w:r>
              <w:rPr>
                <w:rFonts w:ascii="Calibri" w:hAnsi="Calibri" w:eastAsia="Calibri" w:cs="Calibri"/>
                <w:color w:val="009FDC"/>
                <w:spacing w:val="-1"/>
                <w:sz w:val="20"/>
                <w:szCs w:val="20"/>
              </w:rPr>
              <w:t>e</w:t>
            </w:r>
            <w:r>
              <w:rPr>
                <w:rFonts w:ascii="Calibri" w:hAnsi="Calibri" w:eastAsia="Calibri" w:cs="Calibri"/>
                <w:color w:val="009FDC"/>
                <w:sz w:val="20"/>
                <w:szCs w:val="20"/>
              </w:rPr>
              <w:t>d</w:t>
            </w:r>
            <w:r>
              <w:rPr>
                <w:rFonts w:ascii="Calibri" w:hAnsi="Calibri" w:eastAsia="Calibri" w:cs="Calibri"/>
                <w:color w:val="009FDC"/>
                <w:spacing w:val="-5"/>
                <w:sz w:val="20"/>
                <w:szCs w:val="20"/>
              </w:rPr>
              <w:t xml:space="preserve"> </w:t>
            </w:r>
            <w:r>
              <w:rPr>
                <w:rFonts w:ascii="Calibri" w:hAnsi="Calibri" w:eastAsia="Calibri" w:cs="Calibri"/>
                <w:color w:val="009FDC"/>
                <w:sz w:val="20"/>
                <w:szCs w:val="20"/>
              </w:rPr>
              <w:t>in</w:t>
            </w:r>
            <w:r>
              <w:rPr>
                <w:rFonts w:ascii="Calibri" w:hAnsi="Calibri" w:eastAsia="Calibri" w:cs="Calibri"/>
                <w:color w:val="009FDC"/>
                <w:spacing w:val="-1"/>
                <w:sz w:val="20"/>
                <w:szCs w:val="20"/>
              </w:rPr>
              <w:t xml:space="preserve"> </w:t>
            </w:r>
            <w:r>
              <w:rPr>
                <w:rFonts w:ascii="Calibri" w:hAnsi="Calibri" w:eastAsia="Calibri" w:cs="Calibri"/>
                <w:color w:val="009FDC"/>
                <w:sz w:val="20"/>
                <w:szCs w:val="20"/>
              </w:rPr>
              <w:t>[</w:t>
            </w:r>
            <w:r>
              <w:rPr>
                <w:rFonts w:ascii="Calibri" w:hAnsi="Calibri" w:eastAsia="Calibri" w:cs="Calibri"/>
                <w:color w:val="009FDC"/>
                <w:spacing w:val="-1"/>
                <w:sz w:val="20"/>
                <w:szCs w:val="20"/>
              </w:rPr>
              <w:t>e</w:t>
            </w:r>
            <w:r>
              <w:rPr>
                <w:rFonts w:ascii="Calibri" w:hAnsi="Calibri" w:eastAsia="Calibri" w:cs="Calibri"/>
                <w:color w:val="009FDC"/>
                <w:sz w:val="20"/>
                <w:szCs w:val="20"/>
              </w:rPr>
              <w:t>.g.</w:t>
            </w:r>
            <w:r>
              <w:rPr>
                <w:rFonts w:ascii="Calibri" w:hAnsi="Calibri" w:eastAsia="Calibri" w:cs="Calibri"/>
                <w:color w:val="009FDC"/>
                <w:spacing w:val="-4"/>
                <w:sz w:val="20"/>
                <w:szCs w:val="20"/>
              </w:rPr>
              <w:t xml:space="preserve"> </w:t>
            </w:r>
            <w:r>
              <w:rPr>
                <w:rFonts w:ascii="Calibri" w:hAnsi="Calibri" w:eastAsia="Calibri" w:cs="Calibri"/>
                <w:color w:val="009FDC"/>
                <w:sz w:val="20"/>
                <w:szCs w:val="20"/>
              </w:rPr>
              <w:t>Child</w:t>
            </w:r>
          </w:p>
          <w:p w:rsidR="00053E75" w:rsidRDefault="00BF1E13" w14:paraId="4452267A" w14:textId="77777777">
            <w:pPr>
              <w:spacing w:after="0" w:line="240" w:lineRule="auto"/>
              <w:ind w:left="133" w:right="-20"/>
              <w:rPr>
                <w:rFonts w:ascii="Calibri" w:hAnsi="Calibri" w:eastAsia="Calibri" w:cs="Calibri"/>
                <w:sz w:val="20"/>
                <w:szCs w:val="20"/>
              </w:rPr>
            </w:pPr>
            <w:r>
              <w:rPr>
                <w:rFonts w:ascii="Calibri" w:hAnsi="Calibri" w:eastAsia="Calibri" w:cs="Calibri"/>
                <w:color w:val="009FDC"/>
                <w:sz w:val="20"/>
                <w:szCs w:val="20"/>
              </w:rPr>
              <w:t>Pr</w:t>
            </w:r>
            <w:r>
              <w:rPr>
                <w:rFonts w:ascii="Calibri" w:hAnsi="Calibri" w:eastAsia="Calibri" w:cs="Calibri"/>
                <w:color w:val="009FDC"/>
                <w:spacing w:val="1"/>
                <w:sz w:val="20"/>
                <w:szCs w:val="20"/>
              </w:rPr>
              <w:t>o</w:t>
            </w:r>
            <w:r>
              <w:rPr>
                <w:rFonts w:ascii="Calibri" w:hAnsi="Calibri" w:eastAsia="Calibri" w:cs="Calibri"/>
                <w:color w:val="009FDC"/>
                <w:sz w:val="20"/>
                <w:szCs w:val="20"/>
              </w:rPr>
              <w:t>tectio</w:t>
            </w:r>
            <w:r>
              <w:rPr>
                <w:rFonts w:ascii="Calibri" w:hAnsi="Calibri" w:eastAsia="Calibri" w:cs="Calibri"/>
                <w:color w:val="009FDC"/>
                <w:spacing w:val="1"/>
                <w:sz w:val="20"/>
                <w:szCs w:val="20"/>
              </w:rPr>
              <w:t>n</w:t>
            </w:r>
            <w:r>
              <w:rPr>
                <w:rFonts w:ascii="Calibri" w:hAnsi="Calibri" w:eastAsia="Calibri" w:cs="Calibri"/>
                <w:color w:val="009FDC"/>
                <w:sz w:val="20"/>
                <w:szCs w:val="20"/>
              </w:rPr>
              <w:t>]</w:t>
            </w:r>
            <w:r>
              <w:rPr>
                <w:rFonts w:ascii="Calibri" w:hAnsi="Calibri" w:eastAsia="Calibri" w:cs="Calibri"/>
                <w:color w:val="009FDC"/>
                <w:spacing w:val="-9"/>
                <w:sz w:val="20"/>
                <w:szCs w:val="20"/>
              </w:rPr>
              <w:t xml:space="preserve"> </w:t>
            </w:r>
            <w:r>
              <w:rPr>
                <w:rFonts w:ascii="Calibri" w:hAnsi="Calibri" w:eastAsia="Calibri" w:cs="Calibri"/>
                <w:color w:val="000000"/>
                <w:sz w:val="20"/>
                <w:szCs w:val="20"/>
              </w:rPr>
              <w:t>a</w:t>
            </w:r>
            <w:r>
              <w:rPr>
                <w:rFonts w:ascii="Calibri" w:hAnsi="Calibri" w:eastAsia="Calibri" w:cs="Calibri"/>
                <w:color w:val="000000"/>
                <w:spacing w:val="1"/>
                <w:sz w:val="20"/>
                <w:szCs w:val="20"/>
              </w:rPr>
              <w:t>n</w:t>
            </w:r>
            <w:r>
              <w:rPr>
                <w:rFonts w:ascii="Calibri" w:hAnsi="Calibri" w:eastAsia="Calibri" w:cs="Calibri"/>
                <w:color w:val="000000"/>
                <w:sz w:val="20"/>
                <w:szCs w:val="20"/>
              </w:rPr>
              <w:t>d</w:t>
            </w:r>
            <w:r>
              <w:rPr>
                <w:rFonts w:ascii="Calibri" w:hAnsi="Calibri" w:eastAsia="Calibri" w:cs="Calibri"/>
                <w:color w:val="000000"/>
                <w:spacing w:val="-1"/>
                <w:sz w:val="20"/>
                <w:szCs w:val="20"/>
              </w:rPr>
              <w:t xml:space="preserve"> </w:t>
            </w:r>
            <w:r>
              <w:rPr>
                <w:rFonts w:ascii="Calibri" w:hAnsi="Calibri" w:eastAsia="Calibri" w:cs="Calibri"/>
                <w:color w:val="009FDC"/>
                <w:sz w:val="20"/>
                <w:szCs w:val="20"/>
              </w:rPr>
              <w:t>#</w:t>
            </w:r>
            <w:r>
              <w:rPr>
                <w:rFonts w:ascii="Calibri" w:hAnsi="Calibri" w:eastAsia="Calibri" w:cs="Calibri"/>
                <w:color w:val="009FDC"/>
                <w:spacing w:val="-2"/>
                <w:sz w:val="20"/>
                <w:szCs w:val="20"/>
              </w:rPr>
              <w:t xml:space="preserve"> </w:t>
            </w:r>
            <w:r>
              <w:rPr>
                <w:rFonts w:ascii="Calibri" w:hAnsi="Calibri" w:eastAsia="Calibri" w:cs="Calibri"/>
                <w:color w:val="009FDC"/>
                <w:spacing w:val="1"/>
                <w:sz w:val="20"/>
                <w:szCs w:val="20"/>
              </w:rPr>
              <w:t>t</w:t>
            </w:r>
            <w:r>
              <w:rPr>
                <w:rFonts w:ascii="Calibri" w:hAnsi="Calibri" w:eastAsia="Calibri" w:cs="Calibri"/>
                <w:color w:val="009FDC"/>
                <w:spacing w:val="-1"/>
                <w:sz w:val="20"/>
                <w:szCs w:val="20"/>
              </w:rPr>
              <w:t>e</w:t>
            </w:r>
            <w:r>
              <w:rPr>
                <w:rFonts w:ascii="Calibri" w:hAnsi="Calibri" w:eastAsia="Calibri" w:cs="Calibri"/>
                <w:color w:val="009FDC"/>
                <w:sz w:val="20"/>
                <w:szCs w:val="20"/>
              </w:rPr>
              <w:t>ac</w:t>
            </w:r>
            <w:r>
              <w:rPr>
                <w:rFonts w:ascii="Calibri" w:hAnsi="Calibri" w:eastAsia="Calibri" w:cs="Calibri"/>
                <w:color w:val="009FDC"/>
                <w:spacing w:val="1"/>
                <w:sz w:val="20"/>
                <w:szCs w:val="20"/>
              </w:rPr>
              <w:t>h</w:t>
            </w:r>
            <w:r>
              <w:rPr>
                <w:rFonts w:ascii="Calibri" w:hAnsi="Calibri" w:eastAsia="Calibri" w:cs="Calibri"/>
                <w:color w:val="009FDC"/>
                <w:spacing w:val="-1"/>
                <w:sz w:val="20"/>
                <w:szCs w:val="20"/>
              </w:rPr>
              <w:t>e</w:t>
            </w:r>
            <w:r>
              <w:rPr>
                <w:rFonts w:ascii="Calibri" w:hAnsi="Calibri" w:eastAsia="Calibri" w:cs="Calibri"/>
                <w:color w:val="009FDC"/>
                <w:sz w:val="20"/>
                <w:szCs w:val="20"/>
              </w:rPr>
              <w:t>rs</w:t>
            </w:r>
            <w:r>
              <w:rPr>
                <w:rFonts w:ascii="Calibri" w:hAnsi="Calibri" w:eastAsia="Calibri" w:cs="Calibri"/>
                <w:color w:val="009FDC"/>
                <w:spacing w:val="-6"/>
                <w:sz w:val="20"/>
                <w:szCs w:val="20"/>
              </w:rPr>
              <w:t xml:space="preserve"> </w:t>
            </w:r>
            <w:r>
              <w:rPr>
                <w:rFonts w:ascii="Calibri" w:hAnsi="Calibri" w:eastAsia="Calibri" w:cs="Calibri"/>
                <w:color w:val="009FDC"/>
                <w:spacing w:val="1"/>
                <w:sz w:val="20"/>
                <w:szCs w:val="20"/>
              </w:rPr>
              <w:t>t</w:t>
            </w:r>
            <w:r>
              <w:rPr>
                <w:rFonts w:ascii="Calibri" w:hAnsi="Calibri" w:eastAsia="Calibri" w:cs="Calibri"/>
                <w:color w:val="009FDC"/>
                <w:sz w:val="20"/>
                <w:szCs w:val="20"/>
              </w:rPr>
              <w:t>r</w:t>
            </w:r>
            <w:r>
              <w:rPr>
                <w:rFonts w:ascii="Calibri" w:hAnsi="Calibri" w:eastAsia="Calibri" w:cs="Calibri"/>
                <w:color w:val="009FDC"/>
                <w:spacing w:val="3"/>
                <w:sz w:val="20"/>
                <w:szCs w:val="20"/>
              </w:rPr>
              <w:t>a</w:t>
            </w:r>
            <w:r>
              <w:rPr>
                <w:rFonts w:ascii="Calibri" w:hAnsi="Calibri" w:eastAsia="Calibri" w:cs="Calibri"/>
                <w:color w:val="009FDC"/>
                <w:sz w:val="20"/>
                <w:szCs w:val="20"/>
              </w:rPr>
              <w:t>i</w:t>
            </w:r>
            <w:r>
              <w:rPr>
                <w:rFonts w:ascii="Calibri" w:hAnsi="Calibri" w:eastAsia="Calibri" w:cs="Calibri"/>
                <w:color w:val="009FDC"/>
                <w:spacing w:val="1"/>
                <w:sz w:val="20"/>
                <w:szCs w:val="20"/>
              </w:rPr>
              <w:t>n</w:t>
            </w:r>
            <w:r>
              <w:rPr>
                <w:rFonts w:ascii="Calibri" w:hAnsi="Calibri" w:eastAsia="Calibri" w:cs="Calibri"/>
                <w:color w:val="009FDC"/>
                <w:spacing w:val="-1"/>
                <w:sz w:val="20"/>
                <w:szCs w:val="20"/>
              </w:rPr>
              <w:t>e</w:t>
            </w:r>
            <w:r>
              <w:rPr>
                <w:rFonts w:ascii="Calibri" w:hAnsi="Calibri" w:eastAsia="Calibri" w:cs="Calibri"/>
                <w:color w:val="009FDC"/>
                <w:sz w:val="20"/>
                <w:szCs w:val="20"/>
              </w:rPr>
              <w:t>d</w:t>
            </w:r>
            <w:r>
              <w:rPr>
                <w:rFonts w:ascii="Calibri" w:hAnsi="Calibri" w:eastAsia="Calibri" w:cs="Calibri"/>
                <w:color w:val="009FDC"/>
                <w:spacing w:val="-5"/>
                <w:sz w:val="20"/>
                <w:szCs w:val="20"/>
              </w:rPr>
              <w:t xml:space="preserve"> </w:t>
            </w:r>
            <w:r>
              <w:rPr>
                <w:rFonts w:ascii="Calibri" w:hAnsi="Calibri" w:eastAsia="Calibri" w:cs="Calibri"/>
                <w:color w:val="009FDC"/>
                <w:sz w:val="20"/>
                <w:szCs w:val="20"/>
              </w:rPr>
              <w:t>in</w:t>
            </w:r>
            <w:r>
              <w:rPr>
                <w:rFonts w:ascii="Calibri" w:hAnsi="Calibri" w:eastAsia="Calibri" w:cs="Calibri"/>
                <w:color w:val="009FDC"/>
                <w:spacing w:val="2"/>
                <w:sz w:val="20"/>
                <w:szCs w:val="20"/>
              </w:rPr>
              <w:t xml:space="preserve"> </w:t>
            </w:r>
            <w:r>
              <w:rPr>
                <w:rFonts w:ascii="Calibri" w:hAnsi="Calibri" w:eastAsia="Calibri" w:cs="Calibri"/>
                <w:color w:val="009FDC"/>
                <w:spacing w:val="-1"/>
                <w:sz w:val="20"/>
                <w:szCs w:val="20"/>
              </w:rPr>
              <w:t>[e</w:t>
            </w:r>
            <w:r>
              <w:rPr>
                <w:rFonts w:ascii="Calibri" w:hAnsi="Calibri" w:eastAsia="Calibri" w:cs="Calibri"/>
                <w:color w:val="009FDC"/>
                <w:sz w:val="20"/>
                <w:szCs w:val="20"/>
              </w:rPr>
              <w:t>.g.</w:t>
            </w:r>
            <w:r>
              <w:rPr>
                <w:rFonts w:ascii="Calibri" w:hAnsi="Calibri" w:eastAsia="Calibri" w:cs="Calibri"/>
                <w:color w:val="009FDC"/>
                <w:spacing w:val="-4"/>
                <w:sz w:val="20"/>
                <w:szCs w:val="20"/>
              </w:rPr>
              <w:t xml:space="preserve"> </w:t>
            </w:r>
            <w:r>
              <w:rPr>
                <w:rFonts w:ascii="Calibri" w:hAnsi="Calibri" w:eastAsia="Calibri" w:cs="Calibri"/>
                <w:color w:val="009FDC"/>
                <w:sz w:val="20"/>
                <w:szCs w:val="20"/>
              </w:rPr>
              <w:t>Child</w:t>
            </w:r>
            <w:r>
              <w:rPr>
                <w:rFonts w:ascii="Calibri" w:hAnsi="Calibri" w:eastAsia="Calibri" w:cs="Calibri"/>
                <w:color w:val="009FDC"/>
                <w:spacing w:val="-3"/>
                <w:sz w:val="20"/>
                <w:szCs w:val="20"/>
              </w:rPr>
              <w:t xml:space="preserve"> </w:t>
            </w:r>
            <w:r>
              <w:rPr>
                <w:rFonts w:ascii="Calibri" w:hAnsi="Calibri" w:eastAsia="Calibri" w:cs="Calibri"/>
                <w:color w:val="009FDC"/>
                <w:spacing w:val="1"/>
                <w:sz w:val="20"/>
                <w:szCs w:val="20"/>
              </w:rPr>
              <w:t>P</w:t>
            </w:r>
            <w:r>
              <w:rPr>
                <w:rFonts w:ascii="Calibri" w:hAnsi="Calibri" w:eastAsia="Calibri" w:cs="Calibri"/>
                <w:color w:val="009FDC"/>
                <w:sz w:val="20"/>
                <w:szCs w:val="20"/>
              </w:rPr>
              <w:t>r</w:t>
            </w:r>
            <w:r>
              <w:rPr>
                <w:rFonts w:ascii="Calibri" w:hAnsi="Calibri" w:eastAsia="Calibri" w:cs="Calibri"/>
                <w:color w:val="009FDC"/>
                <w:spacing w:val="1"/>
                <w:sz w:val="20"/>
                <w:szCs w:val="20"/>
              </w:rPr>
              <w:t>o</w:t>
            </w:r>
            <w:r>
              <w:rPr>
                <w:rFonts w:ascii="Calibri" w:hAnsi="Calibri" w:eastAsia="Calibri" w:cs="Calibri"/>
                <w:color w:val="009FDC"/>
                <w:sz w:val="20"/>
                <w:szCs w:val="20"/>
              </w:rPr>
              <w:t>t</w:t>
            </w:r>
            <w:r>
              <w:rPr>
                <w:rFonts w:ascii="Calibri" w:hAnsi="Calibri" w:eastAsia="Calibri" w:cs="Calibri"/>
                <w:color w:val="009FDC"/>
                <w:spacing w:val="2"/>
                <w:sz w:val="20"/>
                <w:szCs w:val="20"/>
              </w:rPr>
              <w:t>e</w:t>
            </w:r>
            <w:r>
              <w:rPr>
                <w:rFonts w:ascii="Calibri" w:hAnsi="Calibri" w:eastAsia="Calibri" w:cs="Calibri"/>
                <w:color w:val="009FDC"/>
                <w:sz w:val="20"/>
                <w:szCs w:val="20"/>
              </w:rPr>
              <w:t>ctio</w:t>
            </w:r>
            <w:r>
              <w:rPr>
                <w:rFonts w:ascii="Calibri" w:hAnsi="Calibri" w:eastAsia="Calibri" w:cs="Calibri"/>
                <w:color w:val="009FDC"/>
                <w:spacing w:val="1"/>
                <w:sz w:val="20"/>
                <w:szCs w:val="20"/>
              </w:rPr>
              <w:t>n</w:t>
            </w:r>
            <w:r>
              <w:rPr>
                <w:rFonts w:ascii="Calibri" w:hAnsi="Calibri" w:eastAsia="Calibri" w:cs="Calibri"/>
                <w:color w:val="009FDC"/>
                <w:sz w:val="20"/>
                <w:szCs w:val="20"/>
              </w:rPr>
              <w:t>]</w:t>
            </w:r>
          </w:p>
          <w:p w:rsidR="00053E75" w:rsidRDefault="00BF1E13" w14:paraId="1E9AEBF7" w14:textId="77777777">
            <w:pPr>
              <w:spacing w:after="0" w:line="242" w:lineRule="exact"/>
              <w:ind w:left="282" w:right="-20"/>
              <w:rPr>
                <w:rFonts w:ascii="Calibri" w:hAnsi="Calibri" w:eastAsia="Calibri" w:cs="Calibri"/>
                <w:sz w:val="20"/>
                <w:szCs w:val="20"/>
              </w:rPr>
            </w:pPr>
            <w:r>
              <w:rPr>
                <w:rFonts w:ascii="Calibri" w:hAnsi="Calibri" w:eastAsia="Calibri" w:cs="Calibri"/>
                <w:position w:val="1"/>
                <w:sz w:val="20"/>
                <w:szCs w:val="20"/>
              </w:rPr>
              <w:t>-</w:t>
            </w:r>
            <w:r>
              <w:rPr>
                <w:rFonts w:ascii="Calibri" w:hAnsi="Calibri" w:eastAsia="Calibri" w:cs="Calibri"/>
                <w:spacing w:val="35"/>
                <w:position w:val="1"/>
                <w:sz w:val="20"/>
                <w:szCs w:val="20"/>
              </w:rPr>
              <w:t xml:space="preserve"> </w:t>
            </w:r>
            <w:r>
              <w:rPr>
                <w:rFonts w:ascii="Calibri" w:hAnsi="Calibri" w:eastAsia="Calibri" w:cs="Calibri"/>
                <w:position w:val="1"/>
                <w:sz w:val="20"/>
                <w:szCs w:val="20"/>
              </w:rPr>
              <w:t>Can</w:t>
            </w:r>
            <w:r>
              <w:rPr>
                <w:rFonts w:ascii="Calibri" w:hAnsi="Calibri" w:eastAsia="Calibri" w:cs="Calibri"/>
                <w:spacing w:val="-3"/>
                <w:position w:val="1"/>
                <w:sz w:val="20"/>
                <w:szCs w:val="20"/>
              </w:rPr>
              <w:t xml:space="preserve"> </w:t>
            </w:r>
            <w:r>
              <w:rPr>
                <w:rFonts w:ascii="Calibri" w:hAnsi="Calibri" w:eastAsia="Calibri" w:cs="Calibri"/>
                <w:spacing w:val="1"/>
                <w:position w:val="1"/>
                <w:sz w:val="20"/>
                <w:szCs w:val="20"/>
              </w:rPr>
              <w:t>h</w:t>
            </w:r>
            <w:r>
              <w:rPr>
                <w:rFonts w:ascii="Calibri" w:hAnsi="Calibri" w:eastAsia="Calibri" w:cs="Calibri"/>
                <w:position w:val="1"/>
                <w:sz w:val="20"/>
                <w:szCs w:val="20"/>
              </w:rPr>
              <w:t>ighlig</w:t>
            </w:r>
            <w:r>
              <w:rPr>
                <w:rFonts w:ascii="Calibri" w:hAnsi="Calibri" w:eastAsia="Calibri" w:cs="Calibri"/>
                <w:spacing w:val="1"/>
                <w:position w:val="1"/>
                <w:sz w:val="20"/>
                <w:szCs w:val="20"/>
              </w:rPr>
              <w:t>h</w:t>
            </w:r>
            <w:r>
              <w:rPr>
                <w:rFonts w:ascii="Calibri" w:hAnsi="Calibri" w:eastAsia="Calibri" w:cs="Calibri"/>
                <w:position w:val="1"/>
                <w:sz w:val="20"/>
                <w:szCs w:val="20"/>
              </w:rPr>
              <w:t>t</w:t>
            </w:r>
            <w:r>
              <w:rPr>
                <w:rFonts w:ascii="Calibri" w:hAnsi="Calibri" w:eastAsia="Calibri" w:cs="Calibri"/>
                <w:spacing w:val="-6"/>
                <w:position w:val="1"/>
                <w:sz w:val="20"/>
                <w:szCs w:val="20"/>
              </w:rPr>
              <w:t xml:space="preserve"> </w:t>
            </w:r>
            <w:r>
              <w:rPr>
                <w:rFonts w:ascii="Calibri" w:hAnsi="Calibri" w:eastAsia="Calibri" w:cs="Calibri"/>
                <w:position w:val="1"/>
                <w:sz w:val="20"/>
                <w:szCs w:val="20"/>
              </w:rPr>
              <w:t>compl</w:t>
            </w:r>
            <w:r>
              <w:rPr>
                <w:rFonts w:ascii="Calibri" w:hAnsi="Calibri" w:eastAsia="Calibri" w:cs="Calibri"/>
                <w:spacing w:val="1"/>
                <w:position w:val="1"/>
                <w:sz w:val="20"/>
                <w:szCs w:val="20"/>
              </w:rPr>
              <w:t>e</w:t>
            </w:r>
            <w:r>
              <w:rPr>
                <w:rFonts w:ascii="Calibri" w:hAnsi="Calibri" w:eastAsia="Calibri" w:cs="Calibri"/>
                <w:spacing w:val="-1"/>
                <w:position w:val="1"/>
                <w:sz w:val="20"/>
                <w:szCs w:val="20"/>
              </w:rPr>
              <w:t>me</w:t>
            </w:r>
            <w:r>
              <w:rPr>
                <w:rFonts w:ascii="Calibri" w:hAnsi="Calibri" w:eastAsia="Calibri" w:cs="Calibri"/>
                <w:spacing w:val="1"/>
                <w:position w:val="1"/>
                <w:sz w:val="20"/>
                <w:szCs w:val="20"/>
              </w:rPr>
              <w:t>n</w:t>
            </w:r>
            <w:r>
              <w:rPr>
                <w:rFonts w:ascii="Calibri" w:hAnsi="Calibri" w:eastAsia="Calibri" w:cs="Calibri"/>
                <w:position w:val="1"/>
                <w:sz w:val="20"/>
                <w:szCs w:val="20"/>
              </w:rPr>
              <w:t>t</w:t>
            </w:r>
            <w:r>
              <w:rPr>
                <w:rFonts w:ascii="Calibri" w:hAnsi="Calibri" w:eastAsia="Calibri" w:cs="Calibri"/>
                <w:spacing w:val="1"/>
                <w:position w:val="1"/>
                <w:sz w:val="20"/>
                <w:szCs w:val="20"/>
              </w:rPr>
              <w:t>a</w:t>
            </w:r>
            <w:r>
              <w:rPr>
                <w:rFonts w:ascii="Calibri" w:hAnsi="Calibri" w:eastAsia="Calibri" w:cs="Calibri"/>
                <w:position w:val="1"/>
                <w:sz w:val="20"/>
                <w:szCs w:val="20"/>
              </w:rPr>
              <w:t>ri</w:t>
            </w:r>
            <w:r>
              <w:rPr>
                <w:rFonts w:ascii="Calibri" w:hAnsi="Calibri" w:eastAsia="Calibri" w:cs="Calibri"/>
                <w:spacing w:val="3"/>
                <w:position w:val="1"/>
                <w:sz w:val="20"/>
                <w:szCs w:val="20"/>
              </w:rPr>
              <w:t>t</w:t>
            </w:r>
            <w:r>
              <w:rPr>
                <w:rFonts w:ascii="Calibri" w:hAnsi="Calibri" w:eastAsia="Calibri" w:cs="Calibri"/>
                <w:position w:val="1"/>
                <w:sz w:val="20"/>
                <w:szCs w:val="20"/>
              </w:rPr>
              <w:t>y</w:t>
            </w:r>
            <w:r>
              <w:rPr>
                <w:rFonts w:ascii="Calibri" w:hAnsi="Calibri" w:eastAsia="Calibri" w:cs="Calibri"/>
                <w:spacing w:val="-13"/>
                <w:position w:val="1"/>
                <w:sz w:val="20"/>
                <w:szCs w:val="20"/>
              </w:rPr>
              <w:t xml:space="preserve"> </w:t>
            </w:r>
            <w:r>
              <w:rPr>
                <w:rFonts w:ascii="Calibri" w:hAnsi="Calibri" w:eastAsia="Calibri" w:cs="Calibri"/>
                <w:spacing w:val="1"/>
                <w:position w:val="1"/>
                <w:sz w:val="20"/>
                <w:szCs w:val="20"/>
              </w:rPr>
              <w:t>o</w:t>
            </w:r>
            <w:r>
              <w:rPr>
                <w:rFonts w:ascii="Calibri" w:hAnsi="Calibri" w:eastAsia="Calibri" w:cs="Calibri"/>
                <w:position w:val="1"/>
                <w:sz w:val="20"/>
                <w:szCs w:val="20"/>
              </w:rPr>
              <w:t>f</w:t>
            </w:r>
            <w:r>
              <w:rPr>
                <w:rFonts w:ascii="Calibri" w:hAnsi="Calibri" w:eastAsia="Calibri" w:cs="Calibri"/>
                <w:spacing w:val="-3"/>
                <w:position w:val="1"/>
                <w:sz w:val="20"/>
                <w:szCs w:val="20"/>
              </w:rPr>
              <w:t xml:space="preserve"> </w:t>
            </w:r>
            <w:r>
              <w:rPr>
                <w:rFonts w:ascii="Calibri" w:hAnsi="Calibri" w:eastAsia="Calibri" w:cs="Calibri"/>
                <w:spacing w:val="2"/>
                <w:position w:val="1"/>
                <w:sz w:val="20"/>
                <w:szCs w:val="20"/>
              </w:rPr>
              <w:t>s</w:t>
            </w:r>
            <w:r>
              <w:rPr>
                <w:rFonts w:ascii="Calibri" w:hAnsi="Calibri" w:eastAsia="Calibri" w:cs="Calibri"/>
                <w:spacing w:val="-1"/>
                <w:position w:val="1"/>
                <w:sz w:val="20"/>
                <w:szCs w:val="20"/>
              </w:rPr>
              <w:t>e</w:t>
            </w:r>
            <w:r>
              <w:rPr>
                <w:rFonts w:ascii="Calibri" w:hAnsi="Calibri" w:eastAsia="Calibri" w:cs="Calibri"/>
                <w:position w:val="1"/>
                <w:sz w:val="20"/>
                <w:szCs w:val="20"/>
              </w:rPr>
              <w:t>ct</w:t>
            </w:r>
            <w:r>
              <w:rPr>
                <w:rFonts w:ascii="Calibri" w:hAnsi="Calibri" w:eastAsia="Calibri" w:cs="Calibri"/>
                <w:spacing w:val="1"/>
                <w:position w:val="1"/>
                <w:sz w:val="20"/>
                <w:szCs w:val="20"/>
              </w:rPr>
              <w:t>o</w:t>
            </w:r>
            <w:r>
              <w:rPr>
                <w:rFonts w:ascii="Calibri" w:hAnsi="Calibri" w:eastAsia="Calibri" w:cs="Calibri"/>
                <w:position w:val="1"/>
                <w:sz w:val="20"/>
                <w:szCs w:val="20"/>
              </w:rPr>
              <w:t>r</w:t>
            </w:r>
            <w:r>
              <w:rPr>
                <w:rFonts w:ascii="Calibri" w:hAnsi="Calibri" w:eastAsia="Calibri" w:cs="Calibri"/>
                <w:spacing w:val="-5"/>
                <w:position w:val="1"/>
                <w:sz w:val="20"/>
                <w:szCs w:val="20"/>
              </w:rPr>
              <w:t xml:space="preserve"> </w:t>
            </w:r>
            <w:r>
              <w:rPr>
                <w:rFonts w:ascii="Calibri" w:hAnsi="Calibri" w:eastAsia="Calibri" w:cs="Calibri"/>
                <w:position w:val="1"/>
                <w:sz w:val="20"/>
                <w:szCs w:val="20"/>
              </w:rPr>
              <w:t>ac</w:t>
            </w:r>
            <w:r>
              <w:rPr>
                <w:rFonts w:ascii="Calibri" w:hAnsi="Calibri" w:eastAsia="Calibri" w:cs="Calibri"/>
                <w:spacing w:val="1"/>
                <w:position w:val="1"/>
                <w:sz w:val="20"/>
                <w:szCs w:val="20"/>
              </w:rPr>
              <w:t>t</w:t>
            </w:r>
            <w:r>
              <w:rPr>
                <w:rFonts w:ascii="Calibri" w:hAnsi="Calibri" w:eastAsia="Calibri" w:cs="Calibri"/>
                <w:position w:val="1"/>
                <w:sz w:val="20"/>
                <w:szCs w:val="20"/>
              </w:rPr>
              <w:t>i</w:t>
            </w:r>
            <w:r>
              <w:rPr>
                <w:rFonts w:ascii="Calibri" w:hAnsi="Calibri" w:eastAsia="Calibri" w:cs="Calibri"/>
                <w:spacing w:val="1"/>
                <w:position w:val="1"/>
                <w:sz w:val="20"/>
                <w:szCs w:val="20"/>
              </w:rPr>
              <w:t>v</w:t>
            </w:r>
            <w:r>
              <w:rPr>
                <w:rFonts w:ascii="Calibri" w:hAnsi="Calibri" w:eastAsia="Calibri" w:cs="Calibri"/>
                <w:position w:val="1"/>
                <w:sz w:val="20"/>
                <w:szCs w:val="20"/>
              </w:rPr>
              <w:t>ities</w:t>
            </w:r>
          </w:p>
          <w:p w:rsidR="00053E75" w:rsidRDefault="00BF1E13" w14:paraId="385B2DCF" w14:textId="77777777">
            <w:pPr>
              <w:spacing w:after="0" w:line="240" w:lineRule="auto"/>
              <w:ind w:left="282" w:right="-20"/>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35"/>
                <w:sz w:val="20"/>
                <w:szCs w:val="20"/>
              </w:rPr>
              <w:t xml:space="preserve"> </w:t>
            </w:r>
            <w:r>
              <w:rPr>
                <w:rFonts w:ascii="Calibri" w:hAnsi="Calibri" w:eastAsia="Calibri" w:cs="Calibri"/>
                <w:sz w:val="20"/>
                <w:szCs w:val="20"/>
              </w:rPr>
              <w:t>D</w:t>
            </w:r>
            <w:r>
              <w:rPr>
                <w:rFonts w:ascii="Calibri" w:hAnsi="Calibri" w:eastAsia="Calibri" w:cs="Calibri"/>
                <w:spacing w:val="1"/>
                <w:sz w:val="20"/>
                <w:szCs w:val="20"/>
              </w:rPr>
              <w:t>up</w:t>
            </w:r>
            <w:r>
              <w:rPr>
                <w:rFonts w:ascii="Calibri" w:hAnsi="Calibri" w:eastAsia="Calibri" w:cs="Calibri"/>
                <w:sz w:val="20"/>
                <w:szCs w:val="20"/>
              </w:rPr>
              <w:t>lica</w:t>
            </w:r>
            <w:r>
              <w:rPr>
                <w:rFonts w:ascii="Calibri" w:hAnsi="Calibri" w:eastAsia="Calibri" w:cs="Calibri"/>
                <w:spacing w:val="1"/>
                <w:sz w:val="20"/>
                <w:szCs w:val="20"/>
              </w:rPr>
              <w:t>t</w:t>
            </w:r>
            <w:r>
              <w:rPr>
                <w:rFonts w:ascii="Calibri" w:hAnsi="Calibri" w:eastAsia="Calibri" w:cs="Calibri"/>
                <w:sz w:val="20"/>
                <w:szCs w:val="20"/>
              </w:rPr>
              <w:t>ion</w:t>
            </w:r>
            <w:r>
              <w:rPr>
                <w:rFonts w:ascii="Calibri" w:hAnsi="Calibri" w:eastAsia="Calibri" w:cs="Calibri"/>
                <w:spacing w:val="-8"/>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f</w:t>
            </w:r>
            <w:r>
              <w:rPr>
                <w:rFonts w:ascii="Calibri" w:hAnsi="Calibri" w:eastAsia="Calibri" w:cs="Calibri"/>
                <w:spacing w:val="-3"/>
                <w:sz w:val="20"/>
                <w:szCs w:val="20"/>
              </w:rPr>
              <w:t xml:space="preserve"> </w:t>
            </w:r>
            <w:r>
              <w:rPr>
                <w:rFonts w:ascii="Calibri" w:hAnsi="Calibri" w:eastAsia="Calibri" w:cs="Calibri"/>
                <w:spacing w:val="2"/>
                <w:sz w:val="20"/>
                <w:szCs w:val="20"/>
              </w:rPr>
              <w:t>s</w:t>
            </w:r>
            <w:r>
              <w:rPr>
                <w:rFonts w:ascii="Calibri" w:hAnsi="Calibri" w:eastAsia="Calibri" w:cs="Calibri"/>
                <w:spacing w:val="-1"/>
                <w:sz w:val="20"/>
                <w:szCs w:val="20"/>
              </w:rPr>
              <w:t>e</w:t>
            </w:r>
            <w:r>
              <w:rPr>
                <w:rFonts w:ascii="Calibri" w:hAnsi="Calibri" w:eastAsia="Calibri" w:cs="Calibri"/>
                <w:sz w:val="20"/>
                <w:szCs w:val="20"/>
              </w:rPr>
              <w:t>r</w:t>
            </w:r>
            <w:r>
              <w:rPr>
                <w:rFonts w:ascii="Calibri" w:hAnsi="Calibri" w:eastAsia="Calibri" w:cs="Calibri"/>
                <w:spacing w:val="1"/>
                <w:sz w:val="20"/>
                <w:szCs w:val="20"/>
              </w:rPr>
              <w:t>v</w:t>
            </w:r>
            <w:r>
              <w:rPr>
                <w:rFonts w:ascii="Calibri" w:hAnsi="Calibri" w:eastAsia="Calibri" w:cs="Calibri"/>
                <w:sz w:val="20"/>
                <w:szCs w:val="20"/>
              </w:rPr>
              <w:t>ic</w:t>
            </w:r>
            <w:r>
              <w:rPr>
                <w:rFonts w:ascii="Calibri" w:hAnsi="Calibri" w:eastAsia="Calibri" w:cs="Calibri"/>
                <w:spacing w:val="-1"/>
                <w:sz w:val="20"/>
                <w:szCs w:val="20"/>
              </w:rPr>
              <w:t>e</w:t>
            </w:r>
            <w:r>
              <w:rPr>
                <w:rFonts w:ascii="Calibri" w:hAnsi="Calibri" w:eastAsia="Calibri" w:cs="Calibri"/>
                <w:sz w:val="20"/>
                <w:szCs w:val="20"/>
              </w:rPr>
              <w:t>s</w:t>
            </w:r>
            <w:r>
              <w:rPr>
                <w:rFonts w:ascii="Calibri" w:hAnsi="Calibri" w:eastAsia="Calibri" w:cs="Calibri"/>
                <w:spacing w:val="-5"/>
                <w:sz w:val="20"/>
                <w:szCs w:val="20"/>
              </w:rPr>
              <w:t xml:space="preserve"> </w:t>
            </w:r>
            <w:r>
              <w:rPr>
                <w:rFonts w:ascii="Calibri" w:hAnsi="Calibri" w:eastAsia="Calibri" w:cs="Calibri"/>
                <w:sz w:val="20"/>
                <w:szCs w:val="20"/>
              </w:rPr>
              <w:t>mitiga</w:t>
            </w:r>
            <w:r>
              <w:rPr>
                <w:rFonts w:ascii="Calibri" w:hAnsi="Calibri" w:eastAsia="Calibri" w:cs="Calibri"/>
                <w:spacing w:val="3"/>
                <w:sz w:val="20"/>
                <w:szCs w:val="20"/>
              </w:rPr>
              <w:t>t</w:t>
            </w:r>
            <w:r>
              <w:rPr>
                <w:rFonts w:ascii="Calibri" w:hAnsi="Calibri" w:eastAsia="Calibri" w:cs="Calibri"/>
                <w:spacing w:val="-1"/>
                <w:sz w:val="20"/>
                <w:szCs w:val="20"/>
              </w:rPr>
              <w:t>e</w:t>
            </w:r>
            <w:r>
              <w:rPr>
                <w:rFonts w:ascii="Calibri" w:hAnsi="Calibri" w:eastAsia="Calibri" w:cs="Calibri"/>
                <w:sz w:val="20"/>
                <w:szCs w:val="20"/>
              </w:rPr>
              <w:t>d</w:t>
            </w:r>
            <w:r>
              <w:rPr>
                <w:rFonts w:ascii="Calibri" w:hAnsi="Calibri" w:eastAsia="Calibri" w:cs="Calibri"/>
                <w:spacing w:val="-7"/>
                <w:sz w:val="20"/>
                <w:szCs w:val="20"/>
              </w:rPr>
              <w:t xml:space="preserve"> </w:t>
            </w:r>
            <w:r>
              <w:rPr>
                <w:rFonts w:ascii="Calibri" w:hAnsi="Calibri" w:eastAsia="Calibri" w:cs="Calibri"/>
                <w:spacing w:val="1"/>
                <w:sz w:val="20"/>
                <w:szCs w:val="20"/>
              </w:rPr>
              <w:t>b</w:t>
            </w:r>
            <w:r>
              <w:rPr>
                <w:rFonts w:ascii="Calibri" w:hAnsi="Calibri" w:eastAsia="Calibri" w:cs="Calibri"/>
                <w:sz w:val="20"/>
                <w:szCs w:val="20"/>
              </w:rPr>
              <w:t>y</w:t>
            </w:r>
            <w:r>
              <w:rPr>
                <w:rFonts w:ascii="Calibri" w:hAnsi="Calibri" w:eastAsia="Calibri" w:cs="Calibri"/>
                <w:spacing w:val="-1"/>
                <w:sz w:val="20"/>
                <w:szCs w:val="20"/>
              </w:rPr>
              <w:t xml:space="preserve"> </w:t>
            </w:r>
            <w:r>
              <w:rPr>
                <w:rFonts w:ascii="Calibri" w:hAnsi="Calibri" w:eastAsia="Calibri" w:cs="Calibri"/>
                <w:spacing w:val="1"/>
                <w:sz w:val="20"/>
                <w:szCs w:val="20"/>
              </w:rPr>
              <w:t>d</w:t>
            </w:r>
            <w:r>
              <w:rPr>
                <w:rFonts w:ascii="Calibri" w:hAnsi="Calibri" w:eastAsia="Calibri" w:cs="Calibri"/>
                <w:sz w:val="20"/>
                <w:szCs w:val="20"/>
              </w:rPr>
              <w:t>i</w:t>
            </w:r>
            <w:r>
              <w:rPr>
                <w:rFonts w:ascii="Calibri" w:hAnsi="Calibri" w:eastAsia="Calibri" w:cs="Calibri"/>
                <w:spacing w:val="1"/>
                <w:sz w:val="20"/>
                <w:szCs w:val="20"/>
              </w:rPr>
              <w:t>s</w:t>
            </w:r>
            <w:r>
              <w:rPr>
                <w:rFonts w:ascii="Calibri" w:hAnsi="Calibri" w:eastAsia="Calibri" w:cs="Calibri"/>
                <w:sz w:val="20"/>
                <w:szCs w:val="20"/>
              </w:rPr>
              <w:t>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1"/>
                <w:sz w:val="20"/>
                <w:szCs w:val="20"/>
              </w:rPr>
              <w:t>u</w:t>
            </w:r>
            <w:r>
              <w:rPr>
                <w:rFonts w:ascii="Calibri" w:hAnsi="Calibri" w:eastAsia="Calibri" w:cs="Calibri"/>
                <w:sz w:val="20"/>
                <w:szCs w:val="20"/>
              </w:rPr>
              <w:t>i</w:t>
            </w:r>
            <w:r>
              <w:rPr>
                <w:rFonts w:ascii="Calibri" w:hAnsi="Calibri" w:eastAsia="Calibri" w:cs="Calibri"/>
                <w:spacing w:val="-1"/>
                <w:sz w:val="20"/>
                <w:szCs w:val="20"/>
              </w:rPr>
              <w:t>s</w:t>
            </w:r>
            <w:r>
              <w:rPr>
                <w:rFonts w:ascii="Calibri" w:hAnsi="Calibri" w:eastAsia="Calibri" w:cs="Calibri"/>
                <w:spacing w:val="1"/>
                <w:sz w:val="20"/>
                <w:szCs w:val="20"/>
              </w:rPr>
              <w:t>h</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11"/>
                <w:sz w:val="20"/>
                <w:szCs w:val="20"/>
              </w:rPr>
              <w:t xml:space="preserve"> </w:t>
            </w:r>
            <w:r>
              <w:rPr>
                <w:rFonts w:ascii="Calibri" w:hAnsi="Calibri" w:eastAsia="Calibri" w:cs="Calibri"/>
                <w:spacing w:val="1"/>
                <w:sz w:val="20"/>
                <w:szCs w:val="20"/>
              </w:rPr>
              <w:t>s</w:t>
            </w:r>
            <w:r>
              <w:rPr>
                <w:rFonts w:ascii="Calibri" w:hAnsi="Calibri" w:eastAsia="Calibri" w:cs="Calibri"/>
                <w:spacing w:val="3"/>
                <w:sz w:val="20"/>
                <w:szCs w:val="20"/>
              </w:rPr>
              <w:t>e</w:t>
            </w:r>
            <w:r>
              <w:rPr>
                <w:rFonts w:ascii="Calibri" w:hAnsi="Calibri" w:eastAsia="Calibri" w:cs="Calibri"/>
                <w:sz w:val="20"/>
                <w:szCs w:val="20"/>
              </w:rPr>
              <w:t>ct</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5"/>
                <w:sz w:val="20"/>
                <w:szCs w:val="20"/>
              </w:rPr>
              <w:t xml:space="preserve"> </w:t>
            </w:r>
            <w:r>
              <w:rPr>
                <w:rFonts w:ascii="Calibri" w:hAnsi="Calibri" w:eastAsia="Calibri" w:cs="Calibri"/>
                <w:sz w:val="20"/>
                <w:szCs w:val="20"/>
              </w:rPr>
              <w:t>r</w:t>
            </w:r>
            <w:r>
              <w:rPr>
                <w:rFonts w:ascii="Calibri" w:hAnsi="Calibri" w:eastAsia="Calibri" w:cs="Calibri"/>
                <w:spacing w:val="-1"/>
                <w:sz w:val="20"/>
                <w:szCs w:val="20"/>
              </w:rPr>
              <w:t>es</w:t>
            </w:r>
            <w:r>
              <w:rPr>
                <w:rFonts w:ascii="Calibri" w:hAnsi="Calibri" w:eastAsia="Calibri" w:cs="Calibri"/>
                <w:spacing w:val="1"/>
                <w:sz w:val="20"/>
                <w:szCs w:val="20"/>
              </w:rPr>
              <w:t>p</w:t>
            </w:r>
            <w:r>
              <w:rPr>
                <w:rFonts w:ascii="Calibri" w:hAnsi="Calibri" w:eastAsia="Calibri" w:cs="Calibri"/>
                <w:sz w:val="20"/>
                <w:szCs w:val="20"/>
              </w:rPr>
              <w:t>o</w:t>
            </w:r>
            <w:r>
              <w:rPr>
                <w:rFonts w:ascii="Calibri" w:hAnsi="Calibri" w:eastAsia="Calibri" w:cs="Calibri"/>
                <w:spacing w:val="1"/>
                <w:sz w:val="20"/>
                <w:szCs w:val="20"/>
              </w:rPr>
              <w:t>ns</w:t>
            </w:r>
            <w:r>
              <w:rPr>
                <w:rFonts w:ascii="Calibri" w:hAnsi="Calibri" w:eastAsia="Calibri" w:cs="Calibri"/>
                <w:sz w:val="20"/>
                <w:szCs w:val="20"/>
              </w:rPr>
              <w:t>i</w:t>
            </w:r>
            <w:r>
              <w:rPr>
                <w:rFonts w:ascii="Calibri" w:hAnsi="Calibri" w:eastAsia="Calibri" w:cs="Calibri"/>
                <w:spacing w:val="1"/>
                <w:sz w:val="20"/>
                <w:szCs w:val="20"/>
              </w:rPr>
              <w:t>b</w:t>
            </w:r>
            <w:r>
              <w:rPr>
                <w:rFonts w:ascii="Calibri" w:hAnsi="Calibri" w:eastAsia="Calibri" w:cs="Calibri"/>
                <w:sz w:val="20"/>
                <w:szCs w:val="20"/>
              </w:rPr>
              <w:t>ilities</w:t>
            </w:r>
            <w:r>
              <w:rPr>
                <w:rFonts w:ascii="Calibri" w:hAnsi="Calibri" w:eastAsia="Calibri" w:cs="Calibri"/>
                <w:spacing w:val="-11"/>
                <w:sz w:val="20"/>
                <w:szCs w:val="20"/>
              </w:rPr>
              <w:t xml:space="preserve"> </w:t>
            </w:r>
            <w:r>
              <w:rPr>
                <w:rFonts w:ascii="Calibri" w:hAnsi="Calibri" w:eastAsia="Calibri" w:cs="Calibri"/>
                <w:sz w:val="20"/>
                <w:szCs w:val="20"/>
              </w:rPr>
              <w:t>in</w:t>
            </w:r>
            <w:r>
              <w:rPr>
                <w:rFonts w:ascii="Calibri" w:hAnsi="Calibri" w:eastAsia="Calibri" w:cs="Calibri"/>
                <w:spacing w:val="-1"/>
                <w:sz w:val="20"/>
                <w:szCs w:val="20"/>
              </w:rPr>
              <w:t xml:space="preserve"> </w:t>
            </w:r>
            <w:r>
              <w:rPr>
                <w:rFonts w:ascii="Calibri" w:hAnsi="Calibri" w:eastAsia="Calibri" w:cs="Calibri"/>
                <w:spacing w:val="1"/>
                <w:sz w:val="20"/>
                <w:szCs w:val="20"/>
              </w:rPr>
              <w:t>d</w:t>
            </w:r>
            <w:r>
              <w:rPr>
                <w:rFonts w:ascii="Calibri" w:hAnsi="Calibri" w:eastAsia="Calibri" w:cs="Calibri"/>
                <w:spacing w:val="-1"/>
                <w:sz w:val="20"/>
                <w:szCs w:val="20"/>
              </w:rPr>
              <w:t>e</w:t>
            </w:r>
            <w:r>
              <w:rPr>
                <w:rFonts w:ascii="Calibri" w:hAnsi="Calibri" w:eastAsia="Calibri" w:cs="Calibri"/>
                <w:sz w:val="20"/>
                <w:szCs w:val="20"/>
              </w:rPr>
              <w:t>li</w:t>
            </w:r>
            <w:r>
              <w:rPr>
                <w:rFonts w:ascii="Calibri" w:hAnsi="Calibri" w:eastAsia="Calibri" w:cs="Calibri"/>
                <w:spacing w:val="1"/>
                <w:sz w:val="20"/>
                <w:szCs w:val="20"/>
              </w:rPr>
              <w:t>v</w:t>
            </w:r>
            <w:r>
              <w:rPr>
                <w:rFonts w:ascii="Calibri" w:hAnsi="Calibri" w:eastAsia="Calibri" w:cs="Calibri"/>
                <w:spacing w:val="-1"/>
                <w:sz w:val="20"/>
                <w:szCs w:val="20"/>
              </w:rPr>
              <w:t>e</w:t>
            </w:r>
            <w:r>
              <w:rPr>
                <w:rFonts w:ascii="Calibri" w:hAnsi="Calibri" w:eastAsia="Calibri" w:cs="Calibri"/>
                <w:sz w:val="20"/>
                <w:szCs w:val="20"/>
              </w:rPr>
              <w:t>ry</w:t>
            </w:r>
          </w:p>
          <w:p w:rsidR="00053E75" w:rsidRDefault="00BF1E13" w14:paraId="1CF93831" w14:textId="77777777">
            <w:pPr>
              <w:spacing w:after="0" w:line="240" w:lineRule="auto"/>
              <w:ind w:left="424" w:right="-20"/>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1"/>
                <w:sz w:val="20"/>
                <w:szCs w:val="20"/>
              </w:rPr>
              <w:t>s</w:t>
            </w:r>
            <w:r>
              <w:rPr>
                <w:rFonts w:ascii="Calibri" w:hAnsi="Calibri" w:eastAsia="Calibri" w:cs="Calibri"/>
                <w:sz w:val="20"/>
                <w:szCs w:val="20"/>
              </w:rPr>
              <w:t>c</w:t>
            </w:r>
            <w:r>
              <w:rPr>
                <w:rFonts w:ascii="Calibri" w:hAnsi="Calibri" w:eastAsia="Calibri" w:cs="Calibri"/>
                <w:spacing w:val="1"/>
                <w:sz w:val="20"/>
                <w:szCs w:val="20"/>
              </w:rPr>
              <w:t>h</w:t>
            </w:r>
            <w:r>
              <w:rPr>
                <w:rFonts w:ascii="Calibri" w:hAnsi="Calibri" w:eastAsia="Calibri" w:cs="Calibri"/>
                <w:sz w:val="20"/>
                <w:szCs w:val="20"/>
              </w:rPr>
              <w:t>ool</w:t>
            </w:r>
            <w:r>
              <w:rPr>
                <w:rFonts w:ascii="Calibri" w:hAnsi="Calibri" w:eastAsia="Calibri" w:cs="Calibri"/>
                <w:spacing w:val="-6"/>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2"/>
                <w:sz w:val="20"/>
                <w:szCs w:val="20"/>
              </w:rPr>
              <w:t xml:space="preserve"> </w:t>
            </w:r>
            <w:r>
              <w:rPr>
                <w:rFonts w:ascii="Calibri" w:hAnsi="Calibri" w:eastAsia="Calibri" w:cs="Calibri"/>
                <w:sz w:val="20"/>
                <w:szCs w:val="20"/>
              </w:rPr>
              <w:t>com</w:t>
            </w:r>
            <w:r>
              <w:rPr>
                <w:rFonts w:ascii="Calibri" w:hAnsi="Calibri" w:eastAsia="Calibri" w:cs="Calibri"/>
                <w:spacing w:val="-1"/>
                <w:sz w:val="20"/>
                <w:szCs w:val="20"/>
              </w:rPr>
              <w:t>m</w:t>
            </w:r>
            <w:r>
              <w:rPr>
                <w:rFonts w:ascii="Calibri" w:hAnsi="Calibri" w:eastAsia="Calibri" w:cs="Calibri"/>
                <w:spacing w:val="1"/>
                <w:sz w:val="20"/>
                <w:szCs w:val="20"/>
              </w:rPr>
              <w:t>un</w:t>
            </w:r>
            <w:r>
              <w:rPr>
                <w:rFonts w:ascii="Calibri" w:hAnsi="Calibri" w:eastAsia="Calibri" w:cs="Calibri"/>
                <w:sz w:val="20"/>
                <w:szCs w:val="20"/>
              </w:rPr>
              <w:t>it</w:t>
            </w:r>
            <w:r>
              <w:rPr>
                <w:rFonts w:ascii="Calibri" w:hAnsi="Calibri" w:eastAsia="Calibri" w:cs="Calibri"/>
                <w:spacing w:val="1"/>
                <w:sz w:val="20"/>
                <w:szCs w:val="20"/>
              </w:rPr>
              <w:t>y</w:t>
            </w:r>
            <w:r>
              <w:rPr>
                <w:rFonts w:ascii="Calibri" w:hAnsi="Calibri" w:eastAsia="Calibri" w:cs="Calibri"/>
                <w:sz w:val="20"/>
                <w:szCs w:val="20"/>
              </w:rPr>
              <w:t>)</w:t>
            </w:r>
          </w:p>
          <w:p w:rsidR="00053E75" w:rsidRDefault="00BF1E13" w14:paraId="1FED690C" w14:textId="77777777">
            <w:pPr>
              <w:spacing w:before="2" w:after="0" w:line="238" w:lineRule="auto"/>
              <w:ind w:left="424" w:right="659" w:hanging="142"/>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35"/>
                <w:sz w:val="20"/>
                <w:szCs w:val="20"/>
              </w:rPr>
              <w:t xml:space="preserve"> </w:t>
            </w:r>
            <w:r>
              <w:rPr>
                <w:rFonts w:ascii="Calibri" w:hAnsi="Calibri" w:eastAsia="Calibri" w:cs="Calibri"/>
                <w:sz w:val="20"/>
                <w:szCs w:val="20"/>
              </w:rPr>
              <w:t>Agr</w:t>
            </w:r>
            <w:r>
              <w:rPr>
                <w:rFonts w:ascii="Calibri" w:hAnsi="Calibri" w:eastAsia="Calibri" w:cs="Calibri"/>
                <w:spacing w:val="-1"/>
                <w:sz w:val="20"/>
                <w:szCs w:val="20"/>
              </w:rPr>
              <w:t>e</w:t>
            </w:r>
            <w:r>
              <w:rPr>
                <w:rFonts w:ascii="Calibri" w:hAnsi="Calibri" w:eastAsia="Calibri" w:cs="Calibri"/>
                <w:sz w:val="20"/>
                <w:szCs w:val="20"/>
              </w:rPr>
              <w:t>e</w:t>
            </w:r>
            <w:r>
              <w:rPr>
                <w:rFonts w:ascii="Calibri" w:hAnsi="Calibri" w:eastAsia="Calibri" w:cs="Calibri"/>
                <w:spacing w:val="-6"/>
                <w:sz w:val="20"/>
                <w:szCs w:val="20"/>
              </w:rPr>
              <w:t xml:space="preserve"> </w:t>
            </w:r>
            <w:r>
              <w:rPr>
                <w:rFonts w:ascii="Calibri" w:hAnsi="Calibri" w:eastAsia="Calibri" w:cs="Calibri"/>
                <w:spacing w:val="1"/>
                <w:sz w:val="20"/>
                <w:szCs w:val="20"/>
              </w:rPr>
              <w:t>h</w:t>
            </w:r>
            <w:r>
              <w:rPr>
                <w:rFonts w:ascii="Calibri" w:hAnsi="Calibri" w:eastAsia="Calibri" w:cs="Calibri"/>
                <w:spacing w:val="3"/>
                <w:sz w:val="20"/>
                <w:szCs w:val="20"/>
              </w:rPr>
              <w:t>o</w:t>
            </w:r>
            <w:r>
              <w:rPr>
                <w:rFonts w:ascii="Calibri" w:hAnsi="Calibri" w:eastAsia="Calibri" w:cs="Calibri"/>
                <w:sz w:val="20"/>
                <w:szCs w:val="20"/>
              </w:rPr>
              <w:t>w</w:t>
            </w:r>
            <w:r>
              <w:rPr>
                <w:rFonts w:ascii="Calibri" w:hAnsi="Calibri" w:eastAsia="Calibri" w:cs="Calibri"/>
                <w:spacing w:val="-5"/>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pacing w:val="1"/>
                <w:sz w:val="20"/>
                <w:szCs w:val="20"/>
              </w:rPr>
              <w:t>a</w:t>
            </w:r>
            <w:r>
              <w:rPr>
                <w:rFonts w:ascii="Calibri" w:hAnsi="Calibri" w:eastAsia="Calibri" w:cs="Calibri"/>
                <w:sz w:val="20"/>
                <w:szCs w:val="20"/>
              </w:rPr>
              <w:t>ggr</w:t>
            </w:r>
            <w:r>
              <w:rPr>
                <w:rFonts w:ascii="Calibri" w:hAnsi="Calibri" w:eastAsia="Calibri" w:cs="Calibri"/>
                <w:spacing w:val="-1"/>
                <w:sz w:val="20"/>
                <w:szCs w:val="20"/>
              </w:rPr>
              <w:t>e</w:t>
            </w:r>
            <w:r>
              <w:rPr>
                <w:rFonts w:ascii="Calibri" w:hAnsi="Calibri" w:eastAsia="Calibri" w:cs="Calibri"/>
                <w:sz w:val="20"/>
                <w:szCs w:val="20"/>
              </w:rPr>
              <w:t>ga</w:t>
            </w:r>
            <w:r>
              <w:rPr>
                <w:rFonts w:ascii="Calibri" w:hAnsi="Calibri" w:eastAsia="Calibri" w:cs="Calibri"/>
                <w:spacing w:val="3"/>
                <w:sz w:val="20"/>
                <w:szCs w:val="20"/>
              </w:rPr>
              <w:t>t</w:t>
            </w:r>
            <w:r>
              <w:rPr>
                <w:rFonts w:ascii="Calibri" w:hAnsi="Calibri" w:eastAsia="Calibri" w:cs="Calibri"/>
                <w:sz w:val="20"/>
                <w:szCs w:val="20"/>
              </w:rPr>
              <w:t>e</w:t>
            </w:r>
            <w:r>
              <w:rPr>
                <w:rFonts w:ascii="Calibri" w:hAnsi="Calibri" w:eastAsia="Calibri" w:cs="Calibri"/>
                <w:spacing w:val="-9"/>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z w:val="20"/>
                <w:szCs w:val="20"/>
              </w:rPr>
              <w:t>c</w:t>
            </w:r>
            <w:r>
              <w:rPr>
                <w:rFonts w:ascii="Calibri" w:hAnsi="Calibri" w:eastAsia="Calibri" w:cs="Calibri"/>
                <w:spacing w:val="1"/>
                <w:sz w:val="20"/>
                <w:szCs w:val="20"/>
              </w:rPr>
              <w:t>a</w:t>
            </w:r>
            <w:r>
              <w:rPr>
                <w:rFonts w:ascii="Calibri" w:hAnsi="Calibri" w:eastAsia="Calibri" w:cs="Calibri"/>
                <w:sz w:val="20"/>
                <w:szCs w:val="20"/>
              </w:rPr>
              <w:t>lcul</w:t>
            </w:r>
            <w:r>
              <w:rPr>
                <w:rFonts w:ascii="Calibri" w:hAnsi="Calibri" w:eastAsia="Calibri" w:cs="Calibri"/>
                <w:spacing w:val="1"/>
                <w:sz w:val="20"/>
                <w:szCs w:val="20"/>
              </w:rPr>
              <w:t>a</w:t>
            </w:r>
            <w:r>
              <w:rPr>
                <w:rFonts w:ascii="Calibri" w:hAnsi="Calibri" w:eastAsia="Calibri" w:cs="Calibri"/>
                <w:sz w:val="20"/>
                <w:szCs w:val="20"/>
              </w:rPr>
              <w:t>te</w:t>
            </w:r>
            <w:r>
              <w:rPr>
                <w:rFonts w:ascii="Calibri" w:hAnsi="Calibri" w:eastAsia="Calibri" w:cs="Calibri"/>
                <w:spacing w:val="-7"/>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ot</w:t>
            </w:r>
            <w:r>
              <w:rPr>
                <w:rFonts w:ascii="Calibri" w:hAnsi="Calibri" w:eastAsia="Calibri" w:cs="Calibri"/>
                <w:spacing w:val="1"/>
                <w:sz w:val="20"/>
                <w:szCs w:val="20"/>
              </w:rPr>
              <w:t>a</w:t>
            </w:r>
            <w:r>
              <w:rPr>
                <w:rFonts w:ascii="Calibri" w:hAnsi="Calibri" w:eastAsia="Calibri" w:cs="Calibri"/>
                <w:sz w:val="20"/>
                <w:szCs w:val="20"/>
              </w:rPr>
              <w:t>l</w:t>
            </w:r>
            <w:r>
              <w:rPr>
                <w:rFonts w:ascii="Calibri" w:hAnsi="Calibri" w:eastAsia="Calibri" w:cs="Calibri"/>
                <w:spacing w:val="-4"/>
                <w:sz w:val="20"/>
                <w:szCs w:val="20"/>
              </w:rPr>
              <w:t xml:space="preserve"> </w:t>
            </w:r>
            <w:r>
              <w:rPr>
                <w:rFonts w:ascii="Calibri" w:hAnsi="Calibri" w:eastAsia="Calibri" w:cs="Calibri"/>
                <w:sz w:val="20"/>
                <w:szCs w:val="20"/>
              </w:rPr>
              <w:t>reach</w:t>
            </w:r>
            <w:r>
              <w:rPr>
                <w:rFonts w:ascii="Calibri" w:hAnsi="Calibri" w:eastAsia="Calibri" w:cs="Calibri"/>
                <w:spacing w:val="-4"/>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pacing w:val="1"/>
                <w:sz w:val="20"/>
                <w:szCs w:val="20"/>
              </w:rPr>
              <w:t>av</w:t>
            </w:r>
            <w:r>
              <w:rPr>
                <w:rFonts w:ascii="Calibri" w:hAnsi="Calibri" w:eastAsia="Calibri" w:cs="Calibri"/>
                <w:sz w:val="20"/>
                <w:szCs w:val="20"/>
              </w:rPr>
              <w:t>oid</w:t>
            </w:r>
            <w:r>
              <w:rPr>
                <w:rFonts w:ascii="Calibri" w:hAnsi="Calibri" w:eastAsia="Calibri" w:cs="Calibri"/>
                <w:spacing w:val="-4"/>
                <w:sz w:val="20"/>
                <w:szCs w:val="20"/>
              </w:rPr>
              <w:t xml:space="preserve"> </w:t>
            </w:r>
            <w:r>
              <w:rPr>
                <w:rFonts w:ascii="Calibri" w:hAnsi="Calibri" w:eastAsia="Calibri" w:cs="Calibri"/>
                <w:sz w:val="20"/>
                <w:szCs w:val="20"/>
              </w:rPr>
              <w:t>cr</w:t>
            </w:r>
            <w:r>
              <w:rPr>
                <w:rFonts w:ascii="Calibri" w:hAnsi="Calibri" w:eastAsia="Calibri" w:cs="Calibri"/>
                <w:spacing w:val="-1"/>
                <w:sz w:val="20"/>
                <w:szCs w:val="20"/>
              </w:rPr>
              <w:t>o</w:t>
            </w:r>
            <w:r>
              <w:rPr>
                <w:rFonts w:ascii="Calibri" w:hAnsi="Calibri" w:eastAsia="Calibri" w:cs="Calibri"/>
                <w:spacing w:val="1"/>
                <w:sz w:val="20"/>
                <w:szCs w:val="20"/>
              </w:rPr>
              <w:t>s</w:t>
            </w:r>
            <w:r>
              <w:rPr>
                <w:rFonts w:ascii="Calibri" w:hAnsi="Calibri" w:eastAsia="Calibri" w:cs="Calibri"/>
                <w:spacing w:val="6"/>
                <w:sz w:val="20"/>
                <w:szCs w:val="20"/>
              </w:rPr>
              <w:t>s</w:t>
            </w:r>
            <w:r>
              <w:rPr>
                <w:rFonts w:ascii="Calibri" w:hAnsi="Calibri" w:eastAsia="Calibri" w:cs="Calibri"/>
                <w:spacing w:val="-1"/>
                <w:sz w:val="20"/>
                <w:szCs w:val="20"/>
              </w:rPr>
              <w:t>-</w:t>
            </w:r>
            <w:r>
              <w:rPr>
                <w:rFonts w:ascii="Calibri" w:hAnsi="Calibri" w:eastAsia="Calibri" w:cs="Calibri"/>
                <w:spacing w:val="1"/>
                <w:sz w:val="20"/>
                <w:szCs w:val="20"/>
              </w:rPr>
              <w:t>s</w:t>
            </w:r>
            <w:r>
              <w:rPr>
                <w:rFonts w:ascii="Calibri" w:hAnsi="Calibri" w:eastAsia="Calibri" w:cs="Calibri"/>
                <w:spacing w:val="-1"/>
                <w:sz w:val="20"/>
                <w:szCs w:val="20"/>
              </w:rPr>
              <w:t>e</w:t>
            </w:r>
            <w:r>
              <w:rPr>
                <w:rFonts w:ascii="Calibri" w:hAnsi="Calibri" w:eastAsia="Calibri" w:cs="Calibri"/>
                <w:sz w:val="20"/>
                <w:szCs w:val="20"/>
              </w:rPr>
              <w:t>ct</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10"/>
                <w:sz w:val="20"/>
                <w:szCs w:val="20"/>
              </w:rPr>
              <w:t xml:space="preserve"> </w:t>
            </w:r>
            <w:r>
              <w:rPr>
                <w:rFonts w:ascii="Calibri" w:hAnsi="Calibri" w:eastAsia="Calibri" w:cs="Calibri"/>
                <w:spacing w:val="1"/>
                <w:sz w:val="20"/>
                <w:szCs w:val="20"/>
              </w:rPr>
              <w:t>d</w:t>
            </w:r>
            <w:r>
              <w:rPr>
                <w:rFonts w:ascii="Calibri" w:hAnsi="Calibri" w:eastAsia="Calibri" w:cs="Calibri"/>
                <w:sz w:val="20"/>
                <w:szCs w:val="20"/>
              </w:rPr>
              <w:t>o</w:t>
            </w:r>
            <w:r>
              <w:rPr>
                <w:rFonts w:ascii="Calibri" w:hAnsi="Calibri" w:eastAsia="Calibri" w:cs="Calibri"/>
                <w:spacing w:val="1"/>
                <w:sz w:val="20"/>
                <w:szCs w:val="20"/>
              </w:rPr>
              <w:t>ub</w:t>
            </w:r>
            <w:r>
              <w:rPr>
                <w:rFonts w:ascii="Calibri" w:hAnsi="Calibri" w:eastAsia="Calibri" w:cs="Calibri"/>
                <w:sz w:val="20"/>
                <w:szCs w:val="20"/>
              </w:rPr>
              <w:t>le co</w:t>
            </w:r>
            <w:r>
              <w:rPr>
                <w:rFonts w:ascii="Calibri" w:hAnsi="Calibri" w:eastAsia="Calibri" w:cs="Calibri"/>
                <w:spacing w:val="1"/>
                <w:sz w:val="20"/>
                <w:szCs w:val="20"/>
              </w:rPr>
              <w:t>un</w:t>
            </w:r>
            <w:r>
              <w:rPr>
                <w:rFonts w:ascii="Calibri" w:hAnsi="Calibri" w:eastAsia="Calibri" w:cs="Calibri"/>
                <w:sz w:val="20"/>
                <w:szCs w:val="20"/>
              </w:rPr>
              <w:t>ti</w:t>
            </w:r>
            <w:r>
              <w:rPr>
                <w:rFonts w:ascii="Calibri" w:hAnsi="Calibri" w:eastAsia="Calibri" w:cs="Calibri"/>
                <w:spacing w:val="1"/>
                <w:sz w:val="20"/>
                <w:szCs w:val="20"/>
              </w:rPr>
              <w:t>n</w:t>
            </w:r>
            <w:r>
              <w:rPr>
                <w:rFonts w:ascii="Calibri" w:hAnsi="Calibri" w:eastAsia="Calibri" w:cs="Calibri"/>
                <w:sz w:val="20"/>
                <w:szCs w:val="20"/>
              </w:rPr>
              <w:t>g</w:t>
            </w:r>
          </w:p>
          <w:p w:rsidR="00053E75" w:rsidRDefault="00BF1E13" w14:paraId="71E3C281" w14:textId="77777777">
            <w:pPr>
              <w:spacing w:after="0" w:line="253" w:lineRule="exact"/>
              <w:ind w:left="282" w:right="-20"/>
              <w:rPr>
                <w:rFonts w:ascii="Calibri" w:hAnsi="Calibri" w:eastAsia="Calibri" w:cs="Calibri"/>
                <w:sz w:val="20"/>
                <w:szCs w:val="20"/>
              </w:rPr>
            </w:pPr>
            <w:r>
              <w:rPr>
                <w:rFonts w:ascii="Symbol" w:hAnsi="Symbol" w:eastAsia="Symbol" w:cs="Symbol"/>
                <w:color w:val="C00000"/>
                <w:sz w:val="20"/>
                <w:szCs w:val="20"/>
              </w:rPr>
              <w:t></w:t>
            </w:r>
            <w:r>
              <w:rPr>
                <w:rFonts w:ascii="Times New Roman" w:hAnsi="Times New Roman" w:eastAsia="Times New Roman" w:cs="Times New Roman"/>
                <w:color w:val="C00000"/>
                <w:spacing w:val="24"/>
                <w:sz w:val="20"/>
                <w:szCs w:val="20"/>
              </w:rPr>
              <w:t xml:space="preserve"> </w:t>
            </w:r>
            <w:r>
              <w:rPr>
                <w:rFonts w:ascii="Calibri" w:hAnsi="Calibri" w:eastAsia="Calibri" w:cs="Calibri"/>
                <w:color w:val="000000"/>
                <w:sz w:val="20"/>
                <w:szCs w:val="20"/>
              </w:rPr>
              <w:t>Ri</w:t>
            </w:r>
            <w:r>
              <w:rPr>
                <w:rFonts w:ascii="Calibri" w:hAnsi="Calibri" w:eastAsia="Calibri" w:cs="Calibri"/>
                <w:color w:val="000000"/>
                <w:spacing w:val="1"/>
                <w:sz w:val="20"/>
                <w:szCs w:val="20"/>
              </w:rPr>
              <w:t>s</w:t>
            </w:r>
            <w:r>
              <w:rPr>
                <w:rFonts w:ascii="Calibri" w:hAnsi="Calibri" w:eastAsia="Calibri" w:cs="Calibri"/>
                <w:color w:val="000000"/>
                <w:sz w:val="20"/>
                <w:szCs w:val="20"/>
              </w:rPr>
              <w:t>k</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of</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n</w:t>
            </w:r>
            <w:r>
              <w:rPr>
                <w:rFonts w:ascii="Calibri" w:hAnsi="Calibri" w:eastAsia="Calibri" w:cs="Calibri"/>
                <w:color w:val="000000"/>
                <w:sz w:val="20"/>
                <w:szCs w:val="20"/>
              </w:rPr>
              <w:t>o</w:t>
            </w:r>
            <w:r>
              <w:rPr>
                <w:rFonts w:ascii="Calibri" w:hAnsi="Calibri" w:eastAsia="Calibri" w:cs="Calibri"/>
                <w:color w:val="000000"/>
                <w:spacing w:val="2"/>
                <w:sz w:val="20"/>
                <w:szCs w:val="20"/>
              </w:rPr>
              <w:t>n</w:t>
            </w:r>
            <w:r>
              <w:rPr>
                <w:rFonts w:ascii="Calibri" w:hAnsi="Calibri" w:eastAsia="Calibri" w:cs="Calibri"/>
                <w:color w:val="000000"/>
                <w:sz w:val="20"/>
                <w:szCs w:val="20"/>
              </w:rPr>
              <w:t>-</w:t>
            </w:r>
            <w:r>
              <w:rPr>
                <w:rFonts w:ascii="Calibri" w:hAnsi="Calibri" w:eastAsia="Calibri" w:cs="Calibri"/>
                <w:color w:val="000000"/>
                <w:spacing w:val="-5"/>
                <w:sz w:val="20"/>
                <w:szCs w:val="20"/>
              </w:rPr>
              <w:t xml:space="preserve"> </w:t>
            </w:r>
            <w:r>
              <w:rPr>
                <w:rFonts w:ascii="Calibri" w:hAnsi="Calibri" w:eastAsia="Calibri" w:cs="Calibri"/>
                <w:color w:val="000000"/>
                <w:sz w:val="20"/>
                <w:szCs w:val="20"/>
              </w:rPr>
              <w:t>or</w:t>
            </w:r>
            <w:r>
              <w:rPr>
                <w:rFonts w:ascii="Calibri" w:hAnsi="Calibri" w:eastAsia="Calibri" w:cs="Calibri"/>
                <w:color w:val="000000"/>
                <w:spacing w:val="-2"/>
                <w:sz w:val="20"/>
                <w:szCs w:val="20"/>
              </w:rPr>
              <w:t xml:space="preserve"> </w:t>
            </w:r>
            <w:r>
              <w:rPr>
                <w:rFonts w:ascii="Calibri" w:hAnsi="Calibri" w:eastAsia="Calibri" w:cs="Calibri"/>
                <w:color w:val="000000"/>
                <w:spacing w:val="-1"/>
                <w:sz w:val="20"/>
                <w:szCs w:val="20"/>
              </w:rPr>
              <w:t>m</w:t>
            </w:r>
            <w:r>
              <w:rPr>
                <w:rFonts w:ascii="Calibri" w:hAnsi="Calibri" w:eastAsia="Calibri" w:cs="Calibri"/>
                <w:color w:val="000000"/>
                <w:sz w:val="20"/>
                <w:szCs w:val="20"/>
              </w:rPr>
              <w:t>i</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pacing w:val="1"/>
                <w:sz w:val="20"/>
                <w:szCs w:val="20"/>
              </w:rPr>
              <w:t>p</w:t>
            </w:r>
            <w:r>
              <w:rPr>
                <w:rFonts w:ascii="Calibri" w:hAnsi="Calibri" w:eastAsia="Calibri" w:cs="Calibri"/>
                <w:color w:val="000000"/>
                <w:sz w:val="20"/>
                <w:szCs w:val="20"/>
              </w:rPr>
              <w:t>orted</w:t>
            </w:r>
            <w:r>
              <w:rPr>
                <w:rFonts w:ascii="Calibri" w:hAnsi="Calibri" w:eastAsia="Calibri" w:cs="Calibri"/>
                <w:color w:val="000000"/>
                <w:spacing w:val="-10"/>
                <w:sz w:val="20"/>
                <w:szCs w:val="20"/>
              </w:rPr>
              <w:t xml:space="preserve"> </w:t>
            </w:r>
            <w:r>
              <w:rPr>
                <w:rFonts w:ascii="Calibri" w:hAnsi="Calibri" w:eastAsia="Calibri" w:cs="Calibri"/>
                <w:color w:val="000000"/>
                <w:spacing w:val="3"/>
                <w:sz w:val="20"/>
                <w:szCs w:val="20"/>
              </w:rPr>
              <w:t>a</w:t>
            </w:r>
            <w:r>
              <w:rPr>
                <w:rFonts w:ascii="Calibri" w:hAnsi="Calibri" w:eastAsia="Calibri" w:cs="Calibri"/>
                <w:color w:val="000000"/>
                <w:sz w:val="20"/>
                <w:szCs w:val="20"/>
              </w:rPr>
              <w:t>cti</w:t>
            </w:r>
            <w:r>
              <w:rPr>
                <w:rFonts w:ascii="Calibri" w:hAnsi="Calibri" w:eastAsia="Calibri" w:cs="Calibri"/>
                <w:color w:val="000000"/>
                <w:spacing w:val="1"/>
                <w:sz w:val="20"/>
                <w:szCs w:val="20"/>
              </w:rPr>
              <w:t>v</w:t>
            </w:r>
            <w:r>
              <w:rPr>
                <w:rFonts w:ascii="Calibri" w:hAnsi="Calibri" w:eastAsia="Calibri" w:cs="Calibri"/>
                <w:color w:val="000000"/>
                <w:sz w:val="20"/>
                <w:szCs w:val="20"/>
              </w:rPr>
              <w:t>ities</w:t>
            </w:r>
            <w:r>
              <w:rPr>
                <w:rFonts w:ascii="Calibri" w:hAnsi="Calibri" w:eastAsia="Calibri" w:cs="Calibri"/>
                <w:color w:val="000000"/>
                <w:spacing w:val="-6"/>
                <w:sz w:val="20"/>
                <w:szCs w:val="20"/>
              </w:rPr>
              <w:t xml:space="preserve"> </w:t>
            </w:r>
            <w:r>
              <w:rPr>
                <w:rFonts w:ascii="Calibri" w:hAnsi="Calibri" w:eastAsia="Calibri" w:cs="Calibri"/>
                <w:color w:val="000000"/>
                <w:sz w:val="20"/>
                <w:szCs w:val="20"/>
              </w:rPr>
              <w:t>wit</w:t>
            </w:r>
            <w:r>
              <w:rPr>
                <w:rFonts w:ascii="Calibri" w:hAnsi="Calibri" w:eastAsia="Calibri" w:cs="Calibri"/>
                <w:color w:val="000000"/>
                <w:spacing w:val="1"/>
                <w:sz w:val="20"/>
                <w:szCs w:val="20"/>
              </w:rPr>
              <w:t>h</w:t>
            </w:r>
            <w:r>
              <w:rPr>
                <w:rFonts w:ascii="Calibri" w:hAnsi="Calibri" w:eastAsia="Calibri" w:cs="Calibri"/>
                <w:color w:val="000000"/>
                <w:sz w:val="20"/>
                <w:szCs w:val="20"/>
              </w:rPr>
              <w:t>o</w:t>
            </w:r>
            <w:r>
              <w:rPr>
                <w:rFonts w:ascii="Calibri" w:hAnsi="Calibri" w:eastAsia="Calibri" w:cs="Calibri"/>
                <w:color w:val="000000"/>
                <w:spacing w:val="1"/>
                <w:sz w:val="20"/>
                <w:szCs w:val="20"/>
              </w:rPr>
              <w:t>u</w:t>
            </w:r>
            <w:r>
              <w:rPr>
                <w:rFonts w:ascii="Calibri" w:hAnsi="Calibri" w:eastAsia="Calibri" w:cs="Calibri"/>
                <w:color w:val="000000"/>
                <w:sz w:val="20"/>
                <w:szCs w:val="20"/>
              </w:rPr>
              <w:t>t</w:t>
            </w:r>
            <w:r>
              <w:rPr>
                <w:rFonts w:ascii="Calibri" w:hAnsi="Calibri" w:eastAsia="Calibri" w:cs="Calibri"/>
                <w:color w:val="000000"/>
                <w:spacing w:val="-5"/>
                <w:sz w:val="20"/>
                <w:szCs w:val="20"/>
              </w:rPr>
              <w:t xml:space="preserve"> </w:t>
            </w:r>
            <w:r>
              <w:rPr>
                <w:rFonts w:ascii="Calibri" w:hAnsi="Calibri" w:eastAsia="Calibri" w:cs="Calibri"/>
                <w:color w:val="000000"/>
                <w:sz w:val="20"/>
                <w:szCs w:val="20"/>
              </w:rPr>
              <w:t>cl</w:t>
            </w:r>
            <w:r>
              <w:rPr>
                <w:rFonts w:ascii="Calibri" w:hAnsi="Calibri" w:eastAsia="Calibri" w:cs="Calibri"/>
                <w:color w:val="000000"/>
                <w:spacing w:val="-1"/>
                <w:sz w:val="20"/>
                <w:szCs w:val="20"/>
              </w:rPr>
              <w:t>e</w:t>
            </w:r>
            <w:r>
              <w:rPr>
                <w:rFonts w:ascii="Calibri" w:hAnsi="Calibri" w:eastAsia="Calibri" w:cs="Calibri"/>
                <w:color w:val="000000"/>
                <w:sz w:val="20"/>
                <w:szCs w:val="20"/>
              </w:rPr>
              <w:t>ar</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cr</w:t>
            </w:r>
            <w:r>
              <w:rPr>
                <w:rFonts w:ascii="Calibri" w:hAnsi="Calibri" w:eastAsia="Calibri" w:cs="Calibri"/>
                <w:color w:val="000000"/>
                <w:spacing w:val="1"/>
                <w:sz w:val="20"/>
                <w:szCs w:val="20"/>
              </w:rPr>
              <w:t>os</w:t>
            </w:r>
            <w:r>
              <w:rPr>
                <w:rFonts w:ascii="Calibri" w:hAnsi="Calibri" w:eastAsia="Calibri" w:cs="Calibri"/>
                <w:color w:val="000000"/>
                <w:spacing w:val="5"/>
                <w:sz w:val="20"/>
                <w:szCs w:val="20"/>
              </w:rPr>
              <w:t>s</w:t>
            </w:r>
            <w:r>
              <w:rPr>
                <w:rFonts w:ascii="Calibri" w:hAnsi="Calibri" w:eastAsia="Calibri" w:cs="Calibri"/>
                <w:color w:val="000000"/>
                <w:spacing w:val="-1"/>
                <w:sz w:val="20"/>
                <w:szCs w:val="20"/>
              </w:rPr>
              <w:t>-</w:t>
            </w:r>
            <w:r>
              <w:rPr>
                <w:rFonts w:ascii="Calibri" w:hAnsi="Calibri" w:eastAsia="Calibri" w:cs="Calibri"/>
                <w:color w:val="000000"/>
                <w:spacing w:val="1"/>
                <w:sz w:val="20"/>
                <w:szCs w:val="20"/>
              </w:rPr>
              <w:t>se</w:t>
            </w:r>
            <w:r>
              <w:rPr>
                <w:rFonts w:ascii="Calibri" w:hAnsi="Calibri" w:eastAsia="Calibri" w:cs="Calibri"/>
                <w:color w:val="000000"/>
                <w:sz w:val="20"/>
                <w:szCs w:val="20"/>
              </w:rPr>
              <w:t>ct</w:t>
            </w:r>
            <w:r>
              <w:rPr>
                <w:rFonts w:ascii="Calibri" w:hAnsi="Calibri" w:eastAsia="Calibri" w:cs="Calibri"/>
                <w:color w:val="000000"/>
                <w:spacing w:val="1"/>
                <w:sz w:val="20"/>
                <w:szCs w:val="20"/>
              </w:rPr>
              <w:t>o</w:t>
            </w:r>
            <w:r>
              <w:rPr>
                <w:rFonts w:ascii="Calibri" w:hAnsi="Calibri" w:eastAsia="Calibri" w:cs="Calibri"/>
                <w:color w:val="000000"/>
                <w:sz w:val="20"/>
                <w:szCs w:val="20"/>
              </w:rPr>
              <w:t>r</w:t>
            </w:r>
            <w:r>
              <w:rPr>
                <w:rFonts w:ascii="Calibri" w:hAnsi="Calibri" w:eastAsia="Calibri" w:cs="Calibri"/>
                <w:color w:val="000000"/>
                <w:spacing w:val="-10"/>
                <w:sz w:val="20"/>
                <w:szCs w:val="20"/>
              </w:rPr>
              <w:t xml:space="preserve"> </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pacing w:val="1"/>
                <w:sz w:val="20"/>
                <w:szCs w:val="20"/>
              </w:rPr>
              <w:t>p</w:t>
            </w:r>
            <w:r>
              <w:rPr>
                <w:rFonts w:ascii="Calibri" w:hAnsi="Calibri" w:eastAsia="Calibri" w:cs="Calibri"/>
                <w:color w:val="000000"/>
                <w:sz w:val="20"/>
                <w:szCs w:val="20"/>
              </w:rPr>
              <w:t>orti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8"/>
                <w:sz w:val="20"/>
                <w:szCs w:val="20"/>
              </w:rPr>
              <w:t xml:space="preserve"> </w:t>
            </w:r>
            <w:r>
              <w:rPr>
                <w:rFonts w:ascii="Calibri" w:hAnsi="Calibri" w:eastAsia="Calibri" w:cs="Calibri"/>
                <w:color w:val="000000"/>
                <w:sz w:val="20"/>
                <w:szCs w:val="20"/>
              </w:rPr>
              <w:t>g</w:t>
            </w:r>
            <w:r>
              <w:rPr>
                <w:rFonts w:ascii="Calibri" w:hAnsi="Calibri" w:eastAsia="Calibri" w:cs="Calibri"/>
                <w:color w:val="000000"/>
                <w:spacing w:val="1"/>
                <w:sz w:val="20"/>
                <w:szCs w:val="20"/>
              </w:rPr>
              <w:t>u</w:t>
            </w:r>
            <w:r>
              <w:rPr>
                <w:rFonts w:ascii="Calibri" w:hAnsi="Calibri" w:eastAsia="Calibri" w:cs="Calibri"/>
                <w:color w:val="000000"/>
                <w:sz w:val="20"/>
                <w:szCs w:val="20"/>
              </w:rPr>
              <w:t>i</w:t>
            </w:r>
            <w:r>
              <w:rPr>
                <w:rFonts w:ascii="Calibri" w:hAnsi="Calibri" w:eastAsia="Calibri" w:cs="Calibri"/>
                <w:color w:val="000000"/>
                <w:spacing w:val="1"/>
                <w:sz w:val="20"/>
                <w:szCs w:val="20"/>
              </w:rPr>
              <w:t>d</w:t>
            </w:r>
            <w:r>
              <w:rPr>
                <w:rFonts w:ascii="Calibri" w:hAnsi="Calibri" w:eastAsia="Calibri" w:cs="Calibri"/>
                <w:color w:val="000000"/>
                <w:spacing w:val="-1"/>
                <w:sz w:val="20"/>
                <w:szCs w:val="20"/>
              </w:rPr>
              <w:t>e</w:t>
            </w:r>
            <w:r>
              <w:rPr>
                <w:rFonts w:ascii="Calibri" w:hAnsi="Calibri" w:eastAsia="Calibri" w:cs="Calibri"/>
                <w:color w:val="000000"/>
                <w:sz w:val="20"/>
                <w:szCs w:val="20"/>
              </w:rPr>
              <w:t>lines</w:t>
            </w:r>
          </w:p>
        </w:tc>
      </w:tr>
      <w:tr w:rsidR="00053E75" w14:paraId="2C191ABF" w14:textId="77777777">
        <w:trPr>
          <w:trHeight w:val="1520" w:hRule="exact"/>
        </w:trPr>
        <w:tc>
          <w:tcPr>
            <w:tcW w:w="1983" w:type="dxa"/>
            <w:vMerge w:val="restart"/>
            <w:tcBorders>
              <w:top w:val="single" w:color="D9D9D9" w:sz="4" w:space="0"/>
              <w:left w:val="nil"/>
              <w:right w:val="single" w:color="D9D9D9" w:sz="4" w:space="0"/>
            </w:tcBorders>
          </w:tcPr>
          <w:p w:rsidR="00053E75" w:rsidRDefault="00053E75" w14:paraId="10D8C3C1" w14:textId="77777777">
            <w:pPr>
              <w:spacing w:after="0" w:line="200" w:lineRule="exact"/>
              <w:rPr>
                <w:sz w:val="20"/>
                <w:szCs w:val="20"/>
              </w:rPr>
            </w:pPr>
          </w:p>
          <w:p w:rsidR="00053E75" w:rsidRDefault="00053E75" w14:paraId="66DA73D1" w14:textId="77777777">
            <w:pPr>
              <w:spacing w:after="0" w:line="200" w:lineRule="exact"/>
              <w:rPr>
                <w:sz w:val="20"/>
                <w:szCs w:val="20"/>
              </w:rPr>
            </w:pPr>
          </w:p>
          <w:p w:rsidR="00053E75" w:rsidRDefault="00053E75" w14:paraId="6599F54F" w14:textId="77777777">
            <w:pPr>
              <w:spacing w:after="0" w:line="200" w:lineRule="exact"/>
              <w:rPr>
                <w:sz w:val="20"/>
                <w:szCs w:val="20"/>
              </w:rPr>
            </w:pPr>
          </w:p>
          <w:p w:rsidR="00053E75" w:rsidRDefault="00053E75" w14:paraId="5E64D67A" w14:textId="77777777">
            <w:pPr>
              <w:spacing w:after="0" w:line="200" w:lineRule="exact"/>
              <w:rPr>
                <w:sz w:val="20"/>
                <w:szCs w:val="20"/>
              </w:rPr>
            </w:pPr>
          </w:p>
          <w:p w:rsidR="00053E75" w:rsidRDefault="00053E75" w14:paraId="5D84ED0C" w14:textId="77777777">
            <w:pPr>
              <w:spacing w:after="0" w:line="200" w:lineRule="exact"/>
              <w:rPr>
                <w:sz w:val="20"/>
                <w:szCs w:val="20"/>
              </w:rPr>
            </w:pPr>
          </w:p>
          <w:p w:rsidR="00053E75" w:rsidRDefault="00053E75" w14:paraId="4F86C052" w14:textId="77777777">
            <w:pPr>
              <w:spacing w:after="0" w:line="200" w:lineRule="exact"/>
              <w:rPr>
                <w:sz w:val="20"/>
                <w:szCs w:val="20"/>
              </w:rPr>
            </w:pPr>
          </w:p>
          <w:p w:rsidR="00053E75" w:rsidRDefault="00053E75" w14:paraId="7F8CF741" w14:textId="77777777">
            <w:pPr>
              <w:spacing w:after="0" w:line="200" w:lineRule="exact"/>
              <w:rPr>
                <w:sz w:val="20"/>
                <w:szCs w:val="20"/>
              </w:rPr>
            </w:pPr>
          </w:p>
          <w:p w:rsidR="00053E75" w:rsidRDefault="00053E75" w14:paraId="5DF68746" w14:textId="77777777">
            <w:pPr>
              <w:spacing w:after="0" w:line="200" w:lineRule="exact"/>
              <w:rPr>
                <w:sz w:val="20"/>
                <w:szCs w:val="20"/>
              </w:rPr>
            </w:pPr>
          </w:p>
          <w:p w:rsidR="00053E75" w:rsidRDefault="00053E75" w14:paraId="55B082A3" w14:textId="77777777">
            <w:pPr>
              <w:spacing w:after="0" w:line="200" w:lineRule="exact"/>
              <w:rPr>
                <w:sz w:val="20"/>
                <w:szCs w:val="20"/>
              </w:rPr>
            </w:pPr>
          </w:p>
          <w:p w:rsidR="00053E75" w:rsidRDefault="00053E75" w14:paraId="6F908ADE" w14:textId="77777777">
            <w:pPr>
              <w:spacing w:after="0" w:line="200" w:lineRule="exact"/>
              <w:rPr>
                <w:sz w:val="20"/>
                <w:szCs w:val="20"/>
              </w:rPr>
            </w:pPr>
          </w:p>
          <w:p w:rsidR="00053E75" w:rsidRDefault="00053E75" w14:paraId="172C56D2" w14:textId="77777777">
            <w:pPr>
              <w:spacing w:after="0" w:line="200" w:lineRule="exact"/>
              <w:rPr>
                <w:sz w:val="20"/>
                <w:szCs w:val="20"/>
              </w:rPr>
            </w:pPr>
          </w:p>
          <w:p w:rsidR="00053E75" w:rsidRDefault="00053E75" w14:paraId="1B0B669F" w14:textId="77777777">
            <w:pPr>
              <w:spacing w:after="0" w:line="200" w:lineRule="exact"/>
              <w:rPr>
                <w:sz w:val="20"/>
                <w:szCs w:val="20"/>
              </w:rPr>
            </w:pPr>
          </w:p>
          <w:p w:rsidR="00053E75" w:rsidRDefault="00053E75" w14:paraId="1F6C9B4F" w14:textId="77777777">
            <w:pPr>
              <w:spacing w:after="0" w:line="200" w:lineRule="exact"/>
              <w:rPr>
                <w:sz w:val="20"/>
                <w:szCs w:val="20"/>
              </w:rPr>
            </w:pPr>
          </w:p>
          <w:p w:rsidR="00053E75" w:rsidRDefault="00053E75" w14:paraId="248EEC5C" w14:textId="77777777">
            <w:pPr>
              <w:spacing w:after="0" w:line="200" w:lineRule="exact"/>
              <w:rPr>
                <w:sz w:val="20"/>
                <w:szCs w:val="20"/>
              </w:rPr>
            </w:pPr>
          </w:p>
          <w:p w:rsidR="00053E75" w:rsidRDefault="00053E75" w14:paraId="1A0E43EA" w14:textId="77777777">
            <w:pPr>
              <w:spacing w:before="4" w:after="0" w:line="260" w:lineRule="exact"/>
              <w:rPr>
                <w:sz w:val="26"/>
                <w:szCs w:val="26"/>
              </w:rPr>
            </w:pPr>
          </w:p>
          <w:p w:rsidR="00053E75" w:rsidRDefault="00BF1E13" w14:paraId="30502E38" w14:textId="77777777">
            <w:pPr>
              <w:spacing w:after="0" w:line="240" w:lineRule="auto"/>
              <w:ind w:right="160"/>
              <w:rPr>
                <w:rFonts w:ascii="Calibri" w:hAnsi="Calibri" w:eastAsia="Calibri" w:cs="Calibri"/>
                <w:sz w:val="20"/>
                <w:szCs w:val="20"/>
              </w:rPr>
            </w:pPr>
            <w:r>
              <w:rPr>
                <w:rFonts w:ascii="Calibri" w:hAnsi="Calibri" w:eastAsia="Calibri" w:cs="Calibri"/>
                <w:b/>
                <w:bCs/>
                <w:spacing w:val="-1"/>
                <w:sz w:val="20"/>
                <w:szCs w:val="20"/>
              </w:rPr>
              <w:t>S</w:t>
            </w:r>
            <w:r>
              <w:rPr>
                <w:rFonts w:ascii="Calibri" w:hAnsi="Calibri" w:eastAsia="Calibri" w:cs="Calibri"/>
                <w:b/>
                <w:bCs/>
                <w:spacing w:val="1"/>
                <w:sz w:val="20"/>
                <w:szCs w:val="20"/>
              </w:rPr>
              <w:t>choo</w:t>
            </w:r>
            <w:r>
              <w:rPr>
                <w:rFonts w:ascii="Calibri" w:hAnsi="Calibri" w:eastAsia="Calibri" w:cs="Calibri"/>
                <w:b/>
                <w:bCs/>
                <w:sz w:val="20"/>
                <w:szCs w:val="20"/>
              </w:rPr>
              <w:t>l</w:t>
            </w:r>
            <w:r>
              <w:rPr>
                <w:rFonts w:ascii="Calibri" w:hAnsi="Calibri" w:eastAsia="Calibri" w:cs="Calibri"/>
                <w:b/>
                <w:bCs/>
                <w:spacing w:val="-6"/>
                <w:sz w:val="20"/>
                <w:szCs w:val="20"/>
              </w:rPr>
              <w:t xml:space="preserve"> </w:t>
            </w:r>
            <w:r>
              <w:rPr>
                <w:rFonts w:ascii="Calibri" w:hAnsi="Calibri" w:eastAsia="Calibri" w:cs="Calibri"/>
                <w:b/>
                <w:bCs/>
                <w:spacing w:val="1"/>
                <w:sz w:val="20"/>
                <w:szCs w:val="20"/>
              </w:rPr>
              <w:t>b</w:t>
            </w:r>
            <w:r>
              <w:rPr>
                <w:rFonts w:ascii="Calibri" w:hAnsi="Calibri" w:eastAsia="Calibri" w:cs="Calibri"/>
                <w:b/>
                <w:bCs/>
                <w:sz w:val="20"/>
                <w:szCs w:val="20"/>
              </w:rPr>
              <w:t>ased</w:t>
            </w:r>
            <w:r>
              <w:rPr>
                <w:rFonts w:ascii="Calibri" w:hAnsi="Calibri" w:eastAsia="Calibri" w:cs="Calibri"/>
                <w:b/>
                <w:bCs/>
                <w:spacing w:val="-4"/>
                <w:sz w:val="20"/>
                <w:szCs w:val="20"/>
              </w:rPr>
              <w:t xml:space="preserve"> </w:t>
            </w:r>
            <w:r>
              <w:rPr>
                <w:rFonts w:ascii="Calibri" w:hAnsi="Calibri" w:eastAsia="Calibri" w:cs="Calibri"/>
                <w:b/>
                <w:bCs/>
                <w:spacing w:val="2"/>
                <w:sz w:val="20"/>
                <w:szCs w:val="20"/>
              </w:rPr>
              <w:t>r</w:t>
            </w:r>
            <w:r>
              <w:rPr>
                <w:rFonts w:ascii="Calibri" w:hAnsi="Calibri" w:eastAsia="Calibri" w:cs="Calibri"/>
                <w:b/>
                <w:bCs/>
                <w:sz w:val="20"/>
                <w:szCs w:val="20"/>
              </w:rPr>
              <w:t>efe</w:t>
            </w:r>
            <w:r>
              <w:rPr>
                <w:rFonts w:ascii="Calibri" w:hAnsi="Calibri" w:eastAsia="Calibri" w:cs="Calibri"/>
                <w:b/>
                <w:bCs/>
                <w:spacing w:val="1"/>
                <w:sz w:val="20"/>
                <w:szCs w:val="20"/>
              </w:rPr>
              <w:t>rr</w:t>
            </w:r>
            <w:r>
              <w:rPr>
                <w:rFonts w:ascii="Calibri" w:hAnsi="Calibri" w:eastAsia="Calibri" w:cs="Calibri"/>
                <w:b/>
                <w:bCs/>
                <w:sz w:val="20"/>
                <w:szCs w:val="20"/>
              </w:rPr>
              <w:t xml:space="preserve">al </w:t>
            </w:r>
            <w:r>
              <w:rPr>
                <w:rFonts w:ascii="Calibri" w:hAnsi="Calibri" w:eastAsia="Calibri" w:cs="Calibri"/>
                <w:b/>
                <w:bCs/>
                <w:spacing w:val="1"/>
                <w:sz w:val="20"/>
                <w:szCs w:val="20"/>
              </w:rPr>
              <w:t>m</w:t>
            </w:r>
            <w:r>
              <w:rPr>
                <w:rFonts w:ascii="Calibri" w:hAnsi="Calibri" w:eastAsia="Calibri" w:cs="Calibri"/>
                <w:b/>
                <w:bCs/>
                <w:sz w:val="20"/>
                <w:szCs w:val="20"/>
              </w:rPr>
              <w:t>e</w:t>
            </w:r>
            <w:r>
              <w:rPr>
                <w:rFonts w:ascii="Calibri" w:hAnsi="Calibri" w:eastAsia="Calibri" w:cs="Calibri"/>
                <w:b/>
                <w:bCs/>
                <w:spacing w:val="1"/>
                <w:sz w:val="20"/>
                <w:szCs w:val="20"/>
              </w:rPr>
              <w:t>ch</w:t>
            </w:r>
            <w:r>
              <w:rPr>
                <w:rFonts w:ascii="Calibri" w:hAnsi="Calibri" w:eastAsia="Calibri" w:cs="Calibri"/>
                <w:b/>
                <w:bCs/>
                <w:sz w:val="20"/>
                <w:szCs w:val="20"/>
              </w:rPr>
              <w:t>a</w:t>
            </w:r>
            <w:r>
              <w:rPr>
                <w:rFonts w:ascii="Calibri" w:hAnsi="Calibri" w:eastAsia="Calibri" w:cs="Calibri"/>
                <w:b/>
                <w:bCs/>
                <w:spacing w:val="1"/>
                <w:sz w:val="20"/>
                <w:szCs w:val="20"/>
              </w:rPr>
              <w:t>n</w:t>
            </w:r>
            <w:r>
              <w:rPr>
                <w:rFonts w:ascii="Calibri" w:hAnsi="Calibri" w:eastAsia="Calibri" w:cs="Calibri"/>
                <w:b/>
                <w:bCs/>
                <w:spacing w:val="-1"/>
                <w:sz w:val="20"/>
                <w:szCs w:val="20"/>
              </w:rPr>
              <w:t>i</w:t>
            </w:r>
            <w:r>
              <w:rPr>
                <w:rFonts w:ascii="Calibri" w:hAnsi="Calibri" w:eastAsia="Calibri" w:cs="Calibri"/>
                <w:b/>
                <w:bCs/>
                <w:sz w:val="20"/>
                <w:szCs w:val="20"/>
              </w:rPr>
              <w:t>s</w:t>
            </w:r>
            <w:r>
              <w:rPr>
                <w:rFonts w:ascii="Calibri" w:hAnsi="Calibri" w:eastAsia="Calibri" w:cs="Calibri"/>
                <w:b/>
                <w:bCs/>
                <w:spacing w:val="1"/>
                <w:sz w:val="20"/>
                <w:szCs w:val="20"/>
              </w:rPr>
              <w:t>m</w:t>
            </w:r>
            <w:r>
              <w:rPr>
                <w:rFonts w:ascii="Calibri" w:hAnsi="Calibri" w:eastAsia="Calibri" w:cs="Calibri"/>
                <w:b/>
                <w:bCs/>
                <w:sz w:val="20"/>
                <w:szCs w:val="20"/>
              </w:rPr>
              <w:t>s</w:t>
            </w:r>
          </w:p>
        </w:tc>
        <w:tc>
          <w:tcPr>
            <w:tcW w:w="1299" w:type="dxa"/>
            <w:tcBorders>
              <w:top w:val="single" w:color="D9D9D9" w:sz="4" w:space="0"/>
              <w:left w:val="single" w:color="D9D9D9" w:sz="4" w:space="0"/>
              <w:bottom w:val="single" w:color="D9D9D9" w:sz="4" w:space="0"/>
              <w:right w:val="single" w:color="D9D9D9" w:sz="4" w:space="0"/>
            </w:tcBorders>
          </w:tcPr>
          <w:p w:rsidR="00053E75" w:rsidRDefault="00053E75" w14:paraId="0F09D564" w14:textId="77777777">
            <w:pPr>
              <w:spacing w:before="5" w:after="0" w:line="140" w:lineRule="exact"/>
              <w:rPr>
                <w:sz w:val="14"/>
                <w:szCs w:val="14"/>
              </w:rPr>
            </w:pPr>
          </w:p>
          <w:p w:rsidR="00053E75" w:rsidRDefault="00BF1E13" w14:paraId="074C15E7" w14:textId="77777777">
            <w:pPr>
              <w:spacing w:after="0" w:line="240" w:lineRule="auto"/>
              <w:ind w:left="102" w:right="120"/>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2"/>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2"/>
                <w:sz w:val="20"/>
                <w:szCs w:val="20"/>
              </w:rPr>
              <w:t xml:space="preserve"> </w:t>
            </w:r>
            <w:r>
              <w:rPr>
                <w:rFonts w:ascii="Calibri" w:hAnsi="Calibri" w:eastAsia="Calibri" w:cs="Calibri"/>
                <w:sz w:val="20"/>
                <w:szCs w:val="20"/>
              </w:rPr>
              <w:t>%</w:t>
            </w:r>
            <w:r>
              <w:rPr>
                <w:rFonts w:ascii="Calibri" w:hAnsi="Calibri" w:eastAsia="Calibri" w:cs="Calibri"/>
                <w:spacing w:val="-2"/>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 xml:space="preserve">f </w:t>
            </w:r>
            <w:r>
              <w:rPr>
                <w:rFonts w:ascii="Calibri" w:hAnsi="Calibri" w:eastAsia="Calibri" w:cs="Calibri"/>
                <w:spacing w:val="1"/>
                <w:sz w:val="20"/>
                <w:szCs w:val="20"/>
              </w:rPr>
              <w:t>s</w:t>
            </w:r>
            <w:r>
              <w:rPr>
                <w:rFonts w:ascii="Calibri" w:hAnsi="Calibri" w:eastAsia="Calibri" w:cs="Calibri"/>
                <w:sz w:val="20"/>
                <w:szCs w:val="20"/>
              </w:rPr>
              <w:t>c</w:t>
            </w:r>
            <w:r>
              <w:rPr>
                <w:rFonts w:ascii="Calibri" w:hAnsi="Calibri" w:eastAsia="Calibri" w:cs="Calibri"/>
                <w:spacing w:val="1"/>
                <w:sz w:val="20"/>
                <w:szCs w:val="20"/>
              </w:rPr>
              <w:t>h</w:t>
            </w:r>
            <w:r>
              <w:rPr>
                <w:rFonts w:ascii="Calibri" w:hAnsi="Calibri" w:eastAsia="Calibri" w:cs="Calibri"/>
                <w:sz w:val="20"/>
                <w:szCs w:val="20"/>
              </w:rPr>
              <w:t>ools</w:t>
            </w:r>
            <w:r>
              <w:rPr>
                <w:rFonts w:ascii="Calibri" w:hAnsi="Calibri" w:eastAsia="Calibri" w:cs="Calibri"/>
                <w:spacing w:val="-5"/>
                <w:sz w:val="20"/>
                <w:szCs w:val="20"/>
              </w:rPr>
              <w:t xml:space="preserve"> </w:t>
            </w:r>
            <w:r>
              <w:rPr>
                <w:rFonts w:ascii="Calibri" w:hAnsi="Calibri" w:eastAsia="Calibri" w:cs="Calibri"/>
                <w:sz w:val="20"/>
                <w:szCs w:val="20"/>
              </w:rPr>
              <w:t xml:space="preserve">with </w:t>
            </w:r>
            <w:r>
              <w:rPr>
                <w:rFonts w:ascii="Calibri" w:hAnsi="Calibri" w:eastAsia="Calibri" w:cs="Calibri"/>
                <w:spacing w:val="-1"/>
                <w:sz w:val="20"/>
                <w:szCs w:val="20"/>
              </w:rPr>
              <w:t>f</w:t>
            </w:r>
            <w:r>
              <w:rPr>
                <w:rFonts w:ascii="Calibri" w:hAnsi="Calibri" w:eastAsia="Calibri" w:cs="Calibri"/>
                <w:spacing w:val="1"/>
                <w:sz w:val="20"/>
                <w:szCs w:val="20"/>
              </w:rPr>
              <w:t>un</w:t>
            </w:r>
            <w:r>
              <w:rPr>
                <w:rFonts w:ascii="Calibri" w:hAnsi="Calibri" w:eastAsia="Calibri" w:cs="Calibri"/>
                <w:sz w:val="20"/>
                <w:szCs w:val="20"/>
              </w:rPr>
              <w:t>ctio</w:t>
            </w:r>
            <w:r>
              <w:rPr>
                <w:rFonts w:ascii="Calibri" w:hAnsi="Calibri" w:eastAsia="Calibri" w:cs="Calibri"/>
                <w:spacing w:val="1"/>
                <w:sz w:val="20"/>
                <w:szCs w:val="20"/>
              </w:rPr>
              <w:t>n</w:t>
            </w:r>
            <w:r>
              <w:rPr>
                <w:rFonts w:ascii="Calibri" w:hAnsi="Calibri" w:eastAsia="Calibri" w:cs="Calibri"/>
                <w:sz w:val="20"/>
                <w:szCs w:val="20"/>
              </w:rPr>
              <w:t>al r</w:t>
            </w:r>
            <w:r>
              <w:rPr>
                <w:rFonts w:ascii="Calibri" w:hAnsi="Calibri" w:eastAsia="Calibri" w:cs="Calibri"/>
                <w:spacing w:val="-1"/>
                <w:sz w:val="20"/>
                <w:szCs w:val="20"/>
              </w:rPr>
              <w:t>efe</w:t>
            </w:r>
            <w:r>
              <w:rPr>
                <w:rFonts w:ascii="Calibri" w:hAnsi="Calibri" w:eastAsia="Calibri" w:cs="Calibri"/>
                <w:spacing w:val="2"/>
                <w:sz w:val="20"/>
                <w:szCs w:val="20"/>
              </w:rPr>
              <w:t>r</w:t>
            </w:r>
            <w:r>
              <w:rPr>
                <w:rFonts w:ascii="Calibri" w:hAnsi="Calibri" w:eastAsia="Calibri" w:cs="Calibri"/>
                <w:sz w:val="20"/>
                <w:szCs w:val="20"/>
              </w:rPr>
              <w:t xml:space="preserve">ral </w:t>
            </w:r>
            <w:r>
              <w:rPr>
                <w:rFonts w:ascii="Calibri" w:hAnsi="Calibri" w:eastAsia="Calibri" w:cs="Calibri"/>
                <w:spacing w:val="-1"/>
                <w:sz w:val="20"/>
                <w:szCs w:val="20"/>
              </w:rPr>
              <w:t>me</w:t>
            </w:r>
            <w:r>
              <w:rPr>
                <w:rFonts w:ascii="Calibri" w:hAnsi="Calibri" w:eastAsia="Calibri" w:cs="Calibri"/>
                <w:sz w:val="20"/>
                <w:szCs w:val="20"/>
              </w:rPr>
              <w:t>c</w:t>
            </w:r>
            <w:r>
              <w:rPr>
                <w:rFonts w:ascii="Calibri" w:hAnsi="Calibri" w:eastAsia="Calibri" w:cs="Calibri"/>
                <w:spacing w:val="1"/>
                <w:sz w:val="20"/>
                <w:szCs w:val="20"/>
              </w:rPr>
              <w:t>h</w:t>
            </w:r>
            <w:r>
              <w:rPr>
                <w:rFonts w:ascii="Calibri" w:hAnsi="Calibri" w:eastAsia="Calibri" w:cs="Calibri"/>
                <w:sz w:val="20"/>
                <w:szCs w:val="20"/>
              </w:rPr>
              <w:t>a</w:t>
            </w:r>
            <w:r>
              <w:rPr>
                <w:rFonts w:ascii="Calibri" w:hAnsi="Calibri" w:eastAsia="Calibri" w:cs="Calibri"/>
                <w:spacing w:val="1"/>
                <w:sz w:val="20"/>
                <w:szCs w:val="20"/>
              </w:rPr>
              <w:t>n</w:t>
            </w:r>
            <w:r>
              <w:rPr>
                <w:rFonts w:ascii="Calibri" w:hAnsi="Calibri" w:eastAsia="Calibri" w:cs="Calibri"/>
                <w:sz w:val="20"/>
                <w:szCs w:val="20"/>
              </w:rPr>
              <w:t>i</w:t>
            </w:r>
            <w:r>
              <w:rPr>
                <w:rFonts w:ascii="Calibri" w:hAnsi="Calibri" w:eastAsia="Calibri" w:cs="Calibri"/>
                <w:spacing w:val="1"/>
                <w:sz w:val="20"/>
                <w:szCs w:val="20"/>
              </w:rPr>
              <w:t>s</w:t>
            </w:r>
            <w:r>
              <w:rPr>
                <w:rFonts w:ascii="Calibri" w:hAnsi="Calibri" w:eastAsia="Calibri" w:cs="Calibri"/>
                <w:sz w:val="20"/>
                <w:szCs w:val="20"/>
              </w:rPr>
              <w:t>m</w:t>
            </w:r>
          </w:p>
        </w:tc>
        <w:tc>
          <w:tcPr>
            <w:tcW w:w="7352" w:type="dxa"/>
            <w:vMerge w:val="restart"/>
            <w:tcBorders>
              <w:top w:val="single" w:color="D9D9D9" w:sz="4" w:space="0"/>
              <w:left w:val="single" w:color="D9D9D9" w:sz="4" w:space="0"/>
              <w:right w:val="nil"/>
            </w:tcBorders>
          </w:tcPr>
          <w:p w:rsidR="00053E75" w:rsidRDefault="00BF1E13" w14:paraId="0CF0F7B8" w14:textId="77777777">
            <w:pPr>
              <w:spacing w:after="0" w:line="240" w:lineRule="auto"/>
              <w:ind w:left="102" w:right="-20"/>
              <w:rPr>
                <w:rFonts w:ascii="Calibri" w:hAnsi="Calibri" w:eastAsia="Calibri" w:cs="Calibri"/>
                <w:sz w:val="20"/>
                <w:szCs w:val="20"/>
              </w:rPr>
            </w:pPr>
            <w:r>
              <w:rPr>
                <w:rFonts w:ascii="Calibri" w:hAnsi="Calibri" w:eastAsia="Calibri" w:cs="Calibri"/>
                <w:b/>
                <w:bCs/>
                <w:spacing w:val="1"/>
                <w:sz w:val="20"/>
                <w:szCs w:val="20"/>
              </w:rPr>
              <w:t>Jo</w:t>
            </w:r>
            <w:r>
              <w:rPr>
                <w:rFonts w:ascii="Calibri" w:hAnsi="Calibri" w:eastAsia="Calibri" w:cs="Calibri"/>
                <w:b/>
                <w:bCs/>
                <w:spacing w:val="-1"/>
                <w:sz w:val="20"/>
                <w:szCs w:val="20"/>
              </w:rPr>
              <w:t>i</w:t>
            </w:r>
            <w:r>
              <w:rPr>
                <w:rFonts w:ascii="Calibri" w:hAnsi="Calibri" w:eastAsia="Calibri" w:cs="Calibri"/>
                <w:b/>
                <w:bCs/>
                <w:spacing w:val="1"/>
                <w:sz w:val="20"/>
                <w:szCs w:val="20"/>
              </w:rPr>
              <w:t>n</w:t>
            </w:r>
            <w:r>
              <w:rPr>
                <w:rFonts w:ascii="Calibri" w:hAnsi="Calibri" w:eastAsia="Calibri" w:cs="Calibri"/>
                <w:b/>
                <w:bCs/>
                <w:sz w:val="20"/>
                <w:szCs w:val="20"/>
              </w:rPr>
              <w:t>t:</w:t>
            </w:r>
          </w:p>
          <w:p w:rsidR="00053E75" w:rsidRDefault="00BF1E13" w14:paraId="135BF52F" w14:textId="77777777">
            <w:pPr>
              <w:spacing w:before="1" w:after="0" w:line="240" w:lineRule="auto"/>
              <w:ind w:left="102" w:right="-20"/>
              <w:rPr>
                <w:rFonts w:ascii="Calibri" w:hAnsi="Calibri" w:eastAsia="Calibri" w:cs="Calibri"/>
                <w:sz w:val="20"/>
                <w:szCs w:val="20"/>
              </w:rPr>
            </w:pPr>
            <w:r>
              <w:rPr>
                <w:rFonts w:ascii="Calibri" w:hAnsi="Calibri" w:eastAsia="Calibri" w:cs="Calibri"/>
                <w:spacing w:val="1"/>
                <w:sz w:val="20"/>
                <w:szCs w:val="20"/>
              </w:rPr>
              <w:t>Edu</w:t>
            </w:r>
            <w:r>
              <w:rPr>
                <w:rFonts w:ascii="Calibri" w:hAnsi="Calibri" w:eastAsia="Calibri" w:cs="Calibri"/>
                <w:sz w:val="20"/>
                <w:szCs w:val="20"/>
              </w:rPr>
              <w:t>ca</w:t>
            </w:r>
            <w:r>
              <w:rPr>
                <w:rFonts w:ascii="Calibri" w:hAnsi="Calibri" w:eastAsia="Calibri" w:cs="Calibri"/>
                <w:spacing w:val="1"/>
                <w:sz w:val="20"/>
                <w:szCs w:val="20"/>
              </w:rPr>
              <w:t>t</w:t>
            </w:r>
            <w:r>
              <w:rPr>
                <w:rFonts w:ascii="Calibri" w:hAnsi="Calibri" w:eastAsia="Calibri" w:cs="Calibri"/>
                <w:sz w:val="20"/>
                <w:szCs w:val="20"/>
              </w:rPr>
              <w:t>ion</w:t>
            </w:r>
            <w:r>
              <w:rPr>
                <w:rFonts w:ascii="Calibri" w:hAnsi="Calibri" w:eastAsia="Calibri" w:cs="Calibri"/>
                <w:spacing w:val="-5"/>
                <w:sz w:val="20"/>
                <w:szCs w:val="20"/>
              </w:rPr>
              <w:t xml:space="preserve"> </w:t>
            </w:r>
            <w:r>
              <w:rPr>
                <w:rFonts w:ascii="Calibri" w:hAnsi="Calibri" w:eastAsia="Calibri" w:cs="Calibri"/>
                <w:sz w:val="20"/>
                <w:szCs w:val="20"/>
                <w:u w:val="single" w:color="000000"/>
              </w:rPr>
              <w:t>a</w:t>
            </w:r>
            <w:r>
              <w:rPr>
                <w:rFonts w:ascii="Calibri" w:hAnsi="Calibri" w:eastAsia="Calibri" w:cs="Calibri"/>
                <w:spacing w:val="1"/>
                <w:sz w:val="20"/>
                <w:szCs w:val="20"/>
                <w:u w:val="single" w:color="000000"/>
              </w:rPr>
              <w:t>n</w:t>
            </w:r>
            <w:r>
              <w:rPr>
                <w:rFonts w:ascii="Calibri" w:hAnsi="Calibri" w:eastAsia="Calibri" w:cs="Calibri"/>
                <w:sz w:val="20"/>
                <w:szCs w:val="20"/>
                <w:u w:val="single" w:color="000000"/>
              </w:rPr>
              <w:t>d</w:t>
            </w:r>
            <w:r>
              <w:rPr>
                <w:rFonts w:ascii="Calibri" w:hAnsi="Calibri" w:eastAsia="Calibri" w:cs="Calibri"/>
                <w:spacing w:val="-4"/>
                <w:sz w:val="20"/>
                <w:szCs w:val="20"/>
              </w:rPr>
              <w:t xml:space="preserve"> </w:t>
            </w:r>
            <w:r>
              <w:rPr>
                <w:rFonts w:ascii="Calibri" w:hAnsi="Calibri" w:eastAsia="Calibri" w:cs="Calibri"/>
                <w:sz w:val="20"/>
                <w:szCs w:val="20"/>
              </w:rPr>
              <w:t>CP</w:t>
            </w:r>
            <w:r>
              <w:rPr>
                <w:rFonts w:ascii="Calibri" w:hAnsi="Calibri" w:eastAsia="Calibri" w:cs="Calibri"/>
                <w:spacing w:val="-2"/>
                <w:sz w:val="20"/>
                <w:szCs w:val="20"/>
              </w:rPr>
              <w:t xml:space="preserve"> </w:t>
            </w:r>
            <w:r>
              <w:rPr>
                <w:rFonts w:ascii="Calibri" w:hAnsi="Calibri" w:eastAsia="Calibri" w:cs="Calibri"/>
                <w:sz w:val="20"/>
                <w:szCs w:val="20"/>
              </w:rPr>
              <w:t>mo</w:t>
            </w:r>
            <w:r>
              <w:rPr>
                <w:rFonts w:ascii="Calibri" w:hAnsi="Calibri" w:eastAsia="Calibri" w:cs="Calibri"/>
                <w:spacing w:val="1"/>
                <w:sz w:val="20"/>
                <w:szCs w:val="20"/>
              </w:rPr>
              <w:t>n</w:t>
            </w:r>
            <w:r>
              <w:rPr>
                <w:rFonts w:ascii="Calibri" w:hAnsi="Calibri" w:eastAsia="Calibri" w:cs="Calibri"/>
                <w:sz w:val="20"/>
                <w:szCs w:val="20"/>
              </w:rPr>
              <w:t>it</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6"/>
                <w:sz w:val="20"/>
                <w:szCs w:val="20"/>
              </w:rPr>
              <w:t xml:space="preserve"> </w:t>
            </w:r>
            <w:r>
              <w:rPr>
                <w:rFonts w:ascii="Calibri" w:hAnsi="Calibri" w:eastAsia="Calibri" w:cs="Calibri"/>
                <w:color w:val="009FDC"/>
                <w:sz w:val="20"/>
                <w:szCs w:val="20"/>
              </w:rPr>
              <w:t>#</w:t>
            </w:r>
            <w:r>
              <w:rPr>
                <w:rFonts w:ascii="Calibri" w:hAnsi="Calibri" w:eastAsia="Calibri" w:cs="Calibri"/>
                <w:color w:val="009FDC"/>
                <w:spacing w:val="-1"/>
                <w:sz w:val="20"/>
                <w:szCs w:val="20"/>
              </w:rPr>
              <w:t xml:space="preserve"> </w:t>
            </w:r>
            <w:r>
              <w:rPr>
                <w:rFonts w:ascii="Calibri" w:hAnsi="Calibri" w:eastAsia="Calibri" w:cs="Calibri"/>
                <w:color w:val="009FDC"/>
                <w:spacing w:val="1"/>
                <w:sz w:val="20"/>
                <w:szCs w:val="20"/>
              </w:rPr>
              <w:t>s</w:t>
            </w:r>
            <w:r>
              <w:rPr>
                <w:rFonts w:ascii="Calibri" w:hAnsi="Calibri" w:eastAsia="Calibri" w:cs="Calibri"/>
                <w:color w:val="009FDC"/>
                <w:sz w:val="20"/>
                <w:szCs w:val="20"/>
              </w:rPr>
              <w:t>c</w:t>
            </w:r>
            <w:r>
              <w:rPr>
                <w:rFonts w:ascii="Calibri" w:hAnsi="Calibri" w:eastAsia="Calibri" w:cs="Calibri"/>
                <w:color w:val="009FDC"/>
                <w:spacing w:val="1"/>
                <w:sz w:val="20"/>
                <w:szCs w:val="20"/>
              </w:rPr>
              <w:t>h</w:t>
            </w:r>
            <w:r>
              <w:rPr>
                <w:rFonts w:ascii="Calibri" w:hAnsi="Calibri" w:eastAsia="Calibri" w:cs="Calibri"/>
                <w:color w:val="009FDC"/>
                <w:sz w:val="20"/>
                <w:szCs w:val="20"/>
              </w:rPr>
              <w:t>oo</w:t>
            </w:r>
            <w:r>
              <w:rPr>
                <w:rFonts w:ascii="Calibri" w:hAnsi="Calibri" w:eastAsia="Calibri" w:cs="Calibri"/>
                <w:color w:val="009FDC"/>
                <w:spacing w:val="1"/>
                <w:sz w:val="20"/>
                <w:szCs w:val="20"/>
              </w:rPr>
              <w:t>l</w:t>
            </w:r>
            <w:r>
              <w:rPr>
                <w:rFonts w:ascii="Calibri" w:hAnsi="Calibri" w:eastAsia="Calibri" w:cs="Calibri"/>
                <w:color w:val="009FDC"/>
                <w:spacing w:val="-1"/>
                <w:sz w:val="20"/>
                <w:szCs w:val="20"/>
              </w:rPr>
              <w:t>-</w:t>
            </w:r>
            <w:r>
              <w:rPr>
                <w:rFonts w:ascii="Calibri" w:hAnsi="Calibri" w:eastAsia="Calibri" w:cs="Calibri"/>
                <w:color w:val="009FDC"/>
                <w:spacing w:val="1"/>
                <w:sz w:val="20"/>
                <w:szCs w:val="20"/>
              </w:rPr>
              <w:t>b</w:t>
            </w:r>
            <w:r>
              <w:rPr>
                <w:rFonts w:ascii="Calibri" w:hAnsi="Calibri" w:eastAsia="Calibri" w:cs="Calibri"/>
                <w:color w:val="009FDC"/>
                <w:sz w:val="20"/>
                <w:szCs w:val="20"/>
              </w:rPr>
              <w:t>a</w:t>
            </w:r>
            <w:r>
              <w:rPr>
                <w:rFonts w:ascii="Calibri" w:hAnsi="Calibri" w:eastAsia="Calibri" w:cs="Calibri"/>
                <w:color w:val="009FDC"/>
                <w:spacing w:val="2"/>
                <w:sz w:val="20"/>
                <w:szCs w:val="20"/>
              </w:rPr>
              <w:t>s</w:t>
            </w:r>
            <w:r>
              <w:rPr>
                <w:rFonts w:ascii="Calibri" w:hAnsi="Calibri" w:eastAsia="Calibri" w:cs="Calibri"/>
                <w:color w:val="009FDC"/>
                <w:spacing w:val="-1"/>
                <w:sz w:val="20"/>
                <w:szCs w:val="20"/>
              </w:rPr>
              <w:t>e</w:t>
            </w:r>
            <w:r>
              <w:rPr>
                <w:rFonts w:ascii="Calibri" w:hAnsi="Calibri" w:eastAsia="Calibri" w:cs="Calibri"/>
                <w:color w:val="009FDC"/>
                <w:sz w:val="20"/>
                <w:szCs w:val="20"/>
              </w:rPr>
              <w:t>d</w:t>
            </w:r>
            <w:r>
              <w:rPr>
                <w:rFonts w:ascii="Calibri" w:hAnsi="Calibri" w:eastAsia="Calibri" w:cs="Calibri"/>
                <w:color w:val="009FDC"/>
                <w:spacing w:val="-10"/>
                <w:sz w:val="20"/>
                <w:szCs w:val="20"/>
              </w:rPr>
              <w:t xml:space="preserve"> </w:t>
            </w:r>
            <w:r>
              <w:rPr>
                <w:rFonts w:ascii="Calibri" w:hAnsi="Calibri" w:eastAsia="Calibri" w:cs="Calibri"/>
                <w:color w:val="009FDC"/>
                <w:sz w:val="20"/>
                <w:szCs w:val="20"/>
              </w:rPr>
              <w:t>r</w:t>
            </w:r>
            <w:r>
              <w:rPr>
                <w:rFonts w:ascii="Calibri" w:hAnsi="Calibri" w:eastAsia="Calibri" w:cs="Calibri"/>
                <w:color w:val="009FDC"/>
                <w:spacing w:val="-1"/>
                <w:sz w:val="20"/>
                <w:szCs w:val="20"/>
              </w:rPr>
              <w:t>efe</w:t>
            </w:r>
            <w:r>
              <w:rPr>
                <w:rFonts w:ascii="Calibri" w:hAnsi="Calibri" w:eastAsia="Calibri" w:cs="Calibri"/>
                <w:color w:val="009FDC"/>
                <w:sz w:val="20"/>
                <w:szCs w:val="20"/>
              </w:rPr>
              <w:t>rr</w:t>
            </w:r>
            <w:r>
              <w:rPr>
                <w:rFonts w:ascii="Calibri" w:hAnsi="Calibri" w:eastAsia="Calibri" w:cs="Calibri"/>
                <w:color w:val="009FDC"/>
                <w:spacing w:val="3"/>
                <w:sz w:val="20"/>
                <w:szCs w:val="20"/>
              </w:rPr>
              <w:t>a</w:t>
            </w:r>
            <w:r>
              <w:rPr>
                <w:rFonts w:ascii="Calibri" w:hAnsi="Calibri" w:eastAsia="Calibri" w:cs="Calibri"/>
                <w:color w:val="009FDC"/>
                <w:sz w:val="20"/>
                <w:szCs w:val="20"/>
              </w:rPr>
              <w:t>l</w:t>
            </w:r>
            <w:r>
              <w:rPr>
                <w:rFonts w:ascii="Calibri" w:hAnsi="Calibri" w:eastAsia="Calibri" w:cs="Calibri"/>
                <w:color w:val="009FDC"/>
                <w:spacing w:val="-6"/>
                <w:sz w:val="20"/>
                <w:szCs w:val="20"/>
              </w:rPr>
              <w:t xml:space="preserve"> </w:t>
            </w:r>
            <w:r>
              <w:rPr>
                <w:rFonts w:ascii="Calibri" w:hAnsi="Calibri" w:eastAsia="Calibri" w:cs="Calibri"/>
                <w:color w:val="009FDC"/>
                <w:sz w:val="20"/>
                <w:szCs w:val="20"/>
              </w:rPr>
              <w:t>m</w:t>
            </w:r>
            <w:r>
              <w:rPr>
                <w:rFonts w:ascii="Calibri" w:hAnsi="Calibri" w:eastAsia="Calibri" w:cs="Calibri"/>
                <w:color w:val="009FDC"/>
                <w:spacing w:val="1"/>
                <w:sz w:val="20"/>
                <w:szCs w:val="20"/>
              </w:rPr>
              <w:t>e</w:t>
            </w:r>
            <w:r>
              <w:rPr>
                <w:rFonts w:ascii="Calibri" w:hAnsi="Calibri" w:eastAsia="Calibri" w:cs="Calibri"/>
                <w:color w:val="009FDC"/>
                <w:sz w:val="20"/>
                <w:szCs w:val="20"/>
              </w:rPr>
              <w:t>c</w:t>
            </w:r>
            <w:r>
              <w:rPr>
                <w:rFonts w:ascii="Calibri" w:hAnsi="Calibri" w:eastAsia="Calibri" w:cs="Calibri"/>
                <w:color w:val="009FDC"/>
                <w:spacing w:val="1"/>
                <w:sz w:val="20"/>
                <w:szCs w:val="20"/>
              </w:rPr>
              <w:t>h</w:t>
            </w:r>
            <w:r>
              <w:rPr>
                <w:rFonts w:ascii="Calibri" w:hAnsi="Calibri" w:eastAsia="Calibri" w:cs="Calibri"/>
                <w:color w:val="009FDC"/>
                <w:sz w:val="20"/>
                <w:szCs w:val="20"/>
              </w:rPr>
              <w:t>a</w:t>
            </w:r>
            <w:r>
              <w:rPr>
                <w:rFonts w:ascii="Calibri" w:hAnsi="Calibri" w:eastAsia="Calibri" w:cs="Calibri"/>
                <w:color w:val="009FDC"/>
                <w:spacing w:val="1"/>
                <w:sz w:val="20"/>
                <w:szCs w:val="20"/>
              </w:rPr>
              <w:t>n</w:t>
            </w:r>
            <w:r>
              <w:rPr>
                <w:rFonts w:ascii="Calibri" w:hAnsi="Calibri" w:eastAsia="Calibri" w:cs="Calibri"/>
                <w:color w:val="009FDC"/>
                <w:sz w:val="20"/>
                <w:szCs w:val="20"/>
              </w:rPr>
              <w:t>i</w:t>
            </w:r>
            <w:r>
              <w:rPr>
                <w:rFonts w:ascii="Calibri" w:hAnsi="Calibri" w:eastAsia="Calibri" w:cs="Calibri"/>
                <w:color w:val="009FDC"/>
                <w:spacing w:val="1"/>
                <w:sz w:val="20"/>
                <w:szCs w:val="20"/>
              </w:rPr>
              <w:t>s</w:t>
            </w:r>
            <w:r>
              <w:rPr>
                <w:rFonts w:ascii="Calibri" w:hAnsi="Calibri" w:eastAsia="Calibri" w:cs="Calibri"/>
                <w:color w:val="009FDC"/>
                <w:spacing w:val="-1"/>
                <w:sz w:val="20"/>
                <w:szCs w:val="20"/>
              </w:rPr>
              <w:t>m</w:t>
            </w:r>
            <w:r>
              <w:rPr>
                <w:rFonts w:ascii="Calibri" w:hAnsi="Calibri" w:eastAsia="Calibri" w:cs="Calibri"/>
                <w:color w:val="009FDC"/>
                <w:sz w:val="20"/>
                <w:szCs w:val="20"/>
              </w:rPr>
              <w:t>s</w:t>
            </w:r>
            <w:r>
              <w:rPr>
                <w:rFonts w:ascii="Calibri" w:hAnsi="Calibri" w:eastAsia="Calibri" w:cs="Calibri"/>
                <w:color w:val="009FDC"/>
                <w:spacing w:val="-9"/>
                <w:sz w:val="20"/>
                <w:szCs w:val="20"/>
              </w:rPr>
              <w:t xml:space="preserve"> </w:t>
            </w:r>
            <w:r>
              <w:rPr>
                <w:rFonts w:ascii="Calibri" w:hAnsi="Calibri" w:eastAsia="Calibri" w:cs="Calibri"/>
                <w:color w:val="009FDC"/>
                <w:sz w:val="20"/>
                <w:szCs w:val="20"/>
              </w:rPr>
              <w:t>e</w:t>
            </w:r>
            <w:r>
              <w:rPr>
                <w:rFonts w:ascii="Calibri" w:hAnsi="Calibri" w:eastAsia="Calibri" w:cs="Calibri"/>
                <w:color w:val="009FDC"/>
                <w:spacing w:val="1"/>
                <w:sz w:val="20"/>
                <w:szCs w:val="20"/>
              </w:rPr>
              <w:t>s</w:t>
            </w:r>
            <w:r>
              <w:rPr>
                <w:rFonts w:ascii="Calibri" w:hAnsi="Calibri" w:eastAsia="Calibri" w:cs="Calibri"/>
                <w:color w:val="009FDC"/>
                <w:sz w:val="20"/>
                <w:szCs w:val="20"/>
              </w:rPr>
              <w:t>t</w:t>
            </w:r>
            <w:r>
              <w:rPr>
                <w:rFonts w:ascii="Calibri" w:hAnsi="Calibri" w:eastAsia="Calibri" w:cs="Calibri"/>
                <w:color w:val="009FDC"/>
                <w:spacing w:val="1"/>
                <w:sz w:val="20"/>
                <w:szCs w:val="20"/>
              </w:rPr>
              <w:t>ab</w:t>
            </w:r>
            <w:r>
              <w:rPr>
                <w:rFonts w:ascii="Calibri" w:hAnsi="Calibri" w:eastAsia="Calibri" w:cs="Calibri"/>
                <w:color w:val="009FDC"/>
                <w:sz w:val="20"/>
                <w:szCs w:val="20"/>
              </w:rPr>
              <w:t>li</w:t>
            </w:r>
            <w:r>
              <w:rPr>
                <w:rFonts w:ascii="Calibri" w:hAnsi="Calibri" w:eastAsia="Calibri" w:cs="Calibri"/>
                <w:color w:val="009FDC"/>
                <w:spacing w:val="1"/>
                <w:sz w:val="20"/>
                <w:szCs w:val="20"/>
              </w:rPr>
              <w:t>sh</w:t>
            </w:r>
            <w:r>
              <w:rPr>
                <w:rFonts w:ascii="Calibri" w:hAnsi="Calibri" w:eastAsia="Calibri" w:cs="Calibri"/>
                <w:color w:val="009FDC"/>
                <w:spacing w:val="-1"/>
                <w:sz w:val="20"/>
                <w:szCs w:val="20"/>
              </w:rPr>
              <w:t>e</w:t>
            </w:r>
            <w:r>
              <w:rPr>
                <w:rFonts w:ascii="Calibri" w:hAnsi="Calibri" w:eastAsia="Calibri" w:cs="Calibri"/>
                <w:color w:val="009FDC"/>
                <w:spacing w:val="1"/>
                <w:sz w:val="20"/>
                <w:szCs w:val="20"/>
              </w:rPr>
              <w:t>d</w:t>
            </w:r>
            <w:r>
              <w:rPr>
                <w:rFonts w:ascii="Calibri" w:hAnsi="Calibri" w:eastAsia="Calibri" w:cs="Calibri"/>
                <w:color w:val="009FDC"/>
                <w:sz w:val="20"/>
                <w:szCs w:val="20"/>
              </w:rPr>
              <w:t>/</w:t>
            </w:r>
            <w:r>
              <w:rPr>
                <w:rFonts w:ascii="Calibri" w:hAnsi="Calibri" w:eastAsia="Calibri" w:cs="Calibri"/>
                <w:color w:val="009FDC"/>
                <w:spacing w:val="-1"/>
                <w:sz w:val="20"/>
                <w:szCs w:val="20"/>
              </w:rPr>
              <w:t>f</w:t>
            </w:r>
            <w:r>
              <w:rPr>
                <w:rFonts w:ascii="Calibri" w:hAnsi="Calibri" w:eastAsia="Calibri" w:cs="Calibri"/>
                <w:color w:val="009FDC"/>
                <w:spacing w:val="1"/>
                <w:sz w:val="20"/>
                <w:szCs w:val="20"/>
              </w:rPr>
              <w:t>un</w:t>
            </w:r>
            <w:r>
              <w:rPr>
                <w:rFonts w:ascii="Calibri" w:hAnsi="Calibri" w:eastAsia="Calibri" w:cs="Calibri"/>
                <w:color w:val="009FDC"/>
                <w:sz w:val="20"/>
                <w:szCs w:val="20"/>
              </w:rPr>
              <w:t>ctio</w:t>
            </w:r>
            <w:r>
              <w:rPr>
                <w:rFonts w:ascii="Calibri" w:hAnsi="Calibri" w:eastAsia="Calibri" w:cs="Calibri"/>
                <w:color w:val="009FDC"/>
                <w:spacing w:val="1"/>
                <w:sz w:val="20"/>
                <w:szCs w:val="20"/>
              </w:rPr>
              <w:t>n</w:t>
            </w:r>
            <w:r>
              <w:rPr>
                <w:rFonts w:ascii="Calibri" w:hAnsi="Calibri" w:eastAsia="Calibri" w:cs="Calibri"/>
                <w:color w:val="009FDC"/>
                <w:sz w:val="20"/>
                <w:szCs w:val="20"/>
              </w:rPr>
              <w:t>al</w:t>
            </w:r>
          </w:p>
          <w:p w:rsidR="00053E75" w:rsidRDefault="00BF1E13" w14:paraId="49D9CD69" w14:textId="77777777">
            <w:pPr>
              <w:spacing w:after="0" w:line="240" w:lineRule="auto"/>
              <w:ind w:left="282" w:right="-20"/>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35"/>
                <w:sz w:val="20"/>
                <w:szCs w:val="20"/>
              </w:rPr>
              <w:t xml:space="preserve"> </w:t>
            </w:r>
            <w:r>
              <w:rPr>
                <w:rFonts w:ascii="Calibri" w:hAnsi="Calibri" w:eastAsia="Calibri" w:cs="Calibri"/>
                <w:sz w:val="20"/>
                <w:szCs w:val="20"/>
              </w:rPr>
              <w:t>Agr</w:t>
            </w:r>
            <w:r>
              <w:rPr>
                <w:rFonts w:ascii="Calibri" w:hAnsi="Calibri" w:eastAsia="Calibri" w:cs="Calibri"/>
                <w:spacing w:val="-1"/>
                <w:sz w:val="20"/>
                <w:szCs w:val="20"/>
              </w:rPr>
              <w:t>e</w:t>
            </w:r>
            <w:r>
              <w:rPr>
                <w:rFonts w:ascii="Calibri" w:hAnsi="Calibri" w:eastAsia="Calibri" w:cs="Calibri"/>
                <w:sz w:val="20"/>
                <w:szCs w:val="20"/>
              </w:rPr>
              <w:t>e</w:t>
            </w:r>
            <w:r>
              <w:rPr>
                <w:rFonts w:ascii="Calibri" w:hAnsi="Calibri" w:eastAsia="Calibri" w:cs="Calibri"/>
                <w:spacing w:val="-6"/>
                <w:sz w:val="20"/>
                <w:szCs w:val="20"/>
              </w:rPr>
              <w:t xml:space="preserve"> </w:t>
            </w:r>
            <w:r>
              <w:rPr>
                <w:rFonts w:ascii="Calibri" w:hAnsi="Calibri" w:eastAsia="Calibri" w:cs="Calibri"/>
                <w:spacing w:val="1"/>
                <w:sz w:val="20"/>
                <w:szCs w:val="20"/>
              </w:rPr>
              <w:t>h</w:t>
            </w:r>
            <w:r>
              <w:rPr>
                <w:rFonts w:ascii="Calibri" w:hAnsi="Calibri" w:eastAsia="Calibri" w:cs="Calibri"/>
                <w:spacing w:val="3"/>
                <w:sz w:val="20"/>
                <w:szCs w:val="20"/>
              </w:rPr>
              <w:t>o</w:t>
            </w:r>
            <w:r>
              <w:rPr>
                <w:rFonts w:ascii="Calibri" w:hAnsi="Calibri" w:eastAsia="Calibri" w:cs="Calibri"/>
                <w:sz w:val="20"/>
                <w:szCs w:val="20"/>
              </w:rPr>
              <w:t>w</w:t>
            </w:r>
            <w:r>
              <w:rPr>
                <w:rFonts w:ascii="Calibri" w:hAnsi="Calibri" w:eastAsia="Calibri" w:cs="Calibri"/>
                <w:spacing w:val="-5"/>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 aggrega</w:t>
            </w:r>
            <w:r>
              <w:rPr>
                <w:rFonts w:ascii="Calibri" w:hAnsi="Calibri" w:eastAsia="Calibri" w:cs="Calibri"/>
                <w:spacing w:val="3"/>
                <w:sz w:val="20"/>
                <w:szCs w:val="20"/>
              </w:rPr>
              <w:t>t</w:t>
            </w:r>
            <w:r>
              <w:rPr>
                <w:rFonts w:ascii="Calibri" w:hAnsi="Calibri" w:eastAsia="Calibri" w:cs="Calibri"/>
                <w:sz w:val="20"/>
                <w:szCs w:val="20"/>
              </w:rPr>
              <w:t>e</w:t>
            </w:r>
            <w:r>
              <w:rPr>
                <w:rFonts w:ascii="Calibri" w:hAnsi="Calibri" w:eastAsia="Calibri" w:cs="Calibri"/>
                <w:spacing w:val="-9"/>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z w:val="20"/>
                <w:szCs w:val="20"/>
              </w:rPr>
              <w:t>c</w:t>
            </w:r>
            <w:r>
              <w:rPr>
                <w:rFonts w:ascii="Calibri" w:hAnsi="Calibri" w:eastAsia="Calibri" w:cs="Calibri"/>
                <w:spacing w:val="1"/>
                <w:sz w:val="20"/>
                <w:szCs w:val="20"/>
              </w:rPr>
              <w:t>a</w:t>
            </w:r>
            <w:r>
              <w:rPr>
                <w:rFonts w:ascii="Calibri" w:hAnsi="Calibri" w:eastAsia="Calibri" w:cs="Calibri"/>
                <w:sz w:val="20"/>
                <w:szCs w:val="20"/>
              </w:rPr>
              <w:t>lcul</w:t>
            </w:r>
            <w:r>
              <w:rPr>
                <w:rFonts w:ascii="Calibri" w:hAnsi="Calibri" w:eastAsia="Calibri" w:cs="Calibri"/>
                <w:spacing w:val="1"/>
                <w:sz w:val="20"/>
                <w:szCs w:val="20"/>
              </w:rPr>
              <w:t>a</w:t>
            </w:r>
            <w:r>
              <w:rPr>
                <w:rFonts w:ascii="Calibri" w:hAnsi="Calibri" w:eastAsia="Calibri" w:cs="Calibri"/>
                <w:sz w:val="20"/>
                <w:szCs w:val="20"/>
              </w:rPr>
              <w:t>te</w:t>
            </w:r>
            <w:r>
              <w:rPr>
                <w:rFonts w:ascii="Calibri" w:hAnsi="Calibri" w:eastAsia="Calibri" w:cs="Calibri"/>
                <w:spacing w:val="-7"/>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ot</w:t>
            </w:r>
            <w:r>
              <w:rPr>
                <w:rFonts w:ascii="Calibri" w:hAnsi="Calibri" w:eastAsia="Calibri" w:cs="Calibri"/>
                <w:spacing w:val="1"/>
                <w:sz w:val="20"/>
                <w:szCs w:val="20"/>
              </w:rPr>
              <w:t>a</w:t>
            </w:r>
            <w:r>
              <w:rPr>
                <w:rFonts w:ascii="Calibri" w:hAnsi="Calibri" w:eastAsia="Calibri" w:cs="Calibri"/>
                <w:sz w:val="20"/>
                <w:szCs w:val="20"/>
              </w:rPr>
              <w:t>l</w:t>
            </w:r>
            <w:r>
              <w:rPr>
                <w:rFonts w:ascii="Calibri" w:hAnsi="Calibri" w:eastAsia="Calibri" w:cs="Calibri"/>
                <w:spacing w:val="-4"/>
                <w:sz w:val="20"/>
                <w:szCs w:val="20"/>
              </w:rPr>
              <w:t xml:space="preserve"> </w:t>
            </w:r>
            <w:r>
              <w:rPr>
                <w:rFonts w:ascii="Calibri" w:hAnsi="Calibri" w:eastAsia="Calibri" w:cs="Calibri"/>
                <w:sz w:val="20"/>
                <w:szCs w:val="20"/>
              </w:rPr>
              <w:t>(</w:t>
            </w:r>
            <w:r>
              <w:rPr>
                <w:rFonts w:ascii="Calibri" w:hAnsi="Calibri" w:eastAsia="Calibri" w:cs="Calibri"/>
                <w:spacing w:val="-1"/>
                <w:sz w:val="20"/>
                <w:szCs w:val="20"/>
              </w:rPr>
              <w:t>f</w:t>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pacing w:val="1"/>
                <w:sz w:val="20"/>
                <w:szCs w:val="20"/>
              </w:rPr>
              <w:t>qu</w:t>
            </w:r>
            <w:r>
              <w:rPr>
                <w:rFonts w:ascii="Calibri" w:hAnsi="Calibri" w:eastAsia="Calibri" w:cs="Calibri"/>
                <w:spacing w:val="-1"/>
                <w:sz w:val="20"/>
                <w:szCs w:val="20"/>
              </w:rPr>
              <w:t>e</w:t>
            </w:r>
            <w:r>
              <w:rPr>
                <w:rFonts w:ascii="Calibri" w:hAnsi="Calibri" w:eastAsia="Calibri" w:cs="Calibri"/>
                <w:spacing w:val="1"/>
                <w:sz w:val="20"/>
                <w:szCs w:val="20"/>
              </w:rPr>
              <w:t>n</w:t>
            </w:r>
            <w:r>
              <w:rPr>
                <w:rFonts w:ascii="Calibri" w:hAnsi="Calibri" w:eastAsia="Calibri" w:cs="Calibri"/>
                <w:sz w:val="20"/>
                <w:szCs w:val="20"/>
              </w:rPr>
              <w:t>c</w:t>
            </w:r>
            <w:r>
              <w:rPr>
                <w:rFonts w:ascii="Calibri" w:hAnsi="Calibri" w:eastAsia="Calibri" w:cs="Calibri"/>
                <w:spacing w:val="1"/>
                <w:sz w:val="20"/>
                <w:szCs w:val="20"/>
              </w:rPr>
              <w:t>y</w:t>
            </w:r>
            <w:r>
              <w:rPr>
                <w:rFonts w:ascii="Calibri" w:hAnsi="Calibri" w:eastAsia="Calibri" w:cs="Calibri"/>
                <w:sz w:val="20"/>
                <w:szCs w:val="20"/>
              </w:rPr>
              <w:t>,</w:t>
            </w:r>
            <w:r>
              <w:rPr>
                <w:rFonts w:ascii="Calibri" w:hAnsi="Calibri" w:eastAsia="Calibri" w:cs="Calibri"/>
                <w:spacing w:val="-9"/>
                <w:sz w:val="20"/>
                <w:szCs w:val="20"/>
              </w:rPr>
              <w:t xml:space="preserve"> </w:t>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pacing w:val="1"/>
                <w:sz w:val="20"/>
                <w:szCs w:val="20"/>
              </w:rPr>
              <w:t>sp</w:t>
            </w:r>
            <w:r>
              <w:rPr>
                <w:rFonts w:ascii="Calibri" w:hAnsi="Calibri" w:eastAsia="Calibri" w:cs="Calibri"/>
                <w:sz w:val="20"/>
                <w:szCs w:val="20"/>
              </w:rPr>
              <w:t>o</w:t>
            </w:r>
            <w:r>
              <w:rPr>
                <w:rFonts w:ascii="Calibri" w:hAnsi="Calibri" w:eastAsia="Calibri" w:cs="Calibri"/>
                <w:spacing w:val="1"/>
                <w:sz w:val="20"/>
                <w:szCs w:val="20"/>
              </w:rPr>
              <w:t>ns</w:t>
            </w:r>
            <w:r>
              <w:rPr>
                <w:rFonts w:ascii="Calibri" w:hAnsi="Calibri" w:eastAsia="Calibri" w:cs="Calibri"/>
                <w:sz w:val="20"/>
                <w:szCs w:val="20"/>
              </w:rPr>
              <w:t>i</w:t>
            </w:r>
            <w:r>
              <w:rPr>
                <w:rFonts w:ascii="Calibri" w:hAnsi="Calibri" w:eastAsia="Calibri" w:cs="Calibri"/>
                <w:spacing w:val="1"/>
                <w:sz w:val="20"/>
                <w:szCs w:val="20"/>
              </w:rPr>
              <w:t>b</w:t>
            </w:r>
            <w:r>
              <w:rPr>
                <w:rFonts w:ascii="Calibri" w:hAnsi="Calibri" w:eastAsia="Calibri" w:cs="Calibri"/>
                <w:sz w:val="20"/>
                <w:szCs w:val="20"/>
              </w:rPr>
              <w:t>ility</w:t>
            </w:r>
            <w:r>
              <w:rPr>
                <w:rFonts w:ascii="Calibri" w:hAnsi="Calibri" w:eastAsia="Calibri" w:cs="Calibri"/>
                <w:spacing w:val="-10"/>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pacing w:val="1"/>
                <w:sz w:val="20"/>
                <w:szCs w:val="20"/>
              </w:rPr>
              <w:t>a</w:t>
            </w:r>
            <w:r>
              <w:rPr>
                <w:rFonts w:ascii="Calibri" w:hAnsi="Calibri" w:eastAsia="Calibri" w:cs="Calibri"/>
                <w:sz w:val="20"/>
                <w:szCs w:val="20"/>
              </w:rPr>
              <w:t>ggr</w:t>
            </w:r>
            <w:r>
              <w:rPr>
                <w:rFonts w:ascii="Calibri" w:hAnsi="Calibri" w:eastAsia="Calibri" w:cs="Calibri"/>
                <w:spacing w:val="-1"/>
                <w:sz w:val="20"/>
                <w:szCs w:val="20"/>
              </w:rPr>
              <w:t>e</w:t>
            </w:r>
            <w:r>
              <w:rPr>
                <w:rFonts w:ascii="Calibri" w:hAnsi="Calibri" w:eastAsia="Calibri" w:cs="Calibri"/>
                <w:sz w:val="20"/>
                <w:szCs w:val="20"/>
              </w:rPr>
              <w:t>ga</w:t>
            </w:r>
            <w:r>
              <w:rPr>
                <w:rFonts w:ascii="Calibri" w:hAnsi="Calibri" w:eastAsia="Calibri" w:cs="Calibri"/>
                <w:spacing w:val="1"/>
                <w:sz w:val="20"/>
                <w:szCs w:val="20"/>
              </w:rPr>
              <w:t>t</w:t>
            </w:r>
            <w:r>
              <w:rPr>
                <w:rFonts w:ascii="Calibri" w:hAnsi="Calibri" w:eastAsia="Calibri" w:cs="Calibri"/>
                <w:spacing w:val="-1"/>
                <w:sz w:val="20"/>
                <w:szCs w:val="20"/>
              </w:rPr>
              <w:t>e</w:t>
            </w:r>
            <w:r>
              <w:rPr>
                <w:rFonts w:ascii="Calibri" w:hAnsi="Calibri" w:eastAsia="Calibri" w:cs="Calibri"/>
                <w:sz w:val="20"/>
                <w:szCs w:val="20"/>
              </w:rPr>
              <w:t>)</w:t>
            </w:r>
          </w:p>
          <w:p w:rsidR="00053E75" w:rsidRDefault="00BF1E13" w14:paraId="43AA1DF8" w14:textId="77777777">
            <w:pPr>
              <w:spacing w:after="0" w:line="240" w:lineRule="auto"/>
              <w:ind w:left="282" w:right="-20"/>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35"/>
                <w:sz w:val="20"/>
                <w:szCs w:val="20"/>
              </w:rPr>
              <w:t xml:space="preserve"> </w:t>
            </w:r>
            <w:r>
              <w:rPr>
                <w:rFonts w:ascii="Calibri" w:hAnsi="Calibri" w:eastAsia="Calibri" w:cs="Calibri"/>
                <w:sz w:val="20"/>
                <w:szCs w:val="20"/>
              </w:rPr>
              <w:t>Agr</w:t>
            </w:r>
            <w:r>
              <w:rPr>
                <w:rFonts w:ascii="Calibri" w:hAnsi="Calibri" w:eastAsia="Calibri" w:cs="Calibri"/>
                <w:spacing w:val="-1"/>
                <w:sz w:val="20"/>
                <w:szCs w:val="20"/>
              </w:rPr>
              <w:t>e</w:t>
            </w:r>
            <w:r>
              <w:rPr>
                <w:rFonts w:ascii="Calibri" w:hAnsi="Calibri" w:eastAsia="Calibri" w:cs="Calibri"/>
                <w:sz w:val="20"/>
                <w:szCs w:val="20"/>
              </w:rPr>
              <w:t>e</w:t>
            </w:r>
            <w:r>
              <w:rPr>
                <w:rFonts w:ascii="Calibri" w:hAnsi="Calibri" w:eastAsia="Calibri" w:cs="Calibri"/>
                <w:spacing w:val="-6"/>
                <w:sz w:val="20"/>
                <w:szCs w:val="20"/>
              </w:rPr>
              <w:t xml:space="preserve"> </w:t>
            </w:r>
            <w:r>
              <w:rPr>
                <w:rFonts w:ascii="Calibri" w:hAnsi="Calibri" w:eastAsia="Calibri" w:cs="Calibri"/>
                <w:spacing w:val="1"/>
                <w:sz w:val="20"/>
                <w:szCs w:val="20"/>
              </w:rPr>
              <w:t>h</w:t>
            </w:r>
            <w:r>
              <w:rPr>
                <w:rFonts w:ascii="Calibri" w:hAnsi="Calibri" w:eastAsia="Calibri" w:cs="Calibri"/>
                <w:spacing w:val="3"/>
                <w:sz w:val="20"/>
                <w:szCs w:val="20"/>
              </w:rPr>
              <w:t>o</w:t>
            </w:r>
            <w:r>
              <w:rPr>
                <w:rFonts w:ascii="Calibri" w:hAnsi="Calibri" w:eastAsia="Calibri" w:cs="Calibri"/>
                <w:sz w:val="20"/>
                <w:szCs w:val="20"/>
              </w:rPr>
              <w:t>w</w:t>
            </w:r>
            <w:r>
              <w:rPr>
                <w:rFonts w:ascii="Calibri" w:hAnsi="Calibri" w:eastAsia="Calibri" w:cs="Calibri"/>
                <w:spacing w:val="-5"/>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z w:val="20"/>
                <w:szCs w:val="20"/>
              </w:rPr>
              <w:t>mitiga</w:t>
            </w:r>
            <w:r>
              <w:rPr>
                <w:rFonts w:ascii="Calibri" w:hAnsi="Calibri" w:eastAsia="Calibri" w:cs="Calibri"/>
                <w:spacing w:val="1"/>
                <w:sz w:val="20"/>
                <w:szCs w:val="20"/>
              </w:rPr>
              <w:t>t</w:t>
            </w:r>
            <w:r>
              <w:rPr>
                <w:rFonts w:ascii="Calibri" w:hAnsi="Calibri" w:eastAsia="Calibri" w:cs="Calibri"/>
                <w:sz w:val="20"/>
                <w:szCs w:val="20"/>
              </w:rPr>
              <w:t>e</w:t>
            </w:r>
            <w:r>
              <w:rPr>
                <w:rFonts w:ascii="Calibri" w:hAnsi="Calibri" w:eastAsia="Calibri" w:cs="Calibri"/>
                <w:spacing w:val="-8"/>
                <w:sz w:val="20"/>
                <w:szCs w:val="20"/>
              </w:rPr>
              <w:t xml:space="preserve"> </w:t>
            </w:r>
            <w:r>
              <w:rPr>
                <w:rFonts w:ascii="Calibri" w:hAnsi="Calibri" w:eastAsia="Calibri" w:cs="Calibri"/>
                <w:spacing w:val="1"/>
                <w:sz w:val="20"/>
                <w:szCs w:val="20"/>
              </w:rPr>
              <w:t>dup</w:t>
            </w:r>
            <w:r>
              <w:rPr>
                <w:rFonts w:ascii="Calibri" w:hAnsi="Calibri" w:eastAsia="Calibri" w:cs="Calibri"/>
                <w:sz w:val="20"/>
                <w:szCs w:val="20"/>
              </w:rPr>
              <w:t>lic</w:t>
            </w:r>
            <w:r>
              <w:rPr>
                <w:rFonts w:ascii="Calibri" w:hAnsi="Calibri" w:eastAsia="Calibri" w:cs="Calibri"/>
                <w:spacing w:val="3"/>
                <w:sz w:val="20"/>
                <w:szCs w:val="20"/>
              </w:rPr>
              <w:t>a</w:t>
            </w:r>
            <w:r>
              <w:rPr>
                <w:rFonts w:ascii="Calibri" w:hAnsi="Calibri" w:eastAsia="Calibri" w:cs="Calibri"/>
                <w:sz w:val="20"/>
                <w:szCs w:val="20"/>
              </w:rPr>
              <w:t>ti</w:t>
            </w:r>
            <w:r>
              <w:rPr>
                <w:rFonts w:ascii="Calibri" w:hAnsi="Calibri" w:eastAsia="Calibri" w:cs="Calibri"/>
                <w:spacing w:val="1"/>
                <w:sz w:val="20"/>
                <w:szCs w:val="20"/>
              </w:rPr>
              <w:t>o</w:t>
            </w:r>
            <w:r>
              <w:rPr>
                <w:rFonts w:ascii="Calibri" w:hAnsi="Calibri" w:eastAsia="Calibri" w:cs="Calibri"/>
                <w:sz w:val="20"/>
                <w:szCs w:val="20"/>
              </w:rPr>
              <w:t>n</w:t>
            </w:r>
            <w:r>
              <w:rPr>
                <w:rFonts w:ascii="Calibri" w:hAnsi="Calibri" w:eastAsia="Calibri" w:cs="Calibri"/>
                <w:spacing w:val="-8"/>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f</w:t>
            </w:r>
            <w:r>
              <w:rPr>
                <w:rFonts w:ascii="Calibri" w:hAnsi="Calibri" w:eastAsia="Calibri" w:cs="Calibri"/>
                <w:spacing w:val="-3"/>
                <w:sz w:val="20"/>
                <w:szCs w:val="20"/>
              </w:rPr>
              <w:t xml:space="preserve"> </w:t>
            </w:r>
            <w:r>
              <w:rPr>
                <w:rFonts w:ascii="Calibri" w:hAnsi="Calibri" w:eastAsia="Calibri" w:cs="Calibri"/>
                <w:spacing w:val="2"/>
                <w:sz w:val="20"/>
                <w:szCs w:val="20"/>
              </w:rPr>
              <w:t>s</w:t>
            </w:r>
            <w:r>
              <w:rPr>
                <w:rFonts w:ascii="Calibri" w:hAnsi="Calibri" w:eastAsia="Calibri" w:cs="Calibri"/>
                <w:spacing w:val="-1"/>
                <w:sz w:val="20"/>
                <w:szCs w:val="20"/>
              </w:rPr>
              <w:t>e</w:t>
            </w:r>
            <w:r>
              <w:rPr>
                <w:rFonts w:ascii="Calibri" w:hAnsi="Calibri" w:eastAsia="Calibri" w:cs="Calibri"/>
                <w:sz w:val="20"/>
                <w:szCs w:val="20"/>
              </w:rPr>
              <w:t>r</w:t>
            </w:r>
            <w:r>
              <w:rPr>
                <w:rFonts w:ascii="Calibri" w:hAnsi="Calibri" w:eastAsia="Calibri" w:cs="Calibri"/>
                <w:spacing w:val="1"/>
                <w:sz w:val="20"/>
                <w:szCs w:val="20"/>
              </w:rPr>
              <w:t>v</w:t>
            </w:r>
            <w:r>
              <w:rPr>
                <w:rFonts w:ascii="Calibri" w:hAnsi="Calibri" w:eastAsia="Calibri" w:cs="Calibri"/>
                <w:sz w:val="20"/>
                <w:szCs w:val="20"/>
              </w:rPr>
              <w:t>ic</w:t>
            </w:r>
            <w:r>
              <w:rPr>
                <w:rFonts w:ascii="Calibri" w:hAnsi="Calibri" w:eastAsia="Calibri" w:cs="Calibri"/>
                <w:spacing w:val="-1"/>
                <w:sz w:val="20"/>
                <w:szCs w:val="20"/>
              </w:rPr>
              <w:t>e</w:t>
            </w:r>
            <w:r>
              <w:rPr>
                <w:rFonts w:ascii="Calibri" w:hAnsi="Calibri" w:eastAsia="Calibri" w:cs="Calibri"/>
                <w:sz w:val="20"/>
                <w:szCs w:val="20"/>
              </w:rPr>
              <w:t>s</w:t>
            </w:r>
            <w:r>
              <w:rPr>
                <w:rFonts w:ascii="Calibri" w:hAnsi="Calibri" w:eastAsia="Calibri" w:cs="Calibri"/>
                <w:spacing w:val="-5"/>
                <w:sz w:val="20"/>
                <w:szCs w:val="20"/>
              </w:rPr>
              <w:t xml:space="preserve"> </w:t>
            </w:r>
            <w:r>
              <w:rPr>
                <w:rFonts w:ascii="Calibri" w:hAnsi="Calibri" w:eastAsia="Calibri" w:cs="Calibri"/>
                <w:spacing w:val="1"/>
                <w:sz w:val="20"/>
                <w:szCs w:val="20"/>
              </w:rPr>
              <w:t>th</w:t>
            </w:r>
            <w:r>
              <w:rPr>
                <w:rFonts w:ascii="Calibri" w:hAnsi="Calibri" w:eastAsia="Calibri" w:cs="Calibri"/>
                <w:sz w:val="20"/>
                <w:szCs w:val="20"/>
              </w:rPr>
              <w:t>r</w:t>
            </w:r>
            <w:r>
              <w:rPr>
                <w:rFonts w:ascii="Calibri" w:hAnsi="Calibri" w:eastAsia="Calibri" w:cs="Calibri"/>
                <w:spacing w:val="1"/>
                <w:sz w:val="20"/>
                <w:szCs w:val="20"/>
              </w:rPr>
              <w:t>ou</w:t>
            </w:r>
            <w:r>
              <w:rPr>
                <w:rFonts w:ascii="Calibri" w:hAnsi="Calibri" w:eastAsia="Calibri" w:cs="Calibri"/>
                <w:sz w:val="20"/>
                <w:szCs w:val="20"/>
              </w:rPr>
              <w:t>gh</w:t>
            </w:r>
            <w:r>
              <w:rPr>
                <w:rFonts w:ascii="Calibri" w:hAnsi="Calibri" w:eastAsia="Calibri" w:cs="Calibri"/>
                <w:spacing w:val="-7"/>
                <w:sz w:val="20"/>
                <w:szCs w:val="20"/>
              </w:rPr>
              <w:t xml:space="preserve"> </w:t>
            </w:r>
            <w:r>
              <w:rPr>
                <w:rFonts w:ascii="Calibri" w:hAnsi="Calibri" w:eastAsia="Calibri" w:cs="Calibri"/>
                <w:sz w:val="20"/>
                <w:szCs w:val="20"/>
              </w:rPr>
              <w:t>cl</w:t>
            </w:r>
            <w:r>
              <w:rPr>
                <w:rFonts w:ascii="Calibri" w:hAnsi="Calibri" w:eastAsia="Calibri" w:cs="Calibri"/>
                <w:spacing w:val="-1"/>
                <w:sz w:val="20"/>
                <w:szCs w:val="20"/>
              </w:rPr>
              <w:t>e</w:t>
            </w:r>
            <w:r>
              <w:rPr>
                <w:rFonts w:ascii="Calibri" w:hAnsi="Calibri" w:eastAsia="Calibri" w:cs="Calibri"/>
                <w:sz w:val="20"/>
                <w:szCs w:val="20"/>
              </w:rPr>
              <w:t>ar</w:t>
            </w:r>
            <w:r>
              <w:rPr>
                <w:rFonts w:ascii="Calibri" w:hAnsi="Calibri" w:eastAsia="Calibri" w:cs="Calibri"/>
                <w:spacing w:val="-4"/>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arg</w:t>
            </w:r>
            <w:r>
              <w:rPr>
                <w:rFonts w:ascii="Calibri" w:hAnsi="Calibri" w:eastAsia="Calibri" w:cs="Calibri"/>
                <w:spacing w:val="-1"/>
                <w:sz w:val="20"/>
                <w:szCs w:val="20"/>
              </w:rPr>
              <w:t>e</w:t>
            </w:r>
            <w:r>
              <w:rPr>
                <w:rFonts w:ascii="Calibri" w:hAnsi="Calibri" w:eastAsia="Calibri" w:cs="Calibri"/>
                <w:sz w:val="20"/>
                <w:szCs w:val="20"/>
              </w:rPr>
              <w:t>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7"/>
                <w:sz w:val="20"/>
                <w:szCs w:val="20"/>
              </w:rPr>
              <w:t xml:space="preserve"> </w:t>
            </w:r>
            <w:r>
              <w:rPr>
                <w:rFonts w:ascii="Calibri" w:hAnsi="Calibri" w:eastAsia="Calibri" w:cs="Calibri"/>
                <w:sz w:val="20"/>
                <w:szCs w:val="20"/>
              </w:rPr>
              <w:t>in</w:t>
            </w:r>
            <w:r>
              <w:rPr>
                <w:rFonts w:ascii="Calibri" w:hAnsi="Calibri" w:eastAsia="Calibri" w:cs="Calibri"/>
                <w:spacing w:val="-1"/>
                <w:sz w:val="20"/>
                <w:szCs w:val="20"/>
              </w:rPr>
              <w:t xml:space="preserve"> </w:t>
            </w:r>
            <w:r>
              <w:rPr>
                <w:rFonts w:ascii="Calibri" w:hAnsi="Calibri" w:eastAsia="Calibri" w:cs="Calibri"/>
                <w:sz w:val="20"/>
                <w:szCs w:val="20"/>
              </w:rPr>
              <w:t>each</w:t>
            </w:r>
            <w:r>
              <w:rPr>
                <w:rFonts w:ascii="Calibri" w:hAnsi="Calibri" w:eastAsia="Calibri" w:cs="Calibri"/>
                <w:spacing w:val="-3"/>
                <w:sz w:val="20"/>
                <w:szCs w:val="20"/>
              </w:rPr>
              <w:t xml:space="preserve"> </w:t>
            </w:r>
            <w:r>
              <w:rPr>
                <w:rFonts w:ascii="Calibri" w:hAnsi="Calibri" w:eastAsia="Calibri" w:cs="Calibri"/>
                <w:spacing w:val="2"/>
                <w:sz w:val="20"/>
                <w:szCs w:val="20"/>
              </w:rPr>
              <w:t>s</w:t>
            </w:r>
            <w:r>
              <w:rPr>
                <w:rFonts w:ascii="Calibri" w:hAnsi="Calibri" w:eastAsia="Calibri" w:cs="Calibri"/>
                <w:spacing w:val="-1"/>
                <w:sz w:val="20"/>
                <w:szCs w:val="20"/>
              </w:rPr>
              <w:t>e</w:t>
            </w:r>
            <w:r>
              <w:rPr>
                <w:rFonts w:ascii="Calibri" w:hAnsi="Calibri" w:eastAsia="Calibri" w:cs="Calibri"/>
                <w:sz w:val="20"/>
                <w:szCs w:val="20"/>
              </w:rPr>
              <w:t>ct</w:t>
            </w:r>
            <w:r>
              <w:rPr>
                <w:rFonts w:ascii="Calibri" w:hAnsi="Calibri" w:eastAsia="Calibri" w:cs="Calibri"/>
                <w:spacing w:val="1"/>
                <w:sz w:val="20"/>
                <w:szCs w:val="20"/>
              </w:rPr>
              <w:t>o</w:t>
            </w:r>
            <w:r>
              <w:rPr>
                <w:rFonts w:ascii="Calibri" w:hAnsi="Calibri" w:eastAsia="Calibri" w:cs="Calibri"/>
                <w:sz w:val="20"/>
                <w:szCs w:val="20"/>
              </w:rPr>
              <w:t>r</w:t>
            </w:r>
          </w:p>
          <w:p w:rsidR="00053E75" w:rsidRDefault="00BF1E13" w14:paraId="704C915A" w14:textId="77777777">
            <w:pPr>
              <w:spacing w:before="7" w:after="0" w:line="242" w:lineRule="exact"/>
              <w:ind w:left="424" w:right="515" w:hanging="142"/>
              <w:rPr>
                <w:rFonts w:ascii="Calibri" w:hAnsi="Calibri" w:eastAsia="Calibri" w:cs="Calibri"/>
                <w:sz w:val="20"/>
                <w:szCs w:val="20"/>
              </w:rPr>
            </w:pPr>
            <w:r>
              <w:rPr>
                <w:rFonts w:ascii="Symbol" w:hAnsi="Symbol" w:eastAsia="Symbol" w:cs="Symbol"/>
                <w:color w:val="C00000"/>
                <w:sz w:val="20"/>
                <w:szCs w:val="20"/>
              </w:rPr>
              <w:t></w:t>
            </w:r>
            <w:r>
              <w:rPr>
                <w:rFonts w:ascii="Times New Roman" w:hAnsi="Times New Roman" w:eastAsia="Times New Roman" w:cs="Times New Roman"/>
                <w:color w:val="C00000"/>
                <w:spacing w:val="24"/>
                <w:sz w:val="20"/>
                <w:szCs w:val="20"/>
              </w:rPr>
              <w:t xml:space="preserve"> </w:t>
            </w:r>
            <w:r>
              <w:rPr>
                <w:rFonts w:ascii="Calibri" w:hAnsi="Calibri" w:eastAsia="Calibri" w:cs="Calibri"/>
                <w:color w:val="000000"/>
                <w:sz w:val="20"/>
                <w:szCs w:val="20"/>
              </w:rPr>
              <w:t>Ri</w:t>
            </w:r>
            <w:r>
              <w:rPr>
                <w:rFonts w:ascii="Calibri" w:hAnsi="Calibri" w:eastAsia="Calibri" w:cs="Calibri"/>
                <w:color w:val="000000"/>
                <w:spacing w:val="1"/>
                <w:sz w:val="20"/>
                <w:szCs w:val="20"/>
              </w:rPr>
              <w:t>s</w:t>
            </w:r>
            <w:r>
              <w:rPr>
                <w:rFonts w:ascii="Calibri" w:hAnsi="Calibri" w:eastAsia="Calibri" w:cs="Calibri"/>
                <w:color w:val="000000"/>
                <w:sz w:val="20"/>
                <w:szCs w:val="20"/>
              </w:rPr>
              <w:t>k</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of</w:t>
            </w:r>
            <w:r>
              <w:rPr>
                <w:rFonts w:ascii="Calibri" w:hAnsi="Calibri" w:eastAsia="Calibri" w:cs="Calibri"/>
                <w:color w:val="000000"/>
                <w:spacing w:val="-3"/>
                <w:sz w:val="20"/>
                <w:szCs w:val="20"/>
              </w:rPr>
              <w:t xml:space="preserve"> </w:t>
            </w:r>
            <w:r>
              <w:rPr>
                <w:rFonts w:ascii="Calibri" w:hAnsi="Calibri" w:eastAsia="Calibri" w:cs="Calibri"/>
                <w:color w:val="000000"/>
                <w:sz w:val="20"/>
                <w:szCs w:val="20"/>
              </w:rPr>
              <w:t>cr</w:t>
            </w:r>
            <w:r>
              <w:rPr>
                <w:rFonts w:ascii="Calibri" w:hAnsi="Calibri" w:eastAsia="Calibri" w:cs="Calibri"/>
                <w:color w:val="000000"/>
                <w:spacing w:val="1"/>
                <w:sz w:val="20"/>
                <w:szCs w:val="20"/>
              </w:rPr>
              <w:t>os</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w:t>
            </w:r>
            <w:r>
              <w:rPr>
                <w:rFonts w:ascii="Calibri" w:hAnsi="Calibri" w:eastAsia="Calibri" w:cs="Calibri"/>
                <w:color w:val="000000"/>
                <w:spacing w:val="1"/>
                <w:sz w:val="20"/>
                <w:szCs w:val="20"/>
              </w:rPr>
              <w:t>s</w:t>
            </w:r>
            <w:r>
              <w:rPr>
                <w:rFonts w:ascii="Calibri" w:hAnsi="Calibri" w:eastAsia="Calibri" w:cs="Calibri"/>
                <w:color w:val="000000"/>
                <w:spacing w:val="-1"/>
                <w:sz w:val="20"/>
                <w:szCs w:val="20"/>
              </w:rPr>
              <w:t>e</w:t>
            </w:r>
            <w:r>
              <w:rPr>
                <w:rFonts w:ascii="Calibri" w:hAnsi="Calibri" w:eastAsia="Calibri" w:cs="Calibri"/>
                <w:color w:val="000000"/>
                <w:sz w:val="20"/>
                <w:szCs w:val="20"/>
              </w:rPr>
              <w:t>ct</w:t>
            </w:r>
            <w:r>
              <w:rPr>
                <w:rFonts w:ascii="Calibri" w:hAnsi="Calibri" w:eastAsia="Calibri" w:cs="Calibri"/>
                <w:color w:val="000000"/>
                <w:spacing w:val="1"/>
                <w:sz w:val="20"/>
                <w:szCs w:val="20"/>
              </w:rPr>
              <w:t>o</w:t>
            </w:r>
            <w:r>
              <w:rPr>
                <w:rFonts w:ascii="Calibri" w:hAnsi="Calibri" w:eastAsia="Calibri" w:cs="Calibri"/>
                <w:color w:val="000000"/>
                <w:sz w:val="20"/>
                <w:szCs w:val="20"/>
              </w:rPr>
              <w:t>r</w:t>
            </w:r>
            <w:r>
              <w:rPr>
                <w:rFonts w:ascii="Calibri" w:hAnsi="Calibri" w:eastAsia="Calibri" w:cs="Calibri"/>
                <w:color w:val="000000"/>
                <w:spacing w:val="-10"/>
                <w:sz w:val="20"/>
                <w:szCs w:val="20"/>
              </w:rPr>
              <w:t xml:space="preserve"> </w:t>
            </w:r>
            <w:r>
              <w:rPr>
                <w:rFonts w:ascii="Calibri" w:hAnsi="Calibri" w:eastAsia="Calibri" w:cs="Calibri"/>
                <w:color w:val="000000"/>
                <w:spacing w:val="1"/>
                <w:sz w:val="20"/>
                <w:szCs w:val="20"/>
              </w:rPr>
              <w:t>d</w:t>
            </w:r>
            <w:r>
              <w:rPr>
                <w:rFonts w:ascii="Calibri" w:hAnsi="Calibri" w:eastAsia="Calibri" w:cs="Calibri"/>
                <w:color w:val="000000"/>
                <w:sz w:val="20"/>
                <w:szCs w:val="20"/>
              </w:rPr>
              <w:t>o</w:t>
            </w:r>
            <w:r>
              <w:rPr>
                <w:rFonts w:ascii="Calibri" w:hAnsi="Calibri" w:eastAsia="Calibri" w:cs="Calibri"/>
                <w:color w:val="000000"/>
                <w:spacing w:val="1"/>
                <w:sz w:val="20"/>
                <w:szCs w:val="20"/>
              </w:rPr>
              <w:t>ub</w:t>
            </w:r>
            <w:r>
              <w:rPr>
                <w:rFonts w:ascii="Calibri" w:hAnsi="Calibri" w:eastAsia="Calibri" w:cs="Calibri"/>
                <w:color w:val="000000"/>
                <w:sz w:val="20"/>
                <w:szCs w:val="20"/>
              </w:rPr>
              <w:t>le</w:t>
            </w:r>
            <w:r>
              <w:rPr>
                <w:rFonts w:ascii="Calibri" w:hAnsi="Calibri" w:eastAsia="Calibri" w:cs="Calibri"/>
                <w:color w:val="000000"/>
                <w:spacing w:val="-7"/>
                <w:sz w:val="20"/>
                <w:szCs w:val="20"/>
              </w:rPr>
              <w:t xml:space="preserve"> </w:t>
            </w:r>
            <w:r>
              <w:rPr>
                <w:rFonts w:ascii="Calibri" w:hAnsi="Calibri" w:eastAsia="Calibri" w:cs="Calibri"/>
                <w:color w:val="000000"/>
                <w:sz w:val="20"/>
                <w:szCs w:val="20"/>
              </w:rPr>
              <w:t>c</w:t>
            </w:r>
            <w:r>
              <w:rPr>
                <w:rFonts w:ascii="Calibri" w:hAnsi="Calibri" w:eastAsia="Calibri" w:cs="Calibri"/>
                <w:color w:val="000000"/>
                <w:spacing w:val="1"/>
                <w:sz w:val="20"/>
                <w:szCs w:val="20"/>
              </w:rPr>
              <w:t>oun</w:t>
            </w:r>
            <w:r>
              <w:rPr>
                <w:rFonts w:ascii="Calibri" w:hAnsi="Calibri" w:eastAsia="Calibri" w:cs="Calibri"/>
                <w:color w:val="000000"/>
                <w:sz w:val="20"/>
                <w:szCs w:val="20"/>
              </w:rPr>
              <w:t>ti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7"/>
                <w:sz w:val="20"/>
                <w:szCs w:val="20"/>
              </w:rPr>
              <w:t xml:space="preserve"> </w:t>
            </w:r>
            <w:r>
              <w:rPr>
                <w:rFonts w:ascii="Calibri" w:hAnsi="Calibri" w:eastAsia="Calibri" w:cs="Calibri"/>
                <w:color w:val="000000"/>
                <w:spacing w:val="1"/>
                <w:sz w:val="20"/>
                <w:szCs w:val="20"/>
              </w:rPr>
              <w:t>s</w:t>
            </w:r>
            <w:r>
              <w:rPr>
                <w:rFonts w:ascii="Calibri" w:hAnsi="Calibri" w:eastAsia="Calibri" w:cs="Calibri"/>
                <w:color w:val="000000"/>
                <w:sz w:val="20"/>
                <w:szCs w:val="20"/>
              </w:rPr>
              <w:t>c</w:t>
            </w:r>
            <w:r>
              <w:rPr>
                <w:rFonts w:ascii="Calibri" w:hAnsi="Calibri" w:eastAsia="Calibri" w:cs="Calibri"/>
                <w:color w:val="000000"/>
                <w:spacing w:val="1"/>
                <w:sz w:val="20"/>
                <w:szCs w:val="20"/>
              </w:rPr>
              <w:t>h</w:t>
            </w:r>
            <w:r>
              <w:rPr>
                <w:rFonts w:ascii="Calibri" w:hAnsi="Calibri" w:eastAsia="Calibri" w:cs="Calibri"/>
                <w:color w:val="000000"/>
                <w:sz w:val="20"/>
                <w:szCs w:val="20"/>
              </w:rPr>
              <w:t>ools</w:t>
            </w:r>
            <w:r>
              <w:rPr>
                <w:rFonts w:ascii="Calibri" w:hAnsi="Calibri" w:eastAsia="Calibri" w:cs="Calibri"/>
                <w:color w:val="000000"/>
                <w:spacing w:val="-5"/>
                <w:sz w:val="20"/>
                <w:szCs w:val="20"/>
              </w:rPr>
              <w:t xml:space="preserve"> </w:t>
            </w:r>
            <w:r>
              <w:rPr>
                <w:rFonts w:ascii="Calibri" w:hAnsi="Calibri" w:eastAsia="Calibri" w:cs="Calibri"/>
                <w:color w:val="000000"/>
                <w:sz w:val="20"/>
                <w:szCs w:val="20"/>
              </w:rPr>
              <w:t>w</w:t>
            </w:r>
            <w:r>
              <w:rPr>
                <w:rFonts w:ascii="Calibri" w:hAnsi="Calibri" w:eastAsia="Calibri" w:cs="Calibri"/>
                <w:color w:val="000000"/>
                <w:spacing w:val="1"/>
                <w:sz w:val="20"/>
                <w:szCs w:val="20"/>
              </w:rPr>
              <w:t>h</w:t>
            </w:r>
            <w:r>
              <w:rPr>
                <w:rFonts w:ascii="Calibri" w:hAnsi="Calibri" w:eastAsia="Calibri" w:cs="Calibri"/>
                <w:color w:val="000000"/>
                <w:spacing w:val="-1"/>
                <w:sz w:val="20"/>
                <w:szCs w:val="20"/>
              </w:rPr>
              <w:t>e</w:t>
            </w:r>
            <w:r>
              <w:rPr>
                <w:rFonts w:ascii="Calibri" w:hAnsi="Calibri" w:eastAsia="Calibri" w:cs="Calibri"/>
                <w:color w:val="000000"/>
                <w:sz w:val="20"/>
                <w:szCs w:val="20"/>
              </w:rPr>
              <w:t>n</w:t>
            </w:r>
            <w:r>
              <w:rPr>
                <w:rFonts w:ascii="Calibri" w:hAnsi="Calibri" w:eastAsia="Calibri" w:cs="Calibri"/>
                <w:color w:val="000000"/>
                <w:spacing w:val="-4"/>
                <w:sz w:val="20"/>
                <w:szCs w:val="20"/>
              </w:rPr>
              <w:t xml:space="preserve"> </w:t>
            </w:r>
            <w:r>
              <w:rPr>
                <w:rFonts w:ascii="Calibri" w:hAnsi="Calibri" w:eastAsia="Calibri" w:cs="Calibri"/>
                <w:color w:val="000000"/>
                <w:spacing w:val="1"/>
                <w:sz w:val="20"/>
                <w:szCs w:val="20"/>
              </w:rPr>
              <w:t>b</w:t>
            </w:r>
            <w:r>
              <w:rPr>
                <w:rFonts w:ascii="Calibri" w:hAnsi="Calibri" w:eastAsia="Calibri" w:cs="Calibri"/>
                <w:color w:val="000000"/>
                <w:sz w:val="20"/>
                <w:szCs w:val="20"/>
              </w:rPr>
              <w:t>o</w:t>
            </w:r>
            <w:r>
              <w:rPr>
                <w:rFonts w:ascii="Calibri" w:hAnsi="Calibri" w:eastAsia="Calibri" w:cs="Calibri"/>
                <w:color w:val="000000"/>
                <w:spacing w:val="-2"/>
                <w:sz w:val="20"/>
                <w:szCs w:val="20"/>
              </w:rPr>
              <w:t>t</w:t>
            </w:r>
            <w:r>
              <w:rPr>
                <w:rFonts w:ascii="Calibri" w:hAnsi="Calibri" w:eastAsia="Calibri" w:cs="Calibri"/>
                <w:color w:val="000000"/>
                <w:sz w:val="20"/>
                <w:szCs w:val="20"/>
              </w:rPr>
              <w:t>h</w:t>
            </w:r>
            <w:r>
              <w:rPr>
                <w:rFonts w:ascii="Calibri" w:hAnsi="Calibri" w:eastAsia="Calibri" w:cs="Calibri"/>
                <w:color w:val="000000"/>
                <w:spacing w:val="-3"/>
                <w:sz w:val="20"/>
                <w:szCs w:val="20"/>
              </w:rPr>
              <w:t xml:space="preserve"> </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e</w:t>
            </w:r>
            <w:r>
              <w:rPr>
                <w:rFonts w:ascii="Calibri" w:hAnsi="Calibri" w:eastAsia="Calibri" w:cs="Calibri"/>
                <w:color w:val="000000"/>
                <w:sz w:val="20"/>
                <w:szCs w:val="20"/>
              </w:rPr>
              <w:t>ct</w:t>
            </w:r>
            <w:r>
              <w:rPr>
                <w:rFonts w:ascii="Calibri" w:hAnsi="Calibri" w:eastAsia="Calibri" w:cs="Calibri"/>
                <w:color w:val="000000"/>
                <w:spacing w:val="1"/>
                <w:sz w:val="20"/>
                <w:szCs w:val="20"/>
              </w:rPr>
              <w:t>o</w:t>
            </w:r>
            <w:r>
              <w:rPr>
                <w:rFonts w:ascii="Calibri" w:hAnsi="Calibri" w:eastAsia="Calibri" w:cs="Calibri"/>
                <w:color w:val="000000"/>
                <w:sz w:val="20"/>
                <w:szCs w:val="20"/>
              </w:rPr>
              <w:t>rs</w:t>
            </w:r>
            <w:r>
              <w:rPr>
                <w:rFonts w:ascii="Calibri" w:hAnsi="Calibri" w:eastAsia="Calibri" w:cs="Calibri"/>
                <w:color w:val="000000"/>
                <w:spacing w:val="-5"/>
                <w:sz w:val="20"/>
                <w:szCs w:val="20"/>
              </w:rPr>
              <w:t xml:space="preserve"> </w:t>
            </w:r>
            <w:r>
              <w:rPr>
                <w:rFonts w:ascii="Calibri" w:hAnsi="Calibri" w:eastAsia="Calibri" w:cs="Calibri"/>
                <w:color w:val="000000"/>
                <w:sz w:val="20"/>
                <w:szCs w:val="20"/>
              </w:rPr>
              <w:t>c</w:t>
            </w:r>
            <w:r>
              <w:rPr>
                <w:rFonts w:ascii="Calibri" w:hAnsi="Calibri" w:eastAsia="Calibri" w:cs="Calibri"/>
                <w:color w:val="000000"/>
                <w:spacing w:val="1"/>
                <w:sz w:val="20"/>
                <w:szCs w:val="20"/>
              </w:rPr>
              <w:t>o</w:t>
            </w:r>
            <w:r>
              <w:rPr>
                <w:rFonts w:ascii="Calibri" w:hAnsi="Calibri" w:eastAsia="Calibri" w:cs="Calibri"/>
                <w:color w:val="000000"/>
                <w:sz w:val="20"/>
                <w:szCs w:val="20"/>
              </w:rPr>
              <w:t>lla</w:t>
            </w:r>
            <w:r>
              <w:rPr>
                <w:rFonts w:ascii="Calibri" w:hAnsi="Calibri" w:eastAsia="Calibri" w:cs="Calibri"/>
                <w:color w:val="000000"/>
                <w:spacing w:val="1"/>
                <w:sz w:val="20"/>
                <w:szCs w:val="20"/>
              </w:rPr>
              <w:t>b</w:t>
            </w:r>
            <w:r>
              <w:rPr>
                <w:rFonts w:ascii="Calibri" w:hAnsi="Calibri" w:eastAsia="Calibri" w:cs="Calibri"/>
                <w:color w:val="000000"/>
                <w:sz w:val="20"/>
                <w:szCs w:val="20"/>
              </w:rPr>
              <w:t>orate</w:t>
            </w:r>
            <w:r>
              <w:rPr>
                <w:rFonts w:ascii="Calibri" w:hAnsi="Calibri" w:eastAsia="Calibri" w:cs="Calibri"/>
                <w:color w:val="000000"/>
                <w:spacing w:val="-9"/>
                <w:sz w:val="20"/>
                <w:szCs w:val="20"/>
              </w:rPr>
              <w:t xml:space="preserve"> </w:t>
            </w:r>
            <w:r>
              <w:rPr>
                <w:rFonts w:ascii="Calibri" w:hAnsi="Calibri" w:eastAsia="Calibri" w:cs="Calibri"/>
                <w:color w:val="000000"/>
                <w:spacing w:val="1"/>
                <w:sz w:val="20"/>
                <w:szCs w:val="20"/>
              </w:rPr>
              <w:t>o</w:t>
            </w:r>
            <w:r>
              <w:rPr>
                <w:rFonts w:ascii="Calibri" w:hAnsi="Calibri" w:eastAsia="Calibri" w:cs="Calibri"/>
                <w:color w:val="000000"/>
                <w:sz w:val="20"/>
                <w:szCs w:val="20"/>
              </w:rPr>
              <w:t xml:space="preserve">n </w:t>
            </w:r>
            <w:r>
              <w:rPr>
                <w:rFonts w:ascii="Calibri" w:hAnsi="Calibri" w:eastAsia="Calibri" w:cs="Calibri"/>
                <w:color w:val="000000"/>
                <w:spacing w:val="-1"/>
                <w:sz w:val="20"/>
                <w:szCs w:val="20"/>
              </w:rPr>
              <w:t>e</w:t>
            </w:r>
            <w:r>
              <w:rPr>
                <w:rFonts w:ascii="Calibri" w:hAnsi="Calibri" w:eastAsia="Calibri" w:cs="Calibri"/>
                <w:color w:val="000000"/>
                <w:spacing w:val="1"/>
                <w:sz w:val="20"/>
                <w:szCs w:val="20"/>
              </w:rPr>
              <w:t>s</w:t>
            </w:r>
            <w:r>
              <w:rPr>
                <w:rFonts w:ascii="Calibri" w:hAnsi="Calibri" w:eastAsia="Calibri" w:cs="Calibri"/>
                <w:color w:val="000000"/>
                <w:sz w:val="20"/>
                <w:szCs w:val="20"/>
              </w:rPr>
              <w:t>t</w:t>
            </w:r>
            <w:r>
              <w:rPr>
                <w:rFonts w:ascii="Calibri" w:hAnsi="Calibri" w:eastAsia="Calibri" w:cs="Calibri"/>
                <w:color w:val="000000"/>
                <w:spacing w:val="1"/>
                <w:sz w:val="20"/>
                <w:szCs w:val="20"/>
              </w:rPr>
              <w:t>ab</w:t>
            </w:r>
            <w:r>
              <w:rPr>
                <w:rFonts w:ascii="Calibri" w:hAnsi="Calibri" w:eastAsia="Calibri" w:cs="Calibri"/>
                <w:color w:val="000000"/>
                <w:sz w:val="20"/>
                <w:szCs w:val="20"/>
              </w:rPr>
              <w:t>li</w:t>
            </w:r>
            <w:r>
              <w:rPr>
                <w:rFonts w:ascii="Calibri" w:hAnsi="Calibri" w:eastAsia="Calibri" w:cs="Calibri"/>
                <w:color w:val="000000"/>
                <w:spacing w:val="1"/>
                <w:sz w:val="20"/>
                <w:szCs w:val="20"/>
              </w:rPr>
              <w:t>sh</w:t>
            </w:r>
            <w:r>
              <w:rPr>
                <w:rFonts w:ascii="Calibri" w:hAnsi="Calibri" w:eastAsia="Calibri" w:cs="Calibri"/>
                <w:color w:val="000000"/>
                <w:sz w:val="20"/>
                <w:szCs w:val="20"/>
              </w:rPr>
              <w:t>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10"/>
                <w:sz w:val="20"/>
                <w:szCs w:val="20"/>
              </w:rPr>
              <w:t xml:space="preserve"> </w:t>
            </w:r>
            <w:r>
              <w:rPr>
                <w:rFonts w:ascii="Calibri" w:hAnsi="Calibri" w:eastAsia="Calibri" w:cs="Calibri"/>
                <w:color w:val="000000"/>
                <w:spacing w:val="1"/>
                <w:sz w:val="20"/>
                <w:szCs w:val="20"/>
              </w:rPr>
              <w:t>s</w:t>
            </w:r>
            <w:r>
              <w:rPr>
                <w:rFonts w:ascii="Calibri" w:hAnsi="Calibri" w:eastAsia="Calibri" w:cs="Calibri"/>
                <w:color w:val="000000"/>
                <w:sz w:val="20"/>
                <w:szCs w:val="20"/>
              </w:rPr>
              <w:t>c</w:t>
            </w:r>
            <w:r>
              <w:rPr>
                <w:rFonts w:ascii="Calibri" w:hAnsi="Calibri" w:eastAsia="Calibri" w:cs="Calibri"/>
                <w:color w:val="000000"/>
                <w:spacing w:val="1"/>
                <w:sz w:val="20"/>
                <w:szCs w:val="20"/>
              </w:rPr>
              <w:t>h</w:t>
            </w:r>
            <w:r>
              <w:rPr>
                <w:rFonts w:ascii="Calibri" w:hAnsi="Calibri" w:eastAsia="Calibri" w:cs="Calibri"/>
                <w:color w:val="000000"/>
                <w:sz w:val="20"/>
                <w:szCs w:val="20"/>
              </w:rPr>
              <w:t>oo</w:t>
            </w:r>
            <w:r>
              <w:rPr>
                <w:rFonts w:ascii="Calibri" w:hAnsi="Calibri" w:eastAsia="Calibri" w:cs="Calibri"/>
                <w:color w:val="000000"/>
                <w:spacing w:val="2"/>
                <w:sz w:val="20"/>
                <w:szCs w:val="20"/>
              </w:rPr>
              <w:t>l</w:t>
            </w:r>
            <w:r>
              <w:rPr>
                <w:rFonts w:ascii="Calibri" w:hAnsi="Calibri" w:eastAsia="Calibri" w:cs="Calibri"/>
                <w:color w:val="000000"/>
                <w:spacing w:val="-1"/>
                <w:sz w:val="20"/>
                <w:szCs w:val="20"/>
              </w:rPr>
              <w:t>-</w:t>
            </w:r>
            <w:r>
              <w:rPr>
                <w:rFonts w:ascii="Calibri" w:hAnsi="Calibri" w:eastAsia="Calibri" w:cs="Calibri"/>
                <w:color w:val="000000"/>
                <w:spacing w:val="1"/>
                <w:sz w:val="20"/>
                <w:szCs w:val="20"/>
              </w:rPr>
              <w:t>b</w:t>
            </w:r>
            <w:r>
              <w:rPr>
                <w:rFonts w:ascii="Calibri" w:hAnsi="Calibri" w:eastAsia="Calibri" w:cs="Calibri"/>
                <w:color w:val="000000"/>
                <w:sz w:val="20"/>
                <w:szCs w:val="20"/>
              </w:rPr>
              <w:t>a</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e</w:t>
            </w:r>
            <w:r>
              <w:rPr>
                <w:rFonts w:ascii="Calibri" w:hAnsi="Calibri" w:eastAsia="Calibri" w:cs="Calibri"/>
                <w:color w:val="000000"/>
                <w:sz w:val="20"/>
                <w:szCs w:val="20"/>
              </w:rPr>
              <w:t>d</w:t>
            </w:r>
            <w:r>
              <w:rPr>
                <w:rFonts w:ascii="Calibri" w:hAnsi="Calibri" w:eastAsia="Calibri" w:cs="Calibri"/>
                <w:color w:val="000000"/>
                <w:spacing w:val="-10"/>
                <w:sz w:val="20"/>
                <w:szCs w:val="20"/>
              </w:rPr>
              <w:t xml:space="preserve"> </w:t>
            </w:r>
            <w:r>
              <w:rPr>
                <w:rFonts w:ascii="Calibri" w:hAnsi="Calibri" w:eastAsia="Calibri" w:cs="Calibri"/>
                <w:color w:val="000000"/>
                <w:sz w:val="20"/>
                <w:szCs w:val="20"/>
              </w:rPr>
              <w:t>r</w:t>
            </w:r>
            <w:r>
              <w:rPr>
                <w:rFonts w:ascii="Calibri" w:hAnsi="Calibri" w:eastAsia="Calibri" w:cs="Calibri"/>
                <w:color w:val="000000"/>
                <w:spacing w:val="-1"/>
                <w:sz w:val="20"/>
                <w:szCs w:val="20"/>
              </w:rPr>
              <w:t>efe</w:t>
            </w:r>
            <w:r>
              <w:rPr>
                <w:rFonts w:ascii="Calibri" w:hAnsi="Calibri" w:eastAsia="Calibri" w:cs="Calibri"/>
                <w:color w:val="000000"/>
                <w:sz w:val="20"/>
                <w:szCs w:val="20"/>
              </w:rPr>
              <w:t>rr</w:t>
            </w:r>
            <w:r>
              <w:rPr>
                <w:rFonts w:ascii="Calibri" w:hAnsi="Calibri" w:eastAsia="Calibri" w:cs="Calibri"/>
                <w:color w:val="000000"/>
                <w:spacing w:val="1"/>
                <w:sz w:val="20"/>
                <w:szCs w:val="20"/>
              </w:rPr>
              <w:t>a</w:t>
            </w:r>
            <w:r>
              <w:rPr>
                <w:rFonts w:ascii="Calibri" w:hAnsi="Calibri" w:eastAsia="Calibri" w:cs="Calibri"/>
                <w:color w:val="000000"/>
                <w:sz w:val="20"/>
                <w:szCs w:val="20"/>
              </w:rPr>
              <w:t>l</w:t>
            </w:r>
            <w:r>
              <w:rPr>
                <w:rFonts w:ascii="Calibri" w:hAnsi="Calibri" w:eastAsia="Calibri" w:cs="Calibri"/>
                <w:color w:val="000000"/>
                <w:spacing w:val="-6"/>
                <w:sz w:val="20"/>
                <w:szCs w:val="20"/>
              </w:rPr>
              <w:t xml:space="preserve"> </w:t>
            </w:r>
            <w:r>
              <w:rPr>
                <w:rFonts w:ascii="Calibri" w:hAnsi="Calibri" w:eastAsia="Calibri" w:cs="Calibri"/>
                <w:color w:val="000000"/>
                <w:sz w:val="20"/>
                <w:szCs w:val="20"/>
              </w:rPr>
              <w:t>m</w:t>
            </w:r>
            <w:r>
              <w:rPr>
                <w:rFonts w:ascii="Calibri" w:hAnsi="Calibri" w:eastAsia="Calibri" w:cs="Calibri"/>
                <w:color w:val="000000"/>
                <w:spacing w:val="-1"/>
                <w:sz w:val="20"/>
                <w:szCs w:val="20"/>
              </w:rPr>
              <w:t>e</w:t>
            </w:r>
            <w:r>
              <w:rPr>
                <w:rFonts w:ascii="Calibri" w:hAnsi="Calibri" w:eastAsia="Calibri" w:cs="Calibri"/>
                <w:color w:val="000000"/>
                <w:sz w:val="20"/>
                <w:szCs w:val="20"/>
              </w:rPr>
              <w:t>c</w:t>
            </w:r>
            <w:r>
              <w:rPr>
                <w:rFonts w:ascii="Calibri" w:hAnsi="Calibri" w:eastAsia="Calibri" w:cs="Calibri"/>
                <w:color w:val="000000"/>
                <w:spacing w:val="1"/>
                <w:sz w:val="20"/>
                <w:szCs w:val="20"/>
              </w:rPr>
              <w:t>h</w:t>
            </w:r>
            <w:r>
              <w:rPr>
                <w:rFonts w:ascii="Calibri" w:hAnsi="Calibri" w:eastAsia="Calibri" w:cs="Calibri"/>
                <w:color w:val="000000"/>
                <w:sz w:val="20"/>
                <w:szCs w:val="20"/>
              </w:rPr>
              <w:t>a</w:t>
            </w:r>
            <w:r>
              <w:rPr>
                <w:rFonts w:ascii="Calibri" w:hAnsi="Calibri" w:eastAsia="Calibri" w:cs="Calibri"/>
                <w:color w:val="000000"/>
                <w:spacing w:val="1"/>
                <w:sz w:val="20"/>
                <w:szCs w:val="20"/>
              </w:rPr>
              <w:t>n</w:t>
            </w:r>
            <w:r>
              <w:rPr>
                <w:rFonts w:ascii="Calibri" w:hAnsi="Calibri" w:eastAsia="Calibri" w:cs="Calibri"/>
                <w:color w:val="000000"/>
                <w:sz w:val="20"/>
                <w:szCs w:val="20"/>
              </w:rPr>
              <w:t>i</w:t>
            </w:r>
            <w:r>
              <w:rPr>
                <w:rFonts w:ascii="Calibri" w:hAnsi="Calibri" w:eastAsia="Calibri" w:cs="Calibri"/>
                <w:color w:val="000000"/>
                <w:spacing w:val="1"/>
                <w:sz w:val="20"/>
                <w:szCs w:val="20"/>
              </w:rPr>
              <w:t>s</w:t>
            </w:r>
            <w:r>
              <w:rPr>
                <w:rFonts w:ascii="Calibri" w:hAnsi="Calibri" w:eastAsia="Calibri" w:cs="Calibri"/>
                <w:color w:val="000000"/>
                <w:sz w:val="20"/>
                <w:szCs w:val="20"/>
              </w:rPr>
              <w:t>m</w:t>
            </w:r>
          </w:p>
          <w:p w:rsidR="00053E75" w:rsidRDefault="00053E75" w14:paraId="447116DE" w14:textId="77777777">
            <w:pPr>
              <w:spacing w:before="11" w:after="0" w:line="240" w:lineRule="exact"/>
              <w:rPr>
                <w:sz w:val="24"/>
                <w:szCs w:val="24"/>
              </w:rPr>
            </w:pPr>
          </w:p>
          <w:p w:rsidR="00053E75" w:rsidRDefault="00BF1E13" w14:paraId="41870F27" w14:textId="77777777">
            <w:pPr>
              <w:spacing w:after="0" w:line="240" w:lineRule="auto"/>
              <w:ind w:left="102" w:right="-20"/>
              <w:rPr>
                <w:rFonts w:ascii="Calibri" w:hAnsi="Calibri" w:eastAsia="Calibri" w:cs="Calibri"/>
                <w:sz w:val="20"/>
                <w:szCs w:val="20"/>
              </w:rPr>
            </w:pPr>
            <w:r>
              <w:rPr>
                <w:rFonts w:ascii="Calibri" w:hAnsi="Calibri" w:eastAsia="Calibri" w:cs="Calibri"/>
                <w:b/>
                <w:bCs/>
                <w:sz w:val="20"/>
                <w:szCs w:val="20"/>
              </w:rPr>
              <w:t>C</w:t>
            </w:r>
            <w:r>
              <w:rPr>
                <w:rFonts w:ascii="Calibri" w:hAnsi="Calibri" w:eastAsia="Calibri" w:cs="Calibri"/>
                <w:b/>
                <w:bCs/>
                <w:spacing w:val="1"/>
                <w:sz w:val="20"/>
                <w:szCs w:val="20"/>
              </w:rPr>
              <w:t>ro</w:t>
            </w:r>
            <w:r>
              <w:rPr>
                <w:rFonts w:ascii="Calibri" w:hAnsi="Calibri" w:eastAsia="Calibri" w:cs="Calibri"/>
                <w:b/>
                <w:bCs/>
                <w:sz w:val="20"/>
                <w:szCs w:val="20"/>
              </w:rPr>
              <w:t>ss</w:t>
            </w:r>
            <w:r>
              <w:rPr>
                <w:rFonts w:ascii="Calibri" w:hAnsi="Calibri" w:eastAsia="Calibri" w:cs="Calibri"/>
                <w:b/>
                <w:bCs/>
                <w:spacing w:val="-1"/>
                <w:sz w:val="20"/>
                <w:szCs w:val="20"/>
              </w:rPr>
              <w:t>-</w:t>
            </w:r>
            <w:r>
              <w:rPr>
                <w:rFonts w:ascii="Calibri" w:hAnsi="Calibri" w:eastAsia="Calibri" w:cs="Calibri"/>
                <w:b/>
                <w:bCs/>
                <w:spacing w:val="1"/>
                <w:sz w:val="20"/>
                <w:szCs w:val="20"/>
              </w:rPr>
              <w:t>r</w:t>
            </w:r>
            <w:r>
              <w:rPr>
                <w:rFonts w:ascii="Calibri" w:hAnsi="Calibri" w:eastAsia="Calibri" w:cs="Calibri"/>
                <w:b/>
                <w:bCs/>
                <w:sz w:val="20"/>
                <w:szCs w:val="20"/>
              </w:rPr>
              <w:t>efe</w:t>
            </w:r>
            <w:r>
              <w:rPr>
                <w:rFonts w:ascii="Calibri" w:hAnsi="Calibri" w:eastAsia="Calibri" w:cs="Calibri"/>
                <w:b/>
                <w:bCs/>
                <w:spacing w:val="1"/>
                <w:sz w:val="20"/>
                <w:szCs w:val="20"/>
              </w:rPr>
              <w:t>r</w:t>
            </w:r>
            <w:r>
              <w:rPr>
                <w:rFonts w:ascii="Calibri" w:hAnsi="Calibri" w:eastAsia="Calibri" w:cs="Calibri"/>
                <w:b/>
                <w:bCs/>
                <w:sz w:val="20"/>
                <w:szCs w:val="20"/>
              </w:rPr>
              <w:t>e</w:t>
            </w:r>
            <w:r>
              <w:rPr>
                <w:rFonts w:ascii="Calibri" w:hAnsi="Calibri" w:eastAsia="Calibri" w:cs="Calibri"/>
                <w:b/>
                <w:bCs/>
                <w:spacing w:val="1"/>
                <w:sz w:val="20"/>
                <w:szCs w:val="20"/>
              </w:rPr>
              <w:t>nc</w:t>
            </w:r>
            <w:r>
              <w:rPr>
                <w:rFonts w:ascii="Calibri" w:hAnsi="Calibri" w:eastAsia="Calibri" w:cs="Calibri"/>
                <w:b/>
                <w:bCs/>
                <w:spacing w:val="-1"/>
                <w:sz w:val="20"/>
                <w:szCs w:val="20"/>
              </w:rPr>
              <w:t>i</w:t>
            </w:r>
            <w:r>
              <w:rPr>
                <w:rFonts w:ascii="Calibri" w:hAnsi="Calibri" w:eastAsia="Calibri" w:cs="Calibri"/>
                <w:b/>
                <w:bCs/>
                <w:spacing w:val="1"/>
                <w:sz w:val="20"/>
                <w:szCs w:val="20"/>
              </w:rPr>
              <w:t>ng</w:t>
            </w:r>
            <w:r>
              <w:rPr>
                <w:rFonts w:ascii="Calibri" w:hAnsi="Calibri" w:eastAsia="Calibri" w:cs="Calibri"/>
                <w:sz w:val="20"/>
                <w:szCs w:val="20"/>
              </w:rPr>
              <w:t>:</w:t>
            </w:r>
          </w:p>
          <w:p w:rsidR="00053E75" w:rsidRDefault="00BF1E13" w14:paraId="755D1019" w14:textId="77777777">
            <w:pPr>
              <w:spacing w:before="1" w:after="0" w:line="239" w:lineRule="auto"/>
              <w:ind w:left="133" w:right="146"/>
              <w:rPr>
                <w:rFonts w:ascii="Calibri" w:hAnsi="Calibri" w:eastAsia="Calibri" w:cs="Calibri"/>
                <w:sz w:val="20"/>
                <w:szCs w:val="20"/>
              </w:rPr>
            </w:pPr>
            <w:r>
              <w:rPr>
                <w:rFonts w:ascii="Calibri" w:hAnsi="Calibri" w:eastAsia="Calibri" w:cs="Calibri"/>
                <w:sz w:val="20"/>
                <w:szCs w:val="20"/>
              </w:rPr>
              <w:t>CP</w:t>
            </w:r>
            <w:r>
              <w:rPr>
                <w:rFonts w:ascii="Calibri" w:hAnsi="Calibri" w:eastAsia="Calibri" w:cs="Calibri"/>
                <w:spacing w:val="-2"/>
                <w:sz w:val="20"/>
                <w:szCs w:val="20"/>
              </w:rPr>
              <w:t xml:space="preserve"> </w:t>
            </w:r>
            <w:r>
              <w:rPr>
                <w:rFonts w:ascii="Calibri" w:hAnsi="Calibri" w:eastAsia="Calibri" w:cs="Calibri"/>
                <w:spacing w:val="1"/>
                <w:sz w:val="20"/>
                <w:szCs w:val="20"/>
              </w:rPr>
              <w:t>d</w:t>
            </w:r>
            <w:r>
              <w:rPr>
                <w:rFonts w:ascii="Calibri" w:hAnsi="Calibri" w:eastAsia="Calibri" w:cs="Calibri"/>
                <w:spacing w:val="-1"/>
                <w:sz w:val="20"/>
                <w:szCs w:val="20"/>
              </w:rPr>
              <w:t>e</w:t>
            </w:r>
            <w:r>
              <w:rPr>
                <w:rFonts w:ascii="Calibri" w:hAnsi="Calibri" w:eastAsia="Calibri" w:cs="Calibri"/>
                <w:sz w:val="20"/>
                <w:szCs w:val="20"/>
              </w:rPr>
              <w:t>li</w:t>
            </w:r>
            <w:r>
              <w:rPr>
                <w:rFonts w:ascii="Calibri" w:hAnsi="Calibri" w:eastAsia="Calibri" w:cs="Calibri"/>
                <w:spacing w:val="1"/>
                <w:sz w:val="20"/>
                <w:szCs w:val="20"/>
              </w:rPr>
              <w:t>v</w:t>
            </w:r>
            <w:r>
              <w:rPr>
                <w:rFonts w:ascii="Calibri" w:hAnsi="Calibri" w:eastAsia="Calibri" w:cs="Calibri"/>
                <w:spacing w:val="-1"/>
                <w:sz w:val="20"/>
                <w:szCs w:val="20"/>
              </w:rPr>
              <w:t>e</w:t>
            </w:r>
            <w:r>
              <w:rPr>
                <w:rFonts w:ascii="Calibri" w:hAnsi="Calibri" w:eastAsia="Calibri" w:cs="Calibri"/>
                <w:sz w:val="20"/>
                <w:szCs w:val="20"/>
              </w:rPr>
              <w:t>rs</w:t>
            </w:r>
            <w:r>
              <w:rPr>
                <w:rFonts w:ascii="Calibri" w:hAnsi="Calibri" w:eastAsia="Calibri" w:cs="Calibri"/>
                <w:spacing w:val="-5"/>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rai</w:t>
            </w:r>
            <w:r>
              <w:rPr>
                <w:rFonts w:ascii="Calibri" w:hAnsi="Calibri" w:eastAsia="Calibri" w:cs="Calibri"/>
                <w:spacing w:val="1"/>
                <w:sz w:val="20"/>
                <w:szCs w:val="20"/>
              </w:rPr>
              <w:t>n</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6"/>
                <w:sz w:val="20"/>
                <w:szCs w:val="20"/>
              </w:rPr>
              <w:t xml:space="preserve"> </w:t>
            </w:r>
            <w:r>
              <w:rPr>
                <w:rFonts w:ascii="Calibri" w:hAnsi="Calibri" w:eastAsia="Calibri" w:cs="Calibri"/>
                <w:sz w:val="20"/>
                <w:szCs w:val="20"/>
              </w:rPr>
              <w:t>for</w:t>
            </w:r>
            <w:r>
              <w:rPr>
                <w:rFonts w:ascii="Calibri" w:hAnsi="Calibri" w:eastAsia="Calibri" w:cs="Calibri"/>
                <w:spacing w:val="-2"/>
                <w:sz w:val="20"/>
                <w:szCs w:val="20"/>
              </w:rPr>
              <w:t xml:space="preserve"> </w:t>
            </w:r>
            <w:r>
              <w:rPr>
                <w:rFonts w:ascii="Calibri" w:hAnsi="Calibri" w:eastAsia="Calibri" w:cs="Calibri"/>
                <w:sz w:val="20"/>
                <w:szCs w:val="20"/>
              </w:rPr>
              <w:t>teac</w:t>
            </w:r>
            <w:r>
              <w:rPr>
                <w:rFonts w:ascii="Calibri" w:hAnsi="Calibri" w:eastAsia="Calibri" w:cs="Calibri"/>
                <w:spacing w:val="1"/>
                <w:sz w:val="20"/>
                <w:szCs w:val="20"/>
              </w:rPr>
              <w:t>he</w:t>
            </w:r>
            <w:r>
              <w:rPr>
                <w:rFonts w:ascii="Calibri" w:hAnsi="Calibri" w:eastAsia="Calibri" w:cs="Calibri"/>
                <w:sz w:val="20"/>
                <w:szCs w:val="20"/>
              </w:rPr>
              <w:t>rs</w:t>
            </w:r>
            <w:r>
              <w:rPr>
                <w:rFonts w:ascii="Calibri" w:hAnsi="Calibri" w:eastAsia="Calibri" w:cs="Calibri"/>
                <w:spacing w:val="-6"/>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n</w:t>
            </w:r>
            <w:r>
              <w:rPr>
                <w:rFonts w:ascii="Calibri" w:hAnsi="Calibri" w:eastAsia="Calibri" w:cs="Calibri"/>
                <w:spacing w:val="2"/>
                <w:sz w:val="20"/>
                <w:szCs w:val="20"/>
              </w:rPr>
              <w:t xml:space="preserve"> </w:t>
            </w:r>
            <w:r>
              <w:rPr>
                <w:rFonts w:ascii="Calibri" w:hAnsi="Calibri" w:eastAsia="Calibri" w:cs="Calibri"/>
                <w:sz w:val="20"/>
                <w:szCs w:val="20"/>
              </w:rPr>
              <w:t>M</w:t>
            </w:r>
            <w:r>
              <w:rPr>
                <w:rFonts w:ascii="Calibri" w:hAnsi="Calibri" w:eastAsia="Calibri" w:cs="Calibri"/>
                <w:spacing w:val="1"/>
                <w:sz w:val="20"/>
                <w:szCs w:val="20"/>
              </w:rPr>
              <w:t>H</w:t>
            </w:r>
            <w:r>
              <w:rPr>
                <w:rFonts w:ascii="Calibri" w:hAnsi="Calibri" w:eastAsia="Calibri" w:cs="Calibri"/>
                <w:sz w:val="20"/>
                <w:szCs w:val="20"/>
              </w:rPr>
              <w:t>PSS,</w:t>
            </w:r>
            <w:r>
              <w:rPr>
                <w:rFonts w:ascii="Calibri" w:hAnsi="Calibri" w:eastAsia="Calibri" w:cs="Calibri"/>
                <w:spacing w:val="-5"/>
                <w:sz w:val="20"/>
                <w:szCs w:val="20"/>
              </w:rPr>
              <w:t xml:space="preserve"> </w:t>
            </w:r>
            <w:r>
              <w:rPr>
                <w:rFonts w:ascii="Calibri" w:hAnsi="Calibri" w:eastAsia="Calibri" w:cs="Calibri"/>
                <w:color w:val="008080"/>
                <w:sz w:val="20"/>
                <w:szCs w:val="20"/>
              </w:rPr>
              <w:t>#</w:t>
            </w:r>
            <w:r>
              <w:rPr>
                <w:rFonts w:ascii="Calibri" w:hAnsi="Calibri" w:eastAsia="Calibri" w:cs="Calibri"/>
                <w:color w:val="008080"/>
                <w:spacing w:val="-2"/>
                <w:sz w:val="20"/>
                <w:szCs w:val="20"/>
              </w:rPr>
              <w:t xml:space="preserve"> </w:t>
            </w:r>
            <w:r>
              <w:rPr>
                <w:rFonts w:ascii="Calibri" w:hAnsi="Calibri" w:eastAsia="Calibri" w:cs="Calibri"/>
                <w:color w:val="008080"/>
                <w:spacing w:val="1"/>
                <w:sz w:val="20"/>
                <w:szCs w:val="20"/>
              </w:rPr>
              <w:t>t</w:t>
            </w:r>
            <w:r>
              <w:rPr>
                <w:rFonts w:ascii="Calibri" w:hAnsi="Calibri" w:eastAsia="Calibri" w:cs="Calibri"/>
                <w:color w:val="008080"/>
                <w:spacing w:val="-1"/>
                <w:sz w:val="20"/>
                <w:szCs w:val="20"/>
              </w:rPr>
              <w:t>e</w:t>
            </w:r>
            <w:r>
              <w:rPr>
                <w:rFonts w:ascii="Calibri" w:hAnsi="Calibri" w:eastAsia="Calibri" w:cs="Calibri"/>
                <w:color w:val="008080"/>
                <w:sz w:val="20"/>
                <w:szCs w:val="20"/>
              </w:rPr>
              <w:t>ac</w:t>
            </w:r>
            <w:r>
              <w:rPr>
                <w:rFonts w:ascii="Calibri" w:hAnsi="Calibri" w:eastAsia="Calibri" w:cs="Calibri"/>
                <w:color w:val="008080"/>
                <w:spacing w:val="1"/>
                <w:sz w:val="20"/>
                <w:szCs w:val="20"/>
              </w:rPr>
              <w:t>h</w:t>
            </w:r>
            <w:r>
              <w:rPr>
                <w:rFonts w:ascii="Calibri" w:hAnsi="Calibri" w:eastAsia="Calibri" w:cs="Calibri"/>
                <w:color w:val="008080"/>
                <w:spacing w:val="-1"/>
                <w:sz w:val="20"/>
                <w:szCs w:val="20"/>
              </w:rPr>
              <w:t>e</w:t>
            </w:r>
            <w:r>
              <w:rPr>
                <w:rFonts w:ascii="Calibri" w:hAnsi="Calibri" w:eastAsia="Calibri" w:cs="Calibri"/>
                <w:color w:val="008080"/>
                <w:sz w:val="20"/>
                <w:szCs w:val="20"/>
              </w:rPr>
              <w:t>rs</w:t>
            </w:r>
            <w:r>
              <w:rPr>
                <w:rFonts w:ascii="Calibri" w:hAnsi="Calibri" w:eastAsia="Calibri" w:cs="Calibri"/>
                <w:color w:val="008080"/>
                <w:spacing w:val="-6"/>
                <w:sz w:val="20"/>
                <w:szCs w:val="20"/>
              </w:rPr>
              <w:t xml:space="preserve"> </w:t>
            </w:r>
            <w:r>
              <w:rPr>
                <w:rFonts w:ascii="Calibri" w:hAnsi="Calibri" w:eastAsia="Calibri" w:cs="Calibri"/>
                <w:color w:val="008080"/>
                <w:spacing w:val="1"/>
                <w:sz w:val="20"/>
                <w:szCs w:val="20"/>
              </w:rPr>
              <w:t>t</w:t>
            </w:r>
            <w:r>
              <w:rPr>
                <w:rFonts w:ascii="Calibri" w:hAnsi="Calibri" w:eastAsia="Calibri" w:cs="Calibri"/>
                <w:color w:val="008080"/>
                <w:sz w:val="20"/>
                <w:szCs w:val="20"/>
              </w:rPr>
              <w:t>rai</w:t>
            </w:r>
            <w:r>
              <w:rPr>
                <w:rFonts w:ascii="Calibri" w:hAnsi="Calibri" w:eastAsia="Calibri" w:cs="Calibri"/>
                <w:color w:val="008080"/>
                <w:spacing w:val="1"/>
                <w:sz w:val="20"/>
                <w:szCs w:val="20"/>
              </w:rPr>
              <w:t>n</w:t>
            </w:r>
            <w:r>
              <w:rPr>
                <w:rFonts w:ascii="Calibri" w:hAnsi="Calibri" w:eastAsia="Calibri" w:cs="Calibri"/>
                <w:color w:val="008080"/>
                <w:spacing w:val="-1"/>
                <w:sz w:val="20"/>
                <w:szCs w:val="20"/>
              </w:rPr>
              <w:t>e</w:t>
            </w:r>
            <w:r>
              <w:rPr>
                <w:rFonts w:ascii="Calibri" w:hAnsi="Calibri" w:eastAsia="Calibri" w:cs="Calibri"/>
                <w:color w:val="008080"/>
                <w:sz w:val="20"/>
                <w:szCs w:val="20"/>
              </w:rPr>
              <w:t>d</w:t>
            </w:r>
            <w:r>
              <w:rPr>
                <w:rFonts w:ascii="Calibri" w:hAnsi="Calibri" w:eastAsia="Calibri" w:cs="Calibri"/>
                <w:color w:val="008080"/>
                <w:spacing w:val="-5"/>
                <w:sz w:val="20"/>
                <w:szCs w:val="20"/>
              </w:rPr>
              <w:t xml:space="preserve"> </w:t>
            </w:r>
            <w:r>
              <w:rPr>
                <w:rFonts w:ascii="Calibri" w:hAnsi="Calibri" w:eastAsia="Calibri" w:cs="Calibri"/>
                <w:color w:val="008080"/>
                <w:sz w:val="20"/>
                <w:szCs w:val="20"/>
              </w:rPr>
              <w:t>in</w:t>
            </w:r>
            <w:r>
              <w:rPr>
                <w:rFonts w:ascii="Calibri" w:hAnsi="Calibri" w:eastAsia="Calibri" w:cs="Calibri"/>
                <w:color w:val="008080"/>
                <w:spacing w:val="2"/>
                <w:sz w:val="20"/>
                <w:szCs w:val="20"/>
              </w:rPr>
              <w:t xml:space="preserve"> </w:t>
            </w:r>
            <w:r>
              <w:rPr>
                <w:rFonts w:ascii="Calibri" w:hAnsi="Calibri" w:eastAsia="Calibri" w:cs="Calibri"/>
                <w:color w:val="008080"/>
                <w:sz w:val="20"/>
                <w:szCs w:val="20"/>
              </w:rPr>
              <w:t>M</w:t>
            </w:r>
            <w:r>
              <w:rPr>
                <w:rFonts w:ascii="Calibri" w:hAnsi="Calibri" w:eastAsia="Calibri" w:cs="Calibri"/>
                <w:color w:val="008080"/>
                <w:spacing w:val="1"/>
                <w:sz w:val="20"/>
                <w:szCs w:val="20"/>
              </w:rPr>
              <w:t>H</w:t>
            </w:r>
            <w:r>
              <w:rPr>
                <w:rFonts w:ascii="Calibri" w:hAnsi="Calibri" w:eastAsia="Calibri" w:cs="Calibri"/>
                <w:color w:val="008080"/>
                <w:sz w:val="20"/>
                <w:szCs w:val="20"/>
              </w:rPr>
              <w:t>PSS</w:t>
            </w:r>
            <w:r>
              <w:rPr>
                <w:rFonts w:ascii="Calibri" w:hAnsi="Calibri" w:eastAsia="Calibri" w:cs="Calibri"/>
                <w:color w:val="008080"/>
                <w:spacing w:val="-6"/>
                <w:sz w:val="20"/>
                <w:szCs w:val="20"/>
              </w:rPr>
              <w:t xml:space="preserve"> </w:t>
            </w:r>
            <w:r>
              <w:rPr>
                <w:rFonts w:ascii="Calibri" w:hAnsi="Calibri" w:eastAsia="Calibri" w:cs="Calibri"/>
                <w:color w:val="000000"/>
                <w:sz w:val="20"/>
                <w:szCs w:val="20"/>
              </w:rPr>
              <w:t>is mo</w:t>
            </w:r>
            <w:r>
              <w:rPr>
                <w:rFonts w:ascii="Calibri" w:hAnsi="Calibri" w:eastAsia="Calibri" w:cs="Calibri"/>
                <w:color w:val="000000"/>
                <w:spacing w:val="1"/>
                <w:sz w:val="20"/>
                <w:szCs w:val="20"/>
              </w:rPr>
              <w:t>n</w:t>
            </w:r>
            <w:r>
              <w:rPr>
                <w:rFonts w:ascii="Calibri" w:hAnsi="Calibri" w:eastAsia="Calibri" w:cs="Calibri"/>
                <w:color w:val="000000"/>
                <w:sz w:val="20"/>
                <w:szCs w:val="20"/>
              </w:rPr>
              <w:t>it</w:t>
            </w:r>
            <w:r>
              <w:rPr>
                <w:rFonts w:ascii="Calibri" w:hAnsi="Calibri" w:eastAsia="Calibri" w:cs="Calibri"/>
                <w:color w:val="000000"/>
                <w:spacing w:val="1"/>
                <w:sz w:val="20"/>
                <w:szCs w:val="20"/>
              </w:rPr>
              <w:t>o</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z w:val="20"/>
                <w:szCs w:val="20"/>
              </w:rPr>
              <w:t>d t</w:t>
            </w:r>
            <w:r>
              <w:rPr>
                <w:rFonts w:ascii="Calibri" w:hAnsi="Calibri" w:eastAsia="Calibri" w:cs="Calibri"/>
                <w:color w:val="000000"/>
                <w:spacing w:val="1"/>
                <w:sz w:val="20"/>
                <w:szCs w:val="20"/>
              </w:rPr>
              <w:t>h</w:t>
            </w:r>
            <w:r>
              <w:rPr>
                <w:rFonts w:ascii="Calibri" w:hAnsi="Calibri" w:eastAsia="Calibri" w:cs="Calibri"/>
                <w:color w:val="000000"/>
                <w:sz w:val="20"/>
                <w:szCs w:val="20"/>
              </w:rPr>
              <w:t>r</w:t>
            </w:r>
            <w:r>
              <w:rPr>
                <w:rFonts w:ascii="Calibri" w:hAnsi="Calibri" w:eastAsia="Calibri" w:cs="Calibri"/>
                <w:color w:val="000000"/>
                <w:spacing w:val="1"/>
                <w:sz w:val="20"/>
                <w:szCs w:val="20"/>
              </w:rPr>
              <w:t>ou</w:t>
            </w:r>
            <w:r>
              <w:rPr>
                <w:rFonts w:ascii="Calibri" w:hAnsi="Calibri" w:eastAsia="Calibri" w:cs="Calibri"/>
                <w:color w:val="000000"/>
                <w:sz w:val="20"/>
                <w:szCs w:val="20"/>
              </w:rPr>
              <w:t>gh</w:t>
            </w:r>
            <w:r>
              <w:rPr>
                <w:rFonts w:ascii="Calibri" w:hAnsi="Calibri" w:eastAsia="Calibri" w:cs="Calibri"/>
                <w:color w:val="000000"/>
                <w:spacing w:val="-7"/>
                <w:sz w:val="20"/>
                <w:szCs w:val="20"/>
              </w:rPr>
              <w:t xml:space="preserve"> </w:t>
            </w:r>
            <w:r>
              <w:rPr>
                <w:rFonts w:ascii="Calibri" w:hAnsi="Calibri" w:eastAsia="Calibri" w:cs="Calibri"/>
                <w:color w:val="000000"/>
                <w:spacing w:val="2"/>
                <w:sz w:val="20"/>
                <w:szCs w:val="20"/>
              </w:rPr>
              <w:t>E</w:t>
            </w:r>
            <w:r>
              <w:rPr>
                <w:rFonts w:ascii="Calibri" w:hAnsi="Calibri" w:eastAsia="Calibri" w:cs="Calibri"/>
                <w:color w:val="000000"/>
                <w:spacing w:val="1"/>
                <w:sz w:val="20"/>
                <w:szCs w:val="20"/>
              </w:rPr>
              <w:t>du</w:t>
            </w:r>
            <w:r>
              <w:rPr>
                <w:rFonts w:ascii="Calibri" w:hAnsi="Calibri" w:eastAsia="Calibri" w:cs="Calibri"/>
                <w:color w:val="000000"/>
                <w:sz w:val="20"/>
                <w:szCs w:val="20"/>
              </w:rPr>
              <w:t>ca</w:t>
            </w:r>
            <w:r>
              <w:rPr>
                <w:rFonts w:ascii="Calibri" w:hAnsi="Calibri" w:eastAsia="Calibri" w:cs="Calibri"/>
                <w:color w:val="000000"/>
                <w:spacing w:val="1"/>
                <w:sz w:val="20"/>
                <w:szCs w:val="20"/>
              </w:rPr>
              <w:t>t</w:t>
            </w:r>
            <w:r>
              <w:rPr>
                <w:rFonts w:ascii="Calibri" w:hAnsi="Calibri" w:eastAsia="Calibri" w:cs="Calibri"/>
                <w:color w:val="000000"/>
                <w:sz w:val="20"/>
                <w:szCs w:val="20"/>
              </w:rPr>
              <w:t>ion</w:t>
            </w:r>
            <w:r>
              <w:rPr>
                <w:rFonts w:ascii="Calibri" w:hAnsi="Calibri" w:eastAsia="Calibri" w:cs="Calibri"/>
                <w:color w:val="000000"/>
                <w:spacing w:val="-9"/>
                <w:sz w:val="20"/>
                <w:szCs w:val="20"/>
              </w:rPr>
              <w:t xml:space="preserve"> </w:t>
            </w:r>
            <w:r>
              <w:rPr>
                <w:rFonts w:ascii="Calibri" w:hAnsi="Calibri" w:eastAsia="Calibri" w:cs="Calibri"/>
                <w:color w:val="000000"/>
                <w:spacing w:val="1"/>
                <w:sz w:val="20"/>
                <w:szCs w:val="20"/>
              </w:rPr>
              <w:t>an</w:t>
            </w:r>
            <w:r>
              <w:rPr>
                <w:rFonts w:ascii="Calibri" w:hAnsi="Calibri" w:eastAsia="Calibri" w:cs="Calibri"/>
                <w:color w:val="000000"/>
                <w:sz w:val="20"/>
                <w:szCs w:val="20"/>
              </w:rPr>
              <w:t xml:space="preserve">d </w:t>
            </w:r>
            <w:r>
              <w:rPr>
                <w:rFonts w:ascii="Calibri" w:hAnsi="Calibri" w:eastAsia="Calibri" w:cs="Calibri"/>
                <w:color w:val="009FDC"/>
                <w:sz w:val="20"/>
                <w:szCs w:val="20"/>
              </w:rPr>
              <w:t>#</w:t>
            </w:r>
            <w:r>
              <w:rPr>
                <w:rFonts w:ascii="Calibri" w:hAnsi="Calibri" w:eastAsia="Calibri" w:cs="Calibri"/>
                <w:color w:val="009FDC"/>
                <w:spacing w:val="-2"/>
                <w:sz w:val="20"/>
                <w:szCs w:val="20"/>
              </w:rPr>
              <w:t xml:space="preserve"> </w:t>
            </w:r>
            <w:r>
              <w:rPr>
                <w:rFonts w:ascii="Calibri" w:hAnsi="Calibri" w:eastAsia="Calibri" w:cs="Calibri"/>
                <w:color w:val="009FDC"/>
                <w:spacing w:val="1"/>
                <w:sz w:val="20"/>
                <w:szCs w:val="20"/>
              </w:rPr>
              <w:t>o</w:t>
            </w:r>
            <w:r>
              <w:rPr>
                <w:rFonts w:ascii="Calibri" w:hAnsi="Calibri" w:eastAsia="Calibri" w:cs="Calibri"/>
                <w:color w:val="009FDC"/>
                <w:sz w:val="20"/>
                <w:szCs w:val="20"/>
              </w:rPr>
              <w:t>f</w:t>
            </w:r>
            <w:r>
              <w:rPr>
                <w:rFonts w:ascii="Calibri" w:hAnsi="Calibri" w:eastAsia="Calibri" w:cs="Calibri"/>
                <w:color w:val="009FDC"/>
                <w:spacing w:val="-3"/>
                <w:sz w:val="20"/>
                <w:szCs w:val="20"/>
              </w:rPr>
              <w:t xml:space="preserve"> </w:t>
            </w:r>
            <w:r>
              <w:rPr>
                <w:rFonts w:ascii="Calibri" w:hAnsi="Calibri" w:eastAsia="Calibri" w:cs="Calibri"/>
                <w:color w:val="009FDC"/>
                <w:sz w:val="20"/>
                <w:szCs w:val="20"/>
              </w:rPr>
              <w:t>lear</w:t>
            </w:r>
            <w:r>
              <w:rPr>
                <w:rFonts w:ascii="Calibri" w:hAnsi="Calibri" w:eastAsia="Calibri" w:cs="Calibri"/>
                <w:color w:val="009FDC"/>
                <w:spacing w:val="1"/>
                <w:sz w:val="20"/>
                <w:szCs w:val="20"/>
              </w:rPr>
              <w:t>n</w:t>
            </w:r>
            <w:r>
              <w:rPr>
                <w:rFonts w:ascii="Calibri" w:hAnsi="Calibri" w:eastAsia="Calibri" w:cs="Calibri"/>
                <w:color w:val="009FDC"/>
                <w:spacing w:val="-1"/>
                <w:sz w:val="20"/>
                <w:szCs w:val="20"/>
              </w:rPr>
              <w:t>e</w:t>
            </w:r>
            <w:r>
              <w:rPr>
                <w:rFonts w:ascii="Calibri" w:hAnsi="Calibri" w:eastAsia="Calibri" w:cs="Calibri"/>
                <w:color w:val="009FDC"/>
                <w:sz w:val="20"/>
                <w:szCs w:val="20"/>
              </w:rPr>
              <w:t>rs</w:t>
            </w:r>
            <w:r>
              <w:rPr>
                <w:rFonts w:ascii="Calibri" w:hAnsi="Calibri" w:eastAsia="Calibri" w:cs="Calibri"/>
                <w:color w:val="009FDC"/>
                <w:spacing w:val="-6"/>
                <w:sz w:val="20"/>
                <w:szCs w:val="20"/>
              </w:rPr>
              <w:t xml:space="preserve"> </w:t>
            </w:r>
            <w:r>
              <w:rPr>
                <w:rFonts w:ascii="Calibri" w:hAnsi="Calibri" w:eastAsia="Calibri" w:cs="Calibri"/>
                <w:color w:val="009FDC"/>
                <w:spacing w:val="1"/>
                <w:sz w:val="20"/>
                <w:szCs w:val="20"/>
              </w:rPr>
              <w:t>b</w:t>
            </w:r>
            <w:r>
              <w:rPr>
                <w:rFonts w:ascii="Calibri" w:hAnsi="Calibri" w:eastAsia="Calibri" w:cs="Calibri"/>
                <w:color w:val="009FDC"/>
                <w:spacing w:val="-1"/>
                <w:sz w:val="20"/>
                <w:szCs w:val="20"/>
              </w:rPr>
              <w:t>e</w:t>
            </w:r>
            <w:r>
              <w:rPr>
                <w:rFonts w:ascii="Calibri" w:hAnsi="Calibri" w:eastAsia="Calibri" w:cs="Calibri"/>
                <w:color w:val="009FDC"/>
                <w:spacing w:val="1"/>
                <w:sz w:val="20"/>
                <w:szCs w:val="20"/>
              </w:rPr>
              <w:t>n</w:t>
            </w:r>
            <w:r>
              <w:rPr>
                <w:rFonts w:ascii="Calibri" w:hAnsi="Calibri" w:eastAsia="Calibri" w:cs="Calibri"/>
                <w:color w:val="009FDC"/>
                <w:spacing w:val="-1"/>
                <w:sz w:val="20"/>
                <w:szCs w:val="20"/>
              </w:rPr>
              <w:t>ef</w:t>
            </w:r>
            <w:r>
              <w:rPr>
                <w:rFonts w:ascii="Calibri" w:hAnsi="Calibri" w:eastAsia="Calibri" w:cs="Calibri"/>
                <w:color w:val="009FDC"/>
                <w:sz w:val="20"/>
                <w:szCs w:val="20"/>
              </w:rPr>
              <w:t>it</w:t>
            </w:r>
            <w:r>
              <w:rPr>
                <w:rFonts w:ascii="Calibri" w:hAnsi="Calibri" w:eastAsia="Calibri" w:cs="Calibri"/>
                <w:color w:val="009FDC"/>
                <w:spacing w:val="1"/>
                <w:sz w:val="20"/>
                <w:szCs w:val="20"/>
              </w:rPr>
              <w:t>t</w:t>
            </w:r>
            <w:r>
              <w:rPr>
                <w:rFonts w:ascii="Calibri" w:hAnsi="Calibri" w:eastAsia="Calibri" w:cs="Calibri"/>
                <w:color w:val="009FDC"/>
                <w:sz w:val="20"/>
                <w:szCs w:val="20"/>
              </w:rPr>
              <w:t>i</w:t>
            </w:r>
            <w:r>
              <w:rPr>
                <w:rFonts w:ascii="Calibri" w:hAnsi="Calibri" w:eastAsia="Calibri" w:cs="Calibri"/>
                <w:color w:val="009FDC"/>
                <w:spacing w:val="1"/>
                <w:sz w:val="20"/>
                <w:szCs w:val="20"/>
              </w:rPr>
              <w:t>n</w:t>
            </w:r>
            <w:r>
              <w:rPr>
                <w:rFonts w:ascii="Calibri" w:hAnsi="Calibri" w:eastAsia="Calibri" w:cs="Calibri"/>
                <w:color w:val="009FDC"/>
                <w:sz w:val="20"/>
                <w:szCs w:val="20"/>
              </w:rPr>
              <w:t>g</w:t>
            </w:r>
            <w:r>
              <w:rPr>
                <w:rFonts w:ascii="Calibri" w:hAnsi="Calibri" w:eastAsia="Calibri" w:cs="Calibri"/>
                <w:color w:val="009FDC"/>
                <w:spacing w:val="-9"/>
                <w:sz w:val="20"/>
                <w:szCs w:val="20"/>
              </w:rPr>
              <w:t xml:space="preserve"> </w:t>
            </w:r>
            <w:r>
              <w:rPr>
                <w:rFonts w:ascii="Calibri" w:hAnsi="Calibri" w:eastAsia="Calibri" w:cs="Calibri"/>
                <w:color w:val="009FDC"/>
                <w:sz w:val="20"/>
                <w:szCs w:val="20"/>
              </w:rPr>
              <w:t>fr</w:t>
            </w:r>
            <w:r>
              <w:rPr>
                <w:rFonts w:ascii="Calibri" w:hAnsi="Calibri" w:eastAsia="Calibri" w:cs="Calibri"/>
                <w:color w:val="009FDC"/>
                <w:spacing w:val="3"/>
                <w:sz w:val="20"/>
                <w:szCs w:val="20"/>
              </w:rPr>
              <w:t>o</w:t>
            </w:r>
            <w:r>
              <w:rPr>
                <w:rFonts w:ascii="Calibri" w:hAnsi="Calibri" w:eastAsia="Calibri" w:cs="Calibri"/>
                <w:color w:val="009FDC"/>
                <w:sz w:val="20"/>
                <w:szCs w:val="20"/>
              </w:rPr>
              <w:t>m</w:t>
            </w:r>
            <w:r>
              <w:rPr>
                <w:rFonts w:ascii="Calibri" w:hAnsi="Calibri" w:eastAsia="Calibri" w:cs="Calibri"/>
                <w:color w:val="009FDC"/>
                <w:spacing w:val="-5"/>
                <w:sz w:val="20"/>
                <w:szCs w:val="20"/>
              </w:rPr>
              <w:t xml:space="preserve"> </w:t>
            </w:r>
            <w:r>
              <w:rPr>
                <w:rFonts w:ascii="Calibri" w:hAnsi="Calibri" w:eastAsia="Calibri" w:cs="Calibri"/>
                <w:color w:val="009FDC"/>
                <w:sz w:val="20"/>
                <w:szCs w:val="20"/>
              </w:rPr>
              <w:t xml:space="preserve">a </w:t>
            </w:r>
            <w:r>
              <w:rPr>
                <w:rFonts w:ascii="Calibri" w:hAnsi="Calibri" w:eastAsia="Calibri" w:cs="Calibri"/>
                <w:color w:val="009FDC"/>
                <w:spacing w:val="1"/>
                <w:sz w:val="20"/>
                <w:szCs w:val="20"/>
              </w:rPr>
              <w:t>t</w:t>
            </w:r>
            <w:r>
              <w:rPr>
                <w:rFonts w:ascii="Calibri" w:hAnsi="Calibri" w:eastAsia="Calibri" w:cs="Calibri"/>
                <w:color w:val="009FDC"/>
                <w:spacing w:val="-1"/>
                <w:sz w:val="20"/>
                <w:szCs w:val="20"/>
              </w:rPr>
              <w:t>e</w:t>
            </w:r>
            <w:r>
              <w:rPr>
                <w:rFonts w:ascii="Calibri" w:hAnsi="Calibri" w:eastAsia="Calibri" w:cs="Calibri"/>
                <w:color w:val="009FDC"/>
                <w:sz w:val="20"/>
                <w:szCs w:val="20"/>
              </w:rPr>
              <w:t>a</w:t>
            </w:r>
            <w:r>
              <w:rPr>
                <w:rFonts w:ascii="Calibri" w:hAnsi="Calibri" w:eastAsia="Calibri" w:cs="Calibri"/>
                <w:color w:val="009FDC"/>
                <w:spacing w:val="3"/>
                <w:sz w:val="20"/>
                <w:szCs w:val="20"/>
              </w:rPr>
              <w:t>c</w:t>
            </w:r>
            <w:r>
              <w:rPr>
                <w:rFonts w:ascii="Calibri" w:hAnsi="Calibri" w:eastAsia="Calibri" w:cs="Calibri"/>
                <w:color w:val="009FDC"/>
                <w:spacing w:val="1"/>
                <w:sz w:val="20"/>
                <w:szCs w:val="20"/>
              </w:rPr>
              <w:t>h</w:t>
            </w:r>
            <w:r>
              <w:rPr>
                <w:rFonts w:ascii="Calibri" w:hAnsi="Calibri" w:eastAsia="Calibri" w:cs="Calibri"/>
                <w:color w:val="009FDC"/>
                <w:spacing w:val="-1"/>
                <w:sz w:val="20"/>
                <w:szCs w:val="20"/>
              </w:rPr>
              <w:t>e</w:t>
            </w:r>
            <w:r>
              <w:rPr>
                <w:rFonts w:ascii="Calibri" w:hAnsi="Calibri" w:eastAsia="Calibri" w:cs="Calibri"/>
                <w:color w:val="009FDC"/>
                <w:sz w:val="20"/>
                <w:szCs w:val="20"/>
              </w:rPr>
              <w:t>r</w:t>
            </w:r>
            <w:r>
              <w:rPr>
                <w:rFonts w:ascii="Calibri" w:hAnsi="Calibri" w:eastAsia="Calibri" w:cs="Calibri"/>
                <w:color w:val="009FDC"/>
                <w:spacing w:val="-6"/>
                <w:sz w:val="20"/>
                <w:szCs w:val="20"/>
              </w:rPr>
              <w:t xml:space="preserve"> </w:t>
            </w:r>
            <w:r>
              <w:rPr>
                <w:rFonts w:ascii="Calibri" w:hAnsi="Calibri" w:eastAsia="Calibri" w:cs="Calibri"/>
                <w:color w:val="009FDC"/>
                <w:sz w:val="20"/>
                <w:szCs w:val="20"/>
              </w:rPr>
              <w:t>tr</w:t>
            </w:r>
            <w:r>
              <w:rPr>
                <w:rFonts w:ascii="Calibri" w:hAnsi="Calibri" w:eastAsia="Calibri" w:cs="Calibri"/>
                <w:color w:val="009FDC"/>
                <w:spacing w:val="1"/>
                <w:sz w:val="20"/>
                <w:szCs w:val="20"/>
              </w:rPr>
              <w:t>a</w:t>
            </w:r>
            <w:r>
              <w:rPr>
                <w:rFonts w:ascii="Calibri" w:hAnsi="Calibri" w:eastAsia="Calibri" w:cs="Calibri"/>
                <w:color w:val="009FDC"/>
                <w:sz w:val="20"/>
                <w:szCs w:val="20"/>
              </w:rPr>
              <w:t>i</w:t>
            </w:r>
            <w:r>
              <w:rPr>
                <w:rFonts w:ascii="Calibri" w:hAnsi="Calibri" w:eastAsia="Calibri" w:cs="Calibri"/>
                <w:color w:val="009FDC"/>
                <w:spacing w:val="1"/>
                <w:sz w:val="20"/>
                <w:szCs w:val="20"/>
              </w:rPr>
              <w:t>n</w:t>
            </w:r>
            <w:r>
              <w:rPr>
                <w:rFonts w:ascii="Calibri" w:hAnsi="Calibri" w:eastAsia="Calibri" w:cs="Calibri"/>
                <w:color w:val="009FDC"/>
                <w:spacing w:val="-1"/>
                <w:sz w:val="20"/>
                <w:szCs w:val="20"/>
              </w:rPr>
              <w:t>e</w:t>
            </w:r>
            <w:r>
              <w:rPr>
                <w:rFonts w:ascii="Calibri" w:hAnsi="Calibri" w:eastAsia="Calibri" w:cs="Calibri"/>
                <w:color w:val="009FDC"/>
                <w:sz w:val="20"/>
                <w:szCs w:val="20"/>
              </w:rPr>
              <w:t>d</w:t>
            </w:r>
            <w:r>
              <w:rPr>
                <w:rFonts w:ascii="Calibri" w:hAnsi="Calibri" w:eastAsia="Calibri" w:cs="Calibri"/>
                <w:color w:val="009FDC"/>
                <w:spacing w:val="-5"/>
                <w:sz w:val="20"/>
                <w:szCs w:val="20"/>
              </w:rPr>
              <w:t xml:space="preserve"> </w:t>
            </w:r>
            <w:r>
              <w:rPr>
                <w:rFonts w:ascii="Calibri" w:hAnsi="Calibri" w:eastAsia="Calibri" w:cs="Calibri"/>
                <w:color w:val="009FDC"/>
                <w:sz w:val="20"/>
                <w:szCs w:val="20"/>
              </w:rPr>
              <w:t>in</w:t>
            </w:r>
            <w:r>
              <w:rPr>
                <w:rFonts w:ascii="Calibri" w:hAnsi="Calibri" w:eastAsia="Calibri" w:cs="Calibri"/>
                <w:color w:val="009FDC"/>
                <w:spacing w:val="-1"/>
                <w:sz w:val="20"/>
                <w:szCs w:val="20"/>
              </w:rPr>
              <w:t xml:space="preserve"> </w:t>
            </w:r>
            <w:r>
              <w:rPr>
                <w:rFonts w:ascii="Calibri" w:hAnsi="Calibri" w:eastAsia="Calibri" w:cs="Calibri"/>
                <w:color w:val="009FDC"/>
                <w:spacing w:val="1"/>
                <w:sz w:val="20"/>
                <w:szCs w:val="20"/>
              </w:rPr>
              <w:t>psy</w:t>
            </w:r>
            <w:r>
              <w:rPr>
                <w:rFonts w:ascii="Calibri" w:hAnsi="Calibri" w:eastAsia="Calibri" w:cs="Calibri"/>
                <w:color w:val="009FDC"/>
                <w:sz w:val="20"/>
                <w:szCs w:val="20"/>
              </w:rPr>
              <w:t>c</w:t>
            </w:r>
            <w:r>
              <w:rPr>
                <w:rFonts w:ascii="Calibri" w:hAnsi="Calibri" w:eastAsia="Calibri" w:cs="Calibri"/>
                <w:color w:val="009FDC"/>
                <w:spacing w:val="1"/>
                <w:sz w:val="20"/>
                <w:szCs w:val="20"/>
              </w:rPr>
              <w:t>h</w:t>
            </w:r>
            <w:r>
              <w:rPr>
                <w:rFonts w:ascii="Calibri" w:hAnsi="Calibri" w:eastAsia="Calibri" w:cs="Calibri"/>
                <w:color w:val="009FDC"/>
                <w:spacing w:val="-2"/>
                <w:sz w:val="20"/>
                <w:szCs w:val="20"/>
              </w:rPr>
              <w:t>o</w:t>
            </w:r>
            <w:r>
              <w:rPr>
                <w:rFonts w:ascii="Calibri" w:hAnsi="Calibri" w:eastAsia="Calibri" w:cs="Calibri"/>
                <w:color w:val="009FDC"/>
                <w:spacing w:val="1"/>
                <w:sz w:val="20"/>
                <w:szCs w:val="20"/>
              </w:rPr>
              <w:t>s</w:t>
            </w:r>
            <w:r>
              <w:rPr>
                <w:rFonts w:ascii="Calibri" w:hAnsi="Calibri" w:eastAsia="Calibri" w:cs="Calibri"/>
                <w:color w:val="009FDC"/>
                <w:sz w:val="20"/>
                <w:szCs w:val="20"/>
              </w:rPr>
              <w:t xml:space="preserve">ocial </w:t>
            </w:r>
            <w:r>
              <w:rPr>
                <w:rFonts w:ascii="Calibri" w:hAnsi="Calibri" w:eastAsia="Calibri" w:cs="Calibri"/>
                <w:color w:val="009FDC"/>
                <w:spacing w:val="1"/>
                <w:sz w:val="20"/>
                <w:szCs w:val="20"/>
              </w:rPr>
              <w:t>supp</w:t>
            </w:r>
            <w:r>
              <w:rPr>
                <w:rFonts w:ascii="Calibri" w:hAnsi="Calibri" w:eastAsia="Calibri" w:cs="Calibri"/>
                <w:color w:val="009FDC"/>
                <w:sz w:val="20"/>
                <w:szCs w:val="20"/>
              </w:rPr>
              <w:t>ort</w:t>
            </w:r>
            <w:r>
              <w:rPr>
                <w:rFonts w:ascii="Calibri" w:hAnsi="Calibri" w:eastAsia="Calibri" w:cs="Calibri"/>
                <w:color w:val="009FDC"/>
                <w:spacing w:val="-4"/>
                <w:sz w:val="20"/>
                <w:szCs w:val="20"/>
              </w:rPr>
              <w:t xml:space="preserve"> </w:t>
            </w:r>
            <w:r>
              <w:rPr>
                <w:rFonts w:ascii="Calibri" w:hAnsi="Calibri" w:eastAsia="Calibri" w:cs="Calibri"/>
                <w:color w:val="000000"/>
                <w:spacing w:val="-2"/>
                <w:sz w:val="20"/>
                <w:szCs w:val="20"/>
              </w:rPr>
              <w:t>i</w:t>
            </w:r>
            <w:r>
              <w:rPr>
                <w:rFonts w:ascii="Calibri" w:hAnsi="Calibri" w:eastAsia="Calibri" w:cs="Calibri"/>
                <w:color w:val="000000"/>
                <w:sz w:val="20"/>
                <w:szCs w:val="20"/>
              </w:rPr>
              <w:t>s mo</w:t>
            </w:r>
            <w:r>
              <w:rPr>
                <w:rFonts w:ascii="Calibri" w:hAnsi="Calibri" w:eastAsia="Calibri" w:cs="Calibri"/>
                <w:color w:val="000000"/>
                <w:spacing w:val="1"/>
                <w:sz w:val="20"/>
                <w:szCs w:val="20"/>
              </w:rPr>
              <w:t>n</w:t>
            </w:r>
            <w:r>
              <w:rPr>
                <w:rFonts w:ascii="Calibri" w:hAnsi="Calibri" w:eastAsia="Calibri" w:cs="Calibri"/>
                <w:color w:val="000000"/>
                <w:sz w:val="20"/>
                <w:szCs w:val="20"/>
              </w:rPr>
              <w:t>it</w:t>
            </w:r>
            <w:r>
              <w:rPr>
                <w:rFonts w:ascii="Calibri" w:hAnsi="Calibri" w:eastAsia="Calibri" w:cs="Calibri"/>
                <w:color w:val="000000"/>
                <w:spacing w:val="1"/>
                <w:sz w:val="20"/>
                <w:szCs w:val="20"/>
              </w:rPr>
              <w:t>o</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z w:val="20"/>
                <w:szCs w:val="20"/>
              </w:rPr>
              <w:t>d</w:t>
            </w:r>
            <w:r>
              <w:rPr>
                <w:rFonts w:ascii="Calibri" w:hAnsi="Calibri" w:eastAsia="Calibri" w:cs="Calibri"/>
                <w:color w:val="000000"/>
                <w:spacing w:val="-8"/>
                <w:sz w:val="20"/>
                <w:szCs w:val="20"/>
              </w:rPr>
              <w:t xml:space="preserve"> </w:t>
            </w:r>
            <w:r>
              <w:rPr>
                <w:rFonts w:ascii="Calibri" w:hAnsi="Calibri" w:eastAsia="Calibri" w:cs="Calibri"/>
                <w:color w:val="000000"/>
                <w:spacing w:val="1"/>
                <w:sz w:val="20"/>
                <w:szCs w:val="20"/>
              </w:rPr>
              <w:t>th</w:t>
            </w:r>
            <w:r>
              <w:rPr>
                <w:rFonts w:ascii="Calibri" w:hAnsi="Calibri" w:eastAsia="Calibri" w:cs="Calibri"/>
                <w:color w:val="000000"/>
                <w:sz w:val="20"/>
                <w:szCs w:val="20"/>
              </w:rPr>
              <w:t>r</w:t>
            </w:r>
            <w:r>
              <w:rPr>
                <w:rFonts w:ascii="Calibri" w:hAnsi="Calibri" w:eastAsia="Calibri" w:cs="Calibri"/>
                <w:color w:val="000000"/>
                <w:spacing w:val="1"/>
                <w:sz w:val="20"/>
                <w:szCs w:val="20"/>
              </w:rPr>
              <w:t>ou</w:t>
            </w:r>
            <w:r>
              <w:rPr>
                <w:rFonts w:ascii="Calibri" w:hAnsi="Calibri" w:eastAsia="Calibri" w:cs="Calibri"/>
                <w:color w:val="000000"/>
                <w:sz w:val="20"/>
                <w:szCs w:val="20"/>
              </w:rPr>
              <w:t>gh</w:t>
            </w:r>
            <w:r>
              <w:rPr>
                <w:rFonts w:ascii="Calibri" w:hAnsi="Calibri" w:eastAsia="Calibri" w:cs="Calibri"/>
                <w:color w:val="000000"/>
                <w:spacing w:val="-8"/>
                <w:sz w:val="20"/>
                <w:szCs w:val="20"/>
              </w:rPr>
              <w:t xml:space="preserve"> </w:t>
            </w:r>
            <w:r>
              <w:rPr>
                <w:rFonts w:ascii="Calibri" w:hAnsi="Calibri" w:eastAsia="Calibri" w:cs="Calibri"/>
                <w:color w:val="000000"/>
                <w:spacing w:val="1"/>
                <w:sz w:val="20"/>
                <w:szCs w:val="20"/>
              </w:rPr>
              <w:t>Edu</w:t>
            </w:r>
            <w:r>
              <w:rPr>
                <w:rFonts w:ascii="Calibri" w:hAnsi="Calibri" w:eastAsia="Calibri" w:cs="Calibri"/>
                <w:color w:val="000000"/>
                <w:sz w:val="20"/>
                <w:szCs w:val="20"/>
              </w:rPr>
              <w:t>ca</w:t>
            </w:r>
            <w:r>
              <w:rPr>
                <w:rFonts w:ascii="Calibri" w:hAnsi="Calibri" w:eastAsia="Calibri" w:cs="Calibri"/>
                <w:color w:val="000000"/>
                <w:spacing w:val="1"/>
                <w:sz w:val="20"/>
                <w:szCs w:val="20"/>
              </w:rPr>
              <w:t>t</w:t>
            </w:r>
            <w:r>
              <w:rPr>
                <w:rFonts w:ascii="Calibri" w:hAnsi="Calibri" w:eastAsia="Calibri" w:cs="Calibri"/>
                <w:color w:val="000000"/>
                <w:sz w:val="20"/>
                <w:szCs w:val="20"/>
              </w:rPr>
              <w:t>io</w:t>
            </w:r>
            <w:r>
              <w:rPr>
                <w:rFonts w:ascii="Calibri" w:hAnsi="Calibri" w:eastAsia="Calibri" w:cs="Calibri"/>
                <w:color w:val="000000"/>
                <w:spacing w:val="5"/>
                <w:sz w:val="20"/>
                <w:szCs w:val="20"/>
              </w:rPr>
              <w:t>n</w:t>
            </w:r>
            <w:r>
              <w:rPr>
                <w:rFonts w:ascii="Calibri" w:hAnsi="Calibri" w:eastAsia="Calibri" w:cs="Calibri"/>
                <w:color w:val="000000"/>
                <w:sz w:val="20"/>
                <w:szCs w:val="20"/>
              </w:rPr>
              <w:t>.</w:t>
            </w:r>
          </w:p>
          <w:p w:rsidR="00053E75" w:rsidRDefault="00BF1E13" w14:paraId="0E3F937C" w14:textId="77777777">
            <w:pPr>
              <w:spacing w:after="0" w:line="240" w:lineRule="auto"/>
              <w:ind w:left="282" w:right="-20"/>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35"/>
                <w:sz w:val="20"/>
                <w:szCs w:val="20"/>
              </w:rPr>
              <w:t xml:space="preserve"> </w:t>
            </w:r>
            <w:r>
              <w:rPr>
                <w:rFonts w:ascii="Calibri" w:hAnsi="Calibri" w:eastAsia="Calibri" w:cs="Calibri"/>
                <w:sz w:val="20"/>
                <w:szCs w:val="20"/>
              </w:rPr>
              <w:t>CP</w:t>
            </w:r>
            <w:r>
              <w:rPr>
                <w:rFonts w:ascii="Calibri" w:hAnsi="Calibri" w:eastAsia="Calibri" w:cs="Calibri"/>
                <w:spacing w:val="-2"/>
                <w:sz w:val="20"/>
                <w:szCs w:val="20"/>
              </w:rPr>
              <w:t xml:space="preserve"> </w:t>
            </w:r>
            <w:r>
              <w:rPr>
                <w:rFonts w:ascii="Calibri" w:hAnsi="Calibri" w:eastAsia="Calibri" w:cs="Calibri"/>
                <w:spacing w:val="1"/>
                <w:sz w:val="20"/>
                <w:szCs w:val="20"/>
              </w:rPr>
              <w:t>H</w:t>
            </w:r>
            <w:r>
              <w:rPr>
                <w:rFonts w:ascii="Calibri" w:hAnsi="Calibri" w:eastAsia="Calibri" w:cs="Calibri"/>
                <w:sz w:val="20"/>
                <w:szCs w:val="20"/>
              </w:rPr>
              <w:t>RP</w:t>
            </w:r>
            <w:r>
              <w:rPr>
                <w:rFonts w:ascii="Calibri" w:hAnsi="Calibri" w:eastAsia="Calibri" w:cs="Calibri"/>
                <w:spacing w:val="-3"/>
                <w:sz w:val="20"/>
                <w:szCs w:val="20"/>
              </w:rPr>
              <w:t xml:space="preserve"> </w:t>
            </w:r>
            <w:r>
              <w:rPr>
                <w:rFonts w:ascii="Calibri" w:hAnsi="Calibri" w:eastAsia="Calibri" w:cs="Calibri"/>
                <w:sz w:val="20"/>
                <w:szCs w:val="20"/>
              </w:rPr>
              <w:t>i</w:t>
            </w:r>
            <w:r>
              <w:rPr>
                <w:rFonts w:ascii="Calibri" w:hAnsi="Calibri" w:eastAsia="Calibri" w:cs="Calibri"/>
                <w:spacing w:val="1"/>
                <w:sz w:val="20"/>
                <w:szCs w:val="20"/>
              </w:rPr>
              <w:t>nd</w:t>
            </w:r>
            <w:r>
              <w:rPr>
                <w:rFonts w:ascii="Calibri" w:hAnsi="Calibri" w:eastAsia="Calibri" w:cs="Calibri"/>
                <w:sz w:val="20"/>
                <w:szCs w:val="20"/>
              </w:rPr>
              <w:t>icates</w:t>
            </w:r>
            <w:r>
              <w:rPr>
                <w:rFonts w:ascii="Calibri" w:hAnsi="Calibri" w:eastAsia="Calibri" w:cs="Calibri"/>
                <w:spacing w:val="-6"/>
                <w:sz w:val="20"/>
                <w:szCs w:val="20"/>
              </w:rPr>
              <w:t xml:space="preserve"> </w:t>
            </w:r>
            <w:r>
              <w:rPr>
                <w:rFonts w:ascii="Calibri" w:hAnsi="Calibri" w:eastAsia="Calibri" w:cs="Calibri"/>
                <w:spacing w:val="1"/>
                <w:sz w:val="20"/>
                <w:szCs w:val="20"/>
              </w:rPr>
              <w:t>th</w:t>
            </w:r>
            <w:r>
              <w:rPr>
                <w:rFonts w:ascii="Calibri" w:hAnsi="Calibri" w:eastAsia="Calibri" w:cs="Calibri"/>
                <w:sz w:val="20"/>
                <w:szCs w:val="20"/>
              </w:rPr>
              <w:t>is</w:t>
            </w:r>
            <w:r>
              <w:rPr>
                <w:rFonts w:ascii="Calibri" w:hAnsi="Calibri" w:eastAsia="Calibri" w:cs="Calibri"/>
                <w:spacing w:val="-2"/>
                <w:sz w:val="20"/>
                <w:szCs w:val="20"/>
              </w:rPr>
              <w:t xml:space="preserve"> </w:t>
            </w:r>
            <w:r>
              <w:rPr>
                <w:rFonts w:ascii="Calibri" w:hAnsi="Calibri" w:eastAsia="Calibri" w:cs="Calibri"/>
                <w:sz w:val="20"/>
                <w:szCs w:val="20"/>
              </w:rPr>
              <w:t>i</w:t>
            </w:r>
            <w:r>
              <w:rPr>
                <w:rFonts w:ascii="Calibri" w:hAnsi="Calibri" w:eastAsia="Calibri" w:cs="Calibri"/>
                <w:spacing w:val="1"/>
                <w:sz w:val="20"/>
                <w:szCs w:val="20"/>
              </w:rPr>
              <w:t>nd</w:t>
            </w:r>
            <w:r>
              <w:rPr>
                <w:rFonts w:ascii="Calibri" w:hAnsi="Calibri" w:eastAsia="Calibri" w:cs="Calibri"/>
                <w:sz w:val="20"/>
                <w:szCs w:val="20"/>
              </w:rPr>
              <w:t>icat</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7"/>
                <w:sz w:val="20"/>
                <w:szCs w:val="20"/>
              </w:rPr>
              <w:t xml:space="preserve"> </w:t>
            </w:r>
            <w:r>
              <w:rPr>
                <w:rFonts w:ascii="Calibri" w:hAnsi="Calibri" w:eastAsia="Calibri" w:cs="Calibri"/>
                <w:sz w:val="20"/>
                <w:szCs w:val="20"/>
              </w:rPr>
              <w:t>is mo</w:t>
            </w:r>
            <w:r>
              <w:rPr>
                <w:rFonts w:ascii="Calibri" w:hAnsi="Calibri" w:eastAsia="Calibri" w:cs="Calibri"/>
                <w:spacing w:val="1"/>
                <w:sz w:val="20"/>
                <w:szCs w:val="20"/>
              </w:rPr>
              <w:t>n</w:t>
            </w:r>
            <w:r>
              <w:rPr>
                <w:rFonts w:ascii="Calibri" w:hAnsi="Calibri" w:eastAsia="Calibri" w:cs="Calibri"/>
                <w:sz w:val="20"/>
                <w:szCs w:val="20"/>
              </w:rPr>
              <w:t>it</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z w:val="20"/>
                <w:szCs w:val="20"/>
              </w:rPr>
              <w:t>d</w:t>
            </w:r>
            <w:r>
              <w:rPr>
                <w:rFonts w:ascii="Calibri" w:hAnsi="Calibri" w:eastAsia="Calibri" w:cs="Calibri"/>
                <w:spacing w:val="-8"/>
                <w:sz w:val="20"/>
                <w:szCs w:val="20"/>
              </w:rPr>
              <w:t xml:space="preserve"> </w:t>
            </w:r>
            <w:r>
              <w:rPr>
                <w:rFonts w:ascii="Calibri" w:hAnsi="Calibri" w:eastAsia="Calibri" w:cs="Calibri"/>
                <w:spacing w:val="1"/>
                <w:sz w:val="20"/>
                <w:szCs w:val="20"/>
              </w:rPr>
              <w:t>b</w:t>
            </w:r>
            <w:r>
              <w:rPr>
                <w:rFonts w:ascii="Calibri" w:hAnsi="Calibri" w:eastAsia="Calibri" w:cs="Calibri"/>
                <w:sz w:val="20"/>
                <w:szCs w:val="20"/>
              </w:rPr>
              <w:t>y</w:t>
            </w:r>
            <w:r>
              <w:rPr>
                <w:rFonts w:ascii="Calibri" w:hAnsi="Calibri" w:eastAsia="Calibri" w:cs="Calibri"/>
                <w:spacing w:val="-1"/>
                <w:sz w:val="20"/>
                <w:szCs w:val="20"/>
              </w:rPr>
              <w:t xml:space="preserve"> </w:t>
            </w:r>
            <w:r>
              <w:rPr>
                <w:rFonts w:ascii="Calibri" w:hAnsi="Calibri" w:eastAsia="Calibri" w:cs="Calibri"/>
                <w:spacing w:val="2"/>
                <w:sz w:val="20"/>
                <w:szCs w:val="20"/>
              </w:rPr>
              <w:t>E</w:t>
            </w:r>
            <w:r>
              <w:rPr>
                <w:rFonts w:ascii="Calibri" w:hAnsi="Calibri" w:eastAsia="Calibri" w:cs="Calibri"/>
                <w:spacing w:val="1"/>
                <w:sz w:val="20"/>
                <w:szCs w:val="20"/>
              </w:rPr>
              <w:t>du</w:t>
            </w:r>
            <w:r>
              <w:rPr>
                <w:rFonts w:ascii="Calibri" w:hAnsi="Calibri" w:eastAsia="Calibri" w:cs="Calibri"/>
                <w:sz w:val="20"/>
                <w:szCs w:val="20"/>
              </w:rPr>
              <w:t>ca</w:t>
            </w:r>
            <w:r>
              <w:rPr>
                <w:rFonts w:ascii="Calibri" w:hAnsi="Calibri" w:eastAsia="Calibri" w:cs="Calibri"/>
                <w:spacing w:val="1"/>
                <w:sz w:val="20"/>
                <w:szCs w:val="20"/>
              </w:rPr>
              <w:t>t</w:t>
            </w:r>
            <w:r>
              <w:rPr>
                <w:rFonts w:ascii="Calibri" w:hAnsi="Calibri" w:eastAsia="Calibri" w:cs="Calibri"/>
                <w:sz w:val="20"/>
                <w:szCs w:val="20"/>
              </w:rPr>
              <w:t>i</w:t>
            </w:r>
            <w:r>
              <w:rPr>
                <w:rFonts w:ascii="Calibri" w:hAnsi="Calibri" w:eastAsia="Calibri" w:cs="Calibri"/>
                <w:spacing w:val="-2"/>
                <w:sz w:val="20"/>
                <w:szCs w:val="20"/>
              </w:rPr>
              <w:t>o</w:t>
            </w:r>
            <w:r>
              <w:rPr>
                <w:rFonts w:ascii="Calibri" w:hAnsi="Calibri" w:eastAsia="Calibri" w:cs="Calibri"/>
                <w:sz w:val="20"/>
                <w:szCs w:val="20"/>
              </w:rPr>
              <w:t>n</w:t>
            </w:r>
          </w:p>
          <w:p w:rsidR="00053E75" w:rsidRDefault="00BF1E13" w14:paraId="3809AE06" w14:textId="77777777">
            <w:pPr>
              <w:spacing w:after="0" w:line="240" w:lineRule="auto"/>
              <w:ind w:left="282" w:right="-20"/>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35"/>
                <w:sz w:val="20"/>
                <w:szCs w:val="20"/>
              </w:rPr>
              <w:t xml:space="preserve"> </w:t>
            </w:r>
            <w:r>
              <w:rPr>
                <w:rFonts w:ascii="Calibri" w:hAnsi="Calibri" w:eastAsia="Calibri" w:cs="Calibri"/>
                <w:sz w:val="20"/>
                <w:szCs w:val="20"/>
              </w:rPr>
              <w:t>Cro</w:t>
            </w:r>
            <w:r>
              <w:rPr>
                <w:rFonts w:ascii="Calibri" w:hAnsi="Calibri" w:eastAsia="Calibri" w:cs="Calibri"/>
                <w:spacing w:val="1"/>
                <w:sz w:val="20"/>
                <w:szCs w:val="20"/>
              </w:rPr>
              <w:t>s</w:t>
            </w:r>
            <w:r>
              <w:rPr>
                <w:rFonts w:ascii="Calibri" w:hAnsi="Calibri" w:eastAsia="Calibri" w:cs="Calibri"/>
                <w:spacing w:val="2"/>
                <w:sz w:val="20"/>
                <w:szCs w:val="20"/>
              </w:rPr>
              <w:t>s</w:t>
            </w:r>
            <w:r>
              <w:rPr>
                <w:rFonts w:ascii="Calibri" w:hAnsi="Calibri" w:eastAsia="Calibri" w:cs="Calibri"/>
                <w:spacing w:val="-1"/>
                <w:sz w:val="20"/>
                <w:szCs w:val="20"/>
              </w:rPr>
              <w:t>-</w:t>
            </w:r>
            <w:r>
              <w:rPr>
                <w:rFonts w:ascii="Calibri" w:hAnsi="Calibri" w:eastAsia="Calibri" w:cs="Calibri"/>
                <w:spacing w:val="1"/>
                <w:sz w:val="20"/>
                <w:szCs w:val="20"/>
              </w:rPr>
              <w:t>s</w:t>
            </w:r>
            <w:r>
              <w:rPr>
                <w:rFonts w:ascii="Calibri" w:hAnsi="Calibri" w:eastAsia="Calibri" w:cs="Calibri"/>
                <w:spacing w:val="-1"/>
                <w:sz w:val="20"/>
                <w:szCs w:val="20"/>
              </w:rPr>
              <w:t>e</w:t>
            </w:r>
            <w:r>
              <w:rPr>
                <w:rFonts w:ascii="Calibri" w:hAnsi="Calibri" w:eastAsia="Calibri" w:cs="Calibri"/>
                <w:sz w:val="20"/>
                <w:szCs w:val="20"/>
              </w:rPr>
              <w:t>ct</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10"/>
                <w:sz w:val="20"/>
                <w:szCs w:val="20"/>
              </w:rPr>
              <w:t xml:space="preserve"> </w:t>
            </w:r>
            <w:r>
              <w:rPr>
                <w:rFonts w:ascii="Calibri" w:hAnsi="Calibri" w:eastAsia="Calibri" w:cs="Calibri"/>
                <w:spacing w:val="1"/>
                <w:sz w:val="20"/>
                <w:szCs w:val="20"/>
              </w:rPr>
              <w:t>d</w:t>
            </w:r>
            <w:r>
              <w:rPr>
                <w:rFonts w:ascii="Calibri" w:hAnsi="Calibri" w:eastAsia="Calibri" w:cs="Calibri"/>
                <w:sz w:val="20"/>
                <w:szCs w:val="20"/>
              </w:rPr>
              <w:t>o</w:t>
            </w:r>
            <w:r>
              <w:rPr>
                <w:rFonts w:ascii="Calibri" w:hAnsi="Calibri" w:eastAsia="Calibri" w:cs="Calibri"/>
                <w:spacing w:val="1"/>
                <w:sz w:val="20"/>
                <w:szCs w:val="20"/>
              </w:rPr>
              <w:t>ub</w:t>
            </w:r>
            <w:r>
              <w:rPr>
                <w:rFonts w:ascii="Calibri" w:hAnsi="Calibri" w:eastAsia="Calibri" w:cs="Calibri"/>
                <w:sz w:val="20"/>
                <w:szCs w:val="20"/>
              </w:rPr>
              <w:t>le</w:t>
            </w:r>
            <w:r>
              <w:rPr>
                <w:rFonts w:ascii="Calibri" w:hAnsi="Calibri" w:eastAsia="Calibri" w:cs="Calibri"/>
                <w:spacing w:val="-7"/>
                <w:sz w:val="20"/>
                <w:szCs w:val="20"/>
              </w:rPr>
              <w:t xml:space="preserve"> </w:t>
            </w:r>
            <w:r>
              <w:rPr>
                <w:rFonts w:ascii="Calibri" w:hAnsi="Calibri" w:eastAsia="Calibri" w:cs="Calibri"/>
                <w:sz w:val="20"/>
                <w:szCs w:val="20"/>
              </w:rPr>
              <w:t>c</w:t>
            </w:r>
            <w:r>
              <w:rPr>
                <w:rFonts w:ascii="Calibri" w:hAnsi="Calibri" w:eastAsia="Calibri" w:cs="Calibri"/>
                <w:spacing w:val="1"/>
                <w:sz w:val="20"/>
                <w:szCs w:val="20"/>
              </w:rPr>
              <w:t>oun</w:t>
            </w:r>
            <w:r>
              <w:rPr>
                <w:rFonts w:ascii="Calibri" w:hAnsi="Calibri" w:eastAsia="Calibri" w:cs="Calibri"/>
                <w:sz w:val="20"/>
                <w:szCs w:val="20"/>
              </w:rPr>
              <w:t>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7"/>
                <w:sz w:val="20"/>
                <w:szCs w:val="20"/>
              </w:rPr>
              <w:t xml:space="preserve"> </w:t>
            </w:r>
            <w:r>
              <w:rPr>
                <w:rFonts w:ascii="Calibri" w:hAnsi="Calibri" w:eastAsia="Calibri" w:cs="Calibri"/>
                <w:sz w:val="20"/>
                <w:szCs w:val="20"/>
              </w:rPr>
              <w:t>mitig</w:t>
            </w:r>
            <w:r>
              <w:rPr>
                <w:rFonts w:ascii="Calibri" w:hAnsi="Calibri" w:eastAsia="Calibri" w:cs="Calibri"/>
                <w:spacing w:val="1"/>
                <w:sz w:val="20"/>
                <w:szCs w:val="20"/>
              </w:rPr>
              <w:t>a</w:t>
            </w:r>
            <w:r>
              <w:rPr>
                <w:rFonts w:ascii="Calibri" w:hAnsi="Calibri" w:eastAsia="Calibri" w:cs="Calibri"/>
                <w:sz w:val="20"/>
                <w:szCs w:val="20"/>
              </w:rPr>
              <w:t>ted</w:t>
            </w:r>
            <w:r>
              <w:rPr>
                <w:rFonts w:ascii="Calibri" w:hAnsi="Calibri" w:eastAsia="Calibri" w:cs="Calibri"/>
                <w:spacing w:val="-8"/>
                <w:sz w:val="20"/>
                <w:szCs w:val="20"/>
              </w:rPr>
              <w:t xml:space="preserve"> </w:t>
            </w:r>
            <w:r>
              <w:rPr>
                <w:rFonts w:ascii="Calibri" w:hAnsi="Calibri" w:eastAsia="Calibri" w:cs="Calibri"/>
                <w:spacing w:val="1"/>
                <w:sz w:val="20"/>
                <w:szCs w:val="20"/>
              </w:rPr>
              <w:t>b</w:t>
            </w:r>
            <w:r>
              <w:rPr>
                <w:rFonts w:ascii="Calibri" w:hAnsi="Calibri" w:eastAsia="Calibri" w:cs="Calibri"/>
                <w:sz w:val="20"/>
                <w:szCs w:val="20"/>
              </w:rPr>
              <w:t>y</w:t>
            </w:r>
            <w:r>
              <w:rPr>
                <w:rFonts w:ascii="Calibri" w:hAnsi="Calibri" w:eastAsia="Calibri" w:cs="Calibri"/>
                <w:spacing w:val="-1"/>
                <w:sz w:val="20"/>
                <w:szCs w:val="20"/>
              </w:rPr>
              <w:t xml:space="preserve"> </w:t>
            </w:r>
            <w:r>
              <w:rPr>
                <w:rFonts w:ascii="Calibri" w:hAnsi="Calibri" w:eastAsia="Calibri" w:cs="Calibri"/>
                <w:spacing w:val="2"/>
                <w:sz w:val="20"/>
                <w:szCs w:val="20"/>
              </w:rPr>
              <w:t>s</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gle</w:t>
            </w:r>
            <w:r>
              <w:rPr>
                <w:rFonts w:ascii="Calibri" w:hAnsi="Calibri" w:eastAsia="Calibri" w:cs="Calibri"/>
                <w:spacing w:val="-6"/>
                <w:sz w:val="20"/>
                <w:szCs w:val="20"/>
              </w:rPr>
              <w:t xml:space="preserve"> </w:t>
            </w:r>
            <w:r>
              <w:rPr>
                <w:rFonts w:ascii="Calibri" w:hAnsi="Calibri" w:eastAsia="Calibri" w:cs="Calibri"/>
                <w:spacing w:val="2"/>
                <w:sz w:val="20"/>
                <w:szCs w:val="20"/>
              </w:rPr>
              <w:t>s</w:t>
            </w:r>
            <w:r>
              <w:rPr>
                <w:rFonts w:ascii="Calibri" w:hAnsi="Calibri" w:eastAsia="Calibri" w:cs="Calibri"/>
                <w:spacing w:val="-1"/>
                <w:sz w:val="20"/>
                <w:szCs w:val="20"/>
              </w:rPr>
              <w:t>e</w:t>
            </w:r>
            <w:r>
              <w:rPr>
                <w:rFonts w:ascii="Calibri" w:hAnsi="Calibri" w:eastAsia="Calibri" w:cs="Calibri"/>
                <w:sz w:val="20"/>
                <w:szCs w:val="20"/>
              </w:rPr>
              <w:t>ct</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5"/>
                <w:sz w:val="20"/>
                <w:szCs w:val="20"/>
              </w:rPr>
              <w:t xml:space="preserve"> </w:t>
            </w:r>
            <w:r>
              <w:rPr>
                <w:rFonts w:ascii="Calibri" w:hAnsi="Calibri" w:eastAsia="Calibri" w:cs="Calibri"/>
                <w:spacing w:val="-1"/>
                <w:sz w:val="20"/>
                <w:szCs w:val="20"/>
              </w:rPr>
              <w:t>m</w:t>
            </w:r>
            <w:r>
              <w:rPr>
                <w:rFonts w:ascii="Calibri" w:hAnsi="Calibri" w:eastAsia="Calibri" w:cs="Calibri"/>
                <w:spacing w:val="3"/>
                <w:sz w:val="20"/>
                <w:szCs w:val="20"/>
              </w:rPr>
              <w:t>o</w:t>
            </w:r>
            <w:r>
              <w:rPr>
                <w:rFonts w:ascii="Calibri" w:hAnsi="Calibri" w:eastAsia="Calibri" w:cs="Calibri"/>
                <w:spacing w:val="1"/>
                <w:sz w:val="20"/>
                <w:szCs w:val="20"/>
              </w:rPr>
              <w:t>n</w:t>
            </w:r>
            <w:r>
              <w:rPr>
                <w:rFonts w:ascii="Calibri" w:hAnsi="Calibri" w:eastAsia="Calibri" w:cs="Calibri"/>
                <w:sz w:val="20"/>
                <w:szCs w:val="20"/>
              </w:rPr>
              <w:t>it</w:t>
            </w:r>
            <w:r>
              <w:rPr>
                <w:rFonts w:ascii="Calibri" w:hAnsi="Calibri" w:eastAsia="Calibri" w:cs="Calibri"/>
                <w:spacing w:val="1"/>
                <w:sz w:val="20"/>
                <w:szCs w:val="20"/>
              </w:rPr>
              <w:t>o</w:t>
            </w:r>
            <w:r>
              <w:rPr>
                <w:rFonts w:ascii="Calibri" w:hAnsi="Calibri" w:eastAsia="Calibri" w:cs="Calibri"/>
                <w:sz w:val="20"/>
                <w:szCs w:val="20"/>
              </w:rPr>
              <w:t>ri</w:t>
            </w:r>
            <w:r>
              <w:rPr>
                <w:rFonts w:ascii="Calibri" w:hAnsi="Calibri" w:eastAsia="Calibri" w:cs="Calibri"/>
                <w:spacing w:val="1"/>
                <w:sz w:val="20"/>
                <w:szCs w:val="20"/>
              </w:rPr>
              <w:t>n</w:t>
            </w:r>
            <w:r>
              <w:rPr>
                <w:rFonts w:ascii="Calibri" w:hAnsi="Calibri" w:eastAsia="Calibri" w:cs="Calibri"/>
                <w:sz w:val="20"/>
                <w:szCs w:val="20"/>
              </w:rPr>
              <w:t>g</w:t>
            </w:r>
          </w:p>
          <w:p w:rsidR="00053E75" w:rsidRDefault="00BF1E13" w14:paraId="6665FBF0" w14:textId="77777777">
            <w:pPr>
              <w:spacing w:after="0" w:line="242" w:lineRule="exact"/>
              <w:ind w:left="282" w:right="-20"/>
              <w:rPr>
                <w:rFonts w:ascii="Calibri" w:hAnsi="Calibri" w:eastAsia="Calibri" w:cs="Calibri"/>
                <w:sz w:val="20"/>
                <w:szCs w:val="20"/>
              </w:rPr>
            </w:pPr>
            <w:r>
              <w:rPr>
                <w:rFonts w:ascii="Calibri" w:hAnsi="Calibri" w:eastAsia="Calibri" w:cs="Calibri"/>
                <w:position w:val="1"/>
                <w:sz w:val="20"/>
                <w:szCs w:val="20"/>
              </w:rPr>
              <w:t>-</w:t>
            </w:r>
            <w:r>
              <w:rPr>
                <w:rFonts w:ascii="Calibri" w:hAnsi="Calibri" w:eastAsia="Calibri" w:cs="Calibri"/>
                <w:spacing w:val="35"/>
                <w:position w:val="1"/>
                <w:sz w:val="20"/>
                <w:szCs w:val="20"/>
              </w:rPr>
              <w:t xml:space="preserve"> </w:t>
            </w:r>
            <w:r>
              <w:rPr>
                <w:rFonts w:ascii="Calibri" w:hAnsi="Calibri" w:eastAsia="Calibri" w:cs="Calibri"/>
                <w:position w:val="1"/>
                <w:sz w:val="20"/>
                <w:szCs w:val="20"/>
              </w:rPr>
              <w:t>Co</w:t>
            </w:r>
            <w:r>
              <w:rPr>
                <w:rFonts w:ascii="Calibri" w:hAnsi="Calibri" w:eastAsia="Calibri" w:cs="Calibri"/>
                <w:spacing w:val="1"/>
                <w:position w:val="1"/>
                <w:sz w:val="20"/>
                <w:szCs w:val="20"/>
              </w:rPr>
              <w:t>m</w:t>
            </w:r>
            <w:r>
              <w:rPr>
                <w:rFonts w:ascii="Calibri" w:hAnsi="Calibri" w:eastAsia="Calibri" w:cs="Calibri"/>
                <w:spacing w:val="-1"/>
                <w:position w:val="1"/>
                <w:sz w:val="20"/>
                <w:szCs w:val="20"/>
              </w:rPr>
              <w:t>m</w:t>
            </w:r>
            <w:r>
              <w:rPr>
                <w:rFonts w:ascii="Calibri" w:hAnsi="Calibri" w:eastAsia="Calibri" w:cs="Calibri"/>
                <w:spacing w:val="1"/>
                <w:position w:val="1"/>
                <w:sz w:val="20"/>
                <w:szCs w:val="20"/>
              </w:rPr>
              <w:t>un</w:t>
            </w:r>
            <w:r>
              <w:rPr>
                <w:rFonts w:ascii="Calibri" w:hAnsi="Calibri" w:eastAsia="Calibri" w:cs="Calibri"/>
                <w:position w:val="1"/>
                <w:sz w:val="20"/>
                <w:szCs w:val="20"/>
              </w:rPr>
              <w:t>icate</w:t>
            </w:r>
            <w:r>
              <w:rPr>
                <w:rFonts w:ascii="Calibri" w:hAnsi="Calibri" w:eastAsia="Calibri" w:cs="Calibri"/>
                <w:spacing w:val="-11"/>
                <w:position w:val="1"/>
                <w:sz w:val="20"/>
                <w:szCs w:val="20"/>
              </w:rPr>
              <w:t xml:space="preserve"> </w:t>
            </w:r>
            <w:r>
              <w:rPr>
                <w:rFonts w:ascii="Calibri" w:hAnsi="Calibri" w:eastAsia="Calibri" w:cs="Calibri"/>
                <w:spacing w:val="1"/>
                <w:position w:val="1"/>
                <w:sz w:val="20"/>
                <w:szCs w:val="20"/>
              </w:rPr>
              <w:t>t</w:t>
            </w:r>
            <w:r>
              <w:rPr>
                <w:rFonts w:ascii="Calibri" w:hAnsi="Calibri" w:eastAsia="Calibri" w:cs="Calibri"/>
                <w:position w:val="1"/>
                <w:sz w:val="20"/>
                <w:szCs w:val="20"/>
              </w:rPr>
              <w:t>o</w:t>
            </w:r>
            <w:r>
              <w:rPr>
                <w:rFonts w:ascii="Calibri" w:hAnsi="Calibri" w:eastAsia="Calibri" w:cs="Calibri"/>
                <w:spacing w:val="-2"/>
                <w:position w:val="1"/>
                <w:sz w:val="20"/>
                <w:szCs w:val="20"/>
              </w:rPr>
              <w:t xml:space="preserve"> </w:t>
            </w:r>
            <w:r>
              <w:rPr>
                <w:rFonts w:ascii="Calibri" w:hAnsi="Calibri" w:eastAsia="Calibri" w:cs="Calibri"/>
                <w:position w:val="1"/>
                <w:sz w:val="20"/>
                <w:szCs w:val="20"/>
              </w:rPr>
              <w:t>CP</w:t>
            </w:r>
            <w:r>
              <w:rPr>
                <w:rFonts w:ascii="Calibri" w:hAnsi="Calibri" w:eastAsia="Calibri" w:cs="Calibri"/>
                <w:spacing w:val="-2"/>
                <w:position w:val="1"/>
                <w:sz w:val="20"/>
                <w:szCs w:val="20"/>
              </w:rPr>
              <w:t xml:space="preserve"> </w:t>
            </w:r>
            <w:r>
              <w:rPr>
                <w:rFonts w:ascii="Calibri" w:hAnsi="Calibri" w:eastAsia="Calibri" w:cs="Calibri"/>
                <w:position w:val="1"/>
                <w:sz w:val="20"/>
                <w:szCs w:val="20"/>
              </w:rPr>
              <w:t xml:space="preserve">&amp; </w:t>
            </w:r>
            <w:r>
              <w:rPr>
                <w:rFonts w:ascii="Calibri" w:hAnsi="Calibri" w:eastAsia="Calibri" w:cs="Calibri"/>
                <w:spacing w:val="2"/>
                <w:position w:val="1"/>
                <w:sz w:val="20"/>
                <w:szCs w:val="20"/>
              </w:rPr>
              <w:t>E</w:t>
            </w:r>
            <w:r>
              <w:rPr>
                <w:rFonts w:ascii="Calibri" w:hAnsi="Calibri" w:eastAsia="Calibri" w:cs="Calibri"/>
                <w:spacing w:val="1"/>
                <w:position w:val="1"/>
                <w:sz w:val="20"/>
                <w:szCs w:val="20"/>
              </w:rPr>
              <w:t>du</w:t>
            </w:r>
            <w:r>
              <w:rPr>
                <w:rFonts w:ascii="Calibri" w:hAnsi="Calibri" w:eastAsia="Calibri" w:cs="Calibri"/>
                <w:position w:val="1"/>
                <w:sz w:val="20"/>
                <w:szCs w:val="20"/>
              </w:rPr>
              <w:t>c</w:t>
            </w:r>
            <w:r>
              <w:rPr>
                <w:rFonts w:ascii="Calibri" w:hAnsi="Calibri" w:eastAsia="Calibri" w:cs="Calibri"/>
                <w:spacing w:val="3"/>
                <w:position w:val="1"/>
                <w:sz w:val="20"/>
                <w:szCs w:val="20"/>
              </w:rPr>
              <w:t>a</w:t>
            </w:r>
            <w:r>
              <w:rPr>
                <w:rFonts w:ascii="Calibri" w:hAnsi="Calibri" w:eastAsia="Calibri" w:cs="Calibri"/>
                <w:position w:val="1"/>
                <w:sz w:val="20"/>
                <w:szCs w:val="20"/>
              </w:rPr>
              <w:t>ti</w:t>
            </w:r>
            <w:r>
              <w:rPr>
                <w:rFonts w:ascii="Calibri" w:hAnsi="Calibri" w:eastAsia="Calibri" w:cs="Calibri"/>
                <w:spacing w:val="1"/>
                <w:position w:val="1"/>
                <w:sz w:val="20"/>
                <w:szCs w:val="20"/>
              </w:rPr>
              <w:t>o</w:t>
            </w:r>
            <w:r>
              <w:rPr>
                <w:rFonts w:ascii="Calibri" w:hAnsi="Calibri" w:eastAsia="Calibri" w:cs="Calibri"/>
                <w:position w:val="1"/>
                <w:sz w:val="20"/>
                <w:szCs w:val="20"/>
              </w:rPr>
              <w:t>n</w:t>
            </w:r>
            <w:r>
              <w:rPr>
                <w:rFonts w:ascii="Calibri" w:hAnsi="Calibri" w:eastAsia="Calibri" w:cs="Calibri"/>
                <w:spacing w:val="-7"/>
                <w:position w:val="1"/>
                <w:sz w:val="20"/>
                <w:szCs w:val="20"/>
              </w:rPr>
              <w:t xml:space="preserve"> </w:t>
            </w:r>
            <w:r>
              <w:rPr>
                <w:rFonts w:ascii="Calibri" w:hAnsi="Calibri" w:eastAsia="Calibri" w:cs="Calibri"/>
                <w:spacing w:val="1"/>
                <w:position w:val="1"/>
                <w:sz w:val="20"/>
                <w:szCs w:val="20"/>
              </w:rPr>
              <w:t>p</w:t>
            </w:r>
            <w:r>
              <w:rPr>
                <w:rFonts w:ascii="Calibri" w:hAnsi="Calibri" w:eastAsia="Calibri" w:cs="Calibri"/>
                <w:position w:val="1"/>
                <w:sz w:val="20"/>
                <w:szCs w:val="20"/>
              </w:rPr>
              <w:t>art</w:t>
            </w:r>
            <w:r>
              <w:rPr>
                <w:rFonts w:ascii="Calibri" w:hAnsi="Calibri" w:eastAsia="Calibri" w:cs="Calibri"/>
                <w:spacing w:val="1"/>
                <w:position w:val="1"/>
                <w:sz w:val="20"/>
                <w:szCs w:val="20"/>
              </w:rPr>
              <w:t>n</w:t>
            </w:r>
            <w:r>
              <w:rPr>
                <w:rFonts w:ascii="Calibri" w:hAnsi="Calibri" w:eastAsia="Calibri" w:cs="Calibri"/>
                <w:spacing w:val="-1"/>
                <w:position w:val="1"/>
                <w:sz w:val="20"/>
                <w:szCs w:val="20"/>
              </w:rPr>
              <w:t>e</w:t>
            </w:r>
            <w:r>
              <w:rPr>
                <w:rFonts w:ascii="Calibri" w:hAnsi="Calibri" w:eastAsia="Calibri" w:cs="Calibri"/>
                <w:position w:val="1"/>
                <w:sz w:val="20"/>
                <w:szCs w:val="20"/>
              </w:rPr>
              <w:t>rs</w:t>
            </w:r>
            <w:r>
              <w:rPr>
                <w:rFonts w:ascii="Calibri" w:hAnsi="Calibri" w:eastAsia="Calibri" w:cs="Calibri"/>
                <w:spacing w:val="-6"/>
                <w:position w:val="1"/>
                <w:sz w:val="20"/>
                <w:szCs w:val="20"/>
              </w:rPr>
              <w:t xml:space="preserve"> </w:t>
            </w:r>
            <w:r>
              <w:rPr>
                <w:rFonts w:ascii="Calibri" w:hAnsi="Calibri" w:eastAsia="Calibri" w:cs="Calibri"/>
                <w:position w:val="1"/>
                <w:sz w:val="20"/>
                <w:szCs w:val="20"/>
              </w:rPr>
              <w:t>w</w:t>
            </w:r>
            <w:r>
              <w:rPr>
                <w:rFonts w:ascii="Calibri" w:hAnsi="Calibri" w:eastAsia="Calibri" w:cs="Calibri"/>
                <w:spacing w:val="1"/>
                <w:position w:val="1"/>
                <w:sz w:val="20"/>
                <w:szCs w:val="20"/>
              </w:rPr>
              <w:t>h</w:t>
            </w:r>
            <w:r>
              <w:rPr>
                <w:rFonts w:ascii="Calibri" w:hAnsi="Calibri" w:eastAsia="Calibri" w:cs="Calibri"/>
                <w:position w:val="1"/>
                <w:sz w:val="20"/>
                <w:szCs w:val="20"/>
              </w:rPr>
              <w:t>ich</w:t>
            </w:r>
            <w:r>
              <w:rPr>
                <w:rFonts w:ascii="Calibri" w:hAnsi="Calibri" w:eastAsia="Calibri" w:cs="Calibri"/>
                <w:spacing w:val="-4"/>
                <w:position w:val="1"/>
                <w:sz w:val="20"/>
                <w:szCs w:val="20"/>
              </w:rPr>
              <w:t xml:space="preserve"> </w:t>
            </w:r>
            <w:r>
              <w:rPr>
                <w:rFonts w:ascii="Calibri" w:hAnsi="Calibri" w:eastAsia="Calibri" w:cs="Calibri"/>
                <w:spacing w:val="1"/>
                <w:position w:val="1"/>
                <w:sz w:val="20"/>
                <w:szCs w:val="20"/>
              </w:rPr>
              <w:t>p</w:t>
            </w:r>
            <w:r>
              <w:rPr>
                <w:rFonts w:ascii="Calibri" w:hAnsi="Calibri" w:eastAsia="Calibri" w:cs="Calibri"/>
                <w:position w:val="1"/>
                <w:sz w:val="20"/>
                <w:szCs w:val="20"/>
              </w:rPr>
              <w:t>art</w:t>
            </w:r>
            <w:r>
              <w:rPr>
                <w:rFonts w:ascii="Calibri" w:hAnsi="Calibri" w:eastAsia="Calibri" w:cs="Calibri"/>
                <w:spacing w:val="1"/>
                <w:position w:val="1"/>
                <w:sz w:val="20"/>
                <w:szCs w:val="20"/>
              </w:rPr>
              <w:t>n</w:t>
            </w:r>
            <w:r>
              <w:rPr>
                <w:rFonts w:ascii="Calibri" w:hAnsi="Calibri" w:eastAsia="Calibri" w:cs="Calibri"/>
                <w:spacing w:val="-1"/>
                <w:position w:val="1"/>
                <w:sz w:val="20"/>
                <w:szCs w:val="20"/>
              </w:rPr>
              <w:t>e</w:t>
            </w:r>
            <w:r>
              <w:rPr>
                <w:rFonts w:ascii="Calibri" w:hAnsi="Calibri" w:eastAsia="Calibri" w:cs="Calibri"/>
                <w:position w:val="1"/>
                <w:sz w:val="20"/>
                <w:szCs w:val="20"/>
              </w:rPr>
              <w:t>r</w:t>
            </w:r>
            <w:r>
              <w:rPr>
                <w:rFonts w:ascii="Calibri" w:hAnsi="Calibri" w:eastAsia="Calibri" w:cs="Calibri"/>
                <w:spacing w:val="-6"/>
                <w:position w:val="1"/>
                <w:sz w:val="20"/>
                <w:szCs w:val="20"/>
              </w:rPr>
              <w:t xml:space="preserve"> </w:t>
            </w:r>
            <w:r>
              <w:rPr>
                <w:rFonts w:ascii="Calibri" w:hAnsi="Calibri" w:eastAsia="Calibri" w:cs="Calibri"/>
                <w:position w:val="1"/>
                <w:sz w:val="20"/>
                <w:szCs w:val="20"/>
              </w:rPr>
              <w:t xml:space="preserve">is </w:t>
            </w:r>
            <w:r>
              <w:rPr>
                <w:rFonts w:ascii="Calibri" w:hAnsi="Calibri" w:eastAsia="Calibri" w:cs="Calibri"/>
                <w:spacing w:val="-2"/>
                <w:position w:val="1"/>
                <w:sz w:val="20"/>
                <w:szCs w:val="20"/>
              </w:rPr>
              <w:t>r</w:t>
            </w:r>
            <w:r>
              <w:rPr>
                <w:rFonts w:ascii="Calibri" w:hAnsi="Calibri" w:eastAsia="Calibri" w:cs="Calibri"/>
                <w:spacing w:val="-1"/>
                <w:position w:val="1"/>
                <w:sz w:val="20"/>
                <w:szCs w:val="20"/>
              </w:rPr>
              <w:t>e</w:t>
            </w:r>
            <w:r>
              <w:rPr>
                <w:rFonts w:ascii="Calibri" w:hAnsi="Calibri" w:eastAsia="Calibri" w:cs="Calibri"/>
                <w:spacing w:val="1"/>
                <w:position w:val="1"/>
                <w:sz w:val="20"/>
                <w:szCs w:val="20"/>
              </w:rPr>
              <w:t>sp</w:t>
            </w:r>
            <w:r>
              <w:rPr>
                <w:rFonts w:ascii="Calibri" w:hAnsi="Calibri" w:eastAsia="Calibri" w:cs="Calibri"/>
                <w:position w:val="1"/>
                <w:sz w:val="20"/>
                <w:szCs w:val="20"/>
              </w:rPr>
              <w:t>o</w:t>
            </w:r>
            <w:r>
              <w:rPr>
                <w:rFonts w:ascii="Calibri" w:hAnsi="Calibri" w:eastAsia="Calibri" w:cs="Calibri"/>
                <w:spacing w:val="1"/>
                <w:position w:val="1"/>
                <w:sz w:val="20"/>
                <w:szCs w:val="20"/>
              </w:rPr>
              <w:t>ns</w:t>
            </w:r>
            <w:r>
              <w:rPr>
                <w:rFonts w:ascii="Calibri" w:hAnsi="Calibri" w:eastAsia="Calibri" w:cs="Calibri"/>
                <w:position w:val="1"/>
                <w:sz w:val="20"/>
                <w:szCs w:val="20"/>
              </w:rPr>
              <w:t>i</w:t>
            </w:r>
            <w:r>
              <w:rPr>
                <w:rFonts w:ascii="Calibri" w:hAnsi="Calibri" w:eastAsia="Calibri" w:cs="Calibri"/>
                <w:spacing w:val="1"/>
                <w:position w:val="1"/>
                <w:sz w:val="20"/>
                <w:szCs w:val="20"/>
              </w:rPr>
              <w:t>b</w:t>
            </w:r>
            <w:r>
              <w:rPr>
                <w:rFonts w:ascii="Calibri" w:hAnsi="Calibri" w:eastAsia="Calibri" w:cs="Calibri"/>
                <w:position w:val="1"/>
                <w:sz w:val="20"/>
                <w:szCs w:val="20"/>
              </w:rPr>
              <w:t>le</w:t>
            </w:r>
            <w:r>
              <w:rPr>
                <w:rFonts w:ascii="Calibri" w:hAnsi="Calibri" w:eastAsia="Calibri" w:cs="Calibri"/>
                <w:spacing w:val="-10"/>
                <w:position w:val="1"/>
                <w:sz w:val="20"/>
                <w:szCs w:val="20"/>
              </w:rPr>
              <w:t xml:space="preserve"> </w:t>
            </w:r>
            <w:r>
              <w:rPr>
                <w:rFonts w:ascii="Calibri" w:hAnsi="Calibri" w:eastAsia="Calibri" w:cs="Calibri"/>
                <w:position w:val="1"/>
                <w:sz w:val="20"/>
                <w:szCs w:val="20"/>
              </w:rPr>
              <w:t>for</w:t>
            </w:r>
            <w:r>
              <w:rPr>
                <w:rFonts w:ascii="Calibri" w:hAnsi="Calibri" w:eastAsia="Calibri" w:cs="Calibri"/>
                <w:spacing w:val="-1"/>
                <w:position w:val="1"/>
                <w:sz w:val="20"/>
                <w:szCs w:val="20"/>
              </w:rPr>
              <w:t xml:space="preserve"> </w:t>
            </w:r>
            <w:r>
              <w:rPr>
                <w:rFonts w:ascii="Calibri" w:hAnsi="Calibri" w:eastAsia="Calibri" w:cs="Calibri"/>
                <w:position w:val="1"/>
                <w:sz w:val="20"/>
                <w:szCs w:val="20"/>
              </w:rPr>
              <w:t>r</w:t>
            </w:r>
            <w:r>
              <w:rPr>
                <w:rFonts w:ascii="Calibri" w:hAnsi="Calibri" w:eastAsia="Calibri" w:cs="Calibri"/>
                <w:spacing w:val="-1"/>
                <w:position w:val="1"/>
                <w:sz w:val="20"/>
                <w:szCs w:val="20"/>
              </w:rPr>
              <w:t>e</w:t>
            </w:r>
            <w:r>
              <w:rPr>
                <w:rFonts w:ascii="Calibri" w:hAnsi="Calibri" w:eastAsia="Calibri" w:cs="Calibri"/>
                <w:spacing w:val="1"/>
                <w:position w:val="1"/>
                <w:sz w:val="20"/>
                <w:szCs w:val="20"/>
              </w:rPr>
              <w:t>p</w:t>
            </w:r>
            <w:r>
              <w:rPr>
                <w:rFonts w:ascii="Calibri" w:hAnsi="Calibri" w:eastAsia="Calibri" w:cs="Calibri"/>
                <w:position w:val="1"/>
                <w:sz w:val="20"/>
                <w:szCs w:val="20"/>
              </w:rPr>
              <w:t>orti</w:t>
            </w:r>
            <w:r>
              <w:rPr>
                <w:rFonts w:ascii="Calibri" w:hAnsi="Calibri" w:eastAsia="Calibri" w:cs="Calibri"/>
                <w:spacing w:val="1"/>
                <w:position w:val="1"/>
                <w:sz w:val="20"/>
                <w:szCs w:val="20"/>
              </w:rPr>
              <w:t>n</w:t>
            </w:r>
            <w:r>
              <w:rPr>
                <w:rFonts w:ascii="Calibri" w:hAnsi="Calibri" w:eastAsia="Calibri" w:cs="Calibri"/>
                <w:position w:val="1"/>
                <w:sz w:val="20"/>
                <w:szCs w:val="20"/>
              </w:rPr>
              <w:t>g</w:t>
            </w:r>
          </w:p>
          <w:p w:rsidR="00053E75" w:rsidRDefault="00BF1E13" w14:paraId="717F0545" w14:textId="77777777">
            <w:pPr>
              <w:spacing w:after="0" w:line="240" w:lineRule="auto"/>
              <w:ind w:left="424" w:right="-20"/>
              <w:rPr>
                <w:rFonts w:ascii="Calibri" w:hAnsi="Calibri" w:eastAsia="Calibri" w:cs="Calibri"/>
                <w:sz w:val="20"/>
                <w:szCs w:val="20"/>
              </w:rPr>
            </w:pPr>
            <w:r>
              <w:rPr>
                <w:rFonts w:ascii="Calibri" w:hAnsi="Calibri" w:eastAsia="Calibri" w:cs="Calibri"/>
                <w:sz w:val="20"/>
                <w:szCs w:val="20"/>
              </w:rPr>
              <w:t>t</w:t>
            </w:r>
            <w:r>
              <w:rPr>
                <w:rFonts w:ascii="Calibri" w:hAnsi="Calibri" w:eastAsia="Calibri" w:cs="Calibri"/>
                <w:spacing w:val="1"/>
                <w:sz w:val="20"/>
                <w:szCs w:val="20"/>
              </w:rPr>
              <w:t>h</w:t>
            </w:r>
            <w:r>
              <w:rPr>
                <w:rFonts w:ascii="Calibri" w:hAnsi="Calibri" w:eastAsia="Calibri" w:cs="Calibri"/>
                <w:sz w:val="20"/>
                <w:szCs w:val="20"/>
              </w:rPr>
              <w:t>is</w:t>
            </w:r>
            <w:r>
              <w:rPr>
                <w:rFonts w:ascii="Calibri" w:hAnsi="Calibri" w:eastAsia="Calibri" w:cs="Calibri"/>
                <w:spacing w:val="-2"/>
                <w:sz w:val="20"/>
                <w:szCs w:val="20"/>
              </w:rPr>
              <w:t xml:space="preserve"> </w:t>
            </w:r>
            <w:r>
              <w:rPr>
                <w:rFonts w:ascii="Calibri" w:hAnsi="Calibri" w:eastAsia="Calibri" w:cs="Calibri"/>
                <w:spacing w:val="1"/>
                <w:sz w:val="20"/>
                <w:szCs w:val="20"/>
              </w:rPr>
              <w:t>a</w:t>
            </w:r>
            <w:r>
              <w:rPr>
                <w:rFonts w:ascii="Calibri" w:hAnsi="Calibri" w:eastAsia="Calibri" w:cs="Calibri"/>
                <w:sz w:val="20"/>
                <w:szCs w:val="20"/>
              </w:rPr>
              <w:t>cti</w:t>
            </w:r>
            <w:r>
              <w:rPr>
                <w:rFonts w:ascii="Calibri" w:hAnsi="Calibri" w:eastAsia="Calibri" w:cs="Calibri"/>
                <w:spacing w:val="1"/>
                <w:sz w:val="20"/>
                <w:szCs w:val="20"/>
              </w:rPr>
              <w:t>v</w:t>
            </w:r>
            <w:r>
              <w:rPr>
                <w:rFonts w:ascii="Calibri" w:hAnsi="Calibri" w:eastAsia="Calibri" w:cs="Calibri"/>
                <w:sz w:val="20"/>
                <w:szCs w:val="20"/>
              </w:rPr>
              <w:t>it</w:t>
            </w:r>
            <w:r>
              <w:rPr>
                <w:rFonts w:ascii="Calibri" w:hAnsi="Calibri" w:eastAsia="Calibri" w:cs="Calibri"/>
                <w:spacing w:val="1"/>
                <w:sz w:val="20"/>
                <w:szCs w:val="20"/>
              </w:rPr>
              <w:t>y</w:t>
            </w:r>
            <w:r>
              <w:rPr>
                <w:rFonts w:ascii="Calibri" w:hAnsi="Calibri" w:eastAsia="Calibri" w:cs="Calibri"/>
                <w:sz w:val="20"/>
                <w:szCs w:val="20"/>
              </w:rPr>
              <w:t>,</w:t>
            </w:r>
            <w:r>
              <w:rPr>
                <w:rFonts w:ascii="Calibri" w:hAnsi="Calibri" w:eastAsia="Calibri" w:cs="Calibri"/>
                <w:spacing w:val="-7"/>
                <w:sz w:val="20"/>
                <w:szCs w:val="20"/>
              </w:rPr>
              <w:t xml:space="preserve"> </w:t>
            </w:r>
            <w:r>
              <w:rPr>
                <w:rFonts w:ascii="Calibri" w:hAnsi="Calibri" w:eastAsia="Calibri" w:cs="Calibri"/>
                <w:sz w:val="20"/>
                <w:szCs w:val="20"/>
              </w:rPr>
              <w:t>a</w:t>
            </w:r>
            <w:r>
              <w:rPr>
                <w:rFonts w:ascii="Calibri" w:hAnsi="Calibri" w:eastAsia="Calibri" w:cs="Calibri"/>
                <w:spacing w:val="1"/>
                <w:sz w:val="20"/>
                <w:szCs w:val="20"/>
              </w:rPr>
              <w:t>n</w:t>
            </w:r>
            <w:r>
              <w:rPr>
                <w:rFonts w:ascii="Calibri" w:hAnsi="Calibri" w:eastAsia="Calibri" w:cs="Calibri"/>
                <w:sz w:val="20"/>
                <w:szCs w:val="20"/>
              </w:rPr>
              <w:t>d</w:t>
            </w:r>
            <w:r>
              <w:rPr>
                <w:rFonts w:ascii="Calibri" w:hAnsi="Calibri" w:eastAsia="Calibri" w:cs="Calibri"/>
                <w:spacing w:val="-2"/>
                <w:sz w:val="20"/>
                <w:szCs w:val="20"/>
              </w:rPr>
              <w:t xml:space="preserve"> </w:t>
            </w:r>
            <w:r>
              <w:rPr>
                <w:rFonts w:ascii="Calibri" w:hAnsi="Calibri" w:eastAsia="Calibri" w:cs="Calibri"/>
                <w:spacing w:val="1"/>
                <w:sz w:val="20"/>
                <w:szCs w:val="20"/>
              </w:rPr>
              <w:t>h</w:t>
            </w:r>
            <w:r>
              <w:rPr>
                <w:rFonts w:ascii="Calibri" w:hAnsi="Calibri" w:eastAsia="Calibri" w:cs="Calibri"/>
                <w:sz w:val="20"/>
                <w:szCs w:val="20"/>
              </w:rPr>
              <w:t>ow</w:t>
            </w:r>
            <w:r>
              <w:rPr>
                <w:rFonts w:ascii="Calibri" w:hAnsi="Calibri" w:eastAsia="Calibri" w:cs="Calibri"/>
                <w:spacing w:val="-5"/>
                <w:sz w:val="20"/>
                <w:szCs w:val="20"/>
              </w:rPr>
              <w:t xml:space="preserve"> </w:t>
            </w:r>
            <w:r>
              <w:rPr>
                <w:rFonts w:ascii="Calibri" w:hAnsi="Calibri" w:eastAsia="Calibri" w:cs="Calibri"/>
                <w:sz w:val="20"/>
                <w:szCs w:val="20"/>
              </w:rPr>
              <w:t>(to</w:t>
            </w:r>
            <w:r>
              <w:rPr>
                <w:rFonts w:ascii="Calibri" w:hAnsi="Calibri" w:eastAsia="Calibri" w:cs="Calibri"/>
                <w:spacing w:val="-2"/>
                <w:sz w:val="20"/>
                <w:szCs w:val="20"/>
              </w:rPr>
              <w:t xml:space="preserve"> </w:t>
            </w:r>
            <w:r>
              <w:rPr>
                <w:rFonts w:ascii="Calibri" w:hAnsi="Calibri" w:eastAsia="Calibri" w:cs="Calibri"/>
                <w:spacing w:val="-1"/>
                <w:sz w:val="20"/>
                <w:szCs w:val="20"/>
              </w:rPr>
              <w:t>E</w:t>
            </w:r>
            <w:r>
              <w:rPr>
                <w:rFonts w:ascii="Calibri" w:hAnsi="Calibri" w:eastAsia="Calibri" w:cs="Calibri"/>
                <w:spacing w:val="1"/>
                <w:sz w:val="20"/>
                <w:szCs w:val="20"/>
              </w:rPr>
              <w:t>du</w:t>
            </w:r>
            <w:r>
              <w:rPr>
                <w:rFonts w:ascii="Calibri" w:hAnsi="Calibri" w:eastAsia="Calibri" w:cs="Calibri"/>
                <w:spacing w:val="-3"/>
                <w:sz w:val="20"/>
                <w:szCs w:val="20"/>
              </w:rPr>
              <w:t>c</w:t>
            </w:r>
            <w:r>
              <w:rPr>
                <w:rFonts w:ascii="Calibri" w:hAnsi="Calibri" w:eastAsia="Calibri" w:cs="Calibri"/>
                <w:sz w:val="20"/>
                <w:szCs w:val="20"/>
              </w:rPr>
              <w:t>a</w:t>
            </w:r>
            <w:r>
              <w:rPr>
                <w:rFonts w:ascii="Calibri" w:hAnsi="Calibri" w:eastAsia="Calibri" w:cs="Calibri"/>
                <w:spacing w:val="1"/>
                <w:sz w:val="20"/>
                <w:szCs w:val="20"/>
              </w:rPr>
              <w:t>t</w:t>
            </w:r>
            <w:r>
              <w:rPr>
                <w:rFonts w:ascii="Calibri" w:hAnsi="Calibri" w:eastAsia="Calibri" w:cs="Calibri"/>
                <w:sz w:val="20"/>
                <w:szCs w:val="20"/>
              </w:rPr>
              <w:t>ion</w:t>
            </w:r>
            <w:r>
              <w:rPr>
                <w:rFonts w:ascii="Calibri" w:hAnsi="Calibri" w:eastAsia="Calibri" w:cs="Calibri"/>
                <w:spacing w:val="-7"/>
                <w:sz w:val="20"/>
                <w:szCs w:val="20"/>
              </w:rPr>
              <w:t xml:space="preserve"> </w:t>
            </w:r>
            <w:r>
              <w:rPr>
                <w:rFonts w:ascii="Calibri" w:hAnsi="Calibri" w:eastAsia="Calibri" w:cs="Calibri"/>
                <w:sz w:val="20"/>
                <w:szCs w:val="20"/>
              </w:rPr>
              <w:t>4</w:t>
            </w:r>
            <w:r>
              <w:rPr>
                <w:rFonts w:ascii="Calibri" w:hAnsi="Calibri" w:eastAsia="Calibri" w:cs="Calibri"/>
                <w:spacing w:val="1"/>
                <w:sz w:val="20"/>
                <w:szCs w:val="20"/>
              </w:rPr>
              <w:t>Ws</w:t>
            </w:r>
            <w:r>
              <w:rPr>
                <w:rFonts w:ascii="Calibri" w:hAnsi="Calibri" w:eastAsia="Calibri" w:cs="Calibri"/>
                <w:sz w:val="20"/>
                <w:szCs w:val="20"/>
              </w:rPr>
              <w:t>)</w:t>
            </w:r>
          </w:p>
          <w:p w:rsidR="00053E75" w:rsidRDefault="00BF1E13" w14:paraId="30FA152A" w14:textId="77777777">
            <w:pPr>
              <w:spacing w:before="1" w:after="0" w:line="240" w:lineRule="auto"/>
              <w:ind w:left="282" w:right="-20"/>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35"/>
                <w:sz w:val="20"/>
                <w:szCs w:val="20"/>
              </w:rPr>
              <w:t xml:space="preserve"> </w:t>
            </w:r>
            <w:r>
              <w:rPr>
                <w:rFonts w:ascii="Calibri" w:hAnsi="Calibri" w:eastAsia="Calibri" w:cs="Calibri"/>
                <w:sz w:val="20"/>
                <w:szCs w:val="20"/>
              </w:rPr>
              <w:t>Agr</w:t>
            </w:r>
            <w:r>
              <w:rPr>
                <w:rFonts w:ascii="Calibri" w:hAnsi="Calibri" w:eastAsia="Calibri" w:cs="Calibri"/>
                <w:spacing w:val="-1"/>
                <w:sz w:val="20"/>
                <w:szCs w:val="20"/>
              </w:rPr>
              <w:t>e</w:t>
            </w:r>
            <w:r>
              <w:rPr>
                <w:rFonts w:ascii="Calibri" w:hAnsi="Calibri" w:eastAsia="Calibri" w:cs="Calibri"/>
                <w:sz w:val="20"/>
                <w:szCs w:val="20"/>
              </w:rPr>
              <w:t>e</w:t>
            </w:r>
            <w:r>
              <w:rPr>
                <w:rFonts w:ascii="Calibri" w:hAnsi="Calibri" w:eastAsia="Calibri" w:cs="Calibri"/>
                <w:spacing w:val="-6"/>
                <w:sz w:val="20"/>
                <w:szCs w:val="20"/>
              </w:rPr>
              <w:t xml:space="preserve"> </w:t>
            </w:r>
            <w:r>
              <w:rPr>
                <w:rFonts w:ascii="Calibri" w:hAnsi="Calibri" w:eastAsia="Calibri" w:cs="Calibri"/>
                <w:spacing w:val="1"/>
                <w:sz w:val="20"/>
                <w:szCs w:val="20"/>
              </w:rPr>
              <w:t>h</w:t>
            </w:r>
            <w:r>
              <w:rPr>
                <w:rFonts w:ascii="Calibri" w:hAnsi="Calibri" w:eastAsia="Calibri" w:cs="Calibri"/>
                <w:spacing w:val="3"/>
                <w:sz w:val="20"/>
                <w:szCs w:val="20"/>
              </w:rPr>
              <w:t>o</w:t>
            </w:r>
            <w:r>
              <w:rPr>
                <w:rFonts w:ascii="Calibri" w:hAnsi="Calibri" w:eastAsia="Calibri" w:cs="Calibri"/>
                <w:sz w:val="20"/>
                <w:szCs w:val="20"/>
              </w:rPr>
              <w:t>w</w:t>
            </w:r>
            <w:r>
              <w:rPr>
                <w:rFonts w:ascii="Calibri" w:hAnsi="Calibri" w:eastAsia="Calibri" w:cs="Calibri"/>
                <w:spacing w:val="-5"/>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pacing w:val="2"/>
                <w:sz w:val="20"/>
                <w:szCs w:val="20"/>
              </w:rPr>
              <w:t>s</w:t>
            </w:r>
            <w:r>
              <w:rPr>
                <w:rFonts w:ascii="Calibri" w:hAnsi="Calibri" w:eastAsia="Calibri" w:cs="Calibri"/>
                <w:spacing w:val="1"/>
                <w:sz w:val="20"/>
                <w:szCs w:val="20"/>
              </w:rPr>
              <w:t>h</w:t>
            </w:r>
            <w:r>
              <w:rPr>
                <w:rFonts w:ascii="Calibri" w:hAnsi="Calibri" w:eastAsia="Calibri" w:cs="Calibri"/>
                <w:sz w:val="20"/>
                <w:szCs w:val="20"/>
              </w:rPr>
              <w:t>are</w:t>
            </w:r>
            <w:r>
              <w:rPr>
                <w:rFonts w:ascii="Calibri" w:hAnsi="Calibri" w:eastAsia="Calibri" w:cs="Calibri"/>
                <w:spacing w:val="-5"/>
                <w:sz w:val="20"/>
                <w:szCs w:val="20"/>
              </w:rPr>
              <w:t xml:space="preserve"> </w:t>
            </w:r>
            <w:r>
              <w:rPr>
                <w:rFonts w:ascii="Calibri" w:hAnsi="Calibri" w:eastAsia="Calibri" w:cs="Calibri"/>
                <w:spacing w:val="1"/>
                <w:sz w:val="20"/>
                <w:szCs w:val="20"/>
              </w:rPr>
              <w:t>th</w:t>
            </w:r>
            <w:r>
              <w:rPr>
                <w:rFonts w:ascii="Calibri" w:hAnsi="Calibri" w:eastAsia="Calibri" w:cs="Calibri"/>
                <w:sz w:val="20"/>
                <w:szCs w:val="20"/>
              </w:rPr>
              <w:t>e</w:t>
            </w:r>
            <w:r>
              <w:rPr>
                <w:rFonts w:ascii="Calibri" w:hAnsi="Calibri" w:eastAsia="Calibri" w:cs="Calibri"/>
                <w:spacing w:val="-4"/>
                <w:sz w:val="20"/>
                <w:szCs w:val="20"/>
              </w:rPr>
              <w:t xml:space="preserve"> </w:t>
            </w:r>
            <w:r>
              <w:rPr>
                <w:rFonts w:ascii="Calibri" w:hAnsi="Calibri" w:eastAsia="Calibri" w:cs="Calibri"/>
                <w:sz w:val="20"/>
                <w:szCs w:val="20"/>
              </w:rPr>
              <w:t>mo</w:t>
            </w:r>
            <w:r>
              <w:rPr>
                <w:rFonts w:ascii="Calibri" w:hAnsi="Calibri" w:eastAsia="Calibri" w:cs="Calibri"/>
                <w:spacing w:val="1"/>
                <w:sz w:val="20"/>
                <w:szCs w:val="20"/>
              </w:rPr>
              <w:t>n</w:t>
            </w:r>
            <w:r>
              <w:rPr>
                <w:rFonts w:ascii="Calibri" w:hAnsi="Calibri" w:eastAsia="Calibri" w:cs="Calibri"/>
                <w:sz w:val="20"/>
                <w:szCs w:val="20"/>
              </w:rPr>
              <w:t>it</w:t>
            </w:r>
            <w:r>
              <w:rPr>
                <w:rFonts w:ascii="Calibri" w:hAnsi="Calibri" w:eastAsia="Calibri" w:cs="Calibri"/>
                <w:spacing w:val="1"/>
                <w:sz w:val="20"/>
                <w:szCs w:val="20"/>
              </w:rPr>
              <w:t>o</w:t>
            </w:r>
            <w:r>
              <w:rPr>
                <w:rFonts w:ascii="Calibri" w:hAnsi="Calibri" w:eastAsia="Calibri" w:cs="Calibri"/>
                <w:sz w:val="20"/>
                <w:szCs w:val="20"/>
              </w:rPr>
              <w:t>ri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9"/>
                <w:sz w:val="20"/>
                <w:szCs w:val="20"/>
              </w:rPr>
              <w:t xml:space="preserve"> </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pacing w:val="-1"/>
                <w:sz w:val="20"/>
                <w:szCs w:val="20"/>
              </w:rPr>
              <w:t>f</w:t>
            </w:r>
            <w:r>
              <w:rPr>
                <w:rFonts w:ascii="Calibri" w:hAnsi="Calibri" w:eastAsia="Calibri" w:cs="Calibri"/>
                <w:sz w:val="20"/>
                <w:szCs w:val="20"/>
              </w:rPr>
              <w:t>orma</w:t>
            </w:r>
            <w:r>
              <w:rPr>
                <w:rFonts w:ascii="Calibri" w:hAnsi="Calibri" w:eastAsia="Calibri" w:cs="Calibri"/>
                <w:spacing w:val="1"/>
                <w:sz w:val="20"/>
                <w:szCs w:val="20"/>
              </w:rPr>
              <w:t>t</w:t>
            </w:r>
            <w:r>
              <w:rPr>
                <w:rFonts w:ascii="Calibri" w:hAnsi="Calibri" w:eastAsia="Calibri" w:cs="Calibri"/>
                <w:sz w:val="20"/>
                <w:szCs w:val="20"/>
              </w:rPr>
              <w:t>ion</w:t>
            </w:r>
            <w:r>
              <w:rPr>
                <w:rFonts w:ascii="Calibri" w:hAnsi="Calibri" w:eastAsia="Calibri" w:cs="Calibri"/>
                <w:spacing w:val="-9"/>
                <w:sz w:val="20"/>
                <w:szCs w:val="20"/>
              </w:rPr>
              <w:t xml:space="preserve"> </w:t>
            </w:r>
            <w:r>
              <w:rPr>
                <w:rFonts w:ascii="Calibri" w:hAnsi="Calibri" w:eastAsia="Calibri" w:cs="Calibri"/>
                <w:spacing w:val="1"/>
                <w:sz w:val="20"/>
                <w:szCs w:val="20"/>
              </w:rPr>
              <w:t>b</w:t>
            </w:r>
            <w:r>
              <w:rPr>
                <w:rFonts w:ascii="Calibri" w:hAnsi="Calibri" w:eastAsia="Calibri" w:cs="Calibri"/>
                <w:sz w:val="20"/>
                <w:szCs w:val="20"/>
              </w:rPr>
              <w:t>ack</w:t>
            </w:r>
            <w:r>
              <w:rPr>
                <w:rFonts w:ascii="Calibri" w:hAnsi="Calibri" w:eastAsia="Calibri" w:cs="Calibri"/>
                <w:spacing w:val="-3"/>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pacing w:val="1"/>
                <w:sz w:val="20"/>
                <w:szCs w:val="20"/>
              </w:rPr>
              <w:t>b</w:t>
            </w:r>
            <w:r>
              <w:rPr>
                <w:rFonts w:ascii="Calibri" w:hAnsi="Calibri" w:eastAsia="Calibri" w:cs="Calibri"/>
                <w:sz w:val="20"/>
                <w:szCs w:val="20"/>
              </w:rPr>
              <w:t>o</w:t>
            </w:r>
            <w:r>
              <w:rPr>
                <w:rFonts w:ascii="Calibri" w:hAnsi="Calibri" w:eastAsia="Calibri" w:cs="Calibri"/>
                <w:spacing w:val="-2"/>
                <w:sz w:val="20"/>
                <w:szCs w:val="20"/>
              </w:rPr>
              <w:t>t</w:t>
            </w:r>
            <w:r>
              <w:rPr>
                <w:rFonts w:ascii="Calibri" w:hAnsi="Calibri" w:eastAsia="Calibri" w:cs="Calibri"/>
                <w:sz w:val="20"/>
                <w:szCs w:val="20"/>
              </w:rPr>
              <w:t>h</w:t>
            </w:r>
            <w:r>
              <w:rPr>
                <w:rFonts w:ascii="Calibri" w:hAnsi="Calibri" w:eastAsia="Calibri" w:cs="Calibri"/>
                <w:spacing w:val="-3"/>
                <w:sz w:val="20"/>
                <w:szCs w:val="20"/>
              </w:rPr>
              <w:t xml:space="preserve"> </w:t>
            </w:r>
            <w:r>
              <w:rPr>
                <w:rFonts w:ascii="Calibri" w:hAnsi="Calibri" w:eastAsia="Calibri" w:cs="Calibri"/>
                <w:spacing w:val="2"/>
                <w:sz w:val="20"/>
                <w:szCs w:val="20"/>
              </w:rPr>
              <w:t>s</w:t>
            </w:r>
            <w:r>
              <w:rPr>
                <w:rFonts w:ascii="Calibri" w:hAnsi="Calibri" w:eastAsia="Calibri" w:cs="Calibri"/>
                <w:spacing w:val="-1"/>
                <w:sz w:val="20"/>
                <w:szCs w:val="20"/>
              </w:rPr>
              <w:t>e</w:t>
            </w:r>
            <w:r>
              <w:rPr>
                <w:rFonts w:ascii="Calibri" w:hAnsi="Calibri" w:eastAsia="Calibri" w:cs="Calibri"/>
                <w:sz w:val="20"/>
                <w:szCs w:val="20"/>
              </w:rPr>
              <w:t>ct</w:t>
            </w:r>
            <w:r>
              <w:rPr>
                <w:rFonts w:ascii="Calibri" w:hAnsi="Calibri" w:eastAsia="Calibri" w:cs="Calibri"/>
                <w:spacing w:val="1"/>
                <w:sz w:val="20"/>
                <w:szCs w:val="20"/>
              </w:rPr>
              <w:t>o</w:t>
            </w:r>
            <w:r>
              <w:rPr>
                <w:rFonts w:ascii="Calibri" w:hAnsi="Calibri" w:eastAsia="Calibri" w:cs="Calibri"/>
                <w:sz w:val="20"/>
                <w:szCs w:val="20"/>
              </w:rPr>
              <w:t>rs</w:t>
            </w:r>
          </w:p>
          <w:p w:rsidR="00053E75" w:rsidRDefault="00BF1E13" w14:paraId="050AB1B8" w14:textId="77777777">
            <w:pPr>
              <w:spacing w:after="0" w:line="254" w:lineRule="exact"/>
              <w:ind w:left="282" w:right="-20"/>
              <w:rPr>
                <w:rFonts w:ascii="Calibri" w:hAnsi="Calibri" w:eastAsia="Calibri" w:cs="Calibri"/>
                <w:sz w:val="20"/>
                <w:szCs w:val="20"/>
              </w:rPr>
            </w:pPr>
            <w:r>
              <w:rPr>
                <w:rFonts w:ascii="Symbol" w:hAnsi="Symbol" w:eastAsia="Symbol" w:cs="Symbol"/>
                <w:color w:val="C00000"/>
                <w:sz w:val="20"/>
                <w:szCs w:val="20"/>
              </w:rPr>
              <w:t></w:t>
            </w:r>
            <w:r>
              <w:rPr>
                <w:rFonts w:ascii="Times New Roman" w:hAnsi="Times New Roman" w:eastAsia="Times New Roman" w:cs="Times New Roman"/>
                <w:color w:val="C00000"/>
                <w:spacing w:val="24"/>
                <w:sz w:val="20"/>
                <w:szCs w:val="20"/>
              </w:rPr>
              <w:t xml:space="preserve"> </w:t>
            </w:r>
            <w:r>
              <w:rPr>
                <w:rFonts w:ascii="Calibri" w:hAnsi="Calibri" w:eastAsia="Calibri" w:cs="Calibri"/>
                <w:color w:val="000000"/>
                <w:sz w:val="20"/>
                <w:szCs w:val="20"/>
              </w:rPr>
              <w:t>Ri</w:t>
            </w:r>
            <w:r>
              <w:rPr>
                <w:rFonts w:ascii="Calibri" w:hAnsi="Calibri" w:eastAsia="Calibri" w:cs="Calibri"/>
                <w:color w:val="000000"/>
                <w:spacing w:val="1"/>
                <w:sz w:val="20"/>
                <w:szCs w:val="20"/>
              </w:rPr>
              <w:t>s</w:t>
            </w:r>
            <w:r>
              <w:rPr>
                <w:rFonts w:ascii="Calibri" w:hAnsi="Calibri" w:eastAsia="Calibri" w:cs="Calibri"/>
                <w:color w:val="000000"/>
                <w:sz w:val="20"/>
                <w:szCs w:val="20"/>
              </w:rPr>
              <w:t>k</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of</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n</w:t>
            </w:r>
            <w:r>
              <w:rPr>
                <w:rFonts w:ascii="Calibri" w:hAnsi="Calibri" w:eastAsia="Calibri" w:cs="Calibri"/>
                <w:color w:val="000000"/>
                <w:sz w:val="20"/>
                <w:szCs w:val="20"/>
              </w:rPr>
              <w:t>o</w:t>
            </w:r>
            <w:r>
              <w:rPr>
                <w:rFonts w:ascii="Calibri" w:hAnsi="Calibri" w:eastAsia="Calibri" w:cs="Calibri"/>
                <w:color w:val="000000"/>
                <w:spacing w:val="2"/>
                <w:sz w:val="20"/>
                <w:szCs w:val="20"/>
              </w:rPr>
              <w:t>n</w:t>
            </w:r>
            <w:r>
              <w:rPr>
                <w:rFonts w:ascii="Calibri" w:hAnsi="Calibri" w:eastAsia="Calibri" w:cs="Calibri"/>
                <w:color w:val="000000"/>
                <w:sz w:val="20"/>
                <w:szCs w:val="20"/>
              </w:rPr>
              <w:t>-</w:t>
            </w:r>
            <w:r>
              <w:rPr>
                <w:rFonts w:ascii="Calibri" w:hAnsi="Calibri" w:eastAsia="Calibri" w:cs="Calibri"/>
                <w:color w:val="000000"/>
                <w:spacing w:val="-5"/>
                <w:sz w:val="20"/>
                <w:szCs w:val="20"/>
              </w:rPr>
              <w:t xml:space="preserve"> </w:t>
            </w:r>
            <w:r>
              <w:rPr>
                <w:rFonts w:ascii="Calibri" w:hAnsi="Calibri" w:eastAsia="Calibri" w:cs="Calibri"/>
                <w:color w:val="000000"/>
                <w:sz w:val="20"/>
                <w:szCs w:val="20"/>
              </w:rPr>
              <w:t>or</w:t>
            </w:r>
            <w:r>
              <w:rPr>
                <w:rFonts w:ascii="Calibri" w:hAnsi="Calibri" w:eastAsia="Calibri" w:cs="Calibri"/>
                <w:color w:val="000000"/>
                <w:spacing w:val="-2"/>
                <w:sz w:val="20"/>
                <w:szCs w:val="20"/>
              </w:rPr>
              <w:t xml:space="preserve"> </w:t>
            </w:r>
            <w:r>
              <w:rPr>
                <w:rFonts w:ascii="Calibri" w:hAnsi="Calibri" w:eastAsia="Calibri" w:cs="Calibri"/>
                <w:color w:val="000000"/>
                <w:spacing w:val="-1"/>
                <w:sz w:val="20"/>
                <w:szCs w:val="20"/>
              </w:rPr>
              <w:t>m</w:t>
            </w:r>
            <w:r>
              <w:rPr>
                <w:rFonts w:ascii="Calibri" w:hAnsi="Calibri" w:eastAsia="Calibri" w:cs="Calibri"/>
                <w:color w:val="000000"/>
                <w:sz w:val="20"/>
                <w:szCs w:val="20"/>
              </w:rPr>
              <w:t>i</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pacing w:val="1"/>
                <w:sz w:val="20"/>
                <w:szCs w:val="20"/>
              </w:rPr>
              <w:t>p</w:t>
            </w:r>
            <w:r>
              <w:rPr>
                <w:rFonts w:ascii="Calibri" w:hAnsi="Calibri" w:eastAsia="Calibri" w:cs="Calibri"/>
                <w:color w:val="000000"/>
                <w:sz w:val="20"/>
                <w:szCs w:val="20"/>
              </w:rPr>
              <w:t>orted</w:t>
            </w:r>
            <w:r>
              <w:rPr>
                <w:rFonts w:ascii="Calibri" w:hAnsi="Calibri" w:eastAsia="Calibri" w:cs="Calibri"/>
                <w:color w:val="000000"/>
                <w:spacing w:val="-10"/>
                <w:sz w:val="20"/>
                <w:szCs w:val="20"/>
              </w:rPr>
              <w:t xml:space="preserve"> </w:t>
            </w:r>
            <w:r>
              <w:rPr>
                <w:rFonts w:ascii="Calibri" w:hAnsi="Calibri" w:eastAsia="Calibri" w:cs="Calibri"/>
                <w:color w:val="000000"/>
                <w:spacing w:val="3"/>
                <w:sz w:val="20"/>
                <w:szCs w:val="20"/>
              </w:rPr>
              <w:t>a</w:t>
            </w:r>
            <w:r>
              <w:rPr>
                <w:rFonts w:ascii="Calibri" w:hAnsi="Calibri" w:eastAsia="Calibri" w:cs="Calibri"/>
                <w:color w:val="000000"/>
                <w:sz w:val="20"/>
                <w:szCs w:val="20"/>
              </w:rPr>
              <w:t>cti</w:t>
            </w:r>
            <w:r>
              <w:rPr>
                <w:rFonts w:ascii="Calibri" w:hAnsi="Calibri" w:eastAsia="Calibri" w:cs="Calibri"/>
                <w:color w:val="000000"/>
                <w:spacing w:val="1"/>
                <w:sz w:val="20"/>
                <w:szCs w:val="20"/>
              </w:rPr>
              <w:t>v</w:t>
            </w:r>
            <w:r>
              <w:rPr>
                <w:rFonts w:ascii="Calibri" w:hAnsi="Calibri" w:eastAsia="Calibri" w:cs="Calibri"/>
                <w:color w:val="000000"/>
                <w:sz w:val="20"/>
                <w:szCs w:val="20"/>
              </w:rPr>
              <w:t>ities</w:t>
            </w:r>
            <w:r>
              <w:rPr>
                <w:rFonts w:ascii="Calibri" w:hAnsi="Calibri" w:eastAsia="Calibri" w:cs="Calibri"/>
                <w:color w:val="000000"/>
                <w:spacing w:val="-6"/>
                <w:sz w:val="20"/>
                <w:szCs w:val="20"/>
              </w:rPr>
              <w:t xml:space="preserve"> </w:t>
            </w:r>
            <w:r>
              <w:rPr>
                <w:rFonts w:ascii="Calibri" w:hAnsi="Calibri" w:eastAsia="Calibri" w:cs="Calibri"/>
                <w:color w:val="000000"/>
                <w:sz w:val="20"/>
                <w:szCs w:val="20"/>
              </w:rPr>
              <w:t>wit</w:t>
            </w:r>
            <w:r>
              <w:rPr>
                <w:rFonts w:ascii="Calibri" w:hAnsi="Calibri" w:eastAsia="Calibri" w:cs="Calibri"/>
                <w:color w:val="000000"/>
                <w:spacing w:val="1"/>
                <w:sz w:val="20"/>
                <w:szCs w:val="20"/>
              </w:rPr>
              <w:t>h</w:t>
            </w:r>
            <w:r>
              <w:rPr>
                <w:rFonts w:ascii="Calibri" w:hAnsi="Calibri" w:eastAsia="Calibri" w:cs="Calibri"/>
                <w:color w:val="000000"/>
                <w:sz w:val="20"/>
                <w:szCs w:val="20"/>
              </w:rPr>
              <w:t>o</w:t>
            </w:r>
            <w:r>
              <w:rPr>
                <w:rFonts w:ascii="Calibri" w:hAnsi="Calibri" w:eastAsia="Calibri" w:cs="Calibri"/>
                <w:color w:val="000000"/>
                <w:spacing w:val="1"/>
                <w:sz w:val="20"/>
                <w:szCs w:val="20"/>
              </w:rPr>
              <w:t>u</w:t>
            </w:r>
            <w:r>
              <w:rPr>
                <w:rFonts w:ascii="Calibri" w:hAnsi="Calibri" w:eastAsia="Calibri" w:cs="Calibri"/>
                <w:color w:val="000000"/>
                <w:sz w:val="20"/>
                <w:szCs w:val="20"/>
              </w:rPr>
              <w:t>t</w:t>
            </w:r>
            <w:r>
              <w:rPr>
                <w:rFonts w:ascii="Calibri" w:hAnsi="Calibri" w:eastAsia="Calibri" w:cs="Calibri"/>
                <w:color w:val="000000"/>
                <w:spacing w:val="-5"/>
                <w:sz w:val="20"/>
                <w:szCs w:val="20"/>
              </w:rPr>
              <w:t xml:space="preserve"> </w:t>
            </w:r>
            <w:r>
              <w:rPr>
                <w:rFonts w:ascii="Calibri" w:hAnsi="Calibri" w:eastAsia="Calibri" w:cs="Calibri"/>
                <w:color w:val="000000"/>
                <w:sz w:val="20"/>
                <w:szCs w:val="20"/>
              </w:rPr>
              <w:t>cl</w:t>
            </w:r>
            <w:r>
              <w:rPr>
                <w:rFonts w:ascii="Calibri" w:hAnsi="Calibri" w:eastAsia="Calibri" w:cs="Calibri"/>
                <w:color w:val="000000"/>
                <w:spacing w:val="-1"/>
                <w:sz w:val="20"/>
                <w:szCs w:val="20"/>
              </w:rPr>
              <w:t>e</w:t>
            </w:r>
            <w:r>
              <w:rPr>
                <w:rFonts w:ascii="Calibri" w:hAnsi="Calibri" w:eastAsia="Calibri" w:cs="Calibri"/>
                <w:color w:val="000000"/>
                <w:sz w:val="20"/>
                <w:szCs w:val="20"/>
              </w:rPr>
              <w:t>ar</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cr</w:t>
            </w:r>
            <w:r>
              <w:rPr>
                <w:rFonts w:ascii="Calibri" w:hAnsi="Calibri" w:eastAsia="Calibri" w:cs="Calibri"/>
                <w:color w:val="000000"/>
                <w:spacing w:val="1"/>
                <w:sz w:val="20"/>
                <w:szCs w:val="20"/>
              </w:rPr>
              <w:t>os</w:t>
            </w:r>
            <w:r>
              <w:rPr>
                <w:rFonts w:ascii="Calibri" w:hAnsi="Calibri" w:eastAsia="Calibri" w:cs="Calibri"/>
                <w:color w:val="000000"/>
                <w:spacing w:val="5"/>
                <w:sz w:val="20"/>
                <w:szCs w:val="20"/>
              </w:rPr>
              <w:t>s</w:t>
            </w:r>
            <w:r>
              <w:rPr>
                <w:rFonts w:ascii="Calibri" w:hAnsi="Calibri" w:eastAsia="Calibri" w:cs="Calibri"/>
                <w:color w:val="000000"/>
                <w:spacing w:val="-1"/>
                <w:sz w:val="20"/>
                <w:szCs w:val="20"/>
              </w:rPr>
              <w:t>-</w:t>
            </w:r>
            <w:r>
              <w:rPr>
                <w:rFonts w:ascii="Calibri" w:hAnsi="Calibri" w:eastAsia="Calibri" w:cs="Calibri"/>
                <w:color w:val="000000"/>
                <w:spacing w:val="1"/>
                <w:sz w:val="20"/>
                <w:szCs w:val="20"/>
              </w:rPr>
              <w:t>se</w:t>
            </w:r>
            <w:r>
              <w:rPr>
                <w:rFonts w:ascii="Calibri" w:hAnsi="Calibri" w:eastAsia="Calibri" w:cs="Calibri"/>
                <w:color w:val="000000"/>
                <w:sz w:val="20"/>
                <w:szCs w:val="20"/>
              </w:rPr>
              <w:t>ct</w:t>
            </w:r>
            <w:r>
              <w:rPr>
                <w:rFonts w:ascii="Calibri" w:hAnsi="Calibri" w:eastAsia="Calibri" w:cs="Calibri"/>
                <w:color w:val="000000"/>
                <w:spacing w:val="1"/>
                <w:sz w:val="20"/>
                <w:szCs w:val="20"/>
              </w:rPr>
              <w:t>o</w:t>
            </w:r>
            <w:r>
              <w:rPr>
                <w:rFonts w:ascii="Calibri" w:hAnsi="Calibri" w:eastAsia="Calibri" w:cs="Calibri"/>
                <w:color w:val="000000"/>
                <w:sz w:val="20"/>
                <w:szCs w:val="20"/>
              </w:rPr>
              <w:t>r</w:t>
            </w:r>
            <w:r>
              <w:rPr>
                <w:rFonts w:ascii="Calibri" w:hAnsi="Calibri" w:eastAsia="Calibri" w:cs="Calibri"/>
                <w:color w:val="000000"/>
                <w:spacing w:val="-10"/>
                <w:sz w:val="20"/>
                <w:szCs w:val="20"/>
              </w:rPr>
              <w:t xml:space="preserve"> </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pacing w:val="1"/>
                <w:sz w:val="20"/>
                <w:szCs w:val="20"/>
              </w:rPr>
              <w:t>p</w:t>
            </w:r>
            <w:r>
              <w:rPr>
                <w:rFonts w:ascii="Calibri" w:hAnsi="Calibri" w:eastAsia="Calibri" w:cs="Calibri"/>
                <w:color w:val="000000"/>
                <w:sz w:val="20"/>
                <w:szCs w:val="20"/>
              </w:rPr>
              <w:t>orti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8"/>
                <w:sz w:val="20"/>
                <w:szCs w:val="20"/>
              </w:rPr>
              <w:t xml:space="preserve"> </w:t>
            </w:r>
            <w:r>
              <w:rPr>
                <w:rFonts w:ascii="Calibri" w:hAnsi="Calibri" w:eastAsia="Calibri" w:cs="Calibri"/>
                <w:color w:val="000000"/>
                <w:sz w:val="20"/>
                <w:szCs w:val="20"/>
              </w:rPr>
              <w:t>g</w:t>
            </w:r>
            <w:r>
              <w:rPr>
                <w:rFonts w:ascii="Calibri" w:hAnsi="Calibri" w:eastAsia="Calibri" w:cs="Calibri"/>
                <w:color w:val="000000"/>
                <w:spacing w:val="1"/>
                <w:sz w:val="20"/>
                <w:szCs w:val="20"/>
              </w:rPr>
              <w:t>u</w:t>
            </w:r>
            <w:r>
              <w:rPr>
                <w:rFonts w:ascii="Calibri" w:hAnsi="Calibri" w:eastAsia="Calibri" w:cs="Calibri"/>
                <w:color w:val="000000"/>
                <w:sz w:val="20"/>
                <w:szCs w:val="20"/>
              </w:rPr>
              <w:t>i</w:t>
            </w:r>
            <w:r>
              <w:rPr>
                <w:rFonts w:ascii="Calibri" w:hAnsi="Calibri" w:eastAsia="Calibri" w:cs="Calibri"/>
                <w:color w:val="000000"/>
                <w:spacing w:val="1"/>
                <w:sz w:val="20"/>
                <w:szCs w:val="20"/>
              </w:rPr>
              <w:t>d</w:t>
            </w:r>
            <w:r>
              <w:rPr>
                <w:rFonts w:ascii="Calibri" w:hAnsi="Calibri" w:eastAsia="Calibri" w:cs="Calibri"/>
                <w:color w:val="000000"/>
                <w:spacing w:val="-1"/>
                <w:sz w:val="20"/>
                <w:szCs w:val="20"/>
              </w:rPr>
              <w:t>e</w:t>
            </w:r>
            <w:r>
              <w:rPr>
                <w:rFonts w:ascii="Calibri" w:hAnsi="Calibri" w:eastAsia="Calibri" w:cs="Calibri"/>
                <w:color w:val="000000"/>
                <w:sz w:val="20"/>
                <w:szCs w:val="20"/>
              </w:rPr>
              <w:t>lines</w:t>
            </w:r>
          </w:p>
          <w:p w:rsidR="00053E75" w:rsidRDefault="00053E75" w14:paraId="0650A1EF" w14:textId="77777777">
            <w:pPr>
              <w:spacing w:before="3" w:after="0" w:line="240" w:lineRule="exact"/>
              <w:rPr>
                <w:sz w:val="24"/>
                <w:szCs w:val="24"/>
              </w:rPr>
            </w:pPr>
          </w:p>
          <w:p w:rsidR="00053E75" w:rsidRDefault="00BF1E13" w14:paraId="5E61093E" w14:textId="77777777">
            <w:pPr>
              <w:spacing w:after="0" w:line="240" w:lineRule="auto"/>
              <w:ind w:left="102" w:right="-20"/>
              <w:rPr>
                <w:rFonts w:ascii="Calibri" w:hAnsi="Calibri" w:eastAsia="Calibri" w:cs="Calibri"/>
                <w:sz w:val="20"/>
                <w:szCs w:val="20"/>
              </w:rPr>
            </w:pPr>
            <w:r>
              <w:rPr>
                <w:rFonts w:ascii="Calibri" w:hAnsi="Calibri" w:eastAsia="Calibri" w:cs="Calibri"/>
                <w:b/>
                <w:bCs/>
                <w:sz w:val="20"/>
                <w:szCs w:val="20"/>
              </w:rPr>
              <w:t>C</w:t>
            </w:r>
            <w:r>
              <w:rPr>
                <w:rFonts w:ascii="Calibri" w:hAnsi="Calibri" w:eastAsia="Calibri" w:cs="Calibri"/>
                <w:b/>
                <w:bCs/>
                <w:spacing w:val="1"/>
                <w:sz w:val="20"/>
                <w:szCs w:val="20"/>
              </w:rPr>
              <w:t>omp</w:t>
            </w:r>
            <w:r>
              <w:rPr>
                <w:rFonts w:ascii="Calibri" w:hAnsi="Calibri" w:eastAsia="Calibri" w:cs="Calibri"/>
                <w:b/>
                <w:bCs/>
                <w:spacing w:val="-1"/>
                <w:sz w:val="20"/>
                <w:szCs w:val="20"/>
              </w:rPr>
              <w:t>l</w:t>
            </w:r>
            <w:r>
              <w:rPr>
                <w:rFonts w:ascii="Calibri" w:hAnsi="Calibri" w:eastAsia="Calibri" w:cs="Calibri"/>
                <w:b/>
                <w:bCs/>
                <w:sz w:val="20"/>
                <w:szCs w:val="20"/>
              </w:rPr>
              <w:t>e</w:t>
            </w:r>
            <w:r>
              <w:rPr>
                <w:rFonts w:ascii="Calibri" w:hAnsi="Calibri" w:eastAsia="Calibri" w:cs="Calibri"/>
                <w:b/>
                <w:bCs/>
                <w:spacing w:val="1"/>
                <w:sz w:val="20"/>
                <w:szCs w:val="20"/>
              </w:rPr>
              <w:t>m</w:t>
            </w:r>
            <w:r>
              <w:rPr>
                <w:rFonts w:ascii="Calibri" w:hAnsi="Calibri" w:eastAsia="Calibri" w:cs="Calibri"/>
                <w:b/>
                <w:bCs/>
                <w:sz w:val="20"/>
                <w:szCs w:val="20"/>
              </w:rPr>
              <w:t>e</w:t>
            </w:r>
            <w:r>
              <w:rPr>
                <w:rFonts w:ascii="Calibri" w:hAnsi="Calibri" w:eastAsia="Calibri" w:cs="Calibri"/>
                <w:b/>
                <w:bCs/>
                <w:spacing w:val="1"/>
                <w:sz w:val="20"/>
                <w:szCs w:val="20"/>
              </w:rPr>
              <w:t>n</w:t>
            </w:r>
            <w:r>
              <w:rPr>
                <w:rFonts w:ascii="Calibri" w:hAnsi="Calibri" w:eastAsia="Calibri" w:cs="Calibri"/>
                <w:b/>
                <w:bCs/>
                <w:sz w:val="20"/>
                <w:szCs w:val="20"/>
              </w:rPr>
              <w:t>ta</w:t>
            </w:r>
            <w:r>
              <w:rPr>
                <w:rFonts w:ascii="Calibri" w:hAnsi="Calibri" w:eastAsia="Calibri" w:cs="Calibri"/>
                <w:b/>
                <w:bCs/>
                <w:spacing w:val="2"/>
                <w:sz w:val="20"/>
                <w:szCs w:val="20"/>
              </w:rPr>
              <w:t>r</w:t>
            </w:r>
            <w:r>
              <w:rPr>
                <w:rFonts w:ascii="Calibri" w:hAnsi="Calibri" w:eastAsia="Calibri" w:cs="Calibri"/>
                <w:b/>
                <w:bCs/>
                <w:spacing w:val="1"/>
                <w:sz w:val="20"/>
                <w:szCs w:val="20"/>
              </w:rPr>
              <w:t>y</w:t>
            </w:r>
            <w:r>
              <w:rPr>
                <w:rFonts w:ascii="Calibri" w:hAnsi="Calibri" w:eastAsia="Calibri" w:cs="Calibri"/>
                <w:sz w:val="20"/>
                <w:szCs w:val="20"/>
              </w:rPr>
              <w:t>:</w:t>
            </w:r>
          </w:p>
          <w:p w:rsidR="00053E75" w:rsidRDefault="00BF1E13" w14:paraId="4BAC6AF0" w14:textId="1998CBCD">
            <w:pPr>
              <w:spacing w:after="0" w:line="240" w:lineRule="auto"/>
              <w:ind w:left="133" w:right="225"/>
              <w:rPr>
                <w:rFonts w:ascii="Calibri" w:hAnsi="Calibri" w:eastAsia="Calibri" w:cs="Calibri"/>
                <w:sz w:val="20"/>
                <w:szCs w:val="20"/>
              </w:rPr>
            </w:pPr>
            <w:r>
              <w:rPr>
                <w:rFonts w:ascii="Calibri" w:hAnsi="Calibri" w:eastAsia="Calibri" w:cs="Calibri"/>
                <w:sz w:val="20"/>
                <w:szCs w:val="20"/>
              </w:rPr>
              <w:t>(</w:t>
            </w:r>
            <w:proofErr w:type="spellStart"/>
            <w:r>
              <w:rPr>
                <w:rFonts w:ascii="Calibri" w:hAnsi="Calibri" w:eastAsia="Calibri" w:cs="Calibri"/>
                <w:sz w:val="20"/>
                <w:szCs w:val="20"/>
              </w:rPr>
              <w:t>i</w:t>
            </w:r>
            <w:proofErr w:type="spellEnd"/>
            <w:r>
              <w:rPr>
                <w:rFonts w:ascii="Calibri" w:hAnsi="Calibri" w:eastAsia="Calibri" w:cs="Calibri"/>
                <w:sz w:val="20"/>
                <w:szCs w:val="20"/>
              </w:rPr>
              <w:t>)</w:t>
            </w:r>
            <w:r>
              <w:rPr>
                <w:rFonts w:ascii="Calibri" w:hAnsi="Calibri" w:eastAsia="Calibri" w:cs="Calibri"/>
                <w:spacing w:val="-3"/>
                <w:sz w:val="20"/>
                <w:szCs w:val="20"/>
              </w:rPr>
              <w:t xml:space="preserve"> </w:t>
            </w:r>
            <w:r>
              <w:rPr>
                <w:rFonts w:ascii="Calibri" w:hAnsi="Calibri" w:eastAsia="Calibri" w:cs="Calibri"/>
                <w:sz w:val="20"/>
                <w:szCs w:val="20"/>
              </w:rPr>
              <w:t>CP</w:t>
            </w:r>
            <w:r>
              <w:rPr>
                <w:rFonts w:ascii="Calibri" w:hAnsi="Calibri" w:eastAsia="Calibri" w:cs="Calibri"/>
                <w:spacing w:val="-2"/>
                <w:sz w:val="20"/>
                <w:szCs w:val="20"/>
              </w:rPr>
              <w:t xml:space="preserve"> </w:t>
            </w:r>
            <w:r>
              <w:rPr>
                <w:rFonts w:ascii="Calibri" w:hAnsi="Calibri" w:eastAsia="Calibri" w:cs="Calibri"/>
                <w:spacing w:val="-1"/>
                <w:sz w:val="20"/>
                <w:szCs w:val="20"/>
              </w:rPr>
              <w:t>m</w:t>
            </w:r>
            <w:r>
              <w:rPr>
                <w:rFonts w:ascii="Calibri" w:hAnsi="Calibri" w:eastAsia="Calibri" w:cs="Calibri"/>
                <w:sz w:val="20"/>
                <w:szCs w:val="20"/>
              </w:rPr>
              <w:t>o</w:t>
            </w:r>
            <w:r>
              <w:rPr>
                <w:rFonts w:ascii="Calibri" w:hAnsi="Calibri" w:eastAsia="Calibri" w:cs="Calibri"/>
                <w:spacing w:val="1"/>
                <w:sz w:val="20"/>
                <w:szCs w:val="20"/>
              </w:rPr>
              <w:t>n</w:t>
            </w:r>
            <w:r>
              <w:rPr>
                <w:rFonts w:ascii="Calibri" w:hAnsi="Calibri" w:eastAsia="Calibri" w:cs="Calibri"/>
                <w:sz w:val="20"/>
                <w:szCs w:val="20"/>
              </w:rPr>
              <w:t>it</w:t>
            </w:r>
            <w:r>
              <w:rPr>
                <w:rFonts w:ascii="Calibri" w:hAnsi="Calibri" w:eastAsia="Calibri" w:cs="Calibri"/>
                <w:spacing w:val="1"/>
                <w:sz w:val="20"/>
                <w:szCs w:val="20"/>
              </w:rPr>
              <w:t>o</w:t>
            </w:r>
            <w:r>
              <w:rPr>
                <w:rFonts w:ascii="Calibri" w:hAnsi="Calibri" w:eastAsia="Calibri" w:cs="Calibri"/>
                <w:sz w:val="20"/>
                <w:szCs w:val="20"/>
              </w:rPr>
              <w:t>rs</w:t>
            </w:r>
            <w:r>
              <w:rPr>
                <w:rFonts w:ascii="Calibri" w:hAnsi="Calibri" w:eastAsia="Calibri" w:cs="Calibri"/>
                <w:spacing w:val="-4"/>
                <w:sz w:val="20"/>
                <w:szCs w:val="20"/>
              </w:rPr>
              <w:t xml:space="preserve"> </w:t>
            </w:r>
            <w:r>
              <w:rPr>
                <w:rFonts w:ascii="Calibri" w:hAnsi="Calibri" w:eastAsia="Calibri" w:cs="Calibri"/>
                <w:color w:val="009FDC"/>
                <w:sz w:val="20"/>
                <w:szCs w:val="20"/>
              </w:rPr>
              <w:t>#</w:t>
            </w:r>
            <w:r>
              <w:rPr>
                <w:rFonts w:ascii="Calibri" w:hAnsi="Calibri" w:eastAsia="Calibri" w:cs="Calibri"/>
                <w:color w:val="009FDC"/>
                <w:spacing w:val="-2"/>
                <w:sz w:val="20"/>
                <w:szCs w:val="20"/>
              </w:rPr>
              <w:t xml:space="preserve"> </w:t>
            </w:r>
            <w:r>
              <w:rPr>
                <w:rFonts w:ascii="Calibri" w:hAnsi="Calibri" w:eastAsia="Calibri" w:cs="Calibri"/>
                <w:color w:val="009FDC"/>
                <w:sz w:val="20"/>
                <w:szCs w:val="20"/>
              </w:rPr>
              <w:t>c</w:t>
            </w:r>
            <w:r>
              <w:rPr>
                <w:rFonts w:ascii="Calibri" w:hAnsi="Calibri" w:eastAsia="Calibri" w:cs="Calibri"/>
                <w:color w:val="009FDC"/>
                <w:spacing w:val="1"/>
                <w:sz w:val="20"/>
                <w:szCs w:val="20"/>
              </w:rPr>
              <w:t>h</w:t>
            </w:r>
            <w:r>
              <w:rPr>
                <w:rFonts w:ascii="Calibri" w:hAnsi="Calibri" w:eastAsia="Calibri" w:cs="Calibri"/>
                <w:color w:val="009FDC"/>
                <w:sz w:val="20"/>
                <w:szCs w:val="20"/>
              </w:rPr>
              <w:t>ild</w:t>
            </w:r>
            <w:r>
              <w:rPr>
                <w:rFonts w:ascii="Calibri" w:hAnsi="Calibri" w:eastAsia="Calibri" w:cs="Calibri"/>
                <w:color w:val="009FDC"/>
                <w:spacing w:val="3"/>
                <w:sz w:val="20"/>
                <w:szCs w:val="20"/>
              </w:rPr>
              <w:t>r</w:t>
            </w:r>
            <w:r>
              <w:rPr>
                <w:rFonts w:ascii="Calibri" w:hAnsi="Calibri" w:eastAsia="Calibri" w:cs="Calibri"/>
                <w:color w:val="009FDC"/>
                <w:spacing w:val="-1"/>
                <w:sz w:val="20"/>
                <w:szCs w:val="20"/>
              </w:rPr>
              <w:t>e</w:t>
            </w:r>
            <w:r>
              <w:rPr>
                <w:rFonts w:ascii="Calibri" w:hAnsi="Calibri" w:eastAsia="Calibri" w:cs="Calibri"/>
                <w:color w:val="009FDC"/>
                <w:sz w:val="20"/>
                <w:szCs w:val="20"/>
              </w:rPr>
              <w:t>n</w:t>
            </w:r>
            <w:r>
              <w:rPr>
                <w:rFonts w:ascii="Calibri" w:hAnsi="Calibri" w:eastAsia="Calibri" w:cs="Calibri"/>
                <w:color w:val="009FDC"/>
                <w:spacing w:val="-5"/>
                <w:sz w:val="20"/>
                <w:szCs w:val="20"/>
              </w:rPr>
              <w:t xml:space="preserve"> </w:t>
            </w:r>
            <w:r>
              <w:rPr>
                <w:rFonts w:ascii="Calibri" w:hAnsi="Calibri" w:eastAsia="Calibri" w:cs="Calibri"/>
                <w:color w:val="009FDC"/>
                <w:sz w:val="20"/>
                <w:szCs w:val="20"/>
              </w:rPr>
              <w:t>r</w:t>
            </w:r>
            <w:r>
              <w:rPr>
                <w:rFonts w:ascii="Calibri" w:hAnsi="Calibri" w:eastAsia="Calibri" w:cs="Calibri"/>
                <w:color w:val="009FDC"/>
                <w:spacing w:val="-1"/>
                <w:sz w:val="20"/>
                <w:szCs w:val="20"/>
              </w:rPr>
              <w:t>e</w:t>
            </w:r>
            <w:r>
              <w:rPr>
                <w:rFonts w:ascii="Calibri" w:hAnsi="Calibri" w:eastAsia="Calibri" w:cs="Calibri"/>
                <w:color w:val="009FDC"/>
                <w:sz w:val="20"/>
                <w:szCs w:val="20"/>
              </w:rPr>
              <w:t>c</w:t>
            </w:r>
            <w:r>
              <w:rPr>
                <w:rFonts w:ascii="Calibri" w:hAnsi="Calibri" w:eastAsia="Calibri" w:cs="Calibri"/>
                <w:color w:val="009FDC"/>
                <w:spacing w:val="1"/>
                <w:sz w:val="20"/>
                <w:szCs w:val="20"/>
              </w:rPr>
              <w:t>e</w:t>
            </w:r>
            <w:r>
              <w:rPr>
                <w:rFonts w:ascii="Calibri" w:hAnsi="Calibri" w:eastAsia="Calibri" w:cs="Calibri"/>
                <w:color w:val="009FDC"/>
                <w:sz w:val="20"/>
                <w:szCs w:val="20"/>
              </w:rPr>
              <w:t>i</w:t>
            </w:r>
            <w:r>
              <w:rPr>
                <w:rFonts w:ascii="Calibri" w:hAnsi="Calibri" w:eastAsia="Calibri" w:cs="Calibri"/>
                <w:color w:val="009FDC"/>
                <w:spacing w:val="1"/>
                <w:sz w:val="20"/>
                <w:szCs w:val="20"/>
              </w:rPr>
              <w:t>v</w:t>
            </w:r>
            <w:r>
              <w:rPr>
                <w:rFonts w:ascii="Calibri" w:hAnsi="Calibri" w:eastAsia="Calibri" w:cs="Calibri"/>
                <w:color w:val="009FDC"/>
                <w:sz w:val="20"/>
                <w:szCs w:val="20"/>
              </w:rPr>
              <w:t>i</w:t>
            </w:r>
            <w:r>
              <w:rPr>
                <w:rFonts w:ascii="Calibri" w:hAnsi="Calibri" w:eastAsia="Calibri" w:cs="Calibri"/>
                <w:color w:val="009FDC"/>
                <w:spacing w:val="1"/>
                <w:sz w:val="20"/>
                <w:szCs w:val="20"/>
              </w:rPr>
              <w:t>n</w:t>
            </w:r>
            <w:r>
              <w:rPr>
                <w:rFonts w:ascii="Calibri" w:hAnsi="Calibri" w:eastAsia="Calibri" w:cs="Calibri"/>
                <w:color w:val="009FDC"/>
                <w:sz w:val="20"/>
                <w:szCs w:val="20"/>
              </w:rPr>
              <w:t>g</w:t>
            </w:r>
            <w:r>
              <w:rPr>
                <w:rFonts w:ascii="Calibri" w:hAnsi="Calibri" w:eastAsia="Calibri" w:cs="Calibri"/>
                <w:color w:val="009FDC"/>
                <w:spacing w:val="-7"/>
                <w:sz w:val="20"/>
                <w:szCs w:val="20"/>
              </w:rPr>
              <w:t xml:space="preserve"> </w:t>
            </w:r>
            <w:r w:rsidR="000D17CF">
              <w:rPr>
                <w:rFonts w:ascii="Calibri" w:hAnsi="Calibri" w:eastAsia="Calibri" w:cs="Calibri"/>
                <w:color w:val="009FDC"/>
                <w:spacing w:val="1"/>
                <w:sz w:val="20"/>
                <w:szCs w:val="20"/>
              </w:rPr>
              <w:t>sp</w:t>
            </w:r>
            <w:r w:rsidR="000D17CF">
              <w:rPr>
                <w:rFonts w:ascii="Calibri" w:hAnsi="Calibri" w:eastAsia="Calibri" w:cs="Calibri"/>
                <w:color w:val="009FDC"/>
                <w:spacing w:val="-1"/>
                <w:sz w:val="20"/>
                <w:szCs w:val="20"/>
              </w:rPr>
              <w:t>e</w:t>
            </w:r>
            <w:r w:rsidR="000D17CF">
              <w:rPr>
                <w:rFonts w:ascii="Calibri" w:hAnsi="Calibri" w:eastAsia="Calibri" w:cs="Calibri"/>
                <w:color w:val="009FDC"/>
                <w:sz w:val="20"/>
                <w:szCs w:val="20"/>
              </w:rPr>
              <w:t>cial</w:t>
            </w:r>
            <w:r w:rsidR="000D17CF">
              <w:rPr>
                <w:rFonts w:ascii="Calibri" w:hAnsi="Calibri" w:eastAsia="Calibri" w:cs="Calibri"/>
                <w:color w:val="009FDC"/>
                <w:spacing w:val="1"/>
                <w:sz w:val="20"/>
                <w:szCs w:val="20"/>
              </w:rPr>
              <w:t>iz</w:t>
            </w:r>
            <w:r w:rsidR="000D17CF">
              <w:rPr>
                <w:rFonts w:ascii="Calibri" w:hAnsi="Calibri" w:eastAsia="Calibri" w:cs="Calibri"/>
                <w:color w:val="009FDC"/>
                <w:spacing w:val="-1"/>
                <w:sz w:val="20"/>
                <w:szCs w:val="20"/>
              </w:rPr>
              <w:t>e</w:t>
            </w:r>
            <w:r w:rsidR="000D17CF">
              <w:rPr>
                <w:rFonts w:ascii="Calibri" w:hAnsi="Calibri" w:eastAsia="Calibri" w:cs="Calibri"/>
                <w:color w:val="009FDC"/>
                <w:sz w:val="20"/>
                <w:szCs w:val="20"/>
              </w:rPr>
              <w:t>d</w:t>
            </w:r>
            <w:r>
              <w:rPr>
                <w:rFonts w:ascii="Calibri" w:hAnsi="Calibri" w:eastAsia="Calibri" w:cs="Calibri"/>
                <w:color w:val="009FDC"/>
                <w:spacing w:val="-8"/>
                <w:sz w:val="20"/>
                <w:szCs w:val="20"/>
              </w:rPr>
              <w:t xml:space="preserve"> </w:t>
            </w:r>
            <w:r>
              <w:rPr>
                <w:rFonts w:ascii="Calibri" w:hAnsi="Calibri" w:eastAsia="Calibri" w:cs="Calibri"/>
                <w:color w:val="009FDC"/>
                <w:spacing w:val="-1"/>
                <w:sz w:val="20"/>
                <w:szCs w:val="20"/>
              </w:rPr>
              <w:t>C</w:t>
            </w:r>
            <w:r>
              <w:rPr>
                <w:rFonts w:ascii="Calibri" w:hAnsi="Calibri" w:eastAsia="Calibri" w:cs="Calibri"/>
                <w:color w:val="009FDC"/>
                <w:sz w:val="20"/>
                <w:szCs w:val="20"/>
              </w:rPr>
              <w:t>P</w:t>
            </w:r>
            <w:r>
              <w:rPr>
                <w:rFonts w:ascii="Calibri" w:hAnsi="Calibri" w:eastAsia="Calibri" w:cs="Calibri"/>
                <w:color w:val="009FDC"/>
                <w:spacing w:val="-1"/>
                <w:sz w:val="20"/>
                <w:szCs w:val="20"/>
              </w:rPr>
              <w:t xml:space="preserve"> </w:t>
            </w:r>
            <w:r>
              <w:rPr>
                <w:rFonts w:ascii="Calibri" w:hAnsi="Calibri" w:eastAsia="Calibri" w:cs="Calibri"/>
                <w:color w:val="009FDC"/>
                <w:spacing w:val="1"/>
                <w:sz w:val="20"/>
                <w:szCs w:val="20"/>
              </w:rPr>
              <w:t>s</w:t>
            </w:r>
            <w:r>
              <w:rPr>
                <w:rFonts w:ascii="Calibri" w:hAnsi="Calibri" w:eastAsia="Calibri" w:cs="Calibri"/>
                <w:color w:val="009FDC"/>
                <w:spacing w:val="-1"/>
                <w:sz w:val="20"/>
                <w:szCs w:val="20"/>
              </w:rPr>
              <w:t>e</w:t>
            </w:r>
            <w:r>
              <w:rPr>
                <w:rFonts w:ascii="Calibri" w:hAnsi="Calibri" w:eastAsia="Calibri" w:cs="Calibri"/>
                <w:color w:val="009FDC"/>
                <w:sz w:val="20"/>
                <w:szCs w:val="20"/>
              </w:rPr>
              <w:t>r</w:t>
            </w:r>
            <w:r>
              <w:rPr>
                <w:rFonts w:ascii="Calibri" w:hAnsi="Calibri" w:eastAsia="Calibri" w:cs="Calibri"/>
                <w:color w:val="009FDC"/>
                <w:spacing w:val="1"/>
                <w:sz w:val="20"/>
                <w:szCs w:val="20"/>
              </w:rPr>
              <w:t>v</w:t>
            </w:r>
            <w:r>
              <w:rPr>
                <w:rFonts w:ascii="Calibri" w:hAnsi="Calibri" w:eastAsia="Calibri" w:cs="Calibri"/>
                <w:color w:val="009FDC"/>
                <w:sz w:val="20"/>
                <w:szCs w:val="20"/>
              </w:rPr>
              <w:t>ic</w:t>
            </w:r>
            <w:r>
              <w:rPr>
                <w:rFonts w:ascii="Calibri" w:hAnsi="Calibri" w:eastAsia="Calibri" w:cs="Calibri"/>
                <w:color w:val="009FDC"/>
                <w:spacing w:val="-1"/>
                <w:sz w:val="20"/>
                <w:szCs w:val="20"/>
              </w:rPr>
              <w:t>e</w:t>
            </w:r>
            <w:r>
              <w:rPr>
                <w:rFonts w:ascii="Calibri" w:hAnsi="Calibri" w:eastAsia="Calibri" w:cs="Calibri"/>
                <w:color w:val="009FDC"/>
                <w:sz w:val="20"/>
                <w:szCs w:val="20"/>
              </w:rPr>
              <w:t>s</w:t>
            </w:r>
            <w:r>
              <w:rPr>
                <w:rFonts w:ascii="Calibri" w:hAnsi="Calibri" w:eastAsia="Calibri" w:cs="Calibri"/>
                <w:color w:val="009FDC"/>
                <w:spacing w:val="-5"/>
                <w:sz w:val="20"/>
                <w:szCs w:val="20"/>
              </w:rPr>
              <w:t xml:space="preserve"> </w:t>
            </w:r>
            <w:r>
              <w:rPr>
                <w:rFonts w:ascii="Calibri" w:hAnsi="Calibri" w:eastAsia="Calibri" w:cs="Calibri"/>
                <w:color w:val="009FDC"/>
                <w:spacing w:val="1"/>
                <w:sz w:val="20"/>
                <w:szCs w:val="20"/>
              </w:rPr>
              <w:t>th</w:t>
            </w:r>
            <w:r>
              <w:rPr>
                <w:rFonts w:ascii="Calibri" w:hAnsi="Calibri" w:eastAsia="Calibri" w:cs="Calibri"/>
                <w:color w:val="009FDC"/>
                <w:sz w:val="20"/>
                <w:szCs w:val="20"/>
              </w:rPr>
              <w:t>r</w:t>
            </w:r>
            <w:r>
              <w:rPr>
                <w:rFonts w:ascii="Calibri" w:hAnsi="Calibri" w:eastAsia="Calibri" w:cs="Calibri"/>
                <w:color w:val="009FDC"/>
                <w:spacing w:val="1"/>
                <w:sz w:val="20"/>
                <w:szCs w:val="20"/>
              </w:rPr>
              <w:t>ou</w:t>
            </w:r>
            <w:r>
              <w:rPr>
                <w:rFonts w:ascii="Calibri" w:hAnsi="Calibri" w:eastAsia="Calibri" w:cs="Calibri"/>
                <w:color w:val="009FDC"/>
                <w:sz w:val="20"/>
                <w:szCs w:val="20"/>
              </w:rPr>
              <w:t>gh</w:t>
            </w:r>
            <w:r>
              <w:rPr>
                <w:rFonts w:ascii="Calibri" w:hAnsi="Calibri" w:eastAsia="Calibri" w:cs="Calibri"/>
                <w:color w:val="009FDC"/>
                <w:spacing w:val="-7"/>
                <w:sz w:val="20"/>
                <w:szCs w:val="20"/>
              </w:rPr>
              <w:t xml:space="preserve"> </w:t>
            </w:r>
            <w:r>
              <w:rPr>
                <w:rFonts w:ascii="Calibri" w:hAnsi="Calibri" w:eastAsia="Calibri" w:cs="Calibri"/>
                <w:color w:val="009FDC"/>
                <w:sz w:val="20"/>
                <w:szCs w:val="20"/>
              </w:rPr>
              <w:t>c</w:t>
            </w:r>
            <w:r>
              <w:rPr>
                <w:rFonts w:ascii="Calibri" w:hAnsi="Calibri" w:eastAsia="Calibri" w:cs="Calibri"/>
                <w:color w:val="009FDC"/>
                <w:spacing w:val="1"/>
                <w:sz w:val="20"/>
                <w:szCs w:val="20"/>
              </w:rPr>
              <w:t>as</w:t>
            </w:r>
            <w:r>
              <w:rPr>
                <w:rFonts w:ascii="Calibri" w:hAnsi="Calibri" w:eastAsia="Calibri" w:cs="Calibri"/>
                <w:color w:val="009FDC"/>
                <w:sz w:val="20"/>
                <w:szCs w:val="20"/>
              </w:rPr>
              <w:t>e</w:t>
            </w:r>
            <w:r>
              <w:rPr>
                <w:rFonts w:ascii="Calibri" w:hAnsi="Calibri" w:eastAsia="Calibri" w:cs="Calibri"/>
                <w:color w:val="009FDC"/>
                <w:spacing w:val="-5"/>
                <w:sz w:val="20"/>
                <w:szCs w:val="20"/>
              </w:rPr>
              <w:t xml:space="preserve"> </w:t>
            </w:r>
            <w:r>
              <w:rPr>
                <w:rFonts w:ascii="Calibri" w:hAnsi="Calibri" w:eastAsia="Calibri" w:cs="Calibri"/>
                <w:color w:val="009FDC"/>
                <w:sz w:val="20"/>
                <w:szCs w:val="20"/>
              </w:rPr>
              <w:t>ma</w:t>
            </w:r>
            <w:r>
              <w:rPr>
                <w:rFonts w:ascii="Calibri" w:hAnsi="Calibri" w:eastAsia="Calibri" w:cs="Calibri"/>
                <w:color w:val="009FDC"/>
                <w:spacing w:val="1"/>
                <w:sz w:val="20"/>
                <w:szCs w:val="20"/>
              </w:rPr>
              <w:t>n</w:t>
            </w:r>
            <w:r>
              <w:rPr>
                <w:rFonts w:ascii="Calibri" w:hAnsi="Calibri" w:eastAsia="Calibri" w:cs="Calibri"/>
                <w:color w:val="009FDC"/>
                <w:sz w:val="20"/>
                <w:szCs w:val="20"/>
              </w:rPr>
              <w:t>age</w:t>
            </w:r>
            <w:r>
              <w:rPr>
                <w:rFonts w:ascii="Calibri" w:hAnsi="Calibri" w:eastAsia="Calibri" w:cs="Calibri"/>
                <w:color w:val="009FDC"/>
                <w:spacing w:val="-1"/>
                <w:sz w:val="20"/>
                <w:szCs w:val="20"/>
              </w:rPr>
              <w:t>me</w:t>
            </w:r>
            <w:r>
              <w:rPr>
                <w:rFonts w:ascii="Calibri" w:hAnsi="Calibri" w:eastAsia="Calibri" w:cs="Calibri"/>
                <w:color w:val="009FDC"/>
                <w:spacing w:val="1"/>
                <w:sz w:val="20"/>
                <w:szCs w:val="20"/>
              </w:rPr>
              <w:t>n</w:t>
            </w:r>
            <w:r>
              <w:rPr>
                <w:rFonts w:ascii="Calibri" w:hAnsi="Calibri" w:eastAsia="Calibri" w:cs="Calibri"/>
                <w:color w:val="009FDC"/>
                <w:sz w:val="20"/>
                <w:szCs w:val="20"/>
              </w:rPr>
              <w:t xml:space="preserve">t </w:t>
            </w:r>
            <w:r>
              <w:rPr>
                <w:rFonts w:ascii="Calibri" w:hAnsi="Calibri" w:eastAsia="Calibri" w:cs="Calibri"/>
                <w:color w:val="000000"/>
                <w:sz w:val="20"/>
                <w:szCs w:val="20"/>
              </w:rPr>
              <w:t>a</w:t>
            </w:r>
            <w:r>
              <w:rPr>
                <w:rFonts w:ascii="Calibri" w:hAnsi="Calibri" w:eastAsia="Calibri" w:cs="Calibri"/>
                <w:color w:val="000000"/>
                <w:spacing w:val="1"/>
                <w:sz w:val="20"/>
                <w:szCs w:val="20"/>
              </w:rPr>
              <w:t>n</w:t>
            </w:r>
            <w:r>
              <w:rPr>
                <w:rFonts w:ascii="Calibri" w:hAnsi="Calibri" w:eastAsia="Calibri" w:cs="Calibri"/>
                <w:color w:val="000000"/>
                <w:sz w:val="20"/>
                <w:szCs w:val="20"/>
              </w:rPr>
              <w:t>d</w:t>
            </w:r>
            <w:r>
              <w:rPr>
                <w:rFonts w:ascii="Calibri" w:hAnsi="Calibri" w:eastAsia="Calibri" w:cs="Calibri"/>
                <w:color w:val="000000"/>
                <w:spacing w:val="-2"/>
                <w:sz w:val="20"/>
                <w:szCs w:val="20"/>
              </w:rPr>
              <w:t xml:space="preserve"> </w:t>
            </w:r>
            <w:r>
              <w:rPr>
                <w:rFonts w:ascii="Calibri" w:hAnsi="Calibri" w:eastAsia="Calibri" w:cs="Calibri"/>
                <w:color w:val="000000"/>
                <w:spacing w:val="2"/>
                <w:sz w:val="20"/>
                <w:szCs w:val="20"/>
              </w:rPr>
              <w:t>E</w:t>
            </w:r>
            <w:r>
              <w:rPr>
                <w:rFonts w:ascii="Calibri" w:hAnsi="Calibri" w:eastAsia="Calibri" w:cs="Calibri"/>
                <w:color w:val="000000"/>
                <w:spacing w:val="1"/>
                <w:sz w:val="20"/>
                <w:szCs w:val="20"/>
              </w:rPr>
              <w:t>du</w:t>
            </w:r>
            <w:r>
              <w:rPr>
                <w:rFonts w:ascii="Calibri" w:hAnsi="Calibri" w:eastAsia="Calibri" w:cs="Calibri"/>
                <w:color w:val="000000"/>
                <w:sz w:val="20"/>
                <w:szCs w:val="20"/>
              </w:rPr>
              <w:t>ca</w:t>
            </w:r>
            <w:r>
              <w:rPr>
                <w:rFonts w:ascii="Calibri" w:hAnsi="Calibri" w:eastAsia="Calibri" w:cs="Calibri"/>
                <w:color w:val="000000"/>
                <w:spacing w:val="1"/>
                <w:sz w:val="20"/>
                <w:szCs w:val="20"/>
              </w:rPr>
              <w:t>t</w:t>
            </w:r>
            <w:r>
              <w:rPr>
                <w:rFonts w:ascii="Calibri" w:hAnsi="Calibri" w:eastAsia="Calibri" w:cs="Calibri"/>
                <w:color w:val="000000"/>
                <w:sz w:val="20"/>
                <w:szCs w:val="20"/>
              </w:rPr>
              <w:t>ion</w:t>
            </w:r>
            <w:r>
              <w:rPr>
                <w:rFonts w:ascii="Calibri" w:hAnsi="Calibri" w:eastAsia="Calibri" w:cs="Calibri"/>
                <w:color w:val="000000"/>
                <w:spacing w:val="-9"/>
                <w:sz w:val="20"/>
                <w:szCs w:val="20"/>
              </w:rPr>
              <w:t xml:space="preserve"> </w:t>
            </w:r>
            <w:r>
              <w:rPr>
                <w:rFonts w:ascii="Calibri" w:hAnsi="Calibri" w:eastAsia="Calibri" w:cs="Calibri"/>
                <w:color w:val="000000"/>
                <w:sz w:val="20"/>
                <w:szCs w:val="20"/>
              </w:rPr>
              <w:t>mo</w:t>
            </w:r>
            <w:r>
              <w:rPr>
                <w:rFonts w:ascii="Calibri" w:hAnsi="Calibri" w:eastAsia="Calibri" w:cs="Calibri"/>
                <w:color w:val="000000"/>
                <w:spacing w:val="1"/>
                <w:sz w:val="20"/>
                <w:szCs w:val="20"/>
              </w:rPr>
              <w:t>n</w:t>
            </w:r>
            <w:r>
              <w:rPr>
                <w:rFonts w:ascii="Calibri" w:hAnsi="Calibri" w:eastAsia="Calibri" w:cs="Calibri"/>
                <w:color w:val="000000"/>
                <w:sz w:val="20"/>
                <w:szCs w:val="20"/>
              </w:rPr>
              <w:t>it</w:t>
            </w:r>
            <w:r>
              <w:rPr>
                <w:rFonts w:ascii="Calibri" w:hAnsi="Calibri" w:eastAsia="Calibri" w:cs="Calibri"/>
                <w:color w:val="000000"/>
                <w:spacing w:val="1"/>
                <w:sz w:val="20"/>
                <w:szCs w:val="20"/>
              </w:rPr>
              <w:t>o</w:t>
            </w:r>
            <w:r>
              <w:rPr>
                <w:rFonts w:ascii="Calibri" w:hAnsi="Calibri" w:eastAsia="Calibri" w:cs="Calibri"/>
                <w:color w:val="000000"/>
                <w:sz w:val="20"/>
                <w:szCs w:val="20"/>
              </w:rPr>
              <w:t>rs</w:t>
            </w:r>
            <w:r>
              <w:rPr>
                <w:rFonts w:ascii="Calibri" w:hAnsi="Calibri" w:eastAsia="Calibri" w:cs="Calibri"/>
                <w:color w:val="000000"/>
                <w:spacing w:val="-3"/>
                <w:sz w:val="20"/>
                <w:szCs w:val="20"/>
              </w:rPr>
              <w:t xml:space="preserve"> </w:t>
            </w:r>
            <w:r>
              <w:rPr>
                <w:rFonts w:ascii="Calibri" w:hAnsi="Calibri" w:eastAsia="Calibri" w:cs="Calibri"/>
                <w:color w:val="009FDC"/>
                <w:sz w:val="20"/>
                <w:szCs w:val="20"/>
              </w:rPr>
              <w:t>#</w:t>
            </w:r>
            <w:r>
              <w:rPr>
                <w:rFonts w:ascii="Calibri" w:hAnsi="Calibri" w:eastAsia="Calibri" w:cs="Calibri"/>
                <w:color w:val="009FDC"/>
                <w:spacing w:val="-1"/>
                <w:sz w:val="20"/>
                <w:szCs w:val="20"/>
              </w:rPr>
              <w:t xml:space="preserve"> </w:t>
            </w:r>
            <w:r>
              <w:rPr>
                <w:rFonts w:ascii="Calibri" w:hAnsi="Calibri" w:eastAsia="Calibri" w:cs="Calibri"/>
                <w:color w:val="009FDC"/>
                <w:sz w:val="20"/>
                <w:szCs w:val="20"/>
              </w:rPr>
              <w:t>teac</w:t>
            </w:r>
            <w:r>
              <w:rPr>
                <w:rFonts w:ascii="Calibri" w:hAnsi="Calibri" w:eastAsia="Calibri" w:cs="Calibri"/>
                <w:color w:val="009FDC"/>
                <w:spacing w:val="1"/>
                <w:sz w:val="20"/>
                <w:szCs w:val="20"/>
              </w:rPr>
              <w:t>h</w:t>
            </w:r>
            <w:r>
              <w:rPr>
                <w:rFonts w:ascii="Calibri" w:hAnsi="Calibri" w:eastAsia="Calibri" w:cs="Calibri"/>
                <w:color w:val="009FDC"/>
                <w:spacing w:val="-1"/>
                <w:sz w:val="20"/>
                <w:szCs w:val="20"/>
              </w:rPr>
              <w:t>e</w:t>
            </w:r>
            <w:r>
              <w:rPr>
                <w:rFonts w:ascii="Calibri" w:hAnsi="Calibri" w:eastAsia="Calibri" w:cs="Calibri"/>
                <w:color w:val="009FDC"/>
                <w:sz w:val="20"/>
                <w:szCs w:val="20"/>
              </w:rPr>
              <w:t>rs</w:t>
            </w:r>
            <w:r>
              <w:rPr>
                <w:rFonts w:ascii="Calibri" w:hAnsi="Calibri" w:eastAsia="Calibri" w:cs="Calibri"/>
                <w:color w:val="009FDC"/>
                <w:spacing w:val="-6"/>
                <w:sz w:val="20"/>
                <w:szCs w:val="20"/>
              </w:rPr>
              <w:t xml:space="preserve"> </w:t>
            </w:r>
            <w:r>
              <w:rPr>
                <w:rFonts w:ascii="Calibri" w:hAnsi="Calibri" w:eastAsia="Calibri" w:cs="Calibri"/>
                <w:color w:val="009FDC"/>
                <w:spacing w:val="1"/>
                <w:sz w:val="20"/>
                <w:szCs w:val="20"/>
              </w:rPr>
              <w:t>t</w:t>
            </w:r>
            <w:r>
              <w:rPr>
                <w:rFonts w:ascii="Calibri" w:hAnsi="Calibri" w:eastAsia="Calibri" w:cs="Calibri"/>
                <w:color w:val="009FDC"/>
                <w:sz w:val="20"/>
                <w:szCs w:val="20"/>
              </w:rPr>
              <w:t>rai</w:t>
            </w:r>
            <w:r>
              <w:rPr>
                <w:rFonts w:ascii="Calibri" w:hAnsi="Calibri" w:eastAsia="Calibri" w:cs="Calibri"/>
                <w:color w:val="009FDC"/>
                <w:spacing w:val="1"/>
                <w:sz w:val="20"/>
                <w:szCs w:val="20"/>
              </w:rPr>
              <w:t>n</w:t>
            </w:r>
            <w:r>
              <w:rPr>
                <w:rFonts w:ascii="Calibri" w:hAnsi="Calibri" w:eastAsia="Calibri" w:cs="Calibri"/>
                <w:color w:val="009FDC"/>
                <w:spacing w:val="-1"/>
                <w:sz w:val="20"/>
                <w:szCs w:val="20"/>
              </w:rPr>
              <w:t>e</w:t>
            </w:r>
            <w:r>
              <w:rPr>
                <w:rFonts w:ascii="Calibri" w:hAnsi="Calibri" w:eastAsia="Calibri" w:cs="Calibri"/>
                <w:color w:val="009FDC"/>
                <w:sz w:val="20"/>
                <w:szCs w:val="20"/>
              </w:rPr>
              <w:t>d</w:t>
            </w:r>
            <w:r>
              <w:rPr>
                <w:rFonts w:ascii="Calibri" w:hAnsi="Calibri" w:eastAsia="Calibri" w:cs="Calibri"/>
                <w:color w:val="009FDC"/>
                <w:spacing w:val="-5"/>
                <w:sz w:val="20"/>
                <w:szCs w:val="20"/>
              </w:rPr>
              <w:t xml:space="preserve"> </w:t>
            </w:r>
            <w:r>
              <w:rPr>
                <w:rFonts w:ascii="Calibri" w:hAnsi="Calibri" w:eastAsia="Calibri" w:cs="Calibri"/>
                <w:color w:val="009FDC"/>
                <w:spacing w:val="1"/>
                <w:sz w:val="20"/>
                <w:szCs w:val="20"/>
              </w:rPr>
              <w:t>o</w:t>
            </w:r>
            <w:r>
              <w:rPr>
                <w:rFonts w:ascii="Calibri" w:hAnsi="Calibri" w:eastAsia="Calibri" w:cs="Calibri"/>
                <w:color w:val="009FDC"/>
                <w:sz w:val="20"/>
                <w:szCs w:val="20"/>
              </w:rPr>
              <w:t>n</w:t>
            </w:r>
            <w:r>
              <w:rPr>
                <w:rFonts w:ascii="Calibri" w:hAnsi="Calibri" w:eastAsia="Calibri" w:cs="Calibri"/>
                <w:color w:val="009FDC"/>
                <w:spacing w:val="-1"/>
                <w:sz w:val="20"/>
                <w:szCs w:val="20"/>
              </w:rPr>
              <w:t xml:space="preserve"> </w:t>
            </w:r>
            <w:r>
              <w:rPr>
                <w:rFonts w:ascii="Calibri" w:hAnsi="Calibri" w:eastAsia="Calibri" w:cs="Calibri"/>
                <w:color w:val="009FDC"/>
                <w:spacing w:val="2"/>
                <w:sz w:val="20"/>
                <w:szCs w:val="20"/>
              </w:rPr>
              <w:t>s</w:t>
            </w:r>
            <w:r>
              <w:rPr>
                <w:rFonts w:ascii="Calibri" w:hAnsi="Calibri" w:eastAsia="Calibri" w:cs="Calibri"/>
                <w:color w:val="009FDC"/>
                <w:sz w:val="20"/>
                <w:szCs w:val="20"/>
              </w:rPr>
              <w:t>afe</w:t>
            </w:r>
            <w:r>
              <w:rPr>
                <w:rFonts w:ascii="Calibri" w:hAnsi="Calibri" w:eastAsia="Calibri" w:cs="Calibri"/>
                <w:color w:val="009FDC"/>
                <w:spacing w:val="-4"/>
                <w:sz w:val="20"/>
                <w:szCs w:val="20"/>
              </w:rPr>
              <w:t xml:space="preserve"> </w:t>
            </w:r>
            <w:r>
              <w:rPr>
                <w:rFonts w:ascii="Calibri" w:hAnsi="Calibri" w:eastAsia="Calibri" w:cs="Calibri"/>
                <w:color w:val="009FDC"/>
                <w:sz w:val="20"/>
                <w:szCs w:val="20"/>
              </w:rPr>
              <w:t>i</w:t>
            </w:r>
            <w:r>
              <w:rPr>
                <w:rFonts w:ascii="Calibri" w:hAnsi="Calibri" w:eastAsia="Calibri" w:cs="Calibri"/>
                <w:color w:val="009FDC"/>
                <w:spacing w:val="1"/>
                <w:sz w:val="20"/>
                <w:szCs w:val="20"/>
              </w:rPr>
              <w:t>d</w:t>
            </w:r>
            <w:r>
              <w:rPr>
                <w:rFonts w:ascii="Calibri" w:hAnsi="Calibri" w:eastAsia="Calibri" w:cs="Calibri"/>
                <w:color w:val="009FDC"/>
                <w:spacing w:val="-1"/>
                <w:sz w:val="20"/>
                <w:szCs w:val="20"/>
              </w:rPr>
              <w:t>e</w:t>
            </w:r>
            <w:r>
              <w:rPr>
                <w:rFonts w:ascii="Calibri" w:hAnsi="Calibri" w:eastAsia="Calibri" w:cs="Calibri"/>
                <w:color w:val="009FDC"/>
                <w:spacing w:val="1"/>
                <w:sz w:val="20"/>
                <w:szCs w:val="20"/>
              </w:rPr>
              <w:t>n</w:t>
            </w:r>
            <w:r>
              <w:rPr>
                <w:rFonts w:ascii="Calibri" w:hAnsi="Calibri" w:eastAsia="Calibri" w:cs="Calibri"/>
                <w:color w:val="009FDC"/>
                <w:sz w:val="20"/>
                <w:szCs w:val="20"/>
              </w:rPr>
              <w:t>tif</w:t>
            </w:r>
            <w:r>
              <w:rPr>
                <w:rFonts w:ascii="Calibri" w:hAnsi="Calibri" w:eastAsia="Calibri" w:cs="Calibri"/>
                <w:color w:val="009FDC"/>
                <w:spacing w:val="-1"/>
                <w:sz w:val="20"/>
                <w:szCs w:val="20"/>
              </w:rPr>
              <w:t>i</w:t>
            </w:r>
            <w:r>
              <w:rPr>
                <w:rFonts w:ascii="Calibri" w:hAnsi="Calibri" w:eastAsia="Calibri" w:cs="Calibri"/>
                <w:color w:val="009FDC"/>
                <w:spacing w:val="2"/>
                <w:sz w:val="20"/>
                <w:szCs w:val="20"/>
              </w:rPr>
              <w:t>c</w:t>
            </w:r>
            <w:r>
              <w:rPr>
                <w:rFonts w:ascii="Calibri" w:hAnsi="Calibri" w:eastAsia="Calibri" w:cs="Calibri"/>
                <w:color w:val="009FDC"/>
                <w:sz w:val="20"/>
                <w:szCs w:val="20"/>
              </w:rPr>
              <w:t>a</w:t>
            </w:r>
            <w:r>
              <w:rPr>
                <w:rFonts w:ascii="Calibri" w:hAnsi="Calibri" w:eastAsia="Calibri" w:cs="Calibri"/>
                <w:color w:val="009FDC"/>
                <w:spacing w:val="1"/>
                <w:sz w:val="20"/>
                <w:szCs w:val="20"/>
              </w:rPr>
              <w:t>t</w:t>
            </w:r>
            <w:r>
              <w:rPr>
                <w:rFonts w:ascii="Calibri" w:hAnsi="Calibri" w:eastAsia="Calibri" w:cs="Calibri"/>
                <w:color w:val="009FDC"/>
                <w:sz w:val="20"/>
                <w:szCs w:val="20"/>
              </w:rPr>
              <w:t>ion</w:t>
            </w:r>
            <w:r>
              <w:rPr>
                <w:rFonts w:ascii="Calibri" w:hAnsi="Calibri" w:eastAsia="Calibri" w:cs="Calibri"/>
                <w:color w:val="009FDC"/>
                <w:spacing w:val="-10"/>
                <w:sz w:val="20"/>
                <w:szCs w:val="20"/>
              </w:rPr>
              <w:t xml:space="preserve"> </w:t>
            </w:r>
            <w:r>
              <w:rPr>
                <w:rFonts w:ascii="Calibri" w:hAnsi="Calibri" w:eastAsia="Calibri" w:cs="Calibri"/>
                <w:color w:val="009FDC"/>
                <w:spacing w:val="1"/>
                <w:sz w:val="20"/>
                <w:szCs w:val="20"/>
              </w:rPr>
              <w:t>an</w:t>
            </w:r>
            <w:r>
              <w:rPr>
                <w:rFonts w:ascii="Calibri" w:hAnsi="Calibri" w:eastAsia="Calibri" w:cs="Calibri"/>
                <w:color w:val="009FDC"/>
                <w:sz w:val="20"/>
                <w:szCs w:val="20"/>
              </w:rPr>
              <w:t>d</w:t>
            </w:r>
            <w:r>
              <w:rPr>
                <w:rFonts w:ascii="Calibri" w:hAnsi="Calibri" w:eastAsia="Calibri" w:cs="Calibri"/>
                <w:color w:val="009FDC"/>
                <w:spacing w:val="-2"/>
                <w:sz w:val="20"/>
                <w:szCs w:val="20"/>
              </w:rPr>
              <w:t xml:space="preserve"> </w:t>
            </w:r>
            <w:r>
              <w:rPr>
                <w:rFonts w:ascii="Calibri" w:hAnsi="Calibri" w:eastAsia="Calibri" w:cs="Calibri"/>
                <w:color w:val="009FDC"/>
                <w:sz w:val="20"/>
                <w:szCs w:val="20"/>
              </w:rPr>
              <w:t>r</w:t>
            </w:r>
            <w:r>
              <w:rPr>
                <w:rFonts w:ascii="Calibri" w:hAnsi="Calibri" w:eastAsia="Calibri" w:cs="Calibri"/>
                <w:color w:val="009FDC"/>
                <w:spacing w:val="-1"/>
                <w:sz w:val="20"/>
                <w:szCs w:val="20"/>
              </w:rPr>
              <w:t>efe</w:t>
            </w:r>
            <w:r>
              <w:rPr>
                <w:rFonts w:ascii="Calibri" w:hAnsi="Calibri" w:eastAsia="Calibri" w:cs="Calibri"/>
                <w:color w:val="009FDC"/>
                <w:sz w:val="20"/>
                <w:szCs w:val="20"/>
              </w:rPr>
              <w:t>rr</w:t>
            </w:r>
            <w:r>
              <w:rPr>
                <w:rFonts w:ascii="Calibri" w:hAnsi="Calibri" w:eastAsia="Calibri" w:cs="Calibri"/>
                <w:color w:val="009FDC"/>
                <w:spacing w:val="1"/>
                <w:sz w:val="20"/>
                <w:szCs w:val="20"/>
              </w:rPr>
              <w:t>a</w:t>
            </w:r>
            <w:r>
              <w:rPr>
                <w:rFonts w:ascii="Calibri" w:hAnsi="Calibri" w:eastAsia="Calibri" w:cs="Calibri"/>
                <w:color w:val="009FDC"/>
                <w:sz w:val="20"/>
                <w:szCs w:val="20"/>
              </w:rPr>
              <w:t>l</w:t>
            </w:r>
          </w:p>
          <w:p w:rsidR="00053E75" w:rsidRDefault="00BF1E13" w14:paraId="308F43BE" w14:textId="77777777">
            <w:pPr>
              <w:spacing w:after="0" w:line="242" w:lineRule="exact"/>
              <w:ind w:left="133" w:right="-20"/>
              <w:rPr>
                <w:rFonts w:ascii="Calibri" w:hAnsi="Calibri" w:eastAsia="Calibri" w:cs="Calibri"/>
                <w:sz w:val="20"/>
                <w:szCs w:val="20"/>
              </w:rPr>
            </w:pPr>
            <w:r>
              <w:rPr>
                <w:rFonts w:ascii="Calibri" w:hAnsi="Calibri" w:eastAsia="Calibri" w:cs="Calibri"/>
                <w:position w:val="1"/>
                <w:sz w:val="20"/>
                <w:szCs w:val="20"/>
              </w:rPr>
              <w:t>(i</w:t>
            </w:r>
            <w:r>
              <w:rPr>
                <w:rFonts w:ascii="Calibri" w:hAnsi="Calibri" w:eastAsia="Calibri" w:cs="Calibri"/>
                <w:spacing w:val="-1"/>
                <w:position w:val="1"/>
                <w:sz w:val="20"/>
                <w:szCs w:val="20"/>
              </w:rPr>
              <w:t>i</w:t>
            </w:r>
            <w:r>
              <w:rPr>
                <w:rFonts w:ascii="Calibri" w:hAnsi="Calibri" w:eastAsia="Calibri" w:cs="Calibri"/>
                <w:position w:val="1"/>
                <w:sz w:val="20"/>
                <w:szCs w:val="20"/>
              </w:rPr>
              <w:t>)</w:t>
            </w:r>
            <w:r>
              <w:rPr>
                <w:rFonts w:ascii="Calibri" w:hAnsi="Calibri" w:eastAsia="Calibri" w:cs="Calibri"/>
                <w:spacing w:val="-2"/>
                <w:position w:val="1"/>
                <w:sz w:val="20"/>
                <w:szCs w:val="20"/>
              </w:rPr>
              <w:t xml:space="preserve"> </w:t>
            </w:r>
            <w:r>
              <w:rPr>
                <w:rFonts w:ascii="Calibri" w:hAnsi="Calibri" w:eastAsia="Calibri" w:cs="Calibri"/>
                <w:position w:val="1"/>
                <w:sz w:val="20"/>
                <w:szCs w:val="20"/>
              </w:rPr>
              <w:t xml:space="preserve">CP </w:t>
            </w:r>
            <w:r>
              <w:rPr>
                <w:rFonts w:ascii="Calibri" w:hAnsi="Calibri" w:eastAsia="Calibri" w:cs="Calibri"/>
                <w:spacing w:val="-1"/>
                <w:position w:val="1"/>
                <w:sz w:val="20"/>
                <w:szCs w:val="20"/>
              </w:rPr>
              <w:t>m</w:t>
            </w:r>
            <w:r>
              <w:rPr>
                <w:rFonts w:ascii="Calibri" w:hAnsi="Calibri" w:eastAsia="Calibri" w:cs="Calibri"/>
                <w:position w:val="1"/>
                <w:sz w:val="20"/>
                <w:szCs w:val="20"/>
              </w:rPr>
              <w:t>o</w:t>
            </w:r>
            <w:r>
              <w:rPr>
                <w:rFonts w:ascii="Calibri" w:hAnsi="Calibri" w:eastAsia="Calibri" w:cs="Calibri"/>
                <w:spacing w:val="1"/>
                <w:position w:val="1"/>
                <w:sz w:val="20"/>
                <w:szCs w:val="20"/>
              </w:rPr>
              <w:t>n</w:t>
            </w:r>
            <w:r>
              <w:rPr>
                <w:rFonts w:ascii="Calibri" w:hAnsi="Calibri" w:eastAsia="Calibri" w:cs="Calibri"/>
                <w:position w:val="1"/>
                <w:sz w:val="20"/>
                <w:szCs w:val="20"/>
              </w:rPr>
              <w:t>it</w:t>
            </w:r>
            <w:r>
              <w:rPr>
                <w:rFonts w:ascii="Calibri" w:hAnsi="Calibri" w:eastAsia="Calibri" w:cs="Calibri"/>
                <w:spacing w:val="1"/>
                <w:position w:val="1"/>
                <w:sz w:val="20"/>
                <w:szCs w:val="20"/>
              </w:rPr>
              <w:t>o</w:t>
            </w:r>
            <w:r>
              <w:rPr>
                <w:rFonts w:ascii="Calibri" w:hAnsi="Calibri" w:eastAsia="Calibri" w:cs="Calibri"/>
                <w:position w:val="1"/>
                <w:sz w:val="20"/>
                <w:szCs w:val="20"/>
              </w:rPr>
              <w:t>rs</w:t>
            </w:r>
            <w:r>
              <w:rPr>
                <w:rFonts w:ascii="Calibri" w:hAnsi="Calibri" w:eastAsia="Calibri" w:cs="Calibri"/>
                <w:spacing w:val="-4"/>
                <w:position w:val="1"/>
                <w:sz w:val="20"/>
                <w:szCs w:val="20"/>
              </w:rPr>
              <w:t xml:space="preserve"> </w:t>
            </w:r>
            <w:r>
              <w:rPr>
                <w:rFonts w:ascii="Calibri" w:hAnsi="Calibri" w:eastAsia="Calibri" w:cs="Calibri"/>
                <w:color w:val="009FDC"/>
                <w:position w:val="1"/>
                <w:sz w:val="20"/>
                <w:szCs w:val="20"/>
              </w:rPr>
              <w:t>#</w:t>
            </w:r>
            <w:r>
              <w:rPr>
                <w:rFonts w:ascii="Calibri" w:hAnsi="Calibri" w:eastAsia="Calibri" w:cs="Calibri"/>
                <w:color w:val="009FDC"/>
                <w:spacing w:val="-1"/>
                <w:position w:val="1"/>
                <w:sz w:val="20"/>
                <w:szCs w:val="20"/>
              </w:rPr>
              <w:t xml:space="preserve"> </w:t>
            </w:r>
            <w:r>
              <w:rPr>
                <w:rFonts w:ascii="Calibri" w:hAnsi="Calibri" w:eastAsia="Calibri" w:cs="Calibri"/>
                <w:color w:val="009FDC"/>
                <w:spacing w:val="1"/>
                <w:position w:val="1"/>
                <w:sz w:val="20"/>
                <w:szCs w:val="20"/>
              </w:rPr>
              <w:t>s</w:t>
            </w:r>
            <w:r>
              <w:rPr>
                <w:rFonts w:ascii="Calibri" w:hAnsi="Calibri" w:eastAsia="Calibri" w:cs="Calibri"/>
                <w:color w:val="009FDC"/>
                <w:position w:val="1"/>
                <w:sz w:val="20"/>
                <w:szCs w:val="20"/>
              </w:rPr>
              <w:t>c</w:t>
            </w:r>
            <w:r>
              <w:rPr>
                <w:rFonts w:ascii="Calibri" w:hAnsi="Calibri" w:eastAsia="Calibri" w:cs="Calibri"/>
                <w:color w:val="009FDC"/>
                <w:spacing w:val="1"/>
                <w:position w:val="1"/>
                <w:sz w:val="20"/>
                <w:szCs w:val="20"/>
              </w:rPr>
              <w:t>h</w:t>
            </w:r>
            <w:r>
              <w:rPr>
                <w:rFonts w:ascii="Calibri" w:hAnsi="Calibri" w:eastAsia="Calibri" w:cs="Calibri"/>
                <w:color w:val="009FDC"/>
                <w:position w:val="1"/>
                <w:sz w:val="20"/>
                <w:szCs w:val="20"/>
              </w:rPr>
              <w:t>ools</w:t>
            </w:r>
            <w:r>
              <w:rPr>
                <w:rFonts w:ascii="Calibri" w:hAnsi="Calibri" w:eastAsia="Calibri" w:cs="Calibri"/>
                <w:color w:val="009FDC"/>
                <w:spacing w:val="-5"/>
                <w:position w:val="1"/>
                <w:sz w:val="20"/>
                <w:szCs w:val="20"/>
              </w:rPr>
              <w:t xml:space="preserve"> </w:t>
            </w:r>
            <w:r>
              <w:rPr>
                <w:rFonts w:ascii="Calibri" w:hAnsi="Calibri" w:eastAsia="Calibri" w:cs="Calibri"/>
                <w:color w:val="009FDC"/>
                <w:position w:val="1"/>
                <w:sz w:val="20"/>
                <w:szCs w:val="20"/>
              </w:rPr>
              <w:t>with</w:t>
            </w:r>
            <w:r>
              <w:rPr>
                <w:rFonts w:ascii="Calibri" w:hAnsi="Calibri" w:eastAsia="Calibri" w:cs="Calibri"/>
                <w:color w:val="009FDC"/>
                <w:spacing w:val="-3"/>
                <w:position w:val="1"/>
                <w:sz w:val="20"/>
                <w:szCs w:val="20"/>
              </w:rPr>
              <w:t xml:space="preserve"> </w:t>
            </w:r>
            <w:r>
              <w:rPr>
                <w:rFonts w:ascii="Calibri" w:hAnsi="Calibri" w:eastAsia="Calibri" w:cs="Calibri"/>
                <w:color w:val="009FDC"/>
                <w:position w:val="1"/>
                <w:sz w:val="20"/>
                <w:szCs w:val="20"/>
              </w:rPr>
              <w:t>fu</w:t>
            </w:r>
            <w:r>
              <w:rPr>
                <w:rFonts w:ascii="Calibri" w:hAnsi="Calibri" w:eastAsia="Calibri" w:cs="Calibri"/>
                <w:color w:val="009FDC"/>
                <w:spacing w:val="1"/>
                <w:position w:val="1"/>
                <w:sz w:val="20"/>
                <w:szCs w:val="20"/>
              </w:rPr>
              <w:t>n</w:t>
            </w:r>
            <w:r>
              <w:rPr>
                <w:rFonts w:ascii="Calibri" w:hAnsi="Calibri" w:eastAsia="Calibri" w:cs="Calibri"/>
                <w:color w:val="009FDC"/>
                <w:position w:val="1"/>
                <w:sz w:val="20"/>
                <w:szCs w:val="20"/>
              </w:rPr>
              <w:t>ctio</w:t>
            </w:r>
            <w:r>
              <w:rPr>
                <w:rFonts w:ascii="Calibri" w:hAnsi="Calibri" w:eastAsia="Calibri" w:cs="Calibri"/>
                <w:color w:val="009FDC"/>
                <w:spacing w:val="1"/>
                <w:position w:val="1"/>
                <w:sz w:val="20"/>
                <w:szCs w:val="20"/>
              </w:rPr>
              <w:t>n</w:t>
            </w:r>
            <w:r>
              <w:rPr>
                <w:rFonts w:ascii="Calibri" w:hAnsi="Calibri" w:eastAsia="Calibri" w:cs="Calibri"/>
                <w:color w:val="009FDC"/>
                <w:position w:val="1"/>
                <w:sz w:val="20"/>
                <w:szCs w:val="20"/>
              </w:rPr>
              <w:t>al</w:t>
            </w:r>
            <w:r>
              <w:rPr>
                <w:rFonts w:ascii="Calibri" w:hAnsi="Calibri" w:eastAsia="Calibri" w:cs="Calibri"/>
                <w:color w:val="009FDC"/>
                <w:spacing w:val="-7"/>
                <w:position w:val="1"/>
                <w:sz w:val="20"/>
                <w:szCs w:val="20"/>
              </w:rPr>
              <w:t xml:space="preserve"> </w:t>
            </w:r>
            <w:r>
              <w:rPr>
                <w:rFonts w:ascii="Calibri" w:hAnsi="Calibri" w:eastAsia="Calibri" w:cs="Calibri"/>
                <w:color w:val="009FDC"/>
                <w:position w:val="1"/>
                <w:sz w:val="20"/>
                <w:szCs w:val="20"/>
              </w:rPr>
              <w:t>r</w:t>
            </w:r>
            <w:r>
              <w:rPr>
                <w:rFonts w:ascii="Calibri" w:hAnsi="Calibri" w:eastAsia="Calibri" w:cs="Calibri"/>
                <w:color w:val="009FDC"/>
                <w:spacing w:val="-1"/>
                <w:position w:val="1"/>
                <w:sz w:val="20"/>
                <w:szCs w:val="20"/>
              </w:rPr>
              <w:t>efe</w:t>
            </w:r>
            <w:r>
              <w:rPr>
                <w:rFonts w:ascii="Calibri" w:hAnsi="Calibri" w:eastAsia="Calibri" w:cs="Calibri"/>
                <w:color w:val="009FDC"/>
                <w:position w:val="1"/>
                <w:sz w:val="20"/>
                <w:szCs w:val="20"/>
              </w:rPr>
              <w:t>rr</w:t>
            </w:r>
            <w:r>
              <w:rPr>
                <w:rFonts w:ascii="Calibri" w:hAnsi="Calibri" w:eastAsia="Calibri" w:cs="Calibri"/>
                <w:color w:val="009FDC"/>
                <w:spacing w:val="1"/>
                <w:position w:val="1"/>
                <w:sz w:val="20"/>
                <w:szCs w:val="20"/>
              </w:rPr>
              <w:t>a</w:t>
            </w:r>
            <w:r>
              <w:rPr>
                <w:rFonts w:ascii="Calibri" w:hAnsi="Calibri" w:eastAsia="Calibri" w:cs="Calibri"/>
                <w:color w:val="009FDC"/>
                <w:position w:val="1"/>
                <w:sz w:val="20"/>
                <w:szCs w:val="20"/>
              </w:rPr>
              <w:t>l</w:t>
            </w:r>
            <w:r>
              <w:rPr>
                <w:rFonts w:ascii="Calibri" w:hAnsi="Calibri" w:eastAsia="Calibri" w:cs="Calibri"/>
                <w:color w:val="009FDC"/>
                <w:spacing w:val="-3"/>
                <w:position w:val="1"/>
                <w:sz w:val="20"/>
                <w:szCs w:val="20"/>
              </w:rPr>
              <w:t xml:space="preserve"> </w:t>
            </w:r>
            <w:r>
              <w:rPr>
                <w:rFonts w:ascii="Calibri" w:hAnsi="Calibri" w:eastAsia="Calibri" w:cs="Calibri"/>
                <w:color w:val="009FDC"/>
                <w:spacing w:val="-1"/>
                <w:position w:val="1"/>
                <w:sz w:val="20"/>
                <w:szCs w:val="20"/>
              </w:rPr>
              <w:t>me</w:t>
            </w:r>
            <w:r>
              <w:rPr>
                <w:rFonts w:ascii="Calibri" w:hAnsi="Calibri" w:eastAsia="Calibri" w:cs="Calibri"/>
                <w:color w:val="009FDC"/>
                <w:position w:val="1"/>
                <w:sz w:val="20"/>
                <w:szCs w:val="20"/>
              </w:rPr>
              <w:t>c</w:t>
            </w:r>
            <w:r>
              <w:rPr>
                <w:rFonts w:ascii="Calibri" w:hAnsi="Calibri" w:eastAsia="Calibri" w:cs="Calibri"/>
                <w:color w:val="009FDC"/>
                <w:spacing w:val="1"/>
                <w:position w:val="1"/>
                <w:sz w:val="20"/>
                <w:szCs w:val="20"/>
              </w:rPr>
              <w:t>h</w:t>
            </w:r>
            <w:r>
              <w:rPr>
                <w:rFonts w:ascii="Calibri" w:hAnsi="Calibri" w:eastAsia="Calibri" w:cs="Calibri"/>
                <w:color w:val="009FDC"/>
                <w:position w:val="1"/>
                <w:sz w:val="20"/>
                <w:szCs w:val="20"/>
              </w:rPr>
              <w:t>a</w:t>
            </w:r>
            <w:r>
              <w:rPr>
                <w:rFonts w:ascii="Calibri" w:hAnsi="Calibri" w:eastAsia="Calibri" w:cs="Calibri"/>
                <w:color w:val="009FDC"/>
                <w:spacing w:val="1"/>
                <w:position w:val="1"/>
                <w:sz w:val="20"/>
                <w:szCs w:val="20"/>
              </w:rPr>
              <w:t>n</w:t>
            </w:r>
            <w:r>
              <w:rPr>
                <w:rFonts w:ascii="Calibri" w:hAnsi="Calibri" w:eastAsia="Calibri" w:cs="Calibri"/>
                <w:color w:val="009FDC"/>
                <w:position w:val="1"/>
                <w:sz w:val="20"/>
                <w:szCs w:val="20"/>
              </w:rPr>
              <w:t>i</w:t>
            </w:r>
            <w:r>
              <w:rPr>
                <w:rFonts w:ascii="Calibri" w:hAnsi="Calibri" w:eastAsia="Calibri" w:cs="Calibri"/>
                <w:color w:val="009FDC"/>
                <w:spacing w:val="3"/>
                <w:position w:val="1"/>
                <w:sz w:val="20"/>
                <w:szCs w:val="20"/>
              </w:rPr>
              <w:t>s</w:t>
            </w:r>
            <w:r>
              <w:rPr>
                <w:rFonts w:ascii="Calibri" w:hAnsi="Calibri" w:eastAsia="Calibri" w:cs="Calibri"/>
                <w:color w:val="009FDC"/>
                <w:position w:val="1"/>
                <w:sz w:val="20"/>
                <w:szCs w:val="20"/>
              </w:rPr>
              <w:t>m</w:t>
            </w:r>
            <w:r>
              <w:rPr>
                <w:rFonts w:ascii="Calibri" w:hAnsi="Calibri" w:eastAsia="Calibri" w:cs="Calibri"/>
                <w:color w:val="009FDC"/>
                <w:spacing w:val="-5"/>
                <w:position w:val="1"/>
                <w:sz w:val="20"/>
                <w:szCs w:val="20"/>
              </w:rPr>
              <w:t xml:space="preserve"> </w:t>
            </w:r>
            <w:r>
              <w:rPr>
                <w:rFonts w:ascii="Calibri" w:hAnsi="Calibri" w:eastAsia="Calibri" w:cs="Calibri"/>
                <w:color w:val="000000"/>
                <w:position w:val="1"/>
                <w:sz w:val="20"/>
                <w:szCs w:val="20"/>
              </w:rPr>
              <w:t>a</w:t>
            </w:r>
            <w:r>
              <w:rPr>
                <w:rFonts w:ascii="Calibri" w:hAnsi="Calibri" w:eastAsia="Calibri" w:cs="Calibri"/>
                <w:color w:val="000000"/>
                <w:spacing w:val="1"/>
                <w:position w:val="1"/>
                <w:sz w:val="20"/>
                <w:szCs w:val="20"/>
              </w:rPr>
              <w:t>n</w:t>
            </w:r>
            <w:r>
              <w:rPr>
                <w:rFonts w:ascii="Calibri" w:hAnsi="Calibri" w:eastAsia="Calibri" w:cs="Calibri"/>
                <w:color w:val="000000"/>
                <w:position w:val="1"/>
                <w:sz w:val="20"/>
                <w:szCs w:val="20"/>
              </w:rPr>
              <w:t>d</w:t>
            </w:r>
            <w:r>
              <w:rPr>
                <w:rFonts w:ascii="Calibri" w:hAnsi="Calibri" w:eastAsia="Calibri" w:cs="Calibri"/>
                <w:color w:val="000000"/>
                <w:spacing w:val="-2"/>
                <w:position w:val="1"/>
                <w:sz w:val="20"/>
                <w:szCs w:val="20"/>
              </w:rPr>
              <w:t xml:space="preserve"> </w:t>
            </w:r>
            <w:r>
              <w:rPr>
                <w:rFonts w:ascii="Calibri" w:hAnsi="Calibri" w:eastAsia="Calibri" w:cs="Calibri"/>
                <w:color w:val="000000"/>
                <w:spacing w:val="2"/>
                <w:position w:val="1"/>
                <w:sz w:val="20"/>
                <w:szCs w:val="20"/>
              </w:rPr>
              <w:t>E</w:t>
            </w:r>
            <w:r>
              <w:rPr>
                <w:rFonts w:ascii="Calibri" w:hAnsi="Calibri" w:eastAsia="Calibri" w:cs="Calibri"/>
                <w:color w:val="000000"/>
                <w:spacing w:val="1"/>
                <w:position w:val="1"/>
                <w:sz w:val="20"/>
                <w:szCs w:val="20"/>
              </w:rPr>
              <w:t>du</w:t>
            </w:r>
            <w:r>
              <w:rPr>
                <w:rFonts w:ascii="Calibri" w:hAnsi="Calibri" w:eastAsia="Calibri" w:cs="Calibri"/>
                <w:color w:val="000000"/>
                <w:position w:val="1"/>
                <w:sz w:val="20"/>
                <w:szCs w:val="20"/>
              </w:rPr>
              <w:t>ca</w:t>
            </w:r>
            <w:r>
              <w:rPr>
                <w:rFonts w:ascii="Calibri" w:hAnsi="Calibri" w:eastAsia="Calibri" w:cs="Calibri"/>
                <w:color w:val="000000"/>
                <w:spacing w:val="1"/>
                <w:position w:val="1"/>
                <w:sz w:val="20"/>
                <w:szCs w:val="20"/>
              </w:rPr>
              <w:t>t</w:t>
            </w:r>
            <w:r>
              <w:rPr>
                <w:rFonts w:ascii="Calibri" w:hAnsi="Calibri" w:eastAsia="Calibri" w:cs="Calibri"/>
                <w:color w:val="000000"/>
                <w:position w:val="1"/>
                <w:sz w:val="20"/>
                <w:szCs w:val="20"/>
              </w:rPr>
              <w:t>ion</w:t>
            </w:r>
            <w:r>
              <w:rPr>
                <w:rFonts w:ascii="Calibri" w:hAnsi="Calibri" w:eastAsia="Calibri" w:cs="Calibri"/>
                <w:color w:val="000000"/>
                <w:spacing w:val="-7"/>
                <w:position w:val="1"/>
                <w:sz w:val="20"/>
                <w:szCs w:val="20"/>
              </w:rPr>
              <w:t xml:space="preserve"> </w:t>
            </w:r>
            <w:r>
              <w:rPr>
                <w:rFonts w:ascii="Calibri" w:hAnsi="Calibri" w:eastAsia="Calibri" w:cs="Calibri"/>
                <w:color w:val="000000"/>
                <w:position w:val="1"/>
                <w:sz w:val="20"/>
                <w:szCs w:val="20"/>
              </w:rPr>
              <w:t>mo</w:t>
            </w:r>
            <w:r>
              <w:rPr>
                <w:rFonts w:ascii="Calibri" w:hAnsi="Calibri" w:eastAsia="Calibri" w:cs="Calibri"/>
                <w:color w:val="000000"/>
                <w:spacing w:val="1"/>
                <w:position w:val="1"/>
                <w:sz w:val="20"/>
                <w:szCs w:val="20"/>
              </w:rPr>
              <w:t>n</w:t>
            </w:r>
            <w:r>
              <w:rPr>
                <w:rFonts w:ascii="Calibri" w:hAnsi="Calibri" w:eastAsia="Calibri" w:cs="Calibri"/>
                <w:color w:val="000000"/>
                <w:position w:val="1"/>
                <w:sz w:val="20"/>
                <w:szCs w:val="20"/>
              </w:rPr>
              <w:t>it</w:t>
            </w:r>
            <w:r>
              <w:rPr>
                <w:rFonts w:ascii="Calibri" w:hAnsi="Calibri" w:eastAsia="Calibri" w:cs="Calibri"/>
                <w:color w:val="000000"/>
                <w:spacing w:val="1"/>
                <w:position w:val="1"/>
                <w:sz w:val="20"/>
                <w:szCs w:val="20"/>
              </w:rPr>
              <w:t>o</w:t>
            </w:r>
            <w:r>
              <w:rPr>
                <w:rFonts w:ascii="Calibri" w:hAnsi="Calibri" w:eastAsia="Calibri" w:cs="Calibri"/>
                <w:color w:val="000000"/>
                <w:position w:val="1"/>
                <w:sz w:val="20"/>
                <w:szCs w:val="20"/>
              </w:rPr>
              <w:t>rs</w:t>
            </w:r>
          </w:p>
          <w:p w:rsidR="00053E75" w:rsidRDefault="00BF1E13" w14:paraId="03269F9A" w14:textId="77777777">
            <w:pPr>
              <w:spacing w:after="0" w:line="240" w:lineRule="auto"/>
              <w:ind w:left="133" w:right="-20"/>
              <w:rPr>
                <w:rFonts w:ascii="Calibri" w:hAnsi="Calibri" w:eastAsia="Calibri" w:cs="Calibri"/>
                <w:sz w:val="20"/>
                <w:szCs w:val="20"/>
              </w:rPr>
            </w:pPr>
            <w:r>
              <w:rPr>
                <w:rFonts w:ascii="Calibri" w:hAnsi="Calibri" w:eastAsia="Calibri" w:cs="Calibri"/>
                <w:color w:val="009FDC"/>
                <w:sz w:val="20"/>
                <w:szCs w:val="20"/>
              </w:rPr>
              <w:t>#</w:t>
            </w:r>
            <w:r>
              <w:rPr>
                <w:rFonts w:ascii="Calibri" w:hAnsi="Calibri" w:eastAsia="Calibri" w:cs="Calibri"/>
                <w:color w:val="009FDC"/>
                <w:spacing w:val="-1"/>
                <w:sz w:val="20"/>
                <w:szCs w:val="20"/>
              </w:rPr>
              <w:t xml:space="preserve"> </w:t>
            </w:r>
            <w:r>
              <w:rPr>
                <w:rFonts w:ascii="Calibri" w:hAnsi="Calibri" w:eastAsia="Calibri" w:cs="Calibri"/>
                <w:color w:val="009FDC"/>
                <w:sz w:val="20"/>
                <w:szCs w:val="20"/>
              </w:rPr>
              <w:t>ca</w:t>
            </w:r>
            <w:r>
              <w:rPr>
                <w:rFonts w:ascii="Calibri" w:hAnsi="Calibri" w:eastAsia="Calibri" w:cs="Calibri"/>
                <w:color w:val="009FDC"/>
                <w:spacing w:val="1"/>
                <w:sz w:val="20"/>
                <w:szCs w:val="20"/>
              </w:rPr>
              <w:t>s</w:t>
            </w:r>
            <w:r>
              <w:rPr>
                <w:rFonts w:ascii="Calibri" w:hAnsi="Calibri" w:eastAsia="Calibri" w:cs="Calibri"/>
                <w:color w:val="009FDC"/>
                <w:spacing w:val="-1"/>
                <w:sz w:val="20"/>
                <w:szCs w:val="20"/>
              </w:rPr>
              <w:t>e</w:t>
            </w:r>
            <w:r>
              <w:rPr>
                <w:rFonts w:ascii="Calibri" w:hAnsi="Calibri" w:eastAsia="Calibri" w:cs="Calibri"/>
                <w:color w:val="009FDC"/>
                <w:sz w:val="20"/>
                <w:szCs w:val="20"/>
              </w:rPr>
              <w:t>s</w:t>
            </w:r>
            <w:r>
              <w:rPr>
                <w:rFonts w:ascii="Calibri" w:hAnsi="Calibri" w:eastAsia="Calibri" w:cs="Calibri"/>
                <w:color w:val="009FDC"/>
                <w:spacing w:val="-3"/>
                <w:sz w:val="20"/>
                <w:szCs w:val="20"/>
              </w:rPr>
              <w:t xml:space="preserve"> </w:t>
            </w:r>
            <w:r>
              <w:rPr>
                <w:rFonts w:ascii="Calibri" w:hAnsi="Calibri" w:eastAsia="Calibri" w:cs="Calibri"/>
                <w:color w:val="009FDC"/>
                <w:sz w:val="20"/>
                <w:szCs w:val="20"/>
              </w:rPr>
              <w:t>r</w:t>
            </w:r>
            <w:r>
              <w:rPr>
                <w:rFonts w:ascii="Calibri" w:hAnsi="Calibri" w:eastAsia="Calibri" w:cs="Calibri"/>
                <w:color w:val="009FDC"/>
                <w:spacing w:val="-1"/>
                <w:sz w:val="20"/>
                <w:szCs w:val="20"/>
              </w:rPr>
              <w:t>efe</w:t>
            </w:r>
            <w:r>
              <w:rPr>
                <w:rFonts w:ascii="Calibri" w:hAnsi="Calibri" w:eastAsia="Calibri" w:cs="Calibri"/>
                <w:color w:val="009FDC"/>
                <w:spacing w:val="2"/>
                <w:sz w:val="20"/>
                <w:szCs w:val="20"/>
              </w:rPr>
              <w:t>r</w:t>
            </w:r>
            <w:r>
              <w:rPr>
                <w:rFonts w:ascii="Calibri" w:hAnsi="Calibri" w:eastAsia="Calibri" w:cs="Calibri"/>
                <w:color w:val="009FDC"/>
                <w:sz w:val="20"/>
                <w:szCs w:val="20"/>
              </w:rPr>
              <w:t>r</w:t>
            </w:r>
            <w:r>
              <w:rPr>
                <w:rFonts w:ascii="Calibri" w:hAnsi="Calibri" w:eastAsia="Calibri" w:cs="Calibri"/>
                <w:color w:val="009FDC"/>
                <w:spacing w:val="-1"/>
                <w:sz w:val="20"/>
                <w:szCs w:val="20"/>
              </w:rPr>
              <w:t>e</w:t>
            </w:r>
            <w:r>
              <w:rPr>
                <w:rFonts w:ascii="Calibri" w:hAnsi="Calibri" w:eastAsia="Calibri" w:cs="Calibri"/>
                <w:color w:val="009FDC"/>
                <w:sz w:val="20"/>
                <w:szCs w:val="20"/>
              </w:rPr>
              <w:t>d</w:t>
            </w:r>
            <w:r>
              <w:rPr>
                <w:rFonts w:ascii="Calibri" w:hAnsi="Calibri" w:eastAsia="Calibri" w:cs="Calibri"/>
                <w:color w:val="009FDC"/>
                <w:spacing w:val="-6"/>
                <w:sz w:val="20"/>
                <w:szCs w:val="20"/>
              </w:rPr>
              <w:t xml:space="preserve"> </w:t>
            </w:r>
            <w:r>
              <w:rPr>
                <w:rFonts w:ascii="Calibri" w:hAnsi="Calibri" w:eastAsia="Calibri" w:cs="Calibri"/>
                <w:color w:val="009FDC"/>
                <w:spacing w:val="1"/>
                <w:sz w:val="20"/>
                <w:szCs w:val="20"/>
              </w:rPr>
              <w:t>t</w:t>
            </w:r>
            <w:r>
              <w:rPr>
                <w:rFonts w:ascii="Calibri" w:hAnsi="Calibri" w:eastAsia="Calibri" w:cs="Calibri"/>
                <w:color w:val="009FDC"/>
                <w:sz w:val="20"/>
                <w:szCs w:val="20"/>
              </w:rPr>
              <w:t>o</w:t>
            </w:r>
            <w:r>
              <w:rPr>
                <w:rFonts w:ascii="Calibri" w:hAnsi="Calibri" w:eastAsia="Calibri" w:cs="Calibri"/>
                <w:color w:val="009FDC"/>
                <w:spacing w:val="-2"/>
                <w:sz w:val="20"/>
                <w:szCs w:val="20"/>
              </w:rPr>
              <w:t xml:space="preserve"> </w:t>
            </w:r>
            <w:r>
              <w:rPr>
                <w:rFonts w:ascii="Calibri" w:hAnsi="Calibri" w:eastAsia="Calibri" w:cs="Calibri"/>
                <w:color w:val="009FDC"/>
                <w:sz w:val="20"/>
                <w:szCs w:val="20"/>
              </w:rPr>
              <w:t>CP</w:t>
            </w:r>
            <w:r>
              <w:rPr>
                <w:rFonts w:ascii="Calibri" w:hAnsi="Calibri" w:eastAsia="Calibri" w:cs="Calibri"/>
                <w:color w:val="009FDC"/>
                <w:spacing w:val="-2"/>
                <w:sz w:val="20"/>
                <w:szCs w:val="20"/>
              </w:rPr>
              <w:t xml:space="preserve"> </w:t>
            </w:r>
            <w:r>
              <w:rPr>
                <w:rFonts w:ascii="Calibri" w:hAnsi="Calibri" w:eastAsia="Calibri" w:cs="Calibri"/>
                <w:color w:val="009FDC"/>
                <w:sz w:val="20"/>
                <w:szCs w:val="20"/>
              </w:rPr>
              <w:t>t</w:t>
            </w:r>
            <w:r>
              <w:rPr>
                <w:rFonts w:ascii="Calibri" w:hAnsi="Calibri" w:eastAsia="Calibri" w:cs="Calibri"/>
                <w:color w:val="009FDC"/>
                <w:spacing w:val="1"/>
                <w:sz w:val="20"/>
                <w:szCs w:val="20"/>
              </w:rPr>
              <w:t>h</w:t>
            </w:r>
            <w:r>
              <w:rPr>
                <w:rFonts w:ascii="Calibri" w:hAnsi="Calibri" w:eastAsia="Calibri" w:cs="Calibri"/>
                <w:color w:val="009FDC"/>
                <w:sz w:val="20"/>
                <w:szCs w:val="20"/>
              </w:rPr>
              <w:t>r</w:t>
            </w:r>
            <w:r>
              <w:rPr>
                <w:rFonts w:ascii="Calibri" w:hAnsi="Calibri" w:eastAsia="Calibri" w:cs="Calibri"/>
                <w:color w:val="009FDC"/>
                <w:spacing w:val="1"/>
                <w:sz w:val="20"/>
                <w:szCs w:val="20"/>
              </w:rPr>
              <w:t>ou</w:t>
            </w:r>
            <w:r>
              <w:rPr>
                <w:rFonts w:ascii="Calibri" w:hAnsi="Calibri" w:eastAsia="Calibri" w:cs="Calibri"/>
                <w:color w:val="009FDC"/>
                <w:sz w:val="20"/>
                <w:szCs w:val="20"/>
              </w:rPr>
              <w:t>gh</w:t>
            </w:r>
            <w:r>
              <w:rPr>
                <w:rFonts w:ascii="Calibri" w:hAnsi="Calibri" w:eastAsia="Calibri" w:cs="Calibri"/>
                <w:color w:val="009FDC"/>
                <w:spacing w:val="-7"/>
                <w:sz w:val="20"/>
                <w:szCs w:val="20"/>
              </w:rPr>
              <w:t xml:space="preserve"> </w:t>
            </w:r>
            <w:r>
              <w:rPr>
                <w:rFonts w:ascii="Calibri" w:hAnsi="Calibri" w:eastAsia="Calibri" w:cs="Calibri"/>
                <w:color w:val="009FDC"/>
                <w:spacing w:val="2"/>
                <w:sz w:val="20"/>
                <w:szCs w:val="20"/>
              </w:rPr>
              <w:t>s</w:t>
            </w:r>
            <w:r>
              <w:rPr>
                <w:rFonts w:ascii="Calibri" w:hAnsi="Calibri" w:eastAsia="Calibri" w:cs="Calibri"/>
                <w:color w:val="009FDC"/>
                <w:sz w:val="20"/>
                <w:szCs w:val="20"/>
              </w:rPr>
              <w:t>c</w:t>
            </w:r>
            <w:r>
              <w:rPr>
                <w:rFonts w:ascii="Calibri" w:hAnsi="Calibri" w:eastAsia="Calibri" w:cs="Calibri"/>
                <w:color w:val="009FDC"/>
                <w:spacing w:val="1"/>
                <w:sz w:val="20"/>
                <w:szCs w:val="20"/>
              </w:rPr>
              <w:t>h</w:t>
            </w:r>
            <w:r>
              <w:rPr>
                <w:rFonts w:ascii="Calibri" w:hAnsi="Calibri" w:eastAsia="Calibri" w:cs="Calibri"/>
                <w:color w:val="009FDC"/>
                <w:sz w:val="20"/>
                <w:szCs w:val="20"/>
              </w:rPr>
              <w:t>oo</w:t>
            </w:r>
            <w:r>
              <w:rPr>
                <w:rFonts w:ascii="Calibri" w:hAnsi="Calibri" w:eastAsia="Calibri" w:cs="Calibri"/>
                <w:color w:val="009FDC"/>
                <w:spacing w:val="4"/>
                <w:sz w:val="20"/>
                <w:szCs w:val="20"/>
              </w:rPr>
              <w:t>l</w:t>
            </w:r>
            <w:r>
              <w:rPr>
                <w:rFonts w:ascii="Calibri" w:hAnsi="Calibri" w:eastAsia="Calibri" w:cs="Calibri"/>
                <w:color w:val="009FDC"/>
                <w:spacing w:val="-1"/>
                <w:sz w:val="20"/>
                <w:szCs w:val="20"/>
              </w:rPr>
              <w:t>-</w:t>
            </w:r>
            <w:r>
              <w:rPr>
                <w:rFonts w:ascii="Calibri" w:hAnsi="Calibri" w:eastAsia="Calibri" w:cs="Calibri"/>
                <w:color w:val="009FDC"/>
                <w:spacing w:val="1"/>
                <w:sz w:val="20"/>
                <w:szCs w:val="20"/>
              </w:rPr>
              <w:t>b</w:t>
            </w:r>
            <w:r>
              <w:rPr>
                <w:rFonts w:ascii="Calibri" w:hAnsi="Calibri" w:eastAsia="Calibri" w:cs="Calibri"/>
                <w:color w:val="009FDC"/>
                <w:sz w:val="20"/>
                <w:szCs w:val="20"/>
              </w:rPr>
              <w:t>a</w:t>
            </w:r>
            <w:r>
              <w:rPr>
                <w:rFonts w:ascii="Calibri" w:hAnsi="Calibri" w:eastAsia="Calibri" w:cs="Calibri"/>
                <w:color w:val="009FDC"/>
                <w:spacing w:val="2"/>
                <w:sz w:val="20"/>
                <w:szCs w:val="20"/>
              </w:rPr>
              <w:t>s</w:t>
            </w:r>
            <w:r>
              <w:rPr>
                <w:rFonts w:ascii="Calibri" w:hAnsi="Calibri" w:eastAsia="Calibri" w:cs="Calibri"/>
                <w:color w:val="009FDC"/>
                <w:spacing w:val="-1"/>
                <w:sz w:val="20"/>
                <w:szCs w:val="20"/>
              </w:rPr>
              <w:t>e</w:t>
            </w:r>
            <w:r>
              <w:rPr>
                <w:rFonts w:ascii="Calibri" w:hAnsi="Calibri" w:eastAsia="Calibri" w:cs="Calibri"/>
                <w:color w:val="009FDC"/>
                <w:sz w:val="20"/>
                <w:szCs w:val="20"/>
              </w:rPr>
              <w:t>d</w:t>
            </w:r>
            <w:r>
              <w:rPr>
                <w:rFonts w:ascii="Calibri" w:hAnsi="Calibri" w:eastAsia="Calibri" w:cs="Calibri"/>
                <w:color w:val="009FDC"/>
                <w:spacing w:val="-10"/>
                <w:sz w:val="20"/>
                <w:szCs w:val="20"/>
              </w:rPr>
              <w:t xml:space="preserve"> </w:t>
            </w:r>
            <w:r>
              <w:rPr>
                <w:rFonts w:ascii="Calibri" w:hAnsi="Calibri" w:eastAsia="Calibri" w:cs="Calibri"/>
                <w:color w:val="009FDC"/>
                <w:sz w:val="20"/>
                <w:szCs w:val="20"/>
              </w:rPr>
              <w:t>r</w:t>
            </w:r>
            <w:r>
              <w:rPr>
                <w:rFonts w:ascii="Calibri" w:hAnsi="Calibri" w:eastAsia="Calibri" w:cs="Calibri"/>
                <w:color w:val="009FDC"/>
                <w:spacing w:val="-1"/>
                <w:sz w:val="20"/>
                <w:szCs w:val="20"/>
              </w:rPr>
              <w:t>efe</w:t>
            </w:r>
            <w:r>
              <w:rPr>
                <w:rFonts w:ascii="Calibri" w:hAnsi="Calibri" w:eastAsia="Calibri" w:cs="Calibri"/>
                <w:color w:val="009FDC"/>
                <w:sz w:val="20"/>
                <w:szCs w:val="20"/>
              </w:rPr>
              <w:t>rr</w:t>
            </w:r>
            <w:r>
              <w:rPr>
                <w:rFonts w:ascii="Calibri" w:hAnsi="Calibri" w:eastAsia="Calibri" w:cs="Calibri"/>
                <w:color w:val="009FDC"/>
                <w:spacing w:val="1"/>
                <w:sz w:val="20"/>
                <w:szCs w:val="20"/>
              </w:rPr>
              <w:t>a</w:t>
            </w:r>
            <w:r>
              <w:rPr>
                <w:rFonts w:ascii="Calibri" w:hAnsi="Calibri" w:eastAsia="Calibri" w:cs="Calibri"/>
                <w:color w:val="009FDC"/>
                <w:sz w:val="20"/>
                <w:szCs w:val="20"/>
              </w:rPr>
              <w:t>l</w:t>
            </w:r>
            <w:r>
              <w:rPr>
                <w:rFonts w:ascii="Calibri" w:hAnsi="Calibri" w:eastAsia="Calibri" w:cs="Calibri"/>
                <w:color w:val="009FDC"/>
                <w:spacing w:val="-6"/>
                <w:sz w:val="20"/>
                <w:szCs w:val="20"/>
              </w:rPr>
              <w:t xml:space="preserve"> </w:t>
            </w:r>
            <w:r>
              <w:rPr>
                <w:rFonts w:ascii="Calibri" w:hAnsi="Calibri" w:eastAsia="Calibri" w:cs="Calibri"/>
                <w:color w:val="009FDC"/>
                <w:spacing w:val="2"/>
                <w:sz w:val="20"/>
                <w:szCs w:val="20"/>
              </w:rPr>
              <w:t>m</w:t>
            </w:r>
            <w:r>
              <w:rPr>
                <w:rFonts w:ascii="Calibri" w:hAnsi="Calibri" w:eastAsia="Calibri" w:cs="Calibri"/>
                <w:color w:val="009FDC"/>
                <w:spacing w:val="-1"/>
                <w:sz w:val="20"/>
                <w:szCs w:val="20"/>
              </w:rPr>
              <w:t>e</w:t>
            </w:r>
            <w:r>
              <w:rPr>
                <w:rFonts w:ascii="Calibri" w:hAnsi="Calibri" w:eastAsia="Calibri" w:cs="Calibri"/>
                <w:color w:val="009FDC"/>
                <w:sz w:val="20"/>
                <w:szCs w:val="20"/>
              </w:rPr>
              <w:t>c</w:t>
            </w:r>
            <w:r>
              <w:rPr>
                <w:rFonts w:ascii="Calibri" w:hAnsi="Calibri" w:eastAsia="Calibri" w:cs="Calibri"/>
                <w:color w:val="009FDC"/>
                <w:spacing w:val="3"/>
                <w:sz w:val="20"/>
                <w:szCs w:val="20"/>
              </w:rPr>
              <w:t>h</w:t>
            </w:r>
            <w:r>
              <w:rPr>
                <w:rFonts w:ascii="Calibri" w:hAnsi="Calibri" w:eastAsia="Calibri" w:cs="Calibri"/>
                <w:color w:val="009FDC"/>
                <w:sz w:val="20"/>
                <w:szCs w:val="20"/>
              </w:rPr>
              <w:t>a</w:t>
            </w:r>
            <w:r>
              <w:rPr>
                <w:rFonts w:ascii="Calibri" w:hAnsi="Calibri" w:eastAsia="Calibri" w:cs="Calibri"/>
                <w:color w:val="009FDC"/>
                <w:spacing w:val="1"/>
                <w:sz w:val="20"/>
                <w:szCs w:val="20"/>
              </w:rPr>
              <w:t>n</w:t>
            </w:r>
            <w:r>
              <w:rPr>
                <w:rFonts w:ascii="Calibri" w:hAnsi="Calibri" w:eastAsia="Calibri" w:cs="Calibri"/>
                <w:color w:val="009FDC"/>
                <w:sz w:val="20"/>
                <w:szCs w:val="20"/>
              </w:rPr>
              <w:t>i</w:t>
            </w:r>
            <w:r>
              <w:rPr>
                <w:rFonts w:ascii="Calibri" w:hAnsi="Calibri" w:eastAsia="Calibri" w:cs="Calibri"/>
                <w:color w:val="009FDC"/>
                <w:spacing w:val="1"/>
                <w:sz w:val="20"/>
                <w:szCs w:val="20"/>
              </w:rPr>
              <w:t>s</w:t>
            </w:r>
            <w:r>
              <w:rPr>
                <w:rFonts w:ascii="Calibri" w:hAnsi="Calibri" w:eastAsia="Calibri" w:cs="Calibri"/>
                <w:color w:val="009FDC"/>
                <w:spacing w:val="-1"/>
                <w:sz w:val="20"/>
                <w:szCs w:val="20"/>
              </w:rPr>
              <w:t>m</w:t>
            </w:r>
            <w:r>
              <w:rPr>
                <w:rFonts w:ascii="Calibri" w:hAnsi="Calibri" w:eastAsia="Calibri" w:cs="Calibri"/>
                <w:color w:val="009FDC"/>
                <w:sz w:val="20"/>
                <w:szCs w:val="20"/>
              </w:rPr>
              <w:t>s</w:t>
            </w:r>
          </w:p>
          <w:p w:rsidR="00053E75" w:rsidRDefault="00BF1E13" w14:paraId="7BC586AC" w14:textId="77777777">
            <w:pPr>
              <w:spacing w:after="0" w:line="240" w:lineRule="auto"/>
              <w:ind w:left="282" w:right="-20"/>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35"/>
                <w:sz w:val="20"/>
                <w:szCs w:val="20"/>
              </w:rPr>
              <w:t xml:space="preserve"> </w:t>
            </w:r>
            <w:r>
              <w:rPr>
                <w:rFonts w:ascii="Calibri" w:hAnsi="Calibri" w:eastAsia="Calibri" w:cs="Calibri"/>
                <w:sz w:val="20"/>
                <w:szCs w:val="20"/>
              </w:rPr>
              <w:t>Can</w:t>
            </w:r>
            <w:r>
              <w:rPr>
                <w:rFonts w:ascii="Calibri" w:hAnsi="Calibri" w:eastAsia="Calibri" w:cs="Calibri"/>
                <w:spacing w:val="-3"/>
                <w:sz w:val="20"/>
                <w:szCs w:val="20"/>
              </w:rPr>
              <w:t xml:space="preserve"> </w:t>
            </w:r>
            <w:r>
              <w:rPr>
                <w:rFonts w:ascii="Calibri" w:hAnsi="Calibri" w:eastAsia="Calibri" w:cs="Calibri"/>
                <w:spacing w:val="1"/>
                <w:sz w:val="20"/>
                <w:szCs w:val="20"/>
              </w:rPr>
              <w:t>h</w:t>
            </w:r>
            <w:r>
              <w:rPr>
                <w:rFonts w:ascii="Calibri" w:hAnsi="Calibri" w:eastAsia="Calibri" w:cs="Calibri"/>
                <w:sz w:val="20"/>
                <w:szCs w:val="20"/>
              </w:rPr>
              <w:t>ighlig</w:t>
            </w:r>
            <w:r>
              <w:rPr>
                <w:rFonts w:ascii="Calibri" w:hAnsi="Calibri" w:eastAsia="Calibri" w:cs="Calibri"/>
                <w:spacing w:val="1"/>
                <w:sz w:val="20"/>
                <w:szCs w:val="20"/>
              </w:rPr>
              <w:t>h</w:t>
            </w:r>
            <w:r>
              <w:rPr>
                <w:rFonts w:ascii="Calibri" w:hAnsi="Calibri" w:eastAsia="Calibri" w:cs="Calibri"/>
                <w:sz w:val="20"/>
                <w:szCs w:val="20"/>
              </w:rPr>
              <w:t>t</w:t>
            </w:r>
            <w:r>
              <w:rPr>
                <w:rFonts w:ascii="Calibri" w:hAnsi="Calibri" w:eastAsia="Calibri" w:cs="Calibri"/>
                <w:spacing w:val="-6"/>
                <w:sz w:val="20"/>
                <w:szCs w:val="20"/>
              </w:rPr>
              <w:t xml:space="preserve"> </w:t>
            </w:r>
            <w:r>
              <w:rPr>
                <w:rFonts w:ascii="Calibri" w:hAnsi="Calibri" w:eastAsia="Calibri" w:cs="Calibri"/>
                <w:sz w:val="20"/>
                <w:szCs w:val="20"/>
              </w:rPr>
              <w:t>compl</w:t>
            </w:r>
            <w:r>
              <w:rPr>
                <w:rFonts w:ascii="Calibri" w:hAnsi="Calibri" w:eastAsia="Calibri" w:cs="Calibri"/>
                <w:spacing w:val="1"/>
                <w:sz w:val="20"/>
                <w:szCs w:val="20"/>
              </w:rPr>
              <w:t>e</w:t>
            </w:r>
            <w:r>
              <w:rPr>
                <w:rFonts w:ascii="Calibri" w:hAnsi="Calibri" w:eastAsia="Calibri" w:cs="Calibri"/>
                <w:spacing w:val="-1"/>
                <w:sz w:val="20"/>
                <w:szCs w:val="20"/>
              </w:rPr>
              <w:t>me</w:t>
            </w:r>
            <w:r>
              <w:rPr>
                <w:rFonts w:ascii="Calibri" w:hAnsi="Calibri" w:eastAsia="Calibri" w:cs="Calibri"/>
                <w:spacing w:val="1"/>
                <w:sz w:val="20"/>
                <w:szCs w:val="20"/>
              </w:rPr>
              <w:t>n</w:t>
            </w:r>
            <w:r>
              <w:rPr>
                <w:rFonts w:ascii="Calibri" w:hAnsi="Calibri" w:eastAsia="Calibri" w:cs="Calibri"/>
                <w:sz w:val="20"/>
                <w:szCs w:val="20"/>
              </w:rPr>
              <w:t>t</w:t>
            </w:r>
            <w:r>
              <w:rPr>
                <w:rFonts w:ascii="Calibri" w:hAnsi="Calibri" w:eastAsia="Calibri" w:cs="Calibri"/>
                <w:spacing w:val="1"/>
                <w:sz w:val="20"/>
                <w:szCs w:val="20"/>
              </w:rPr>
              <w:t>a</w:t>
            </w:r>
            <w:r>
              <w:rPr>
                <w:rFonts w:ascii="Calibri" w:hAnsi="Calibri" w:eastAsia="Calibri" w:cs="Calibri"/>
                <w:sz w:val="20"/>
                <w:szCs w:val="20"/>
              </w:rPr>
              <w:t>ri</w:t>
            </w:r>
            <w:r>
              <w:rPr>
                <w:rFonts w:ascii="Calibri" w:hAnsi="Calibri" w:eastAsia="Calibri" w:cs="Calibri"/>
                <w:spacing w:val="3"/>
                <w:sz w:val="20"/>
                <w:szCs w:val="20"/>
              </w:rPr>
              <w:t>t</w:t>
            </w:r>
            <w:r>
              <w:rPr>
                <w:rFonts w:ascii="Calibri" w:hAnsi="Calibri" w:eastAsia="Calibri" w:cs="Calibri"/>
                <w:sz w:val="20"/>
                <w:szCs w:val="20"/>
              </w:rPr>
              <w:t>y</w:t>
            </w:r>
            <w:r>
              <w:rPr>
                <w:rFonts w:ascii="Calibri" w:hAnsi="Calibri" w:eastAsia="Calibri" w:cs="Calibri"/>
                <w:spacing w:val="-13"/>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f</w:t>
            </w:r>
            <w:r>
              <w:rPr>
                <w:rFonts w:ascii="Calibri" w:hAnsi="Calibri" w:eastAsia="Calibri" w:cs="Calibri"/>
                <w:spacing w:val="-3"/>
                <w:sz w:val="20"/>
                <w:szCs w:val="20"/>
              </w:rPr>
              <w:t xml:space="preserve"> </w:t>
            </w:r>
            <w:r>
              <w:rPr>
                <w:rFonts w:ascii="Calibri" w:hAnsi="Calibri" w:eastAsia="Calibri" w:cs="Calibri"/>
                <w:spacing w:val="2"/>
                <w:sz w:val="20"/>
                <w:szCs w:val="20"/>
              </w:rPr>
              <w:t>s</w:t>
            </w:r>
            <w:r>
              <w:rPr>
                <w:rFonts w:ascii="Calibri" w:hAnsi="Calibri" w:eastAsia="Calibri" w:cs="Calibri"/>
                <w:spacing w:val="-1"/>
                <w:sz w:val="20"/>
                <w:szCs w:val="20"/>
              </w:rPr>
              <w:t>e</w:t>
            </w:r>
            <w:r>
              <w:rPr>
                <w:rFonts w:ascii="Calibri" w:hAnsi="Calibri" w:eastAsia="Calibri" w:cs="Calibri"/>
                <w:sz w:val="20"/>
                <w:szCs w:val="20"/>
              </w:rPr>
              <w:t>ct</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5"/>
                <w:sz w:val="20"/>
                <w:szCs w:val="20"/>
              </w:rPr>
              <w:t xml:space="preserve"> </w:t>
            </w:r>
            <w:r>
              <w:rPr>
                <w:rFonts w:ascii="Calibri" w:hAnsi="Calibri" w:eastAsia="Calibri" w:cs="Calibri"/>
                <w:sz w:val="20"/>
                <w:szCs w:val="20"/>
              </w:rPr>
              <w:t>ac</w:t>
            </w:r>
            <w:r>
              <w:rPr>
                <w:rFonts w:ascii="Calibri" w:hAnsi="Calibri" w:eastAsia="Calibri" w:cs="Calibri"/>
                <w:spacing w:val="1"/>
                <w:sz w:val="20"/>
                <w:szCs w:val="20"/>
              </w:rPr>
              <w:t>t</w:t>
            </w:r>
            <w:r>
              <w:rPr>
                <w:rFonts w:ascii="Calibri" w:hAnsi="Calibri" w:eastAsia="Calibri" w:cs="Calibri"/>
                <w:sz w:val="20"/>
                <w:szCs w:val="20"/>
              </w:rPr>
              <w:t>i</w:t>
            </w:r>
            <w:r>
              <w:rPr>
                <w:rFonts w:ascii="Calibri" w:hAnsi="Calibri" w:eastAsia="Calibri" w:cs="Calibri"/>
                <w:spacing w:val="1"/>
                <w:sz w:val="20"/>
                <w:szCs w:val="20"/>
              </w:rPr>
              <w:t>v</w:t>
            </w:r>
            <w:r>
              <w:rPr>
                <w:rFonts w:ascii="Calibri" w:hAnsi="Calibri" w:eastAsia="Calibri" w:cs="Calibri"/>
                <w:sz w:val="20"/>
                <w:szCs w:val="20"/>
              </w:rPr>
              <w:t>ities</w:t>
            </w:r>
          </w:p>
          <w:p w:rsidR="00053E75" w:rsidRDefault="00BF1E13" w14:paraId="63CC695F" w14:textId="77777777">
            <w:pPr>
              <w:spacing w:after="0" w:line="240" w:lineRule="auto"/>
              <w:ind w:left="282" w:right="-20"/>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35"/>
                <w:sz w:val="20"/>
                <w:szCs w:val="20"/>
              </w:rPr>
              <w:t xml:space="preserve"> </w:t>
            </w:r>
            <w:r>
              <w:rPr>
                <w:rFonts w:ascii="Calibri" w:hAnsi="Calibri" w:eastAsia="Calibri" w:cs="Calibri"/>
                <w:sz w:val="20"/>
                <w:szCs w:val="20"/>
              </w:rPr>
              <w:t>D</w:t>
            </w:r>
            <w:r>
              <w:rPr>
                <w:rFonts w:ascii="Calibri" w:hAnsi="Calibri" w:eastAsia="Calibri" w:cs="Calibri"/>
                <w:spacing w:val="1"/>
                <w:sz w:val="20"/>
                <w:szCs w:val="20"/>
              </w:rPr>
              <w:t>up</w:t>
            </w:r>
            <w:r>
              <w:rPr>
                <w:rFonts w:ascii="Calibri" w:hAnsi="Calibri" w:eastAsia="Calibri" w:cs="Calibri"/>
                <w:sz w:val="20"/>
                <w:szCs w:val="20"/>
              </w:rPr>
              <w:t>lica</w:t>
            </w:r>
            <w:r>
              <w:rPr>
                <w:rFonts w:ascii="Calibri" w:hAnsi="Calibri" w:eastAsia="Calibri" w:cs="Calibri"/>
                <w:spacing w:val="1"/>
                <w:sz w:val="20"/>
                <w:szCs w:val="20"/>
              </w:rPr>
              <w:t>t</w:t>
            </w:r>
            <w:r>
              <w:rPr>
                <w:rFonts w:ascii="Calibri" w:hAnsi="Calibri" w:eastAsia="Calibri" w:cs="Calibri"/>
                <w:sz w:val="20"/>
                <w:szCs w:val="20"/>
              </w:rPr>
              <w:t>ion</w:t>
            </w:r>
            <w:r>
              <w:rPr>
                <w:rFonts w:ascii="Calibri" w:hAnsi="Calibri" w:eastAsia="Calibri" w:cs="Calibri"/>
                <w:spacing w:val="-8"/>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f</w:t>
            </w:r>
            <w:r>
              <w:rPr>
                <w:rFonts w:ascii="Calibri" w:hAnsi="Calibri" w:eastAsia="Calibri" w:cs="Calibri"/>
                <w:spacing w:val="-3"/>
                <w:sz w:val="20"/>
                <w:szCs w:val="20"/>
              </w:rPr>
              <w:t xml:space="preserve"> </w:t>
            </w:r>
            <w:r>
              <w:rPr>
                <w:rFonts w:ascii="Calibri" w:hAnsi="Calibri" w:eastAsia="Calibri" w:cs="Calibri"/>
                <w:spacing w:val="2"/>
                <w:sz w:val="20"/>
                <w:szCs w:val="20"/>
              </w:rPr>
              <w:t>s</w:t>
            </w:r>
            <w:r>
              <w:rPr>
                <w:rFonts w:ascii="Calibri" w:hAnsi="Calibri" w:eastAsia="Calibri" w:cs="Calibri"/>
                <w:spacing w:val="-1"/>
                <w:sz w:val="20"/>
                <w:szCs w:val="20"/>
              </w:rPr>
              <w:t>e</w:t>
            </w:r>
            <w:r>
              <w:rPr>
                <w:rFonts w:ascii="Calibri" w:hAnsi="Calibri" w:eastAsia="Calibri" w:cs="Calibri"/>
                <w:sz w:val="20"/>
                <w:szCs w:val="20"/>
              </w:rPr>
              <w:t>r</w:t>
            </w:r>
            <w:r>
              <w:rPr>
                <w:rFonts w:ascii="Calibri" w:hAnsi="Calibri" w:eastAsia="Calibri" w:cs="Calibri"/>
                <w:spacing w:val="1"/>
                <w:sz w:val="20"/>
                <w:szCs w:val="20"/>
              </w:rPr>
              <w:t>v</w:t>
            </w:r>
            <w:r>
              <w:rPr>
                <w:rFonts w:ascii="Calibri" w:hAnsi="Calibri" w:eastAsia="Calibri" w:cs="Calibri"/>
                <w:sz w:val="20"/>
                <w:szCs w:val="20"/>
              </w:rPr>
              <w:t>ic</w:t>
            </w:r>
            <w:r>
              <w:rPr>
                <w:rFonts w:ascii="Calibri" w:hAnsi="Calibri" w:eastAsia="Calibri" w:cs="Calibri"/>
                <w:spacing w:val="-1"/>
                <w:sz w:val="20"/>
                <w:szCs w:val="20"/>
              </w:rPr>
              <w:t>e</w:t>
            </w:r>
            <w:r>
              <w:rPr>
                <w:rFonts w:ascii="Calibri" w:hAnsi="Calibri" w:eastAsia="Calibri" w:cs="Calibri"/>
                <w:sz w:val="20"/>
                <w:szCs w:val="20"/>
              </w:rPr>
              <w:t>s</w:t>
            </w:r>
            <w:r>
              <w:rPr>
                <w:rFonts w:ascii="Calibri" w:hAnsi="Calibri" w:eastAsia="Calibri" w:cs="Calibri"/>
                <w:spacing w:val="-5"/>
                <w:sz w:val="20"/>
                <w:szCs w:val="20"/>
              </w:rPr>
              <w:t xml:space="preserve"> </w:t>
            </w:r>
            <w:r>
              <w:rPr>
                <w:rFonts w:ascii="Calibri" w:hAnsi="Calibri" w:eastAsia="Calibri" w:cs="Calibri"/>
                <w:sz w:val="20"/>
                <w:szCs w:val="20"/>
              </w:rPr>
              <w:t>mitiga</w:t>
            </w:r>
            <w:r>
              <w:rPr>
                <w:rFonts w:ascii="Calibri" w:hAnsi="Calibri" w:eastAsia="Calibri" w:cs="Calibri"/>
                <w:spacing w:val="3"/>
                <w:sz w:val="20"/>
                <w:szCs w:val="20"/>
              </w:rPr>
              <w:t>t</w:t>
            </w:r>
            <w:r>
              <w:rPr>
                <w:rFonts w:ascii="Calibri" w:hAnsi="Calibri" w:eastAsia="Calibri" w:cs="Calibri"/>
                <w:spacing w:val="-1"/>
                <w:sz w:val="20"/>
                <w:szCs w:val="20"/>
              </w:rPr>
              <w:t>e</w:t>
            </w:r>
            <w:r>
              <w:rPr>
                <w:rFonts w:ascii="Calibri" w:hAnsi="Calibri" w:eastAsia="Calibri" w:cs="Calibri"/>
                <w:sz w:val="20"/>
                <w:szCs w:val="20"/>
              </w:rPr>
              <w:t>d</w:t>
            </w:r>
            <w:r>
              <w:rPr>
                <w:rFonts w:ascii="Calibri" w:hAnsi="Calibri" w:eastAsia="Calibri" w:cs="Calibri"/>
                <w:spacing w:val="-7"/>
                <w:sz w:val="20"/>
                <w:szCs w:val="20"/>
              </w:rPr>
              <w:t xml:space="preserve"> </w:t>
            </w:r>
            <w:r>
              <w:rPr>
                <w:rFonts w:ascii="Calibri" w:hAnsi="Calibri" w:eastAsia="Calibri" w:cs="Calibri"/>
                <w:spacing w:val="1"/>
                <w:sz w:val="20"/>
                <w:szCs w:val="20"/>
              </w:rPr>
              <w:t>b</w:t>
            </w:r>
            <w:r>
              <w:rPr>
                <w:rFonts w:ascii="Calibri" w:hAnsi="Calibri" w:eastAsia="Calibri" w:cs="Calibri"/>
                <w:sz w:val="20"/>
                <w:szCs w:val="20"/>
              </w:rPr>
              <w:t>y</w:t>
            </w:r>
            <w:r>
              <w:rPr>
                <w:rFonts w:ascii="Calibri" w:hAnsi="Calibri" w:eastAsia="Calibri" w:cs="Calibri"/>
                <w:spacing w:val="-1"/>
                <w:sz w:val="20"/>
                <w:szCs w:val="20"/>
              </w:rPr>
              <w:t xml:space="preserve"> </w:t>
            </w:r>
            <w:r>
              <w:rPr>
                <w:rFonts w:ascii="Calibri" w:hAnsi="Calibri" w:eastAsia="Calibri" w:cs="Calibri"/>
                <w:spacing w:val="1"/>
                <w:sz w:val="20"/>
                <w:szCs w:val="20"/>
              </w:rPr>
              <w:t>d</w:t>
            </w:r>
            <w:r>
              <w:rPr>
                <w:rFonts w:ascii="Calibri" w:hAnsi="Calibri" w:eastAsia="Calibri" w:cs="Calibri"/>
                <w:sz w:val="20"/>
                <w:szCs w:val="20"/>
              </w:rPr>
              <w:t>i</w:t>
            </w:r>
            <w:r>
              <w:rPr>
                <w:rFonts w:ascii="Calibri" w:hAnsi="Calibri" w:eastAsia="Calibri" w:cs="Calibri"/>
                <w:spacing w:val="1"/>
                <w:sz w:val="20"/>
                <w:szCs w:val="20"/>
              </w:rPr>
              <w:t>s</w:t>
            </w:r>
            <w:r>
              <w:rPr>
                <w:rFonts w:ascii="Calibri" w:hAnsi="Calibri" w:eastAsia="Calibri" w:cs="Calibri"/>
                <w:sz w:val="20"/>
                <w:szCs w:val="20"/>
              </w:rPr>
              <w:t>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1"/>
                <w:sz w:val="20"/>
                <w:szCs w:val="20"/>
              </w:rPr>
              <w:t>u</w:t>
            </w:r>
            <w:r>
              <w:rPr>
                <w:rFonts w:ascii="Calibri" w:hAnsi="Calibri" w:eastAsia="Calibri" w:cs="Calibri"/>
                <w:sz w:val="20"/>
                <w:szCs w:val="20"/>
              </w:rPr>
              <w:t>i</w:t>
            </w:r>
            <w:r>
              <w:rPr>
                <w:rFonts w:ascii="Calibri" w:hAnsi="Calibri" w:eastAsia="Calibri" w:cs="Calibri"/>
                <w:spacing w:val="-1"/>
                <w:sz w:val="20"/>
                <w:szCs w:val="20"/>
              </w:rPr>
              <w:t>s</w:t>
            </w:r>
            <w:r>
              <w:rPr>
                <w:rFonts w:ascii="Calibri" w:hAnsi="Calibri" w:eastAsia="Calibri" w:cs="Calibri"/>
                <w:spacing w:val="1"/>
                <w:sz w:val="20"/>
                <w:szCs w:val="20"/>
              </w:rPr>
              <w:t>h</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g</w:t>
            </w:r>
            <w:r>
              <w:rPr>
                <w:rFonts w:ascii="Calibri" w:hAnsi="Calibri" w:eastAsia="Calibri" w:cs="Calibri"/>
                <w:spacing w:val="-11"/>
                <w:sz w:val="20"/>
                <w:szCs w:val="20"/>
              </w:rPr>
              <w:t xml:space="preserve"> </w:t>
            </w:r>
            <w:r>
              <w:rPr>
                <w:rFonts w:ascii="Calibri" w:hAnsi="Calibri" w:eastAsia="Calibri" w:cs="Calibri"/>
                <w:spacing w:val="1"/>
                <w:sz w:val="20"/>
                <w:szCs w:val="20"/>
              </w:rPr>
              <w:t>s</w:t>
            </w:r>
            <w:r>
              <w:rPr>
                <w:rFonts w:ascii="Calibri" w:hAnsi="Calibri" w:eastAsia="Calibri" w:cs="Calibri"/>
                <w:spacing w:val="-1"/>
                <w:sz w:val="20"/>
                <w:szCs w:val="20"/>
              </w:rPr>
              <w:t>e</w:t>
            </w:r>
            <w:r>
              <w:rPr>
                <w:rFonts w:ascii="Calibri" w:hAnsi="Calibri" w:eastAsia="Calibri" w:cs="Calibri"/>
                <w:sz w:val="20"/>
                <w:szCs w:val="20"/>
              </w:rPr>
              <w:t>ct</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5"/>
                <w:sz w:val="20"/>
                <w:szCs w:val="20"/>
              </w:rPr>
              <w:t xml:space="preserve"> </w:t>
            </w:r>
            <w:r>
              <w:rPr>
                <w:rFonts w:ascii="Calibri" w:hAnsi="Calibri" w:eastAsia="Calibri" w:cs="Calibri"/>
                <w:sz w:val="20"/>
                <w:szCs w:val="20"/>
              </w:rPr>
              <w:t>r</w:t>
            </w:r>
            <w:r>
              <w:rPr>
                <w:rFonts w:ascii="Calibri" w:hAnsi="Calibri" w:eastAsia="Calibri" w:cs="Calibri"/>
                <w:spacing w:val="-1"/>
                <w:sz w:val="20"/>
                <w:szCs w:val="20"/>
              </w:rPr>
              <w:t>es</w:t>
            </w:r>
            <w:r>
              <w:rPr>
                <w:rFonts w:ascii="Calibri" w:hAnsi="Calibri" w:eastAsia="Calibri" w:cs="Calibri"/>
                <w:spacing w:val="1"/>
                <w:sz w:val="20"/>
                <w:szCs w:val="20"/>
              </w:rPr>
              <w:t>p</w:t>
            </w:r>
            <w:r>
              <w:rPr>
                <w:rFonts w:ascii="Calibri" w:hAnsi="Calibri" w:eastAsia="Calibri" w:cs="Calibri"/>
                <w:sz w:val="20"/>
                <w:szCs w:val="20"/>
              </w:rPr>
              <w:t>o</w:t>
            </w:r>
            <w:r>
              <w:rPr>
                <w:rFonts w:ascii="Calibri" w:hAnsi="Calibri" w:eastAsia="Calibri" w:cs="Calibri"/>
                <w:spacing w:val="1"/>
                <w:sz w:val="20"/>
                <w:szCs w:val="20"/>
              </w:rPr>
              <w:t>ns</w:t>
            </w:r>
            <w:r>
              <w:rPr>
                <w:rFonts w:ascii="Calibri" w:hAnsi="Calibri" w:eastAsia="Calibri" w:cs="Calibri"/>
                <w:sz w:val="20"/>
                <w:szCs w:val="20"/>
              </w:rPr>
              <w:t>i</w:t>
            </w:r>
            <w:r>
              <w:rPr>
                <w:rFonts w:ascii="Calibri" w:hAnsi="Calibri" w:eastAsia="Calibri" w:cs="Calibri"/>
                <w:spacing w:val="1"/>
                <w:sz w:val="20"/>
                <w:szCs w:val="20"/>
              </w:rPr>
              <w:t>b</w:t>
            </w:r>
            <w:r>
              <w:rPr>
                <w:rFonts w:ascii="Calibri" w:hAnsi="Calibri" w:eastAsia="Calibri" w:cs="Calibri"/>
                <w:sz w:val="20"/>
                <w:szCs w:val="20"/>
              </w:rPr>
              <w:t>il</w:t>
            </w:r>
            <w:r>
              <w:rPr>
                <w:rFonts w:ascii="Calibri" w:hAnsi="Calibri" w:eastAsia="Calibri" w:cs="Calibri"/>
                <w:spacing w:val="6"/>
                <w:sz w:val="20"/>
                <w:szCs w:val="20"/>
              </w:rPr>
              <w:t>i</w:t>
            </w:r>
            <w:r>
              <w:rPr>
                <w:rFonts w:ascii="Calibri" w:hAnsi="Calibri" w:eastAsia="Calibri" w:cs="Calibri"/>
                <w:sz w:val="20"/>
                <w:szCs w:val="20"/>
              </w:rPr>
              <w:t>ties</w:t>
            </w:r>
            <w:r>
              <w:rPr>
                <w:rFonts w:ascii="Calibri" w:hAnsi="Calibri" w:eastAsia="Calibri" w:cs="Calibri"/>
                <w:spacing w:val="-11"/>
                <w:sz w:val="20"/>
                <w:szCs w:val="20"/>
              </w:rPr>
              <w:t xml:space="preserve"> </w:t>
            </w:r>
            <w:r>
              <w:rPr>
                <w:rFonts w:ascii="Calibri" w:hAnsi="Calibri" w:eastAsia="Calibri" w:cs="Calibri"/>
                <w:sz w:val="20"/>
                <w:szCs w:val="20"/>
              </w:rPr>
              <w:t>in</w:t>
            </w:r>
            <w:r>
              <w:rPr>
                <w:rFonts w:ascii="Calibri" w:hAnsi="Calibri" w:eastAsia="Calibri" w:cs="Calibri"/>
                <w:spacing w:val="-1"/>
                <w:sz w:val="20"/>
                <w:szCs w:val="20"/>
              </w:rPr>
              <w:t xml:space="preserve"> </w:t>
            </w:r>
            <w:r>
              <w:rPr>
                <w:rFonts w:ascii="Calibri" w:hAnsi="Calibri" w:eastAsia="Calibri" w:cs="Calibri"/>
                <w:spacing w:val="1"/>
                <w:sz w:val="20"/>
                <w:szCs w:val="20"/>
              </w:rPr>
              <w:t>d</w:t>
            </w:r>
            <w:r>
              <w:rPr>
                <w:rFonts w:ascii="Calibri" w:hAnsi="Calibri" w:eastAsia="Calibri" w:cs="Calibri"/>
                <w:spacing w:val="-1"/>
                <w:sz w:val="20"/>
                <w:szCs w:val="20"/>
              </w:rPr>
              <w:t>e</w:t>
            </w:r>
            <w:r>
              <w:rPr>
                <w:rFonts w:ascii="Calibri" w:hAnsi="Calibri" w:eastAsia="Calibri" w:cs="Calibri"/>
                <w:sz w:val="20"/>
                <w:szCs w:val="20"/>
              </w:rPr>
              <w:t>li</w:t>
            </w:r>
            <w:r>
              <w:rPr>
                <w:rFonts w:ascii="Calibri" w:hAnsi="Calibri" w:eastAsia="Calibri" w:cs="Calibri"/>
                <w:spacing w:val="1"/>
                <w:sz w:val="20"/>
                <w:szCs w:val="20"/>
              </w:rPr>
              <w:t>v</w:t>
            </w:r>
            <w:r>
              <w:rPr>
                <w:rFonts w:ascii="Calibri" w:hAnsi="Calibri" w:eastAsia="Calibri" w:cs="Calibri"/>
                <w:spacing w:val="-1"/>
                <w:sz w:val="20"/>
                <w:szCs w:val="20"/>
              </w:rPr>
              <w:t>e</w:t>
            </w:r>
            <w:r>
              <w:rPr>
                <w:rFonts w:ascii="Calibri" w:hAnsi="Calibri" w:eastAsia="Calibri" w:cs="Calibri"/>
                <w:sz w:val="20"/>
                <w:szCs w:val="20"/>
              </w:rPr>
              <w:t>ry</w:t>
            </w:r>
          </w:p>
          <w:p w:rsidR="00053E75" w:rsidRDefault="00BF1E13" w14:paraId="33F36037" w14:textId="77777777">
            <w:pPr>
              <w:spacing w:after="0" w:line="242" w:lineRule="exact"/>
              <w:ind w:left="282" w:right="-20"/>
              <w:rPr>
                <w:rFonts w:ascii="Calibri" w:hAnsi="Calibri" w:eastAsia="Calibri" w:cs="Calibri"/>
                <w:sz w:val="20"/>
                <w:szCs w:val="20"/>
              </w:rPr>
            </w:pPr>
            <w:r>
              <w:rPr>
                <w:rFonts w:ascii="Calibri" w:hAnsi="Calibri" w:eastAsia="Calibri" w:cs="Calibri"/>
                <w:position w:val="1"/>
                <w:sz w:val="20"/>
                <w:szCs w:val="20"/>
              </w:rPr>
              <w:t>-</w:t>
            </w:r>
            <w:r>
              <w:rPr>
                <w:rFonts w:ascii="Calibri" w:hAnsi="Calibri" w:eastAsia="Calibri" w:cs="Calibri"/>
                <w:spacing w:val="35"/>
                <w:position w:val="1"/>
                <w:sz w:val="20"/>
                <w:szCs w:val="20"/>
              </w:rPr>
              <w:t xml:space="preserve"> </w:t>
            </w:r>
            <w:r>
              <w:rPr>
                <w:rFonts w:ascii="Calibri" w:hAnsi="Calibri" w:eastAsia="Calibri" w:cs="Calibri"/>
                <w:position w:val="1"/>
                <w:sz w:val="20"/>
                <w:szCs w:val="20"/>
              </w:rPr>
              <w:t>Agr</w:t>
            </w:r>
            <w:r>
              <w:rPr>
                <w:rFonts w:ascii="Calibri" w:hAnsi="Calibri" w:eastAsia="Calibri" w:cs="Calibri"/>
                <w:spacing w:val="-1"/>
                <w:position w:val="1"/>
                <w:sz w:val="20"/>
                <w:szCs w:val="20"/>
              </w:rPr>
              <w:t>e</w:t>
            </w:r>
            <w:r>
              <w:rPr>
                <w:rFonts w:ascii="Calibri" w:hAnsi="Calibri" w:eastAsia="Calibri" w:cs="Calibri"/>
                <w:position w:val="1"/>
                <w:sz w:val="20"/>
                <w:szCs w:val="20"/>
              </w:rPr>
              <w:t>e</w:t>
            </w:r>
            <w:r>
              <w:rPr>
                <w:rFonts w:ascii="Calibri" w:hAnsi="Calibri" w:eastAsia="Calibri" w:cs="Calibri"/>
                <w:spacing w:val="-6"/>
                <w:position w:val="1"/>
                <w:sz w:val="20"/>
                <w:szCs w:val="20"/>
              </w:rPr>
              <w:t xml:space="preserve"> </w:t>
            </w:r>
            <w:r>
              <w:rPr>
                <w:rFonts w:ascii="Calibri" w:hAnsi="Calibri" w:eastAsia="Calibri" w:cs="Calibri"/>
                <w:spacing w:val="1"/>
                <w:position w:val="1"/>
                <w:sz w:val="20"/>
                <w:szCs w:val="20"/>
              </w:rPr>
              <w:t>h</w:t>
            </w:r>
            <w:r>
              <w:rPr>
                <w:rFonts w:ascii="Calibri" w:hAnsi="Calibri" w:eastAsia="Calibri" w:cs="Calibri"/>
                <w:spacing w:val="3"/>
                <w:position w:val="1"/>
                <w:sz w:val="20"/>
                <w:szCs w:val="20"/>
              </w:rPr>
              <w:t>o</w:t>
            </w:r>
            <w:r>
              <w:rPr>
                <w:rFonts w:ascii="Calibri" w:hAnsi="Calibri" w:eastAsia="Calibri" w:cs="Calibri"/>
                <w:position w:val="1"/>
                <w:sz w:val="20"/>
                <w:szCs w:val="20"/>
              </w:rPr>
              <w:t>w</w:t>
            </w:r>
            <w:r>
              <w:rPr>
                <w:rFonts w:ascii="Calibri" w:hAnsi="Calibri" w:eastAsia="Calibri" w:cs="Calibri"/>
                <w:spacing w:val="-5"/>
                <w:position w:val="1"/>
                <w:sz w:val="20"/>
                <w:szCs w:val="20"/>
              </w:rPr>
              <w:t xml:space="preserve"> </w:t>
            </w:r>
            <w:r>
              <w:rPr>
                <w:rFonts w:ascii="Calibri" w:hAnsi="Calibri" w:eastAsia="Calibri" w:cs="Calibri"/>
                <w:spacing w:val="1"/>
                <w:position w:val="1"/>
                <w:sz w:val="20"/>
                <w:szCs w:val="20"/>
              </w:rPr>
              <w:t>t</w:t>
            </w:r>
            <w:r>
              <w:rPr>
                <w:rFonts w:ascii="Calibri" w:hAnsi="Calibri" w:eastAsia="Calibri" w:cs="Calibri"/>
                <w:position w:val="1"/>
                <w:sz w:val="20"/>
                <w:szCs w:val="20"/>
              </w:rPr>
              <w:t>o</w:t>
            </w:r>
            <w:r>
              <w:rPr>
                <w:rFonts w:ascii="Calibri" w:hAnsi="Calibri" w:eastAsia="Calibri" w:cs="Calibri"/>
                <w:spacing w:val="-2"/>
                <w:position w:val="1"/>
                <w:sz w:val="20"/>
                <w:szCs w:val="20"/>
              </w:rPr>
              <w:t xml:space="preserve"> </w:t>
            </w:r>
            <w:r>
              <w:rPr>
                <w:rFonts w:ascii="Calibri" w:hAnsi="Calibri" w:eastAsia="Calibri" w:cs="Calibri"/>
                <w:spacing w:val="1"/>
                <w:position w:val="1"/>
                <w:sz w:val="20"/>
                <w:szCs w:val="20"/>
              </w:rPr>
              <w:t>a</w:t>
            </w:r>
            <w:r>
              <w:rPr>
                <w:rFonts w:ascii="Calibri" w:hAnsi="Calibri" w:eastAsia="Calibri" w:cs="Calibri"/>
                <w:position w:val="1"/>
                <w:sz w:val="20"/>
                <w:szCs w:val="20"/>
              </w:rPr>
              <w:t>ggr</w:t>
            </w:r>
            <w:r>
              <w:rPr>
                <w:rFonts w:ascii="Calibri" w:hAnsi="Calibri" w:eastAsia="Calibri" w:cs="Calibri"/>
                <w:spacing w:val="-1"/>
                <w:position w:val="1"/>
                <w:sz w:val="20"/>
                <w:szCs w:val="20"/>
              </w:rPr>
              <w:t>e</w:t>
            </w:r>
            <w:r>
              <w:rPr>
                <w:rFonts w:ascii="Calibri" w:hAnsi="Calibri" w:eastAsia="Calibri" w:cs="Calibri"/>
                <w:position w:val="1"/>
                <w:sz w:val="20"/>
                <w:szCs w:val="20"/>
              </w:rPr>
              <w:t>ga</w:t>
            </w:r>
            <w:r>
              <w:rPr>
                <w:rFonts w:ascii="Calibri" w:hAnsi="Calibri" w:eastAsia="Calibri" w:cs="Calibri"/>
                <w:spacing w:val="3"/>
                <w:position w:val="1"/>
                <w:sz w:val="20"/>
                <w:szCs w:val="20"/>
              </w:rPr>
              <w:t>t</w:t>
            </w:r>
            <w:r>
              <w:rPr>
                <w:rFonts w:ascii="Calibri" w:hAnsi="Calibri" w:eastAsia="Calibri" w:cs="Calibri"/>
                <w:position w:val="1"/>
                <w:sz w:val="20"/>
                <w:szCs w:val="20"/>
              </w:rPr>
              <w:t>e</w:t>
            </w:r>
            <w:r>
              <w:rPr>
                <w:rFonts w:ascii="Calibri" w:hAnsi="Calibri" w:eastAsia="Calibri" w:cs="Calibri"/>
                <w:spacing w:val="-9"/>
                <w:position w:val="1"/>
                <w:sz w:val="20"/>
                <w:szCs w:val="20"/>
              </w:rPr>
              <w:t xml:space="preserve"> </w:t>
            </w:r>
            <w:r>
              <w:rPr>
                <w:rFonts w:ascii="Calibri" w:hAnsi="Calibri" w:eastAsia="Calibri" w:cs="Calibri"/>
                <w:spacing w:val="1"/>
                <w:position w:val="1"/>
                <w:sz w:val="20"/>
                <w:szCs w:val="20"/>
              </w:rPr>
              <w:t>t</w:t>
            </w:r>
            <w:r>
              <w:rPr>
                <w:rFonts w:ascii="Calibri" w:hAnsi="Calibri" w:eastAsia="Calibri" w:cs="Calibri"/>
                <w:position w:val="1"/>
                <w:sz w:val="20"/>
                <w:szCs w:val="20"/>
              </w:rPr>
              <w:t>o</w:t>
            </w:r>
            <w:r>
              <w:rPr>
                <w:rFonts w:ascii="Calibri" w:hAnsi="Calibri" w:eastAsia="Calibri" w:cs="Calibri"/>
                <w:spacing w:val="-2"/>
                <w:position w:val="1"/>
                <w:sz w:val="20"/>
                <w:szCs w:val="20"/>
              </w:rPr>
              <w:t xml:space="preserve"> </w:t>
            </w:r>
            <w:r>
              <w:rPr>
                <w:rFonts w:ascii="Calibri" w:hAnsi="Calibri" w:eastAsia="Calibri" w:cs="Calibri"/>
                <w:position w:val="1"/>
                <w:sz w:val="20"/>
                <w:szCs w:val="20"/>
              </w:rPr>
              <w:t>c</w:t>
            </w:r>
            <w:r>
              <w:rPr>
                <w:rFonts w:ascii="Calibri" w:hAnsi="Calibri" w:eastAsia="Calibri" w:cs="Calibri"/>
                <w:spacing w:val="1"/>
                <w:position w:val="1"/>
                <w:sz w:val="20"/>
                <w:szCs w:val="20"/>
              </w:rPr>
              <w:t>a</w:t>
            </w:r>
            <w:r>
              <w:rPr>
                <w:rFonts w:ascii="Calibri" w:hAnsi="Calibri" w:eastAsia="Calibri" w:cs="Calibri"/>
                <w:position w:val="1"/>
                <w:sz w:val="20"/>
                <w:szCs w:val="20"/>
              </w:rPr>
              <w:t>lcul</w:t>
            </w:r>
            <w:r>
              <w:rPr>
                <w:rFonts w:ascii="Calibri" w:hAnsi="Calibri" w:eastAsia="Calibri" w:cs="Calibri"/>
                <w:spacing w:val="1"/>
                <w:position w:val="1"/>
                <w:sz w:val="20"/>
                <w:szCs w:val="20"/>
              </w:rPr>
              <w:t>a</w:t>
            </w:r>
            <w:r>
              <w:rPr>
                <w:rFonts w:ascii="Calibri" w:hAnsi="Calibri" w:eastAsia="Calibri" w:cs="Calibri"/>
                <w:position w:val="1"/>
                <w:sz w:val="20"/>
                <w:szCs w:val="20"/>
              </w:rPr>
              <w:t>te</w:t>
            </w:r>
            <w:r>
              <w:rPr>
                <w:rFonts w:ascii="Calibri" w:hAnsi="Calibri" w:eastAsia="Calibri" w:cs="Calibri"/>
                <w:spacing w:val="-7"/>
                <w:position w:val="1"/>
                <w:sz w:val="20"/>
                <w:szCs w:val="20"/>
              </w:rPr>
              <w:t xml:space="preserve"> </w:t>
            </w:r>
            <w:r>
              <w:rPr>
                <w:rFonts w:ascii="Calibri" w:hAnsi="Calibri" w:eastAsia="Calibri" w:cs="Calibri"/>
                <w:spacing w:val="1"/>
                <w:position w:val="1"/>
                <w:sz w:val="20"/>
                <w:szCs w:val="20"/>
              </w:rPr>
              <w:t>t</w:t>
            </w:r>
            <w:r>
              <w:rPr>
                <w:rFonts w:ascii="Calibri" w:hAnsi="Calibri" w:eastAsia="Calibri" w:cs="Calibri"/>
                <w:position w:val="1"/>
                <w:sz w:val="20"/>
                <w:szCs w:val="20"/>
              </w:rPr>
              <w:t>ot</w:t>
            </w:r>
            <w:r>
              <w:rPr>
                <w:rFonts w:ascii="Calibri" w:hAnsi="Calibri" w:eastAsia="Calibri" w:cs="Calibri"/>
                <w:spacing w:val="1"/>
                <w:position w:val="1"/>
                <w:sz w:val="20"/>
                <w:szCs w:val="20"/>
              </w:rPr>
              <w:t>a</w:t>
            </w:r>
            <w:r>
              <w:rPr>
                <w:rFonts w:ascii="Calibri" w:hAnsi="Calibri" w:eastAsia="Calibri" w:cs="Calibri"/>
                <w:position w:val="1"/>
                <w:sz w:val="20"/>
                <w:szCs w:val="20"/>
              </w:rPr>
              <w:t>l</w:t>
            </w:r>
            <w:r>
              <w:rPr>
                <w:rFonts w:ascii="Calibri" w:hAnsi="Calibri" w:eastAsia="Calibri" w:cs="Calibri"/>
                <w:spacing w:val="-4"/>
                <w:position w:val="1"/>
                <w:sz w:val="20"/>
                <w:szCs w:val="20"/>
              </w:rPr>
              <w:t xml:space="preserve"> </w:t>
            </w:r>
            <w:r>
              <w:rPr>
                <w:rFonts w:ascii="Calibri" w:hAnsi="Calibri" w:eastAsia="Calibri" w:cs="Calibri"/>
                <w:position w:val="1"/>
                <w:sz w:val="20"/>
                <w:szCs w:val="20"/>
              </w:rPr>
              <w:t>reach</w:t>
            </w:r>
            <w:r>
              <w:rPr>
                <w:rFonts w:ascii="Calibri" w:hAnsi="Calibri" w:eastAsia="Calibri" w:cs="Calibri"/>
                <w:spacing w:val="-4"/>
                <w:position w:val="1"/>
                <w:sz w:val="20"/>
                <w:szCs w:val="20"/>
              </w:rPr>
              <w:t xml:space="preserve"> </w:t>
            </w:r>
            <w:r>
              <w:rPr>
                <w:rFonts w:ascii="Calibri" w:hAnsi="Calibri" w:eastAsia="Calibri" w:cs="Calibri"/>
                <w:spacing w:val="1"/>
                <w:position w:val="1"/>
                <w:sz w:val="20"/>
                <w:szCs w:val="20"/>
              </w:rPr>
              <w:t>t</w:t>
            </w:r>
            <w:r>
              <w:rPr>
                <w:rFonts w:ascii="Calibri" w:hAnsi="Calibri" w:eastAsia="Calibri" w:cs="Calibri"/>
                <w:position w:val="1"/>
                <w:sz w:val="20"/>
                <w:szCs w:val="20"/>
              </w:rPr>
              <w:t>o</w:t>
            </w:r>
            <w:r>
              <w:rPr>
                <w:rFonts w:ascii="Calibri" w:hAnsi="Calibri" w:eastAsia="Calibri" w:cs="Calibri"/>
                <w:spacing w:val="-2"/>
                <w:position w:val="1"/>
                <w:sz w:val="20"/>
                <w:szCs w:val="20"/>
              </w:rPr>
              <w:t xml:space="preserve"> </w:t>
            </w:r>
            <w:r>
              <w:rPr>
                <w:rFonts w:ascii="Calibri" w:hAnsi="Calibri" w:eastAsia="Calibri" w:cs="Calibri"/>
                <w:spacing w:val="1"/>
                <w:position w:val="1"/>
                <w:sz w:val="20"/>
                <w:szCs w:val="20"/>
              </w:rPr>
              <w:t>av</w:t>
            </w:r>
            <w:r>
              <w:rPr>
                <w:rFonts w:ascii="Calibri" w:hAnsi="Calibri" w:eastAsia="Calibri" w:cs="Calibri"/>
                <w:position w:val="1"/>
                <w:sz w:val="20"/>
                <w:szCs w:val="20"/>
              </w:rPr>
              <w:t>oid</w:t>
            </w:r>
            <w:r>
              <w:rPr>
                <w:rFonts w:ascii="Calibri" w:hAnsi="Calibri" w:eastAsia="Calibri" w:cs="Calibri"/>
                <w:spacing w:val="-4"/>
                <w:position w:val="1"/>
                <w:sz w:val="20"/>
                <w:szCs w:val="20"/>
              </w:rPr>
              <w:t xml:space="preserve"> </w:t>
            </w:r>
            <w:r>
              <w:rPr>
                <w:rFonts w:ascii="Calibri" w:hAnsi="Calibri" w:eastAsia="Calibri" w:cs="Calibri"/>
                <w:position w:val="1"/>
                <w:sz w:val="20"/>
                <w:szCs w:val="20"/>
              </w:rPr>
              <w:t>cr</w:t>
            </w:r>
            <w:r>
              <w:rPr>
                <w:rFonts w:ascii="Calibri" w:hAnsi="Calibri" w:eastAsia="Calibri" w:cs="Calibri"/>
                <w:spacing w:val="-1"/>
                <w:position w:val="1"/>
                <w:sz w:val="20"/>
                <w:szCs w:val="20"/>
              </w:rPr>
              <w:t>o</w:t>
            </w:r>
            <w:r>
              <w:rPr>
                <w:rFonts w:ascii="Calibri" w:hAnsi="Calibri" w:eastAsia="Calibri" w:cs="Calibri"/>
                <w:spacing w:val="1"/>
                <w:position w:val="1"/>
                <w:sz w:val="20"/>
                <w:szCs w:val="20"/>
              </w:rPr>
              <w:t>s</w:t>
            </w:r>
            <w:r>
              <w:rPr>
                <w:rFonts w:ascii="Calibri" w:hAnsi="Calibri" w:eastAsia="Calibri" w:cs="Calibri"/>
                <w:spacing w:val="6"/>
                <w:position w:val="1"/>
                <w:sz w:val="20"/>
                <w:szCs w:val="20"/>
              </w:rPr>
              <w:t>s</w:t>
            </w:r>
            <w:r>
              <w:rPr>
                <w:rFonts w:ascii="Calibri" w:hAnsi="Calibri" w:eastAsia="Calibri" w:cs="Calibri"/>
                <w:spacing w:val="-1"/>
                <w:position w:val="1"/>
                <w:sz w:val="20"/>
                <w:szCs w:val="20"/>
              </w:rPr>
              <w:t>-</w:t>
            </w:r>
            <w:r>
              <w:rPr>
                <w:rFonts w:ascii="Calibri" w:hAnsi="Calibri" w:eastAsia="Calibri" w:cs="Calibri"/>
                <w:spacing w:val="1"/>
                <w:position w:val="1"/>
                <w:sz w:val="20"/>
                <w:szCs w:val="20"/>
              </w:rPr>
              <w:t>s</w:t>
            </w:r>
            <w:r>
              <w:rPr>
                <w:rFonts w:ascii="Calibri" w:hAnsi="Calibri" w:eastAsia="Calibri" w:cs="Calibri"/>
                <w:spacing w:val="-1"/>
                <w:position w:val="1"/>
                <w:sz w:val="20"/>
                <w:szCs w:val="20"/>
              </w:rPr>
              <w:t>e</w:t>
            </w:r>
            <w:r>
              <w:rPr>
                <w:rFonts w:ascii="Calibri" w:hAnsi="Calibri" w:eastAsia="Calibri" w:cs="Calibri"/>
                <w:position w:val="1"/>
                <w:sz w:val="20"/>
                <w:szCs w:val="20"/>
              </w:rPr>
              <w:t>ct</w:t>
            </w:r>
            <w:r>
              <w:rPr>
                <w:rFonts w:ascii="Calibri" w:hAnsi="Calibri" w:eastAsia="Calibri" w:cs="Calibri"/>
                <w:spacing w:val="1"/>
                <w:position w:val="1"/>
                <w:sz w:val="20"/>
                <w:szCs w:val="20"/>
              </w:rPr>
              <w:t>o</w:t>
            </w:r>
            <w:r>
              <w:rPr>
                <w:rFonts w:ascii="Calibri" w:hAnsi="Calibri" w:eastAsia="Calibri" w:cs="Calibri"/>
                <w:position w:val="1"/>
                <w:sz w:val="20"/>
                <w:szCs w:val="20"/>
              </w:rPr>
              <w:t>r</w:t>
            </w:r>
            <w:r>
              <w:rPr>
                <w:rFonts w:ascii="Calibri" w:hAnsi="Calibri" w:eastAsia="Calibri" w:cs="Calibri"/>
                <w:spacing w:val="-10"/>
                <w:position w:val="1"/>
                <w:sz w:val="20"/>
                <w:szCs w:val="20"/>
              </w:rPr>
              <w:t xml:space="preserve"> </w:t>
            </w:r>
            <w:r>
              <w:rPr>
                <w:rFonts w:ascii="Calibri" w:hAnsi="Calibri" w:eastAsia="Calibri" w:cs="Calibri"/>
                <w:spacing w:val="1"/>
                <w:position w:val="1"/>
                <w:sz w:val="20"/>
                <w:szCs w:val="20"/>
              </w:rPr>
              <w:t>d</w:t>
            </w:r>
            <w:r>
              <w:rPr>
                <w:rFonts w:ascii="Calibri" w:hAnsi="Calibri" w:eastAsia="Calibri" w:cs="Calibri"/>
                <w:position w:val="1"/>
                <w:sz w:val="20"/>
                <w:szCs w:val="20"/>
              </w:rPr>
              <w:t>o</w:t>
            </w:r>
            <w:r>
              <w:rPr>
                <w:rFonts w:ascii="Calibri" w:hAnsi="Calibri" w:eastAsia="Calibri" w:cs="Calibri"/>
                <w:spacing w:val="1"/>
                <w:position w:val="1"/>
                <w:sz w:val="20"/>
                <w:szCs w:val="20"/>
              </w:rPr>
              <w:t>ub</w:t>
            </w:r>
            <w:r>
              <w:rPr>
                <w:rFonts w:ascii="Calibri" w:hAnsi="Calibri" w:eastAsia="Calibri" w:cs="Calibri"/>
                <w:position w:val="1"/>
                <w:sz w:val="20"/>
                <w:szCs w:val="20"/>
              </w:rPr>
              <w:t>le</w:t>
            </w:r>
          </w:p>
          <w:p w:rsidR="00053E75" w:rsidRDefault="00BF1E13" w14:paraId="1ABEFDBE" w14:textId="77777777">
            <w:pPr>
              <w:spacing w:after="0" w:line="242" w:lineRule="exact"/>
              <w:ind w:left="389" w:right="6155"/>
              <w:jc w:val="center"/>
              <w:rPr>
                <w:rFonts w:ascii="Calibri" w:hAnsi="Calibri" w:eastAsia="Calibri" w:cs="Calibri"/>
                <w:sz w:val="20"/>
                <w:szCs w:val="20"/>
              </w:rPr>
            </w:pPr>
            <w:r>
              <w:rPr>
                <w:rFonts w:ascii="Calibri" w:hAnsi="Calibri" w:eastAsia="Calibri" w:cs="Calibri"/>
                <w:w w:val="99"/>
                <w:sz w:val="20"/>
                <w:szCs w:val="20"/>
              </w:rPr>
              <w:t>co</w:t>
            </w:r>
            <w:r>
              <w:rPr>
                <w:rFonts w:ascii="Calibri" w:hAnsi="Calibri" w:eastAsia="Calibri" w:cs="Calibri"/>
                <w:spacing w:val="1"/>
                <w:w w:val="99"/>
                <w:sz w:val="20"/>
                <w:szCs w:val="20"/>
              </w:rPr>
              <w:t>un</w:t>
            </w:r>
            <w:r>
              <w:rPr>
                <w:rFonts w:ascii="Calibri" w:hAnsi="Calibri" w:eastAsia="Calibri" w:cs="Calibri"/>
                <w:w w:val="99"/>
                <w:sz w:val="20"/>
                <w:szCs w:val="20"/>
              </w:rPr>
              <w:t>ti</w:t>
            </w:r>
            <w:r>
              <w:rPr>
                <w:rFonts w:ascii="Calibri" w:hAnsi="Calibri" w:eastAsia="Calibri" w:cs="Calibri"/>
                <w:spacing w:val="1"/>
                <w:w w:val="99"/>
                <w:sz w:val="20"/>
                <w:szCs w:val="20"/>
              </w:rPr>
              <w:t>n</w:t>
            </w:r>
            <w:r>
              <w:rPr>
                <w:rFonts w:ascii="Calibri" w:hAnsi="Calibri" w:eastAsia="Calibri" w:cs="Calibri"/>
                <w:w w:val="99"/>
                <w:sz w:val="20"/>
                <w:szCs w:val="20"/>
              </w:rPr>
              <w:t>g</w:t>
            </w:r>
          </w:p>
        </w:tc>
      </w:tr>
      <w:tr w:rsidR="00053E75" w14:paraId="05552809" w14:textId="77777777">
        <w:trPr>
          <w:trHeight w:val="1565" w:hRule="exact"/>
        </w:trPr>
        <w:tc>
          <w:tcPr>
            <w:tcW w:w="1983" w:type="dxa"/>
            <w:vMerge/>
            <w:tcBorders>
              <w:left w:val="nil"/>
              <w:right w:val="single" w:color="D9D9D9" w:sz="4" w:space="0"/>
            </w:tcBorders>
          </w:tcPr>
          <w:p w:rsidR="00053E75" w:rsidRDefault="00053E75" w14:paraId="5A23D81E" w14:textId="77777777"/>
        </w:tc>
        <w:tc>
          <w:tcPr>
            <w:tcW w:w="1299" w:type="dxa"/>
            <w:tcBorders>
              <w:top w:val="single" w:color="D9D9D9" w:sz="4" w:space="0"/>
              <w:left w:val="single" w:color="D9D9D9" w:sz="4" w:space="0"/>
              <w:bottom w:val="single" w:color="D9D9D9" w:sz="4" w:space="0"/>
              <w:right w:val="single" w:color="D9D9D9" w:sz="4" w:space="0"/>
            </w:tcBorders>
          </w:tcPr>
          <w:p w:rsidR="00053E75" w:rsidRDefault="00053E75" w14:paraId="2C26E2B9" w14:textId="77777777">
            <w:pPr>
              <w:spacing w:before="6" w:after="0" w:line="160" w:lineRule="exact"/>
              <w:rPr>
                <w:sz w:val="16"/>
                <w:szCs w:val="16"/>
              </w:rPr>
            </w:pPr>
          </w:p>
          <w:p w:rsidR="00053E75" w:rsidRDefault="00BF1E13" w14:paraId="6AD4954B" w14:textId="77777777">
            <w:pPr>
              <w:spacing w:after="0" w:line="240" w:lineRule="auto"/>
              <w:ind w:left="102" w:right="53"/>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2"/>
                <w:sz w:val="20"/>
                <w:szCs w:val="20"/>
              </w:rPr>
              <w:t xml:space="preserve"> </w:t>
            </w:r>
            <w:r>
              <w:rPr>
                <w:rFonts w:ascii="Calibri" w:hAnsi="Calibri" w:eastAsia="Calibri" w:cs="Calibri"/>
                <w:spacing w:val="1"/>
                <w:sz w:val="20"/>
                <w:szCs w:val="20"/>
              </w:rPr>
              <w:t>t</w:t>
            </w:r>
            <w:r>
              <w:rPr>
                <w:rFonts w:ascii="Calibri" w:hAnsi="Calibri" w:eastAsia="Calibri" w:cs="Calibri"/>
                <w:spacing w:val="-1"/>
                <w:sz w:val="20"/>
                <w:szCs w:val="20"/>
              </w:rPr>
              <w:t>e</w:t>
            </w:r>
            <w:r>
              <w:rPr>
                <w:rFonts w:ascii="Calibri" w:hAnsi="Calibri" w:eastAsia="Calibri" w:cs="Calibri"/>
                <w:sz w:val="20"/>
                <w:szCs w:val="20"/>
              </w:rPr>
              <w:t>ac</w:t>
            </w:r>
            <w:r>
              <w:rPr>
                <w:rFonts w:ascii="Calibri" w:hAnsi="Calibri" w:eastAsia="Calibri" w:cs="Calibri"/>
                <w:spacing w:val="1"/>
                <w:sz w:val="20"/>
                <w:szCs w:val="20"/>
              </w:rPr>
              <w:t>h</w:t>
            </w:r>
            <w:r>
              <w:rPr>
                <w:rFonts w:ascii="Calibri" w:hAnsi="Calibri" w:eastAsia="Calibri" w:cs="Calibri"/>
                <w:spacing w:val="-1"/>
                <w:sz w:val="20"/>
                <w:szCs w:val="20"/>
              </w:rPr>
              <w:t>e</w:t>
            </w:r>
            <w:r>
              <w:rPr>
                <w:rFonts w:ascii="Calibri" w:hAnsi="Calibri" w:eastAsia="Calibri" w:cs="Calibri"/>
                <w:sz w:val="20"/>
                <w:szCs w:val="20"/>
              </w:rPr>
              <w:t>rs tr</w:t>
            </w:r>
            <w:r>
              <w:rPr>
                <w:rFonts w:ascii="Calibri" w:hAnsi="Calibri" w:eastAsia="Calibri" w:cs="Calibri"/>
                <w:spacing w:val="1"/>
                <w:sz w:val="20"/>
                <w:szCs w:val="20"/>
              </w:rPr>
              <w:t>a</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pacing w:val="-1"/>
                <w:sz w:val="20"/>
                <w:szCs w:val="20"/>
              </w:rPr>
              <w:t>e</w:t>
            </w:r>
            <w:r>
              <w:rPr>
                <w:rFonts w:ascii="Calibri" w:hAnsi="Calibri" w:eastAsia="Calibri" w:cs="Calibri"/>
                <w:sz w:val="20"/>
                <w:szCs w:val="20"/>
              </w:rPr>
              <w:t>d</w:t>
            </w:r>
            <w:r>
              <w:rPr>
                <w:rFonts w:ascii="Calibri" w:hAnsi="Calibri" w:eastAsia="Calibri" w:cs="Calibri"/>
                <w:spacing w:val="-5"/>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 xml:space="preserve">n </w:t>
            </w:r>
            <w:r>
              <w:rPr>
                <w:rFonts w:ascii="Calibri" w:hAnsi="Calibri" w:eastAsia="Calibri" w:cs="Calibri"/>
                <w:spacing w:val="1"/>
                <w:sz w:val="20"/>
                <w:szCs w:val="20"/>
              </w:rPr>
              <w:t>s</w:t>
            </w:r>
            <w:r>
              <w:rPr>
                <w:rFonts w:ascii="Calibri" w:hAnsi="Calibri" w:eastAsia="Calibri" w:cs="Calibri"/>
                <w:sz w:val="20"/>
                <w:szCs w:val="20"/>
              </w:rPr>
              <w:t>afe i</w:t>
            </w:r>
            <w:r>
              <w:rPr>
                <w:rFonts w:ascii="Calibri" w:hAnsi="Calibri" w:eastAsia="Calibri" w:cs="Calibri"/>
                <w:spacing w:val="1"/>
                <w:sz w:val="20"/>
                <w:szCs w:val="20"/>
              </w:rPr>
              <w:t>d</w:t>
            </w:r>
            <w:r>
              <w:rPr>
                <w:rFonts w:ascii="Calibri" w:hAnsi="Calibri" w:eastAsia="Calibri" w:cs="Calibri"/>
                <w:spacing w:val="-1"/>
                <w:sz w:val="20"/>
                <w:szCs w:val="20"/>
              </w:rPr>
              <w:t>e</w:t>
            </w:r>
            <w:r>
              <w:rPr>
                <w:rFonts w:ascii="Calibri" w:hAnsi="Calibri" w:eastAsia="Calibri" w:cs="Calibri"/>
                <w:spacing w:val="1"/>
                <w:sz w:val="20"/>
                <w:szCs w:val="20"/>
              </w:rPr>
              <w:t>n</w:t>
            </w:r>
            <w:r>
              <w:rPr>
                <w:rFonts w:ascii="Calibri" w:hAnsi="Calibri" w:eastAsia="Calibri" w:cs="Calibri"/>
                <w:sz w:val="20"/>
                <w:szCs w:val="20"/>
              </w:rPr>
              <w:t>tif</w:t>
            </w:r>
            <w:r>
              <w:rPr>
                <w:rFonts w:ascii="Calibri" w:hAnsi="Calibri" w:eastAsia="Calibri" w:cs="Calibri"/>
                <w:spacing w:val="-1"/>
                <w:sz w:val="20"/>
                <w:szCs w:val="20"/>
              </w:rPr>
              <w:t>i</w:t>
            </w:r>
            <w:r>
              <w:rPr>
                <w:rFonts w:ascii="Calibri" w:hAnsi="Calibri" w:eastAsia="Calibri" w:cs="Calibri"/>
                <w:sz w:val="20"/>
                <w:szCs w:val="20"/>
              </w:rPr>
              <w:t>ca</w:t>
            </w:r>
            <w:r>
              <w:rPr>
                <w:rFonts w:ascii="Calibri" w:hAnsi="Calibri" w:eastAsia="Calibri" w:cs="Calibri"/>
                <w:spacing w:val="1"/>
                <w:sz w:val="20"/>
                <w:szCs w:val="20"/>
              </w:rPr>
              <w:t>t</w:t>
            </w:r>
            <w:r>
              <w:rPr>
                <w:rFonts w:ascii="Calibri" w:hAnsi="Calibri" w:eastAsia="Calibri" w:cs="Calibri"/>
                <w:sz w:val="20"/>
                <w:szCs w:val="20"/>
              </w:rPr>
              <w:t>ion a</w:t>
            </w:r>
            <w:r>
              <w:rPr>
                <w:rFonts w:ascii="Calibri" w:hAnsi="Calibri" w:eastAsia="Calibri" w:cs="Calibri"/>
                <w:spacing w:val="1"/>
                <w:sz w:val="20"/>
                <w:szCs w:val="20"/>
              </w:rPr>
              <w:t>n</w:t>
            </w:r>
            <w:r>
              <w:rPr>
                <w:rFonts w:ascii="Calibri" w:hAnsi="Calibri" w:eastAsia="Calibri" w:cs="Calibri"/>
                <w:sz w:val="20"/>
                <w:szCs w:val="20"/>
              </w:rPr>
              <w:t>d</w:t>
            </w:r>
            <w:r>
              <w:rPr>
                <w:rFonts w:ascii="Calibri" w:hAnsi="Calibri" w:eastAsia="Calibri" w:cs="Calibri"/>
                <w:spacing w:val="-2"/>
                <w:sz w:val="20"/>
                <w:szCs w:val="20"/>
              </w:rPr>
              <w:t xml:space="preserve"> </w:t>
            </w:r>
            <w:r>
              <w:rPr>
                <w:rFonts w:ascii="Calibri" w:hAnsi="Calibri" w:eastAsia="Calibri" w:cs="Calibri"/>
                <w:sz w:val="20"/>
                <w:szCs w:val="20"/>
              </w:rPr>
              <w:t>r</w:t>
            </w:r>
            <w:r>
              <w:rPr>
                <w:rFonts w:ascii="Calibri" w:hAnsi="Calibri" w:eastAsia="Calibri" w:cs="Calibri"/>
                <w:spacing w:val="-1"/>
                <w:sz w:val="20"/>
                <w:szCs w:val="20"/>
              </w:rPr>
              <w:t>efe</w:t>
            </w:r>
            <w:r>
              <w:rPr>
                <w:rFonts w:ascii="Calibri" w:hAnsi="Calibri" w:eastAsia="Calibri" w:cs="Calibri"/>
                <w:sz w:val="20"/>
                <w:szCs w:val="20"/>
              </w:rPr>
              <w:t>rr</w:t>
            </w:r>
            <w:r>
              <w:rPr>
                <w:rFonts w:ascii="Calibri" w:hAnsi="Calibri" w:eastAsia="Calibri" w:cs="Calibri"/>
                <w:spacing w:val="1"/>
                <w:sz w:val="20"/>
                <w:szCs w:val="20"/>
              </w:rPr>
              <w:t>a</w:t>
            </w:r>
            <w:r>
              <w:rPr>
                <w:rFonts w:ascii="Calibri" w:hAnsi="Calibri" w:eastAsia="Calibri" w:cs="Calibri"/>
                <w:sz w:val="20"/>
                <w:szCs w:val="20"/>
              </w:rPr>
              <w:t>l</w:t>
            </w:r>
          </w:p>
        </w:tc>
        <w:tc>
          <w:tcPr>
            <w:tcW w:w="7352" w:type="dxa"/>
            <w:vMerge/>
            <w:tcBorders>
              <w:left w:val="single" w:color="D9D9D9" w:sz="4" w:space="0"/>
              <w:right w:val="nil"/>
            </w:tcBorders>
          </w:tcPr>
          <w:p w:rsidR="00053E75" w:rsidRDefault="00053E75" w14:paraId="78704006" w14:textId="77777777"/>
        </w:tc>
      </w:tr>
      <w:tr w:rsidR="00053E75" w14:paraId="0D670D0C" w14:textId="77777777">
        <w:trPr>
          <w:trHeight w:val="1575" w:hRule="exact"/>
        </w:trPr>
        <w:tc>
          <w:tcPr>
            <w:tcW w:w="1983" w:type="dxa"/>
            <w:vMerge/>
            <w:tcBorders>
              <w:left w:val="nil"/>
              <w:right w:val="single" w:color="D9D9D9" w:sz="4" w:space="0"/>
            </w:tcBorders>
          </w:tcPr>
          <w:p w:rsidR="00053E75" w:rsidRDefault="00053E75" w14:paraId="2EED8C81" w14:textId="77777777"/>
        </w:tc>
        <w:tc>
          <w:tcPr>
            <w:tcW w:w="1299" w:type="dxa"/>
            <w:tcBorders>
              <w:top w:val="single" w:color="D9D9D9" w:sz="4" w:space="0"/>
              <w:left w:val="single" w:color="D9D9D9" w:sz="4" w:space="0"/>
              <w:bottom w:val="single" w:color="D9D9D9" w:sz="4" w:space="0"/>
              <w:right w:val="single" w:color="D9D9D9" w:sz="4" w:space="0"/>
            </w:tcBorders>
          </w:tcPr>
          <w:p w:rsidR="00053E75" w:rsidRDefault="00BF1E13" w14:paraId="6A340348" w14:textId="77777777">
            <w:pPr>
              <w:spacing w:before="48" w:after="0" w:line="240" w:lineRule="auto"/>
              <w:ind w:left="102" w:right="203"/>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2"/>
                <w:sz w:val="20"/>
                <w:szCs w:val="20"/>
              </w:rPr>
              <w:t xml:space="preserve"> </w:t>
            </w:r>
            <w:r>
              <w:rPr>
                <w:rFonts w:ascii="Calibri" w:hAnsi="Calibri" w:eastAsia="Calibri" w:cs="Calibri"/>
                <w:sz w:val="20"/>
                <w:szCs w:val="20"/>
              </w:rPr>
              <w:t>c</w:t>
            </w:r>
            <w:r>
              <w:rPr>
                <w:rFonts w:ascii="Calibri" w:hAnsi="Calibri" w:eastAsia="Calibri" w:cs="Calibri"/>
                <w:spacing w:val="1"/>
                <w:sz w:val="20"/>
                <w:szCs w:val="20"/>
              </w:rPr>
              <w:t>as</w:t>
            </w:r>
            <w:r>
              <w:rPr>
                <w:rFonts w:ascii="Calibri" w:hAnsi="Calibri" w:eastAsia="Calibri" w:cs="Calibri"/>
                <w:spacing w:val="-1"/>
                <w:sz w:val="20"/>
                <w:szCs w:val="20"/>
              </w:rPr>
              <w:t>e</w:t>
            </w:r>
            <w:r>
              <w:rPr>
                <w:rFonts w:ascii="Calibri" w:hAnsi="Calibri" w:eastAsia="Calibri" w:cs="Calibri"/>
                <w:sz w:val="20"/>
                <w:szCs w:val="20"/>
              </w:rPr>
              <w:t>s r</w:t>
            </w:r>
            <w:r>
              <w:rPr>
                <w:rFonts w:ascii="Calibri" w:hAnsi="Calibri" w:eastAsia="Calibri" w:cs="Calibri"/>
                <w:spacing w:val="-1"/>
                <w:sz w:val="20"/>
                <w:szCs w:val="20"/>
              </w:rPr>
              <w:t>efe</w:t>
            </w:r>
            <w:r>
              <w:rPr>
                <w:rFonts w:ascii="Calibri" w:hAnsi="Calibri" w:eastAsia="Calibri" w:cs="Calibri"/>
                <w:spacing w:val="2"/>
                <w:sz w:val="20"/>
                <w:szCs w:val="20"/>
              </w:rPr>
              <w:t>r</w:t>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z w:val="20"/>
                <w:szCs w:val="20"/>
              </w:rPr>
              <w:t>d</w:t>
            </w:r>
            <w:r>
              <w:rPr>
                <w:rFonts w:ascii="Calibri" w:hAnsi="Calibri" w:eastAsia="Calibri" w:cs="Calibri"/>
                <w:spacing w:val="-6"/>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 CP</w:t>
            </w:r>
            <w:r>
              <w:rPr>
                <w:rFonts w:ascii="Calibri" w:hAnsi="Calibri" w:eastAsia="Calibri" w:cs="Calibri"/>
                <w:spacing w:val="-2"/>
                <w:sz w:val="20"/>
                <w:szCs w:val="20"/>
              </w:rPr>
              <w:t xml:space="preserve"> </w:t>
            </w:r>
            <w:r>
              <w:rPr>
                <w:rFonts w:ascii="Calibri" w:hAnsi="Calibri" w:eastAsia="Calibri" w:cs="Calibri"/>
                <w:sz w:val="20"/>
                <w:szCs w:val="20"/>
              </w:rPr>
              <w:t>t</w:t>
            </w:r>
            <w:r>
              <w:rPr>
                <w:rFonts w:ascii="Calibri" w:hAnsi="Calibri" w:eastAsia="Calibri" w:cs="Calibri"/>
                <w:spacing w:val="1"/>
                <w:sz w:val="20"/>
                <w:szCs w:val="20"/>
              </w:rPr>
              <w:t>h</w:t>
            </w:r>
            <w:r>
              <w:rPr>
                <w:rFonts w:ascii="Calibri" w:hAnsi="Calibri" w:eastAsia="Calibri" w:cs="Calibri"/>
                <w:sz w:val="20"/>
                <w:szCs w:val="20"/>
              </w:rPr>
              <w:t>r</w:t>
            </w:r>
            <w:r>
              <w:rPr>
                <w:rFonts w:ascii="Calibri" w:hAnsi="Calibri" w:eastAsia="Calibri" w:cs="Calibri"/>
                <w:spacing w:val="1"/>
                <w:sz w:val="20"/>
                <w:szCs w:val="20"/>
              </w:rPr>
              <w:t>ou</w:t>
            </w:r>
            <w:r>
              <w:rPr>
                <w:rFonts w:ascii="Calibri" w:hAnsi="Calibri" w:eastAsia="Calibri" w:cs="Calibri"/>
                <w:sz w:val="20"/>
                <w:szCs w:val="20"/>
              </w:rPr>
              <w:t>gh</w:t>
            </w:r>
          </w:p>
          <w:p w:rsidR="00053E75" w:rsidRDefault="00BF1E13" w14:paraId="686ED9DD" w14:textId="77777777">
            <w:pPr>
              <w:spacing w:after="0" w:line="239" w:lineRule="auto"/>
              <w:ind w:left="102" w:right="59"/>
              <w:rPr>
                <w:rFonts w:ascii="Calibri" w:hAnsi="Calibri" w:eastAsia="Calibri" w:cs="Calibri"/>
                <w:sz w:val="20"/>
                <w:szCs w:val="20"/>
              </w:rPr>
            </w:pPr>
            <w:r>
              <w:rPr>
                <w:rFonts w:ascii="Calibri" w:hAnsi="Calibri" w:eastAsia="Calibri" w:cs="Calibri"/>
                <w:spacing w:val="1"/>
                <w:sz w:val="20"/>
                <w:szCs w:val="20"/>
              </w:rPr>
              <w:t>s</w:t>
            </w:r>
            <w:r>
              <w:rPr>
                <w:rFonts w:ascii="Calibri" w:hAnsi="Calibri" w:eastAsia="Calibri" w:cs="Calibri"/>
                <w:sz w:val="20"/>
                <w:szCs w:val="20"/>
              </w:rPr>
              <w:t>c</w:t>
            </w:r>
            <w:r>
              <w:rPr>
                <w:rFonts w:ascii="Calibri" w:hAnsi="Calibri" w:eastAsia="Calibri" w:cs="Calibri"/>
                <w:spacing w:val="1"/>
                <w:sz w:val="20"/>
                <w:szCs w:val="20"/>
              </w:rPr>
              <w:t>h</w:t>
            </w:r>
            <w:r>
              <w:rPr>
                <w:rFonts w:ascii="Calibri" w:hAnsi="Calibri" w:eastAsia="Calibri" w:cs="Calibri"/>
                <w:sz w:val="20"/>
                <w:szCs w:val="20"/>
              </w:rPr>
              <w:t>oo</w:t>
            </w:r>
            <w:r>
              <w:rPr>
                <w:rFonts w:ascii="Calibri" w:hAnsi="Calibri" w:eastAsia="Calibri" w:cs="Calibri"/>
                <w:spacing w:val="1"/>
                <w:sz w:val="20"/>
                <w:szCs w:val="20"/>
              </w:rPr>
              <w:t>l</w:t>
            </w:r>
            <w:r>
              <w:rPr>
                <w:rFonts w:ascii="Calibri" w:hAnsi="Calibri" w:eastAsia="Calibri" w:cs="Calibri"/>
                <w:spacing w:val="-1"/>
                <w:sz w:val="20"/>
                <w:szCs w:val="20"/>
              </w:rPr>
              <w:t>-</w:t>
            </w:r>
            <w:r>
              <w:rPr>
                <w:rFonts w:ascii="Calibri" w:hAnsi="Calibri" w:eastAsia="Calibri" w:cs="Calibri"/>
                <w:spacing w:val="1"/>
                <w:sz w:val="20"/>
                <w:szCs w:val="20"/>
              </w:rPr>
              <w:t>b</w:t>
            </w:r>
            <w:r>
              <w:rPr>
                <w:rFonts w:ascii="Calibri" w:hAnsi="Calibri" w:eastAsia="Calibri" w:cs="Calibri"/>
                <w:sz w:val="20"/>
                <w:szCs w:val="20"/>
              </w:rPr>
              <w:t>a</w:t>
            </w:r>
            <w:r>
              <w:rPr>
                <w:rFonts w:ascii="Calibri" w:hAnsi="Calibri" w:eastAsia="Calibri" w:cs="Calibri"/>
                <w:spacing w:val="2"/>
                <w:sz w:val="20"/>
                <w:szCs w:val="20"/>
              </w:rPr>
              <w:t>s</w:t>
            </w:r>
            <w:r>
              <w:rPr>
                <w:rFonts w:ascii="Calibri" w:hAnsi="Calibri" w:eastAsia="Calibri" w:cs="Calibri"/>
                <w:spacing w:val="-1"/>
                <w:sz w:val="20"/>
                <w:szCs w:val="20"/>
              </w:rPr>
              <w:t>e</w:t>
            </w:r>
            <w:r>
              <w:rPr>
                <w:rFonts w:ascii="Calibri" w:hAnsi="Calibri" w:eastAsia="Calibri" w:cs="Calibri"/>
                <w:sz w:val="20"/>
                <w:szCs w:val="20"/>
              </w:rPr>
              <w:t>d r</w:t>
            </w:r>
            <w:r>
              <w:rPr>
                <w:rFonts w:ascii="Calibri" w:hAnsi="Calibri" w:eastAsia="Calibri" w:cs="Calibri"/>
                <w:spacing w:val="-1"/>
                <w:sz w:val="20"/>
                <w:szCs w:val="20"/>
              </w:rPr>
              <w:t>efe</w:t>
            </w:r>
            <w:r>
              <w:rPr>
                <w:rFonts w:ascii="Calibri" w:hAnsi="Calibri" w:eastAsia="Calibri" w:cs="Calibri"/>
                <w:spacing w:val="2"/>
                <w:sz w:val="20"/>
                <w:szCs w:val="20"/>
              </w:rPr>
              <w:t>r</w:t>
            </w:r>
            <w:r>
              <w:rPr>
                <w:rFonts w:ascii="Calibri" w:hAnsi="Calibri" w:eastAsia="Calibri" w:cs="Calibri"/>
                <w:sz w:val="20"/>
                <w:szCs w:val="20"/>
              </w:rPr>
              <w:t xml:space="preserve">ral </w:t>
            </w:r>
            <w:r>
              <w:rPr>
                <w:rFonts w:ascii="Calibri" w:hAnsi="Calibri" w:eastAsia="Calibri" w:cs="Calibri"/>
                <w:spacing w:val="-1"/>
                <w:sz w:val="20"/>
                <w:szCs w:val="20"/>
              </w:rPr>
              <w:t>me</w:t>
            </w:r>
            <w:r>
              <w:rPr>
                <w:rFonts w:ascii="Calibri" w:hAnsi="Calibri" w:eastAsia="Calibri" w:cs="Calibri"/>
                <w:sz w:val="20"/>
                <w:szCs w:val="20"/>
              </w:rPr>
              <w:t>c</w:t>
            </w:r>
            <w:r>
              <w:rPr>
                <w:rFonts w:ascii="Calibri" w:hAnsi="Calibri" w:eastAsia="Calibri" w:cs="Calibri"/>
                <w:spacing w:val="1"/>
                <w:sz w:val="20"/>
                <w:szCs w:val="20"/>
              </w:rPr>
              <w:t>h</w:t>
            </w:r>
            <w:r>
              <w:rPr>
                <w:rFonts w:ascii="Calibri" w:hAnsi="Calibri" w:eastAsia="Calibri" w:cs="Calibri"/>
                <w:sz w:val="20"/>
                <w:szCs w:val="20"/>
              </w:rPr>
              <w:t>a</w:t>
            </w:r>
            <w:r>
              <w:rPr>
                <w:rFonts w:ascii="Calibri" w:hAnsi="Calibri" w:eastAsia="Calibri" w:cs="Calibri"/>
                <w:spacing w:val="1"/>
                <w:sz w:val="20"/>
                <w:szCs w:val="20"/>
              </w:rPr>
              <w:t>n</w:t>
            </w:r>
            <w:r>
              <w:rPr>
                <w:rFonts w:ascii="Calibri" w:hAnsi="Calibri" w:eastAsia="Calibri" w:cs="Calibri"/>
                <w:sz w:val="20"/>
                <w:szCs w:val="20"/>
              </w:rPr>
              <w:t>i</w:t>
            </w:r>
            <w:r>
              <w:rPr>
                <w:rFonts w:ascii="Calibri" w:hAnsi="Calibri" w:eastAsia="Calibri" w:cs="Calibri"/>
                <w:spacing w:val="1"/>
                <w:sz w:val="20"/>
                <w:szCs w:val="20"/>
              </w:rPr>
              <w:t>s</w:t>
            </w:r>
            <w:r>
              <w:rPr>
                <w:rFonts w:ascii="Calibri" w:hAnsi="Calibri" w:eastAsia="Calibri" w:cs="Calibri"/>
                <w:spacing w:val="-1"/>
                <w:sz w:val="20"/>
                <w:szCs w:val="20"/>
              </w:rPr>
              <w:t>m</w:t>
            </w:r>
            <w:r>
              <w:rPr>
                <w:rFonts w:ascii="Calibri" w:hAnsi="Calibri" w:eastAsia="Calibri" w:cs="Calibri"/>
                <w:sz w:val="20"/>
                <w:szCs w:val="20"/>
              </w:rPr>
              <w:t>s</w:t>
            </w:r>
          </w:p>
        </w:tc>
        <w:tc>
          <w:tcPr>
            <w:tcW w:w="7352" w:type="dxa"/>
            <w:vMerge/>
            <w:tcBorders>
              <w:left w:val="single" w:color="D9D9D9" w:sz="4" w:space="0"/>
              <w:right w:val="nil"/>
            </w:tcBorders>
          </w:tcPr>
          <w:p w:rsidR="00053E75" w:rsidRDefault="00053E75" w14:paraId="7FA8E506" w14:textId="77777777"/>
        </w:tc>
      </w:tr>
      <w:tr w:rsidR="00053E75" w14:paraId="41155903" w14:textId="77777777">
        <w:trPr>
          <w:trHeight w:val="1966" w:hRule="exact"/>
        </w:trPr>
        <w:tc>
          <w:tcPr>
            <w:tcW w:w="1983" w:type="dxa"/>
            <w:vMerge/>
            <w:tcBorders>
              <w:left w:val="nil"/>
              <w:bottom w:val="single" w:color="D9D9D9" w:sz="4" w:space="0"/>
              <w:right w:val="single" w:color="D9D9D9" w:sz="4" w:space="0"/>
            </w:tcBorders>
          </w:tcPr>
          <w:p w:rsidR="00053E75" w:rsidRDefault="00053E75" w14:paraId="456C2E32" w14:textId="77777777"/>
        </w:tc>
        <w:tc>
          <w:tcPr>
            <w:tcW w:w="1299" w:type="dxa"/>
            <w:tcBorders>
              <w:top w:val="single" w:color="D9D9D9" w:sz="4" w:space="0"/>
              <w:left w:val="single" w:color="D9D9D9" w:sz="4" w:space="0"/>
              <w:bottom w:val="single" w:color="D9D9D9" w:sz="4" w:space="0"/>
              <w:right w:val="single" w:color="D9D9D9" w:sz="4" w:space="0"/>
            </w:tcBorders>
          </w:tcPr>
          <w:p w:rsidR="00053E75" w:rsidRDefault="00053E75" w14:paraId="62350DC7" w14:textId="77777777">
            <w:pPr>
              <w:spacing w:before="3" w:after="0" w:line="120" w:lineRule="exact"/>
              <w:rPr>
                <w:sz w:val="12"/>
                <w:szCs w:val="12"/>
              </w:rPr>
            </w:pPr>
          </w:p>
          <w:p w:rsidR="00053E75" w:rsidRDefault="00BF1E13" w14:paraId="285E6E6D" w14:textId="77777777">
            <w:pPr>
              <w:spacing w:after="0" w:line="240" w:lineRule="auto"/>
              <w:ind w:left="102" w:right="38"/>
              <w:rPr>
                <w:rFonts w:ascii="Calibri" w:hAnsi="Calibri" w:eastAsia="Calibri" w:cs="Calibri"/>
                <w:sz w:val="20"/>
                <w:szCs w:val="20"/>
              </w:rPr>
            </w:pPr>
            <w:r>
              <w:rPr>
                <w:rFonts w:ascii="Calibri" w:hAnsi="Calibri" w:eastAsia="Calibri" w:cs="Calibri"/>
                <w:sz w:val="20"/>
                <w:szCs w:val="20"/>
              </w:rPr>
              <w:t>#</w:t>
            </w:r>
            <w:r>
              <w:rPr>
                <w:rFonts w:ascii="Calibri" w:hAnsi="Calibri" w:eastAsia="Calibri" w:cs="Calibri"/>
                <w:spacing w:val="-2"/>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f</w:t>
            </w:r>
            <w:r>
              <w:rPr>
                <w:rFonts w:ascii="Calibri" w:hAnsi="Calibri" w:eastAsia="Calibri" w:cs="Calibri"/>
                <w:spacing w:val="-2"/>
                <w:sz w:val="20"/>
                <w:szCs w:val="20"/>
              </w:rPr>
              <w:t xml:space="preserve"> </w:t>
            </w:r>
            <w:r>
              <w:rPr>
                <w:rFonts w:ascii="Calibri" w:hAnsi="Calibri" w:eastAsia="Calibri" w:cs="Calibri"/>
                <w:sz w:val="20"/>
                <w:szCs w:val="20"/>
              </w:rPr>
              <w:t>c</w:t>
            </w:r>
            <w:r>
              <w:rPr>
                <w:rFonts w:ascii="Calibri" w:hAnsi="Calibri" w:eastAsia="Calibri" w:cs="Calibri"/>
                <w:spacing w:val="1"/>
                <w:sz w:val="20"/>
                <w:szCs w:val="20"/>
              </w:rPr>
              <w:t>h</w:t>
            </w:r>
            <w:r>
              <w:rPr>
                <w:rFonts w:ascii="Calibri" w:hAnsi="Calibri" w:eastAsia="Calibri" w:cs="Calibri"/>
                <w:sz w:val="20"/>
                <w:szCs w:val="20"/>
              </w:rPr>
              <w:t>ild</w:t>
            </w:r>
            <w:r>
              <w:rPr>
                <w:rFonts w:ascii="Calibri" w:hAnsi="Calibri" w:eastAsia="Calibri" w:cs="Calibri"/>
                <w:spacing w:val="1"/>
                <w:sz w:val="20"/>
                <w:szCs w:val="20"/>
              </w:rPr>
              <w:t>r</w:t>
            </w:r>
            <w:r>
              <w:rPr>
                <w:rFonts w:ascii="Calibri" w:hAnsi="Calibri" w:eastAsia="Calibri" w:cs="Calibri"/>
                <w:spacing w:val="-1"/>
                <w:sz w:val="20"/>
                <w:szCs w:val="20"/>
              </w:rPr>
              <w:t>e</w:t>
            </w:r>
            <w:r>
              <w:rPr>
                <w:rFonts w:ascii="Calibri" w:hAnsi="Calibri" w:eastAsia="Calibri" w:cs="Calibri"/>
                <w:sz w:val="20"/>
                <w:szCs w:val="20"/>
              </w:rPr>
              <w:t>n r</w:t>
            </w:r>
            <w:r>
              <w:rPr>
                <w:rFonts w:ascii="Calibri" w:hAnsi="Calibri" w:eastAsia="Calibri" w:cs="Calibri"/>
                <w:spacing w:val="-1"/>
                <w:sz w:val="20"/>
                <w:szCs w:val="20"/>
              </w:rPr>
              <w:t>e</w:t>
            </w:r>
            <w:r>
              <w:rPr>
                <w:rFonts w:ascii="Calibri" w:hAnsi="Calibri" w:eastAsia="Calibri" w:cs="Calibri"/>
                <w:sz w:val="20"/>
                <w:szCs w:val="20"/>
              </w:rPr>
              <w:t>c</w:t>
            </w:r>
            <w:r>
              <w:rPr>
                <w:rFonts w:ascii="Calibri" w:hAnsi="Calibri" w:eastAsia="Calibri" w:cs="Calibri"/>
                <w:spacing w:val="-1"/>
                <w:sz w:val="20"/>
                <w:szCs w:val="20"/>
              </w:rPr>
              <w:t>e</w:t>
            </w:r>
            <w:r>
              <w:rPr>
                <w:rFonts w:ascii="Calibri" w:hAnsi="Calibri" w:eastAsia="Calibri" w:cs="Calibri"/>
                <w:sz w:val="20"/>
                <w:szCs w:val="20"/>
              </w:rPr>
              <w:t>i</w:t>
            </w:r>
            <w:r>
              <w:rPr>
                <w:rFonts w:ascii="Calibri" w:hAnsi="Calibri" w:eastAsia="Calibri" w:cs="Calibri"/>
                <w:spacing w:val="1"/>
                <w:sz w:val="20"/>
                <w:szCs w:val="20"/>
              </w:rPr>
              <w:t>v</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z w:val="20"/>
                <w:szCs w:val="20"/>
              </w:rPr>
              <w:t xml:space="preserve">g </w:t>
            </w:r>
            <w:proofErr w:type="spellStart"/>
            <w:r>
              <w:rPr>
                <w:rFonts w:ascii="Calibri" w:hAnsi="Calibri" w:eastAsia="Calibri" w:cs="Calibri"/>
                <w:spacing w:val="1"/>
                <w:sz w:val="20"/>
                <w:szCs w:val="20"/>
              </w:rPr>
              <w:t>sp</w:t>
            </w:r>
            <w:r>
              <w:rPr>
                <w:rFonts w:ascii="Calibri" w:hAnsi="Calibri" w:eastAsia="Calibri" w:cs="Calibri"/>
                <w:spacing w:val="-1"/>
                <w:sz w:val="20"/>
                <w:szCs w:val="20"/>
              </w:rPr>
              <w:t>e</w:t>
            </w:r>
            <w:r>
              <w:rPr>
                <w:rFonts w:ascii="Calibri" w:hAnsi="Calibri" w:eastAsia="Calibri" w:cs="Calibri"/>
                <w:sz w:val="20"/>
                <w:szCs w:val="20"/>
              </w:rPr>
              <w:t>ciali</w:t>
            </w:r>
            <w:r>
              <w:rPr>
                <w:rFonts w:ascii="Calibri" w:hAnsi="Calibri" w:eastAsia="Calibri" w:cs="Calibri"/>
                <w:spacing w:val="1"/>
                <w:sz w:val="20"/>
                <w:szCs w:val="20"/>
              </w:rPr>
              <w:t>s</w:t>
            </w:r>
            <w:r>
              <w:rPr>
                <w:rFonts w:ascii="Calibri" w:hAnsi="Calibri" w:eastAsia="Calibri" w:cs="Calibri"/>
                <w:spacing w:val="-1"/>
                <w:sz w:val="20"/>
                <w:szCs w:val="20"/>
              </w:rPr>
              <w:t>e</w:t>
            </w:r>
            <w:r>
              <w:rPr>
                <w:rFonts w:ascii="Calibri" w:hAnsi="Calibri" w:eastAsia="Calibri" w:cs="Calibri"/>
                <w:sz w:val="20"/>
                <w:szCs w:val="20"/>
              </w:rPr>
              <w:t>d</w:t>
            </w:r>
            <w:proofErr w:type="spellEnd"/>
            <w:r>
              <w:rPr>
                <w:rFonts w:ascii="Calibri" w:hAnsi="Calibri" w:eastAsia="Calibri" w:cs="Calibri"/>
                <w:sz w:val="20"/>
                <w:szCs w:val="20"/>
              </w:rPr>
              <w:t xml:space="preserve"> </w:t>
            </w:r>
            <w:r>
              <w:rPr>
                <w:rFonts w:ascii="Calibri" w:hAnsi="Calibri" w:eastAsia="Calibri" w:cs="Calibri"/>
                <w:spacing w:val="1"/>
                <w:sz w:val="20"/>
                <w:szCs w:val="20"/>
              </w:rPr>
              <w:t>s</w:t>
            </w:r>
            <w:r>
              <w:rPr>
                <w:rFonts w:ascii="Calibri" w:hAnsi="Calibri" w:eastAsia="Calibri" w:cs="Calibri"/>
                <w:spacing w:val="-1"/>
                <w:sz w:val="20"/>
                <w:szCs w:val="20"/>
              </w:rPr>
              <w:t>e</w:t>
            </w:r>
            <w:r>
              <w:rPr>
                <w:rFonts w:ascii="Calibri" w:hAnsi="Calibri" w:eastAsia="Calibri" w:cs="Calibri"/>
                <w:sz w:val="20"/>
                <w:szCs w:val="20"/>
              </w:rPr>
              <w:t>r</w:t>
            </w:r>
            <w:r>
              <w:rPr>
                <w:rFonts w:ascii="Calibri" w:hAnsi="Calibri" w:eastAsia="Calibri" w:cs="Calibri"/>
                <w:spacing w:val="1"/>
                <w:sz w:val="20"/>
                <w:szCs w:val="20"/>
              </w:rPr>
              <w:t>v</w:t>
            </w:r>
            <w:r>
              <w:rPr>
                <w:rFonts w:ascii="Calibri" w:hAnsi="Calibri" w:eastAsia="Calibri" w:cs="Calibri"/>
                <w:sz w:val="20"/>
                <w:szCs w:val="20"/>
              </w:rPr>
              <w:t>ic</w:t>
            </w:r>
            <w:r>
              <w:rPr>
                <w:rFonts w:ascii="Calibri" w:hAnsi="Calibri" w:eastAsia="Calibri" w:cs="Calibri"/>
                <w:spacing w:val="-1"/>
                <w:sz w:val="20"/>
                <w:szCs w:val="20"/>
              </w:rPr>
              <w:t>e</w:t>
            </w:r>
            <w:r>
              <w:rPr>
                <w:rFonts w:ascii="Calibri" w:hAnsi="Calibri" w:eastAsia="Calibri" w:cs="Calibri"/>
                <w:sz w:val="20"/>
                <w:szCs w:val="20"/>
              </w:rPr>
              <w:t>s (</w:t>
            </w:r>
            <w:r>
              <w:rPr>
                <w:rFonts w:ascii="Calibri" w:hAnsi="Calibri" w:eastAsia="Calibri" w:cs="Calibri"/>
                <w:spacing w:val="-1"/>
                <w:sz w:val="20"/>
                <w:szCs w:val="20"/>
              </w:rPr>
              <w:t>C</w:t>
            </w:r>
            <w:r>
              <w:rPr>
                <w:rFonts w:ascii="Calibri" w:hAnsi="Calibri" w:eastAsia="Calibri" w:cs="Calibri"/>
                <w:sz w:val="20"/>
                <w:szCs w:val="20"/>
              </w:rPr>
              <w:t>P/M</w:t>
            </w:r>
            <w:r>
              <w:rPr>
                <w:rFonts w:ascii="Calibri" w:hAnsi="Calibri" w:eastAsia="Calibri" w:cs="Calibri"/>
                <w:spacing w:val="1"/>
                <w:sz w:val="20"/>
                <w:szCs w:val="20"/>
              </w:rPr>
              <w:t>H</w:t>
            </w:r>
            <w:r>
              <w:rPr>
                <w:rFonts w:ascii="Calibri" w:hAnsi="Calibri" w:eastAsia="Calibri" w:cs="Calibri"/>
                <w:sz w:val="20"/>
                <w:szCs w:val="20"/>
              </w:rPr>
              <w:t>P</w:t>
            </w:r>
            <w:r>
              <w:rPr>
                <w:rFonts w:ascii="Calibri" w:hAnsi="Calibri" w:eastAsia="Calibri" w:cs="Calibri"/>
                <w:spacing w:val="2"/>
                <w:sz w:val="20"/>
                <w:szCs w:val="20"/>
              </w:rPr>
              <w:t>S</w:t>
            </w:r>
            <w:r>
              <w:rPr>
                <w:rFonts w:ascii="Calibri" w:hAnsi="Calibri" w:eastAsia="Calibri" w:cs="Calibri"/>
                <w:sz w:val="20"/>
                <w:szCs w:val="20"/>
              </w:rPr>
              <w:t>S) t</w:t>
            </w:r>
            <w:r>
              <w:rPr>
                <w:rFonts w:ascii="Calibri" w:hAnsi="Calibri" w:eastAsia="Calibri" w:cs="Calibri"/>
                <w:spacing w:val="1"/>
                <w:sz w:val="20"/>
                <w:szCs w:val="20"/>
              </w:rPr>
              <w:t>h</w:t>
            </w:r>
            <w:r>
              <w:rPr>
                <w:rFonts w:ascii="Calibri" w:hAnsi="Calibri" w:eastAsia="Calibri" w:cs="Calibri"/>
                <w:sz w:val="20"/>
                <w:szCs w:val="20"/>
              </w:rPr>
              <w:t>r</w:t>
            </w:r>
            <w:r>
              <w:rPr>
                <w:rFonts w:ascii="Calibri" w:hAnsi="Calibri" w:eastAsia="Calibri" w:cs="Calibri"/>
                <w:spacing w:val="1"/>
                <w:sz w:val="20"/>
                <w:szCs w:val="20"/>
              </w:rPr>
              <w:t>ou</w:t>
            </w:r>
            <w:r>
              <w:rPr>
                <w:rFonts w:ascii="Calibri" w:hAnsi="Calibri" w:eastAsia="Calibri" w:cs="Calibri"/>
                <w:sz w:val="20"/>
                <w:szCs w:val="20"/>
              </w:rPr>
              <w:t>gh</w:t>
            </w:r>
            <w:r>
              <w:rPr>
                <w:rFonts w:ascii="Calibri" w:hAnsi="Calibri" w:eastAsia="Calibri" w:cs="Calibri"/>
                <w:spacing w:val="-7"/>
                <w:sz w:val="20"/>
                <w:szCs w:val="20"/>
              </w:rPr>
              <w:t xml:space="preserve"> </w:t>
            </w:r>
            <w:r>
              <w:rPr>
                <w:rFonts w:ascii="Calibri" w:hAnsi="Calibri" w:eastAsia="Calibri" w:cs="Calibri"/>
                <w:sz w:val="20"/>
                <w:szCs w:val="20"/>
              </w:rPr>
              <w:t>c</w:t>
            </w:r>
            <w:r>
              <w:rPr>
                <w:rFonts w:ascii="Calibri" w:hAnsi="Calibri" w:eastAsia="Calibri" w:cs="Calibri"/>
                <w:spacing w:val="1"/>
                <w:sz w:val="20"/>
                <w:szCs w:val="20"/>
              </w:rPr>
              <w:t>as</w:t>
            </w:r>
            <w:r>
              <w:rPr>
                <w:rFonts w:ascii="Calibri" w:hAnsi="Calibri" w:eastAsia="Calibri" w:cs="Calibri"/>
                <w:sz w:val="20"/>
                <w:szCs w:val="20"/>
              </w:rPr>
              <w:t xml:space="preserve">e </w:t>
            </w:r>
            <w:r>
              <w:rPr>
                <w:rFonts w:ascii="Calibri" w:hAnsi="Calibri" w:eastAsia="Calibri" w:cs="Calibri"/>
                <w:spacing w:val="-1"/>
                <w:sz w:val="20"/>
                <w:szCs w:val="20"/>
              </w:rPr>
              <w:t>m</w:t>
            </w:r>
            <w:r>
              <w:rPr>
                <w:rFonts w:ascii="Calibri" w:hAnsi="Calibri" w:eastAsia="Calibri" w:cs="Calibri"/>
                <w:sz w:val="20"/>
                <w:szCs w:val="20"/>
              </w:rPr>
              <w:t>a</w:t>
            </w:r>
            <w:r>
              <w:rPr>
                <w:rFonts w:ascii="Calibri" w:hAnsi="Calibri" w:eastAsia="Calibri" w:cs="Calibri"/>
                <w:spacing w:val="1"/>
                <w:sz w:val="20"/>
                <w:szCs w:val="20"/>
              </w:rPr>
              <w:t>n</w:t>
            </w:r>
            <w:r>
              <w:rPr>
                <w:rFonts w:ascii="Calibri" w:hAnsi="Calibri" w:eastAsia="Calibri" w:cs="Calibri"/>
                <w:sz w:val="20"/>
                <w:szCs w:val="20"/>
              </w:rPr>
              <w:t>age</w:t>
            </w:r>
            <w:r>
              <w:rPr>
                <w:rFonts w:ascii="Calibri" w:hAnsi="Calibri" w:eastAsia="Calibri" w:cs="Calibri"/>
                <w:spacing w:val="1"/>
                <w:sz w:val="20"/>
                <w:szCs w:val="20"/>
              </w:rPr>
              <w:t>m</w:t>
            </w:r>
            <w:r>
              <w:rPr>
                <w:rFonts w:ascii="Calibri" w:hAnsi="Calibri" w:eastAsia="Calibri" w:cs="Calibri"/>
                <w:spacing w:val="-1"/>
                <w:sz w:val="20"/>
                <w:szCs w:val="20"/>
              </w:rPr>
              <w:t>e</w:t>
            </w:r>
            <w:r>
              <w:rPr>
                <w:rFonts w:ascii="Calibri" w:hAnsi="Calibri" w:eastAsia="Calibri" w:cs="Calibri"/>
                <w:spacing w:val="1"/>
                <w:sz w:val="20"/>
                <w:szCs w:val="20"/>
              </w:rPr>
              <w:t>n</w:t>
            </w:r>
            <w:r>
              <w:rPr>
                <w:rFonts w:ascii="Calibri" w:hAnsi="Calibri" w:eastAsia="Calibri" w:cs="Calibri"/>
                <w:sz w:val="20"/>
                <w:szCs w:val="20"/>
              </w:rPr>
              <w:t>t</w:t>
            </w:r>
          </w:p>
        </w:tc>
        <w:tc>
          <w:tcPr>
            <w:tcW w:w="7352" w:type="dxa"/>
            <w:vMerge/>
            <w:tcBorders>
              <w:left w:val="single" w:color="D9D9D9" w:sz="4" w:space="0"/>
              <w:bottom w:val="single" w:color="D9D9D9" w:sz="4" w:space="0"/>
              <w:right w:val="nil"/>
            </w:tcBorders>
          </w:tcPr>
          <w:p w:rsidR="00053E75" w:rsidRDefault="00053E75" w14:paraId="49BF0AFD" w14:textId="77777777"/>
        </w:tc>
      </w:tr>
    </w:tbl>
    <w:p w:rsidR="00175B0B" w:rsidP="00175B0B" w:rsidRDefault="00175B0B" w14:paraId="324999DC" w14:textId="77777777">
      <w:pPr>
        <w:pBdr>
          <w:top w:val="nil"/>
          <w:left w:val="nil"/>
          <w:bottom w:val="nil"/>
          <w:right w:val="nil"/>
          <w:between w:val="nil"/>
        </w:pBdr>
        <w:rPr>
          <w:rFonts w:ascii="Calibri" w:hAnsi="Calibri" w:eastAsia="Calibri" w:cs="Calibri"/>
          <w:color w:val="009FDC"/>
        </w:rPr>
      </w:pPr>
    </w:p>
    <w:p w:rsidR="00175B0B" w:rsidP="1C35B65C" w:rsidRDefault="00175B0B" w14:paraId="3D46550A" w14:textId="0D6BA584">
      <w:pPr>
        <w:pBdr>
          <w:top w:val="nil" w:color="000000" w:sz="0" w:space="0"/>
          <w:left w:val="nil" w:color="000000" w:sz="0" w:space="0"/>
          <w:bottom w:val="nil" w:color="000000" w:sz="0" w:space="0"/>
          <w:right w:val="nil" w:color="000000" w:sz="0" w:space="0"/>
          <w:between w:val="nil" w:color="000000" w:sz="0" w:space="0"/>
        </w:pBdr>
        <w:rPr>
          <w:color w:val="000000"/>
        </w:rPr>
        <w:sectPr w:rsidR="00175B0B">
          <w:headerReference w:type="default" r:id="rId11"/>
          <w:footerReference w:type="even" r:id="rId12"/>
          <w:footerReference w:type="default" r:id="rId13"/>
          <w:pgSz w:w="12240" w:h="15840" w:orient="portrait"/>
          <w:pgMar w:top="1440" w:right="1440" w:bottom="1440" w:left="1440" w:header="708" w:footer="708" w:gutter="0"/>
          <w:pgNumType w:start="1"/>
          <w:cols w:space="720"/>
        </w:sectPr>
      </w:pPr>
      <w:r>
        <w:rPr>
          <w:rFonts w:ascii="Calibri" w:hAnsi="Calibri" w:eastAsia="Calibri" w:cs="Calibri"/>
          <w:color w:val="000000"/>
        </w:rPr>
        <w:t>The indicators listed below are no</w:t>
      </w:r>
      <w:r>
        <w:rPr>
          <w:color w:val="000000"/>
        </w:rPr>
        <w:t xml:space="preserve">t </w:t>
      </w:r>
      <w:r>
        <w:rPr>
          <w:rFonts w:ascii="Calibri" w:hAnsi="Calibri" w:eastAsia="Calibri" w:cs="Calibri"/>
          <w:color w:val="000000"/>
        </w:rPr>
        <w:t>exhaustive</w:t>
      </w:r>
      <w:r>
        <w:rPr>
          <w:color w:val="000000"/>
        </w:rPr>
        <w:t xml:space="preserve">. </w:t>
      </w:r>
      <w:r>
        <w:rPr>
          <w:rFonts w:ascii="Calibri" w:hAnsi="Calibri" w:eastAsia="Calibri" w:cs="Calibri"/>
          <w:color w:val="000000"/>
        </w:rPr>
        <w:t xml:space="preserve">The indicators are drawn from the full list of indicators in the </w:t>
      </w:r>
      <w:hyperlink w:history="1" r:id="R956603093d3f4e2d">
        <w:r w:rsidRPr="00D51C85">
          <w:rPr>
            <w:rStyle w:val="Hyperlink"/>
            <w:rFonts w:ascii="Calibri" w:hAnsi="Calibri" w:eastAsia="Calibri" w:cs="Calibri"/>
          </w:rPr>
          <w:t>Minimum Standards for Child Protection indicator table</w:t>
        </w:r>
      </w:hyperlink>
      <w:r>
        <w:rPr>
          <w:rFonts w:ascii="Calibri" w:hAnsi="Calibri" w:eastAsia="Calibri" w:cs="Calibri"/>
          <w:color w:val="000000"/>
        </w:rPr>
        <w:t xml:space="preserve">. The </w:t>
      </w:r>
      <w:r w:rsidRPr="1C35B65C">
        <w:rPr>
          <w:rFonts w:ascii="Calibri" w:hAnsi="Calibri" w:eastAsia="Calibri" w:cs="Calibri"/>
          <w:i w:val="1"/>
          <w:iCs w:val="1"/>
          <w:color w:val="000000"/>
        </w:rPr>
        <w:t xml:space="preserve">‘Method of computation’ </w:t>
      </w:r>
      <w:r>
        <w:rPr>
          <w:rFonts w:ascii="Calibri" w:hAnsi="Calibri" w:eastAsia="Calibri" w:cs="Calibri"/>
          <w:color w:val="000000"/>
        </w:rPr>
        <w:t>describes the information needed to calculate the indicator (its denominator and numerator). ‘</w:t>
      </w:r>
      <w:r w:rsidRPr="1C35B65C">
        <w:rPr>
          <w:rFonts w:ascii="Calibri" w:hAnsi="Calibri" w:eastAsia="Calibri" w:cs="Calibri"/>
          <w:i w:val="1"/>
          <w:iCs w:val="1"/>
          <w:color w:val="000000"/>
        </w:rPr>
        <w:t>Data source examples</w:t>
      </w:r>
      <w:r>
        <w:rPr>
          <w:rFonts w:ascii="Calibri" w:hAnsi="Calibri" w:eastAsia="Calibri" w:cs="Calibri"/>
          <w:color w:val="000000"/>
        </w:rPr>
        <w:t xml:space="preserve">’ suggests existing sources where </w:t>
      </w:r>
      <w:r w:rsidR="00D51C85">
        <w:rPr>
          <w:rFonts w:ascii="Calibri" w:hAnsi="Calibri" w:eastAsia="Calibri" w:cs="Calibri"/>
          <w:color w:val="000000"/>
        </w:rPr>
        <w:t>an</w:t>
      </w:r>
      <w:r>
        <w:rPr>
          <w:rFonts w:ascii="Calibri" w:hAnsi="Calibri" w:eastAsia="Calibri" w:cs="Calibri"/>
          <w:color w:val="000000"/>
        </w:rPr>
        <w:t xml:space="preserve"> agency</w:t>
      </w:r>
      <w:r w:rsidR="00D51C85">
        <w:rPr>
          <w:rFonts w:ascii="Calibri" w:hAnsi="Calibri" w:eastAsia="Calibri" w:cs="Calibri"/>
          <w:color w:val="000000"/>
        </w:rPr>
        <w:t>/cluster</w:t>
      </w:r>
      <w:r>
        <w:rPr>
          <w:rFonts w:ascii="Calibri" w:hAnsi="Calibri" w:eastAsia="Calibri" w:cs="Calibri"/>
          <w:color w:val="000000"/>
        </w:rPr>
        <w:t xml:space="preserve"> can gather the necessary </w:t>
      </w:r>
      <w:r>
        <w:rPr>
          <w:rFonts w:ascii="Calibri" w:hAnsi="Calibri" w:eastAsia="Calibri" w:cs="Calibri"/>
          <w:color w:val="000000"/>
        </w:rPr>
        <w:t xml:space="preserve">information. Since the </w:t>
      </w:r>
      <w:r>
        <w:rPr>
          <w:rFonts w:ascii="Calibri" w:hAnsi="Calibri" w:eastAsia="Calibri" w:cs="Calibri"/>
          <w:color w:val="000000"/>
        </w:rPr>
        <w:lastRenderedPageBreak/>
        <w:t>sources may be diverse and will differ from one context or agency to the next, this column does not represent an exhaustive list. ‘</w:t>
      </w:r>
      <w:r w:rsidRPr="1C35B65C">
        <w:rPr>
          <w:rFonts w:ascii="Calibri" w:hAnsi="Calibri" w:eastAsia="Calibri" w:cs="Calibri"/>
          <w:i w:val="1"/>
          <w:iCs w:val="1"/>
          <w:color w:val="000000"/>
        </w:rPr>
        <w:t>Target</w:t>
      </w:r>
      <w:r>
        <w:rPr>
          <w:rFonts w:ascii="Calibri" w:hAnsi="Calibri" w:eastAsia="Calibri" w:cs="Calibri"/>
          <w:color w:val="000000"/>
        </w:rPr>
        <w:t>’ represents a benchmark for the planned level of result to be achieved. Targets should be set prior to the start of an activity and adjusted as the project</w:t>
      </w:r>
      <w:r w:rsidR="00D51C85">
        <w:rPr>
          <w:rFonts w:ascii="Calibri" w:hAnsi="Calibri" w:eastAsia="Calibri" w:cs="Calibri"/>
          <w:color w:val="000000"/>
        </w:rPr>
        <w:t>/</w:t>
      </w:r>
      <w:proofErr w:type="spellStart"/>
      <w:r w:rsidR="00D51C85">
        <w:rPr>
          <w:rFonts w:ascii="Calibri" w:hAnsi="Calibri" w:eastAsia="Calibri" w:cs="Calibri"/>
          <w:color w:val="000000"/>
        </w:rPr>
        <w:t>programme</w:t>
      </w:r>
      <w:proofErr w:type="spellEnd"/>
      <w:r>
        <w:rPr>
          <w:rFonts w:ascii="Calibri" w:hAnsi="Calibri" w:eastAsia="Calibri" w:cs="Calibri"/>
          <w:color w:val="000000"/>
        </w:rPr>
        <w:t xml:space="preserve"> progresses based on the duration, available resources, and contextual concerns to ensure they are appropriate for the setting.</w:t>
      </w:r>
      <w:r>
        <w:rPr>
          <w:color w:val="000000"/>
        </w:rPr>
        <w:t xml:space="preserve"> </w:t>
      </w:r>
      <w:r>
        <w:rPr>
          <w:rFonts w:ascii="Calibri" w:hAnsi="Calibri" w:eastAsia="Calibri" w:cs="Calibri"/>
          <w:color w:val="000000"/>
        </w:rPr>
        <w:t>To the extent possible, indicators should be disaggregated by age, gender, disability, and other diversity factors.</w:t>
      </w:r>
      <w:r>
        <w:rPr>
          <w:rFonts w:ascii="Calibri" w:hAnsi="Calibri" w:eastAsia="Calibri" w:cs="Calibri"/>
          <w:color w:val="000000"/>
          <w:vertAlign w:val="superscript"/>
        </w:rPr>
        <w:footnoteReference w:id="1"/>
      </w:r>
      <w:r>
        <w:rPr>
          <w:rFonts w:ascii="Calibri" w:hAnsi="Calibri" w:eastAsia="Calibri" w:cs="Calibri"/>
          <w:color w:val="000000"/>
        </w:rPr>
        <w:t xml:space="preserve"> </w:t>
      </w:r>
    </w:p>
    <w:p w:rsidR="00175B0B" w:rsidP="00175B0B" w:rsidRDefault="00175B0B" w14:paraId="4E3934C7" w14:textId="77777777">
      <w:pPr>
        <w:pBdr>
          <w:top w:val="nil"/>
          <w:left w:val="nil"/>
          <w:bottom w:val="nil"/>
          <w:right w:val="nil"/>
          <w:between w:val="nil"/>
        </w:pBdr>
        <w:rPr>
          <w:color w:val="000000"/>
        </w:rPr>
      </w:pPr>
    </w:p>
    <w:tbl>
      <w:tblPr>
        <w:tblW w:w="13918" w:type="dxa"/>
        <w:tblLayout w:type="fixed"/>
        <w:tblLook w:val="0400" w:firstRow="0" w:lastRow="0" w:firstColumn="0" w:lastColumn="0" w:noHBand="0" w:noVBand="1"/>
      </w:tblPr>
      <w:tblGrid>
        <w:gridCol w:w="1696"/>
        <w:gridCol w:w="2552"/>
        <w:gridCol w:w="850"/>
        <w:gridCol w:w="1054"/>
        <w:gridCol w:w="2632"/>
        <w:gridCol w:w="2756"/>
        <w:gridCol w:w="2378"/>
      </w:tblGrid>
      <w:tr w:rsidR="00175B0B" w:rsidTr="1C35B65C" w14:paraId="1A6E23FC" w14:textId="77777777">
        <w:trPr>
          <w:trHeight w:val="280"/>
        </w:trPr>
        <w:tc>
          <w:tcPr>
            <w:tcW w:w="1696"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EAAAA"/>
            <w:tcMar/>
            <w:vAlign w:val="center"/>
          </w:tcPr>
          <w:p w:rsidR="00175B0B" w:rsidP="00E94AB7" w:rsidRDefault="00175B0B" w14:paraId="03AA8F76" w14:textId="77777777">
            <w:pPr>
              <w:jc w:val="center"/>
              <w:rPr>
                <w:b/>
                <w:color w:val="000000"/>
                <w:sz w:val="20"/>
                <w:szCs w:val="20"/>
              </w:rPr>
            </w:pPr>
            <w:r>
              <w:rPr>
                <w:rFonts w:ascii="Calibri" w:hAnsi="Calibri" w:eastAsia="Calibri" w:cs="Calibri"/>
                <w:b/>
                <w:color w:val="000000"/>
                <w:sz w:val="20"/>
                <w:szCs w:val="20"/>
              </w:rPr>
              <w:t>HPC Step</w:t>
            </w:r>
          </w:p>
        </w:tc>
        <w:tc>
          <w:tcPr>
            <w:tcW w:w="2552" w:type="dxa"/>
            <w:tcBorders>
              <w:top w:val="single" w:color="000000" w:themeColor="text1" w:sz="4" w:space="0"/>
              <w:left w:val="nil"/>
              <w:bottom w:val="single" w:color="000000" w:themeColor="text1" w:sz="4" w:space="0"/>
              <w:right w:val="single" w:color="000000" w:themeColor="text1" w:sz="4" w:space="0"/>
            </w:tcBorders>
            <w:shd w:val="clear" w:color="auto" w:fill="A6A6A6" w:themeFill="background1" w:themeFillShade="A6"/>
            <w:tcMar/>
          </w:tcPr>
          <w:p w:rsidR="00175B0B" w:rsidP="00E94AB7" w:rsidRDefault="00175B0B" w14:paraId="414E5B30" w14:textId="77777777">
            <w:pPr>
              <w:rPr>
                <w:b/>
                <w:color w:val="000000"/>
                <w:sz w:val="20"/>
                <w:szCs w:val="20"/>
              </w:rPr>
            </w:pPr>
            <w:r>
              <w:rPr>
                <w:rFonts w:ascii="Calibri" w:hAnsi="Calibri" w:eastAsia="Calibri" w:cs="Calibri"/>
                <w:b/>
                <w:color w:val="000000"/>
                <w:sz w:val="20"/>
                <w:szCs w:val="20"/>
              </w:rPr>
              <w:t>Indicators</w:t>
            </w:r>
          </w:p>
        </w:tc>
        <w:tc>
          <w:tcPr>
            <w:tcW w:w="850" w:type="dxa"/>
            <w:tcBorders>
              <w:top w:val="single" w:color="000000" w:themeColor="text1" w:sz="4" w:space="0"/>
              <w:left w:val="nil"/>
              <w:bottom w:val="single" w:color="000000" w:themeColor="text1" w:sz="4" w:space="0"/>
              <w:right w:val="single" w:color="000000" w:themeColor="text1" w:sz="4" w:space="0"/>
            </w:tcBorders>
            <w:shd w:val="clear" w:color="auto" w:fill="A6A6A6" w:themeFill="background1" w:themeFillShade="A6"/>
            <w:tcMar/>
            <w:vAlign w:val="center"/>
          </w:tcPr>
          <w:p w:rsidR="00175B0B" w:rsidP="00E94AB7" w:rsidRDefault="00175B0B" w14:paraId="760D188D" w14:textId="77777777">
            <w:pPr>
              <w:jc w:val="center"/>
              <w:rPr>
                <w:b/>
                <w:color w:val="000000"/>
                <w:sz w:val="20"/>
                <w:szCs w:val="20"/>
              </w:rPr>
            </w:pPr>
            <w:r>
              <w:rPr>
                <w:rFonts w:ascii="Calibri" w:hAnsi="Calibri" w:eastAsia="Calibri" w:cs="Calibri"/>
                <w:b/>
                <w:color w:val="000000"/>
                <w:sz w:val="20"/>
                <w:szCs w:val="20"/>
              </w:rPr>
              <w:t>Target</w:t>
            </w:r>
          </w:p>
        </w:tc>
        <w:tc>
          <w:tcPr>
            <w:tcW w:w="1054" w:type="dxa"/>
            <w:tcBorders>
              <w:top w:val="single" w:color="000000" w:themeColor="text1" w:sz="4" w:space="0"/>
              <w:left w:val="nil"/>
              <w:bottom w:val="single" w:color="000000" w:themeColor="text1" w:sz="4" w:space="0"/>
              <w:right w:val="single" w:color="000000" w:themeColor="text1" w:sz="4" w:space="0"/>
            </w:tcBorders>
            <w:shd w:val="clear" w:color="auto" w:fill="A6A6A6" w:themeFill="background1" w:themeFillShade="A6"/>
            <w:tcMar/>
            <w:vAlign w:val="center"/>
          </w:tcPr>
          <w:p w:rsidR="00175B0B" w:rsidP="00E94AB7" w:rsidRDefault="00175B0B" w14:paraId="6F73CA70" w14:textId="77777777">
            <w:pPr>
              <w:jc w:val="center"/>
              <w:rPr>
                <w:b/>
                <w:color w:val="000000"/>
                <w:sz w:val="20"/>
                <w:szCs w:val="20"/>
              </w:rPr>
            </w:pPr>
            <w:r>
              <w:rPr>
                <w:rFonts w:ascii="Calibri" w:hAnsi="Calibri" w:eastAsia="Calibri" w:cs="Calibri"/>
                <w:b/>
                <w:color w:val="000000"/>
                <w:sz w:val="20"/>
                <w:szCs w:val="20"/>
              </w:rPr>
              <w:t>Type</w:t>
            </w:r>
          </w:p>
        </w:tc>
        <w:tc>
          <w:tcPr>
            <w:tcW w:w="2632" w:type="dxa"/>
            <w:tcBorders>
              <w:top w:val="single" w:color="000000" w:themeColor="text1" w:sz="4" w:space="0"/>
              <w:left w:val="nil"/>
              <w:bottom w:val="single" w:color="000000" w:themeColor="text1" w:sz="4" w:space="0"/>
              <w:right w:val="single" w:color="000000" w:themeColor="text1" w:sz="4" w:space="0"/>
            </w:tcBorders>
            <w:shd w:val="clear" w:color="auto" w:fill="A6A6A6" w:themeFill="background1" w:themeFillShade="A6"/>
            <w:tcMar/>
            <w:vAlign w:val="center"/>
          </w:tcPr>
          <w:p w:rsidR="00175B0B" w:rsidP="00E94AB7" w:rsidRDefault="00175B0B" w14:paraId="482A1636" w14:textId="77777777">
            <w:pPr>
              <w:jc w:val="center"/>
              <w:rPr>
                <w:b/>
                <w:color w:val="000000"/>
                <w:sz w:val="20"/>
                <w:szCs w:val="20"/>
              </w:rPr>
            </w:pPr>
            <w:r>
              <w:rPr>
                <w:rFonts w:ascii="Calibri" w:hAnsi="Calibri" w:eastAsia="Calibri" w:cs="Calibri"/>
                <w:b/>
                <w:color w:val="000000"/>
                <w:sz w:val="20"/>
                <w:szCs w:val="20"/>
              </w:rPr>
              <w:t>Method of Computation</w:t>
            </w:r>
          </w:p>
        </w:tc>
        <w:tc>
          <w:tcPr>
            <w:tcW w:w="2756" w:type="dxa"/>
            <w:tcBorders>
              <w:top w:val="single" w:color="000000" w:themeColor="text1" w:sz="4" w:space="0"/>
              <w:left w:val="nil"/>
              <w:bottom w:val="single" w:color="000000" w:themeColor="text1" w:sz="4" w:space="0"/>
              <w:right w:val="single" w:color="000000" w:themeColor="text1" w:sz="4" w:space="0"/>
            </w:tcBorders>
            <w:shd w:val="clear" w:color="auto" w:fill="A6A6A6" w:themeFill="background1" w:themeFillShade="A6"/>
            <w:tcMar/>
            <w:vAlign w:val="center"/>
          </w:tcPr>
          <w:p w:rsidR="00175B0B" w:rsidP="00E94AB7" w:rsidRDefault="00175B0B" w14:paraId="11A2E246" w14:textId="77777777">
            <w:pPr>
              <w:jc w:val="center"/>
              <w:rPr>
                <w:b/>
                <w:color w:val="000000"/>
                <w:sz w:val="20"/>
                <w:szCs w:val="20"/>
              </w:rPr>
            </w:pPr>
            <w:r>
              <w:rPr>
                <w:rFonts w:ascii="Calibri" w:hAnsi="Calibri" w:eastAsia="Calibri" w:cs="Calibri"/>
                <w:b/>
                <w:color w:val="000000"/>
                <w:sz w:val="20"/>
                <w:szCs w:val="20"/>
              </w:rPr>
              <w:t>Data Source Examples</w:t>
            </w:r>
          </w:p>
        </w:tc>
        <w:tc>
          <w:tcPr>
            <w:tcW w:w="2378" w:type="dxa"/>
            <w:tcBorders>
              <w:top w:val="single" w:color="000000" w:themeColor="text1" w:sz="4" w:space="0"/>
              <w:left w:val="nil"/>
              <w:bottom w:val="single" w:color="000000" w:themeColor="text1" w:sz="4" w:space="0"/>
              <w:right w:val="single" w:color="000000" w:themeColor="text1" w:sz="4" w:space="0"/>
            </w:tcBorders>
            <w:shd w:val="clear" w:color="auto" w:fill="A6A6A6" w:themeFill="background1" w:themeFillShade="A6"/>
            <w:tcMar/>
          </w:tcPr>
          <w:p w:rsidR="00175B0B" w:rsidP="00E94AB7" w:rsidRDefault="00175B0B" w14:paraId="30CF43F0" w14:textId="77777777">
            <w:pPr>
              <w:rPr>
                <w:b/>
                <w:color w:val="000000"/>
                <w:sz w:val="20"/>
                <w:szCs w:val="20"/>
              </w:rPr>
            </w:pPr>
            <w:r>
              <w:rPr>
                <w:rFonts w:ascii="Calibri" w:hAnsi="Calibri" w:eastAsia="Calibri" w:cs="Calibri"/>
                <w:b/>
                <w:color w:val="000000"/>
                <w:sz w:val="20"/>
                <w:szCs w:val="20"/>
              </w:rPr>
              <w:t>Notes</w:t>
            </w:r>
          </w:p>
        </w:tc>
      </w:tr>
      <w:tr w:rsidR="00175B0B" w:rsidTr="1C35B65C" w14:paraId="1EF13F9E" w14:textId="77777777">
        <w:trPr>
          <w:trHeight w:val="1500"/>
        </w:trPr>
        <w:tc>
          <w:tcPr>
            <w:tcW w:w="1696" w:type="dxa"/>
            <w:vMerge w:val="restart"/>
            <w:tcBorders>
              <w:top w:val="nil"/>
              <w:left w:val="single" w:color="000000" w:themeColor="text1" w:sz="4" w:space="0"/>
              <w:bottom w:val="single" w:color="000000" w:themeColor="text1" w:sz="4" w:space="0"/>
              <w:right w:val="single" w:color="000000" w:themeColor="text1" w:sz="4" w:space="0"/>
            </w:tcBorders>
            <w:shd w:val="clear" w:color="auto" w:fill="auto"/>
            <w:tcMar/>
            <w:vAlign w:val="center"/>
          </w:tcPr>
          <w:p w:rsidR="00175B0B" w:rsidP="00E94AB7" w:rsidRDefault="00175B0B" w14:paraId="0E672D34" w14:textId="77777777">
            <w:pPr>
              <w:jc w:val="center"/>
              <w:rPr>
                <w:b/>
                <w:color w:val="000000"/>
                <w:sz w:val="20"/>
                <w:szCs w:val="20"/>
              </w:rPr>
            </w:pPr>
            <w:r>
              <w:rPr>
                <w:rFonts w:ascii="Calibri" w:hAnsi="Calibri" w:eastAsia="Calibri" w:cs="Calibri"/>
                <w:b/>
                <w:color w:val="000000"/>
                <w:sz w:val="20"/>
                <w:szCs w:val="20"/>
              </w:rPr>
              <w:t>Assessment and analysis</w:t>
            </w:r>
          </w:p>
        </w:tc>
        <w:tc>
          <w:tcPr>
            <w:tcW w:w="2552"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273DCF47" w14:textId="389569BC">
            <w:pPr>
              <w:rPr>
                <w:color w:val="000000"/>
                <w:sz w:val="20"/>
                <w:szCs w:val="20"/>
              </w:rPr>
            </w:pPr>
            <w:r>
              <w:rPr>
                <w:rFonts w:ascii="Calibri" w:hAnsi="Calibri" w:eastAsia="Calibri" w:cs="Calibri"/>
                <w:color w:val="000000"/>
                <w:sz w:val="20"/>
                <w:szCs w:val="20"/>
              </w:rPr>
              <w:t># and % of assessments that include questions to determine the risk and protective factors impacting child</w:t>
            </w:r>
            <w:r w:rsidR="00D51C85">
              <w:rPr>
                <w:rFonts w:ascii="Calibri" w:hAnsi="Calibri" w:eastAsia="Calibri" w:cs="Calibri"/>
                <w:color w:val="000000"/>
                <w:sz w:val="20"/>
                <w:szCs w:val="20"/>
              </w:rPr>
              <w:t xml:space="preserve"> protection/education outcomes</w:t>
            </w:r>
            <w:r>
              <w:rPr>
                <w:rFonts w:ascii="Calibri" w:hAnsi="Calibri" w:eastAsia="Calibri" w:cs="Calibri"/>
                <w:color w:val="000000"/>
                <w:sz w:val="20"/>
                <w:szCs w:val="20"/>
              </w:rPr>
              <w:t xml:space="preserve"> in context.</w:t>
            </w:r>
          </w:p>
        </w:tc>
        <w:tc>
          <w:tcPr>
            <w:tcW w:w="850"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094590CB" w14:textId="77777777">
            <w:pPr>
              <w:jc w:val="center"/>
              <w:rPr>
                <w:color w:val="000000"/>
                <w:sz w:val="20"/>
                <w:szCs w:val="20"/>
              </w:rPr>
            </w:pPr>
            <w:r>
              <w:rPr>
                <w:rFonts w:ascii="Calibri" w:hAnsi="Calibri" w:eastAsia="Calibri" w:cs="Calibri"/>
                <w:color w:val="000000"/>
                <w:sz w:val="20"/>
                <w:szCs w:val="20"/>
              </w:rPr>
              <w:t>100%</w:t>
            </w:r>
          </w:p>
        </w:tc>
        <w:tc>
          <w:tcPr>
            <w:tcW w:w="1054"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4CD05F7D" w14:textId="77777777">
            <w:pPr>
              <w:jc w:val="center"/>
              <w:rPr>
                <w:sz w:val="20"/>
                <w:szCs w:val="20"/>
              </w:rPr>
            </w:pPr>
            <w:r>
              <w:rPr>
                <w:rFonts w:ascii="Calibri" w:hAnsi="Calibri" w:eastAsia="Calibri" w:cs="Calibri"/>
                <w:sz w:val="20"/>
                <w:szCs w:val="20"/>
              </w:rPr>
              <w:t>Output</w:t>
            </w:r>
          </w:p>
        </w:tc>
        <w:tc>
          <w:tcPr>
            <w:tcW w:w="2632"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70EC0A89" w14:textId="16373B03">
            <w:pPr>
              <w:rPr>
                <w:sz w:val="20"/>
                <w:szCs w:val="20"/>
              </w:rPr>
            </w:pPr>
            <w:r>
              <w:rPr>
                <w:rFonts w:ascii="Calibri" w:hAnsi="Calibri" w:eastAsia="Calibri" w:cs="Calibri"/>
                <w:sz w:val="20"/>
                <w:szCs w:val="20"/>
              </w:rPr>
              <w:t xml:space="preserve">Calculate this indicator by dividing the </w:t>
            </w:r>
            <w:r>
              <w:rPr>
                <w:rFonts w:ascii="Calibri" w:hAnsi="Calibri" w:eastAsia="Calibri" w:cs="Calibri"/>
                <w:b/>
                <w:sz w:val="20"/>
                <w:szCs w:val="20"/>
              </w:rPr>
              <w:t xml:space="preserve">Numerator: </w:t>
            </w:r>
            <w:r>
              <w:rPr>
                <w:rFonts w:ascii="Calibri" w:hAnsi="Calibri" w:eastAsia="Calibri" w:cs="Calibri"/>
                <w:sz w:val="20"/>
                <w:szCs w:val="20"/>
              </w:rPr>
              <w:t xml:space="preserve">number of assessments that include relevant questions by the </w:t>
            </w:r>
            <w:r>
              <w:rPr>
                <w:rFonts w:ascii="Calibri" w:hAnsi="Calibri" w:eastAsia="Calibri" w:cs="Calibri"/>
                <w:b/>
                <w:sz w:val="20"/>
                <w:szCs w:val="20"/>
              </w:rPr>
              <w:t xml:space="preserve">Denominator: </w:t>
            </w:r>
            <w:r>
              <w:rPr>
                <w:rFonts w:ascii="Calibri" w:hAnsi="Calibri" w:eastAsia="Calibri" w:cs="Calibri"/>
                <w:sz w:val="20"/>
                <w:szCs w:val="20"/>
              </w:rPr>
              <w:t xml:space="preserve">total number of </w:t>
            </w:r>
            <w:r w:rsidR="00D51C85">
              <w:rPr>
                <w:rFonts w:ascii="Calibri" w:hAnsi="Calibri" w:eastAsia="Calibri" w:cs="Calibri"/>
                <w:sz w:val="20"/>
                <w:szCs w:val="20"/>
              </w:rPr>
              <w:t xml:space="preserve">CP/Education </w:t>
            </w:r>
            <w:r>
              <w:rPr>
                <w:rFonts w:ascii="Calibri" w:hAnsi="Calibri" w:eastAsia="Calibri" w:cs="Calibri"/>
                <w:sz w:val="20"/>
                <w:szCs w:val="20"/>
              </w:rPr>
              <w:t xml:space="preserve">assessments. </w:t>
            </w:r>
          </w:p>
        </w:tc>
        <w:tc>
          <w:tcPr>
            <w:tcW w:w="2756" w:type="dxa"/>
            <w:tcBorders>
              <w:top w:val="nil"/>
              <w:left w:val="nil"/>
              <w:bottom w:val="single" w:color="000000" w:themeColor="text1" w:sz="4" w:space="0"/>
              <w:right w:val="single" w:color="000000" w:themeColor="text1" w:sz="4" w:space="0"/>
            </w:tcBorders>
            <w:shd w:val="clear" w:color="auto" w:fill="auto"/>
            <w:tcMar/>
          </w:tcPr>
          <w:p w:rsidR="00175B0B" w:rsidP="00E94AB7" w:rsidRDefault="00175B0B" w14:paraId="2A5D1897" w14:textId="3C7283EA">
            <w:pPr>
              <w:rPr>
                <w:sz w:val="20"/>
                <w:szCs w:val="20"/>
              </w:rPr>
            </w:pPr>
            <w:proofErr w:type="spellStart"/>
            <w:r>
              <w:rPr>
                <w:rFonts w:ascii="Calibri" w:hAnsi="Calibri" w:eastAsia="Calibri" w:cs="Calibri"/>
                <w:sz w:val="20"/>
                <w:szCs w:val="20"/>
              </w:rPr>
              <w:t>Programme</w:t>
            </w:r>
            <w:proofErr w:type="spellEnd"/>
            <w:r>
              <w:rPr>
                <w:rFonts w:ascii="Calibri" w:hAnsi="Calibri" w:eastAsia="Calibri" w:cs="Calibri"/>
                <w:sz w:val="20"/>
                <w:szCs w:val="20"/>
              </w:rPr>
              <w:t xml:space="preserve"> document review (multi-sector, joint or sector-specific</w:t>
            </w:r>
            <w:r w:rsidR="00D51C85">
              <w:rPr>
                <w:rFonts w:ascii="Calibri" w:hAnsi="Calibri" w:eastAsia="Calibri" w:cs="Calibri"/>
                <w:sz w:val="20"/>
                <w:szCs w:val="20"/>
              </w:rPr>
              <w:t xml:space="preserve"> CP/Education</w:t>
            </w:r>
            <w:r>
              <w:rPr>
                <w:rFonts w:ascii="Calibri" w:hAnsi="Calibri" w:eastAsia="Calibri" w:cs="Calibri"/>
                <w:sz w:val="20"/>
                <w:szCs w:val="20"/>
              </w:rPr>
              <w:t xml:space="preserve"> assessment questionnaires or assessment reports)</w:t>
            </w:r>
          </w:p>
        </w:tc>
        <w:tc>
          <w:tcPr>
            <w:tcW w:w="2378"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50852535" w14:textId="77777777">
            <w:pPr>
              <w:rPr>
                <w:color w:val="000000"/>
                <w:sz w:val="20"/>
                <w:szCs w:val="20"/>
              </w:rPr>
            </w:pPr>
            <w:r>
              <w:rPr>
                <w:rFonts w:ascii="Calibri" w:hAnsi="Calibri" w:eastAsia="Calibri" w:cs="Calibri"/>
                <w:color w:val="000000"/>
                <w:sz w:val="20"/>
                <w:szCs w:val="20"/>
              </w:rPr>
              <w:t> </w:t>
            </w:r>
          </w:p>
        </w:tc>
      </w:tr>
      <w:tr w:rsidR="00175B0B" w:rsidTr="1C35B65C" w14:paraId="222269E9" w14:textId="77777777">
        <w:trPr>
          <w:trHeight w:val="2771"/>
        </w:trPr>
        <w:tc>
          <w:tcPr>
            <w:tcW w:w="1696" w:type="dxa"/>
            <w:vMerge/>
            <w:tcBorders/>
            <w:tcMar/>
            <w:vAlign w:val="center"/>
          </w:tcPr>
          <w:p w:rsidR="00175B0B" w:rsidP="00E94AB7" w:rsidRDefault="00175B0B" w14:paraId="28225050" w14:textId="77777777">
            <w:pPr>
              <w:pBdr>
                <w:top w:val="nil"/>
                <w:left w:val="nil"/>
                <w:bottom w:val="nil"/>
                <w:right w:val="nil"/>
                <w:between w:val="nil"/>
              </w:pBdr>
              <w:rPr>
                <w:color w:val="000000"/>
                <w:sz w:val="20"/>
                <w:szCs w:val="20"/>
              </w:rPr>
            </w:pPr>
          </w:p>
        </w:tc>
        <w:tc>
          <w:tcPr>
            <w:tcW w:w="2552"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476FE494" w14:textId="77777777">
            <w:pPr>
              <w:rPr>
                <w:color w:val="000000"/>
                <w:sz w:val="20"/>
                <w:szCs w:val="20"/>
              </w:rPr>
            </w:pPr>
            <w:r>
              <w:rPr>
                <w:rFonts w:ascii="Calibri" w:hAnsi="Calibri" w:eastAsia="Calibri" w:cs="Calibri"/>
                <w:color w:val="000000"/>
                <w:sz w:val="20"/>
                <w:szCs w:val="20"/>
              </w:rPr>
              <w:t xml:space="preserve">% of </w:t>
            </w:r>
            <w:proofErr w:type="spellStart"/>
            <w:r>
              <w:rPr>
                <w:rFonts w:ascii="Calibri" w:hAnsi="Calibri" w:eastAsia="Calibri" w:cs="Calibri"/>
                <w:color w:val="000000"/>
                <w:sz w:val="20"/>
                <w:szCs w:val="20"/>
              </w:rPr>
              <w:t>programmes</w:t>
            </w:r>
            <w:proofErr w:type="spellEnd"/>
            <w:r>
              <w:rPr>
                <w:rFonts w:ascii="Calibri" w:hAnsi="Calibri" w:eastAsia="Calibri" w:cs="Calibri"/>
                <w:color w:val="000000"/>
                <w:sz w:val="20"/>
                <w:szCs w:val="20"/>
              </w:rPr>
              <w:t xml:space="preserve"> that demonstrate that the views and inputs of children have been appropriately incorporated into assessments, implementation, response monitoring, and evaluations. </w:t>
            </w:r>
          </w:p>
        </w:tc>
        <w:tc>
          <w:tcPr>
            <w:tcW w:w="850"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2AA0E19A" w14:textId="77777777">
            <w:pPr>
              <w:jc w:val="center"/>
              <w:rPr>
                <w:color w:val="000000"/>
                <w:sz w:val="20"/>
                <w:szCs w:val="20"/>
              </w:rPr>
            </w:pPr>
            <w:r>
              <w:rPr>
                <w:rFonts w:ascii="Calibri" w:hAnsi="Calibri" w:eastAsia="Calibri" w:cs="Calibri"/>
                <w:color w:val="000000"/>
                <w:sz w:val="20"/>
                <w:szCs w:val="20"/>
              </w:rPr>
              <w:t>80%</w:t>
            </w:r>
          </w:p>
        </w:tc>
        <w:tc>
          <w:tcPr>
            <w:tcW w:w="1054"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78FB90A2" w14:textId="77777777">
            <w:pPr>
              <w:jc w:val="center"/>
              <w:rPr>
                <w:sz w:val="20"/>
                <w:szCs w:val="20"/>
              </w:rPr>
            </w:pPr>
            <w:r>
              <w:rPr>
                <w:rFonts w:ascii="Calibri" w:hAnsi="Calibri" w:eastAsia="Calibri" w:cs="Calibri"/>
                <w:sz w:val="20"/>
                <w:szCs w:val="20"/>
              </w:rPr>
              <w:t>Outcome</w:t>
            </w:r>
          </w:p>
        </w:tc>
        <w:tc>
          <w:tcPr>
            <w:tcW w:w="2632"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65E87FD3" w14:textId="77777777">
            <w:pPr>
              <w:rPr>
                <w:sz w:val="20"/>
                <w:szCs w:val="20"/>
              </w:rPr>
            </w:pPr>
            <w:r>
              <w:rPr>
                <w:rFonts w:ascii="Calibri" w:hAnsi="Calibri" w:eastAsia="Calibri" w:cs="Calibri"/>
                <w:sz w:val="20"/>
                <w:szCs w:val="20"/>
              </w:rPr>
              <w:t xml:space="preserve">Calculate this indicator by dividing the </w:t>
            </w:r>
            <w:r>
              <w:rPr>
                <w:rFonts w:ascii="Calibri" w:hAnsi="Calibri" w:eastAsia="Calibri" w:cs="Calibri"/>
                <w:b/>
                <w:sz w:val="20"/>
                <w:szCs w:val="20"/>
              </w:rPr>
              <w:t xml:space="preserve">Numerator: </w:t>
            </w:r>
            <w:r>
              <w:rPr>
                <w:rFonts w:ascii="Calibri" w:hAnsi="Calibri" w:eastAsia="Calibri" w:cs="Calibri"/>
                <w:sz w:val="20"/>
                <w:szCs w:val="20"/>
              </w:rPr>
              <w:t xml:space="preserve">number of </w:t>
            </w:r>
            <w:proofErr w:type="spellStart"/>
            <w:r>
              <w:rPr>
                <w:rFonts w:ascii="Calibri" w:hAnsi="Calibri" w:eastAsia="Calibri" w:cs="Calibri"/>
                <w:sz w:val="20"/>
                <w:szCs w:val="20"/>
              </w:rPr>
              <w:t>programmes</w:t>
            </w:r>
            <w:proofErr w:type="spellEnd"/>
            <w:r>
              <w:rPr>
                <w:rFonts w:ascii="Calibri" w:hAnsi="Calibri" w:eastAsia="Calibri" w:cs="Calibri"/>
                <w:sz w:val="20"/>
                <w:szCs w:val="20"/>
              </w:rPr>
              <w:t xml:space="preserve"> that demonstrate including the views and inputs of children into relevant documents by the </w:t>
            </w:r>
            <w:r>
              <w:rPr>
                <w:rFonts w:ascii="Calibri" w:hAnsi="Calibri" w:eastAsia="Calibri" w:cs="Calibri"/>
                <w:b/>
                <w:sz w:val="20"/>
                <w:szCs w:val="20"/>
              </w:rPr>
              <w:t xml:space="preserve">Denominator: </w:t>
            </w:r>
            <w:r>
              <w:rPr>
                <w:rFonts w:ascii="Calibri" w:hAnsi="Calibri" w:eastAsia="Calibri" w:cs="Calibri"/>
                <w:sz w:val="20"/>
                <w:szCs w:val="20"/>
              </w:rPr>
              <w:t xml:space="preserve">total number of </w:t>
            </w:r>
            <w:proofErr w:type="spellStart"/>
            <w:r>
              <w:rPr>
                <w:rFonts w:ascii="Calibri" w:hAnsi="Calibri" w:eastAsia="Calibri" w:cs="Calibri"/>
                <w:sz w:val="20"/>
                <w:szCs w:val="20"/>
              </w:rPr>
              <w:t>programmes</w:t>
            </w:r>
            <w:proofErr w:type="spellEnd"/>
            <w:r>
              <w:rPr>
                <w:rFonts w:ascii="Calibri" w:hAnsi="Calibri" w:eastAsia="Calibri" w:cs="Calibri"/>
                <w:sz w:val="20"/>
                <w:szCs w:val="20"/>
              </w:rPr>
              <w:t xml:space="preserve">. </w:t>
            </w:r>
          </w:p>
        </w:tc>
        <w:tc>
          <w:tcPr>
            <w:tcW w:w="2756" w:type="dxa"/>
            <w:tcBorders>
              <w:top w:val="nil"/>
              <w:left w:val="nil"/>
              <w:bottom w:val="single" w:color="000000" w:themeColor="text1" w:sz="4" w:space="0"/>
              <w:right w:val="single" w:color="000000" w:themeColor="text1" w:sz="4" w:space="0"/>
            </w:tcBorders>
            <w:shd w:val="clear" w:color="auto" w:fill="auto"/>
            <w:tcMar/>
          </w:tcPr>
          <w:p w:rsidR="00175B0B" w:rsidP="00E94AB7" w:rsidRDefault="00175B0B" w14:paraId="237CADED" w14:textId="77777777">
            <w:pPr>
              <w:rPr>
                <w:sz w:val="20"/>
                <w:szCs w:val="20"/>
              </w:rPr>
            </w:pPr>
            <w:proofErr w:type="spellStart"/>
            <w:r>
              <w:rPr>
                <w:rFonts w:ascii="Calibri" w:hAnsi="Calibri" w:eastAsia="Calibri" w:cs="Calibri"/>
                <w:sz w:val="20"/>
                <w:szCs w:val="20"/>
              </w:rPr>
              <w:t>Programme</w:t>
            </w:r>
            <w:proofErr w:type="spellEnd"/>
            <w:r>
              <w:rPr>
                <w:rFonts w:ascii="Calibri" w:hAnsi="Calibri" w:eastAsia="Calibri" w:cs="Calibri"/>
                <w:sz w:val="20"/>
                <w:szCs w:val="20"/>
              </w:rPr>
              <w:t xml:space="preserve"> document review (</w:t>
            </w:r>
            <w:proofErr w:type="spellStart"/>
            <w:r>
              <w:rPr>
                <w:rFonts w:ascii="Calibri" w:hAnsi="Calibri" w:eastAsia="Calibri" w:cs="Calibri"/>
                <w:sz w:val="20"/>
                <w:szCs w:val="20"/>
              </w:rPr>
              <w:t>programme</w:t>
            </w:r>
            <w:proofErr w:type="spellEnd"/>
            <w:r>
              <w:rPr>
                <w:rFonts w:ascii="Calibri" w:hAnsi="Calibri" w:eastAsia="Calibri" w:cs="Calibri"/>
                <w:sz w:val="20"/>
                <w:szCs w:val="20"/>
              </w:rPr>
              <w:t xml:space="preserve"> design documents, proposals, response monitoring plan, assessment materials, </w:t>
            </w:r>
            <w:proofErr w:type="spellStart"/>
            <w:r>
              <w:rPr>
                <w:rFonts w:ascii="Calibri" w:hAnsi="Calibri" w:eastAsia="Calibri" w:cs="Calibri"/>
                <w:sz w:val="20"/>
                <w:szCs w:val="20"/>
              </w:rPr>
              <w:t>progamme</w:t>
            </w:r>
            <w:proofErr w:type="spellEnd"/>
            <w:r>
              <w:rPr>
                <w:rFonts w:ascii="Calibri" w:hAnsi="Calibri" w:eastAsia="Calibri" w:cs="Calibri"/>
                <w:sz w:val="20"/>
                <w:szCs w:val="20"/>
              </w:rPr>
              <w:t xml:space="preserve"> evaluation materials), semi-structured interview questionnaire (such as for key informant interviews or focus groups with children)</w:t>
            </w:r>
          </w:p>
        </w:tc>
        <w:tc>
          <w:tcPr>
            <w:tcW w:w="2378"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012922A3" w14:textId="3D5D9F92">
            <w:pPr>
              <w:rPr>
                <w:color w:val="000000"/>
                <w:sz w:val="20"/>
                <w:szCs w:val="20"/>
              </w:rPr>
            </w:pPr>
            <w:r>
              <w:rPr>
                <w:rFonts w:ascii="Calibri" w:hAnsi="Calibri" w:eastAsia="Calibri" w:cs="Calibri"/>
                <w:color w:val="000000"/>
                <w:sz w:val="20"/>
                <w:szCs w:val="20"/>
              </w:rPr>
              <w:t xml:space="preserve">This indicator measures the level of child participation. </w:t>
            </w:r>
            <w:proofErr w:type="spellStart"/>
            <w:r w:rsidR="00D51C85">
              <w:rPr>
                <w:rFonts w:ascii="Calibri" w:hAnsi="Calibri" w:eastAsia="Calibri" w:cs="Calibri"/>
                <w:color w:val="000000"/>
                <w:sz w:val="20"/>
                <w:szCs w:val="20"/>
              </w:rPr>
              <w:t>Programmes</w:t>
            </w:r>
            <w:proofErr w:type="spellEnd"/>
            <w:r w:rsidR="00D51C85">
              <w:rPr>
                <w:rFonts w:ascii="Calibri" w:hAnsi="Calibri" w:eastAsia="Calibri" w:cs="Calibri"/>
                <w:color w:val="000000"/>
                <w:sz w:val="20"/>
                <w:szCs w:val="20"/>
              </w:rPr>
              <w:t xml:space="preserve"> refers to education or joint education/CP </w:t>
            </w:r>
            <w:proofErr w:type="spellStart"/>
            <w:r w:rsidR="00D51C85">
              <w:rPr>
                <w:rFonts w:ascii="Calibri" w:hAnsi="Calibri" w:eastAsia="Calibri" w:cs="Calibri"/>
                <w:color w:val="000000"/>
                <w:sz w:val="20"/>
                <w:szCs w:val="20"/>
              </w:rPr>
              <w:t>programmes</w:t>
            </w:r>
            <w:proofErr w:type="spellEnd"/>
            <w:r w:rsidR="00D51C85">
              <w:rPr>
                <w:rFonts w:ascii="Calibri" w:hAnsi="Calibri" w:eastAsia="Calibri" w:cs="Calibri"/>
                <w:color w:val="000000"/>
                <w:sz w:val="20"/>
                <w:szCs w:val="20"/>
              </w:rPr>
              <w:t>.</w:t>
            </w:r>
          </w:p>
        </w:tc>
      </w:tr>
      <w:tr w:rsidR="00175B0B" w:rsidTr="1C35B65C" w14:paraId="42AC2CCD" w14:textId="77777777">
        <w:trPr>
          <w:trHeight w:val="1500"/>
        </w:trPr>
        <w:tc>
          <w:tcPr>
            <w:tcW w:w="1696" w:type="dxa"/>
            <w:vMerge w:val="restart"/>
            <w:tcBorders>
              <w:top w:val="nil"/>
              <w:left w:val="single" w:color="000000" w:themeColor="text1" w:sz="4" w:space="0"/>
              <w:bottom w:val="single" w:color="000000" w:themeColor="text1" w:sz="4" w:space="0"/>
              <w:right w:val="single" w:color="000000" w:themeColor="text1" w:sz="4" w:space="0"/>
            </w:tcBorders>
            <w:shd w:val="clear" w:color="auto" w:fill="auto"/>
            <w:tcMar/>
            <w:vAlign w:val="center"/>
          </w:tcPr>
          <w:p w:rsidR="00175B0B" w:rsidP="00E94AB7" w:rsidRDefault="00175B0B" w14:paraId="1D45C6F2" w14:textId="77777777">
            <w:pPr>
              <w:jc w:val="center"/>
              <w:rPr>
                <w:b/>
                <w:color w:val="000000"/>
                <w:sz w:val="20"/>
                <w:szCs w:val="20"/>
              </w:rPr>
            </w:pPr>
            <w:r>
              <w:rPr>
                <w:rFonts w:ascii="Calibri" w:hAnsi="Calibri" w:eastAsia="Calibri" w:cs="Calibri"/>
                <w:b/>
                <w:color w:val="000000"/>
                <w:sz w:val="20"/>
                <w:szCs w:val="20"/>
              </w:rPr>
              <w:t>Strategic planning</w:t>
            </w:r>
          </w:p>
        </w:tc>
        <w:tc>
          <w:tcPr>
            <w:tcW w:w="2552"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18EDF2D8" w14:textId="2C0AC281">
            <w:pPr>
              <w:rPr>
                <w:color w:val="000000"/>
                <w:sz w:val="20"/>
                <w:szCs w:val="20"/>
              </w:rPr>
            </w:pPr>
            <w:r>
              <w:rPr>
                <w:rFonts w:ascii="Calibri" w:hAnsi="Calibri" w:eastAsia="Calibri" w:cs="Calibri"/>
                <w:color w:val="000000"/>
                <w:sz w:val="20"/>
                <w:szCs w:val="20"/>
              </w:rPr>
              <w:t>A strategic response plan that incorporates considerations for children</w:t>
            </w:r>
            <w:r w:rsidR="00D51C85">
              <w:rPr>
                <w:rFonts w:ascii="Calibri" w:hAnsi="Calibri" w:eastAsia="Calibri" w:cs="Calibri"/>
                <w:color w:val="000000"/>
                <w:sz w:val="20"/>
                <w:szCs w:val="20"/>
              </w:rPr>
              <w:t>’s education and protection</w:t>
            </w:r>
            <w:r>
              <w:rPr>
                <w:rFonts w:ascii="Calibri" w:hAnsi="Calibri" w:eastAsia="Calibri" w:cs="Calibri"/>
                <w:color w:val="000000"/>
                <w:sz w:val="20"/>
                <w:szCs w:val="20"/>
              </w:rPr>
              <w:t xml:space="preserve"> is developed and agreed upon by members of the </w:t>
            </w:r>
            <w:r>
              <w:rPr>
                <w:color w:val="000000"/>
                <w:sz w:val="20"/>
                <w:szCs w:val="20"/>
              </w:rPr>
              <w:t>Education Cluster</w:t>
            </w:r>
            <w:r w:rsidR="00D51C85">
              <w:rPr>
                <w:rFonts w:ascii="Calibri" w:hAnsi="Calibri" w:eastAsia="Calibri" w:cs="Calibri"/>
                <w:color w:val="000000"/>
                <w:sz w:val="20"/>
                <w:szCs w:val="20"/>
              </w:rPr>
              <w:t xml:space="preserve"> and CP Coordination Group.</w:t>
            </w:r>
          </w:p>
        </w:tc>
        <w:tc>
          <w:tcPr>
            <w:tcW w:w="850"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7B89F7C8" w14:textId="77777777">
            <w:pPr>
              <w:jc w:val="center"/>
              <w:rPr>
                <w:sz w:val="20"/>
                <w:szCs w:val="20"/>
              </w:rPr>
            </w:pPr>
            <w:r>
              <w:rPr>
                <w:rFonts w:ascii="Calibri" w:hAnsi="Calibri" w:eastAsia="Calibri" w:cs="Calibri"/>
                <w:sz w:val="20"/>
                <w:szCs w:val="20"/>
              </w:rPr>
              <w:t>Yes</w:t>
            </w:r>
          </w:p>
        </w:tc>
        <w:tc>
          <w:tcPr>
            <w:tcW w:w="1054"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76F3BBC3" w14:textId="77777777">
            <w:pPr>
              <w:jc w:val="center"/>
              <w:rPr>
                <w:sz w:val="20"/>
                <w:szCs w:val="20"/>
              </w:rPr>
            </w:pPr>
            <w:r>
              <w:rPr>
                <w:rFonts w:ascii="Calibri" w:hAnsi="Calibri" w:eastAsia="Calibri" w:cs="Calibri"/>
                <w:sz w:val="20"/>
                <w:szCs w:val="20"/>
              </w:rPr>
              <w:t>Input</w:t>
            </w:r>
          </w:p>
        </w:tc>
        <w:tc>
          <w:tcPr>
            <w:tcW w:w="2632"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7F77130F" w14:textId="77777777">
            <w:pPr>
              <w:rPr>
                <w:sz w:val="20"/>
                <w:szCs w:val="20"/>
              </w:rPr>
            </w:pPr>
            <w:r>
              <w:rPr>
                <w:rFonts w:ascii="Calibri" w:hAnsi="Calibri" w:eastAsia="Calibri" w:cs="Calibri"/>
                <w:sz w:val="20"/>
                <w:szCs w:val="20"/>
              </w:rPr>
              <w:t>No calculation is required. To report on this indicator, determine whether the strategic response plan has been developed incorporating considerations for children and, agreed upon and is available.</w:t>
            </w:r>
          </w:p>
        </w:tc>
        <w:tc>
          <w:tcPr>
            <w:tcW w:w="2756" w:type="dxa"/>
            <w:tcBorders>
              <w:top w:val="nil"/>
              <w:left w:val="nil"/>
              <w:bottom w:val="single" w:color="000000" w:themeColor="text1" w:sz="4" w:space="0"/>
              <w:right w:val="single" w:color="000000" w:themeColor="text1" w:sz="4" w:space="0"/>
            </w:tcBorders>
            <w:shd w:val="clear" w:color="auto" w:fill="FFFFFF" w:themeFill="background1"/>
            <w:tcMar/>
          </w:tcPr>
          <w:p w:rsidR="00175B0B" w:rsidP="00E94AB7" w:rsidRDefault="00175B0B" w14:paraId="162323F5" w14:textId="77777777">
            <w:pPr>
              <w:rPr>
                <w:sz w:val="20"/>
                <w:szCs w:val="20"/>
              </w:rPr>
            </w:pPr>
            <w:proofErr w:type="spellStart"/>
            <w:r>
              <w:rPr>
                <w:rFonts w:ascii="Calibri" w:hAnsi="Calibri" w:eastAsia="Calibri" w:cs="Calibri"/>
                <w:sz w:val="20"/>
                <w:szCs w:val="20"/>
              </w:rPr>
              <w:t>Programme</w:t>
            </w:r>
            <w:proofErr w:type="spellEnd"/>
            <w:r>
              <w:rPr>
                <w:rFonts w:ascii="Calibri" w:hAnsi="Calibri" w:eastAsia="Calibri" w:cs="Calibri"/>
                <w:sz w:val="20"/>
                <w:szCs w:val="20"/>
              </w:rPr>
              <w:t xml:space="preserve"> document review (strategic response plan).  </w:t>
            </w:r>
          </w:p>
        </w:tc>
        <w:tc>
          <w:tcPr>
            <w:tcW w:w="2378"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5D272B12" w14:textId="77777777">
            <w:pPr>
              <w:rPr>
                <w:color w:val="000000"/>
                <w:sz w:val="20"/>
                <w:szCs w:val="20"/>
              </w:rPr>
            </w:pPr>
            <w:r>
              <w:rPr>
                <w:rFonts w:ascii="Calibri" w:hAnsi="Calibri" w:eastAsia="Calibri" w:cs="Calibri"/>
                <w:color w:val="000000"/>
                <w:sz w:val="20"/>
                <w:szCs w:val="20"/>
              </w:rPr>
              <w:t xml:space="preserve">Members will consult with responsible authorities, national and international agencies, local civil society actors, affected populations and child-led groups. </w:t>
            </w:r>
          </w:p>
        </w:tc>
      </w:tr>
      <w:tr w:rsidR="00175B0B" w:rsidTr="1C35B65C" w14:paraId="438A0995" w14:textId="77777777">
        <w:trPr>
          <w:trHeight w:val="1720"/>
        </w:trPr>
        <w:tc>
          <w:tcPr>
            <w:tcW w:w="1696" w:type="dxa"/>
            <w:vMerge/>
            <w:tcBorders/>
            <w:tcMar/>
            <w:vAlign w:val="center"/>
          </w:tcPr>
          <w:p w:rsidR="00175B0B" w:rsidP="00E94AB7" w:rsidRDefault="00175B0B" w14:paraId="623F9773" w14:textId="77777777">
            <w:pPr>
              <w:pBdr>
                <w:top w:val="nil"/>
                <w:left w:val="nil"/>
                <w:bottom w:val="nil"/>
                <w:right w:val="nil"/>
                <w:between w:val="nil"/>
              </w:pBdr>
              <w:rPr>
                <w:color w:val="000000"/>
                <w:sz w:val="20"/>
                <w:szCs w:val="20"/>
              </w:rPr>
            </w:pPr>
          </w:p>
        </w:tc>
        <w:tc>
          <w:tcPr>
            <w:tcW w:w="2552"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3CA214F5" w14:textId="7DC49199">
            <w:pPr>
              <w:rPr>
                <w:color w:val="000000"/>
                <w:sz w:val="20"/>
                <w:szCs w:val="20"/>
              </w:rPr>
            </w:pPr>
            <w:r>
              <w:rPr>
                <w:rFonts w:ascii="Calibri" w:hAnsi="Calibri" w:eastAsia="Calibri" w:cs="Calibri"/>
                <w:color w:val="000000"/>
                <w:sz w:val="20"/>
                <w:szCs w:val="20"/>
              </w:rPr>
              <w:t xml:space="preserve">% of </w:t>
            </w:r>
            <w:r>
              <w:rPr>
                <w:color w:val="000000"/>
                <w:sz w:val="20"/>
                <w:szCs w:val="20"/>
              </w:rPr>
              <w:t>education</w:t>
            </w:r>
            <w:r w:rsidR="00D51C85">
              <w:rPr>
                <w:color w:val="000000"/>
                <w:sz w:val="20"/>
                <w:szCs w:val="20"/>
              </w:rPr>
              <w:t>/CP</w:t>
            </w:r>
            <w:r>
              <w:rPr>
                <w:color w:val="000000"/>
                <w:sz w:val="20"/>
                <w:szCs w:val="20"/>
              </w:rPr>
              <w:t xml:space="preserve"> </w:t>
            </w:r>
            <w:r>
              <w:rPr>
                <w:rFonts w:ascii="Calibri" w:hAnsi="Calibri" w:eastAsia="Calibri" w:cs="Calibri"/>
                <w:color w:val="000000"/>
                <w:sz w:val="20"/>
                <w:szCs w:val="20"/>
              </w:rPr>
              <w:t xml:space="preserve">sectoral strategies that include reference to children's well-being </w:t>
            </w:r>
            <w:r w:rsidR="00D51C85">
              <w:rPr>
                <w:rFonts w:ascii="Calibri" w:hAnsi="Calibri" w:eastAsia="Calibri" w:cs="Calibri"/>
                <w:color w:val="000000"/>
                <w:sz w:val="20"/>
                <w:szCs w:val="20"/>
              </w:rPr>
              <w:t xml:space="preserve">as it relates to education and protection </w:t>
            </w:r>
            <w:r>
              <w:rPr>
                <w:rFonts w:ascii="Calibri" w:hAnsi="Calibri" w:eastAsia="Calibri" w:cs="Calibri"/>
                <w:color w:val="000000"/>
                <w:sz w:val="20"/>
                <w:szCs w:val="20"/>
              </w:rPr>
              <w:t>based on recent needs assessment findings.</w:t>
            </w:r>
          </w:p>
        </w:tc>
        <w:tc>
          <w:tcPr>
            <w:tcW w:w="850"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310AD059" w14:textId="77777777">
            <w:pPr>
              <w:jc w:val="center"/>
              <w:rPr>
                <w:color w:val="000000"/>
                <w:sz w:val="20"/>
                <w:szCs w:val="20"/>
              </w:rPr>
            </w:pPr>
            <w:r>
              <w:rPr>
                <w:rFonts w:ascii="Calibri" w:hAnsi="Calibri" w:eastAsia="Calibri" w:cs="Calibri"/>
                <w:color w:val="000000"/>
                <w:sz w:val="20"/>
                <w:szCs w:val="20"/>
              </w:rPr>
              <w:t>90%</w:t>
            </w:r>
          </w:p>
        </w:tc>
        <w:tc>
          <w:tcPr>
            <w:tcW w:w="1054"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06E7BBE7" w14:textId="77777777">
            <w:pPr>
              <w:jc w:val="center"/>
              <w:rPr>
                <w:sz w:val="20"/>
                <w:szCs w:val="20"/>
              </w:rPr>
            </w:pPr>
            <w:r>
              <w:rPr>
                <w:rFonts w:ascii="Calibri" w:hAnsi="Calibri" w:eastAsia="Calibri" w:cs="Calibri"/>
                <w:sz w:val="20"/>
                <w:szCs w:val="20"/>
              </w:rPr>
              <w:t>Output</w:t>
            </w:r>
          </w:p>
        </w:tc>
        <w:tc>
          <w:tcPr>
            <w:tcW w:w="2632"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03205108" w14:textId="6A6AC45B">
            <w:pPr>
              <w:rPr>
                <w:sz w:val="20"/>
                <w:szCs w:val="20"/>
              </w:rPr>
            </w:pPr>
            <w:r>
              <w:rPr>
                <w:rFonts w:ascii="Calibri" w:hAnsi="Calibri" w:eastAsia="Calibri" w:cs="Calibri"/>
                <w:sz w:val="20"/>
                <w:szCs w:val="20"/>
              </w:rPr>
              <w:t xml:space="preserve">Calculate this indicator by dividing the </w:t>
            </w:r>
            <w:r>
              <w:rPr>
                <w:rFonts w:ascii="Calibri" w:hAnsi="Calibri" w:eastAsia="Calibri" w:cs="Calibri"/>
                <w:b/>
                <w:sz w:val="20"/>
                <w:szCs w:val="20"/>
              </w:rPr>
              <w:t xml:space="preserve">Numerator: </w:t>
            </w:r>
            <w:r>
              <w:rPr>
                <w:rFonts w:ascii="Calibri" w:hAnsi="Calibri" w:eastAsia="Calibri" w:cs="Calibri"/>
                <w:sz w:val="20"/>
                <w:szCs w:val="20"/>
              </w:rPr>
              <w:t xml:space="preserve">number of </w:t>
            </w:r>
            <w:r>
              <w:rPr>
                <w:sz w:val="20"/>
                <w:szCs w:val="20"/>
              </w:rPr>
              <w:t>education</w:t>
            </w:r>
            <w:r w:rsidR="00D51C85">
              <w:rPr>
                <w:sz w:val="20"/>
                <w:szCs w:val="20"/>
              </w:rPr>
              <w:t>/CP</w:t>
            </w:r>
            <w:r>
              <w:rPr>
                <w:sz w:val="20"/>
                <w:szCs w:val="20"/>
              </w:rPr>
              <w:t xml:space="preserve"> </w:t>
            </w:r>
            <w:r>
              <w:rPr>
                <w:rFonts w:ascii="Calibri" w:hAnsi="Calibri" w:eastAsia="Calibri" w:cs="Calibri"/>
                <w:sz w:val="20"/>
                <w:szCs w:val="20"/>
              </w:rPr>
              <w:t>sectoral strategies that include reference to child well-being</w:t>
            </w:r>
            <w:r w:rsidR="00D51C85">
              <w:rPr>
                <w:rFonts w:ascii="Calibri" w:hAnsi="Calibri" w:eastAsia="Calibri" w:cs="Calibri"/>
                <w:sz w:val="20"/>
                <w:szCs w:val="20"/>
              </w:rPr>
              <w:t xml:space="preserve"> as it relates to education</w:t>
            </w:r>
            <w:r>
              <w:rPr>
                <w:rFonts w:ascii="Calibri" w:hAnsi="Calibri" w:eastAsia="Calibri" w:cs="Calibri"/>
                <w:sz w:val="20"/>
                <w:szCs w:val="20"/>
              </w:rPr>
              <w:t xml:space="preserve"> based on recent needs assessment(s) findings by the </w:t>
            </w:r>
            <w:r>
              <w:rPr>
                <w:rFonts w:ascii="Calibri" w:hAnsi="Calibri" w:eastAsia="Calibri" w:cs="Calibri"/>
                <w:b/>
                <w:sz w:val="20"/>
                <w:szCs w:val="20"/>
              </w:rPr>
              <w:t xml:space="preserve">Denominator: </w:t>
            </w:r>
            <w:r>
              <w:rPr>
                <w:rFonts w:ascii="Calibri" w:hAnsi="Calibri" w:eastAsia="Calibri" w:cs="Calibri"/>
                <w:sz w:val="20"/>
                <w:szCs w:val="20"/>
              </w:rPr>
              <w:t xml:space="preserve">total number of </w:t>
            </w:r>
            <w:r w:rsidR="00D51C85">
              <w:rPr>
                <w:rFonts w:ascii="Calibri" w:hAnsi="Calibri" w:eastAsia="Calibri" w:cs="Calibri"/>
                <w:sz w:val="20"/>
                <w:szCs w:val="20"/>
              </w:rPr>
              <w:t xml:space="preserve">education/CP </w:t>
            </w:r>
            <w:r>
              <w:rPr>
                <w:rFonts w:ascii="Calibri" w:hAnsi="Calibri" w:eastAsia="Calibri" w:cs="Calibri"/>
                <w:sz w:val="20"/>
                <w:szCs w:val="20"/>
              </w:rPr>
              <w:t>sectoral strategies.</w:t>
            </w:r>
          </w:p>
        </w:tc>
        <w:tc>
          <w:tcPr>
            <w:tcW w:w="2756" w:type="dxa"/>
            <w:tcBorders>
              <w:top w:val="nil"/>
              <w:left w:val="nil"/>
              <w:bottom w:val="single" w:color="000000" w:themeColor="text1" w:sz="4" w:space="0"/>
              <w:right w:val="single" w:color="000000" w:themeColor="text1" w:sz="4" w:space="0"/>
            </w:tcBorders>
            <w:shd w:val="clear" w:color="auto" w:fill="FFFFFF" w:themeFill="background1"/>
            <w:tcMar/>
          </w:tcPr>
          <w:p w:rsidR="00175B0B" w:rsidP="00E94AB7" w:rsidRDefault="00175B0B" w14:paraId="09D157A8" w14:textId="77777777">
            <w:pPr>
              <w:rPr>
                <w:sz w:val="20"/>
                <w:szCs w:val="20"/>
              </w:rPr>
            </w:pPr>
            <w:proofErr w:type="spellStart"/>
            <w:r>
              <w:rPr>
                <w:rFonts w:ascii="Calibri" w:hAnsi="Calibri" w:eastAsia="Calibri" w:cs="Calibri"/>
                <w:sz w:val="20"/>
                <w:szCs w:val="20"/>
              </w:rPr>
              <w:t>Programme</w:t>
            </w:r>
            <w:proofErr w:type="spellEnd"/>
            <w:r>
              <w:rPr>
                <w:rFonts w:ascii="Calibri" w:hAnsi="Calibri" w:eastAsia="Calibri" w:cs="Calibri"/>
                <w:sz w:val="20"/>
                <w:szCs w:val="20"/>
              </w:rPr>
              <w:t xml:space="preserve"> document review (sectoral strategies that include reference to child well-being, needs assessments within a specific period); report from strategy review or needs assessment report</w:t>
            </w:r>
          </w:p>
        </w:tc>
        <w:tc>
          <w:tcPr>
            <w:tcW w:w="2378"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3F1C80E8" w14:textId="77777777">
            <w:pPr>
              <w:rPr>
                <w:color w:val="000000"/>
                <w:sz w:val="20"/>
                <w:szCs w:val="20"/>
              </w:rPr>
            </w:pPr>
            <w:r>
              <w:rPr>
                <w:rFonts w:ascii="Calibri" w:hAnsi="Calibri" w:eastAsia="Calibri" w:cs="Calibri"/>
                <w:color w:val="000000"/>
                <w:sz w:val="20"/>
                <w:szCs w:val="20"/>
              </w:rPr>
              <w:t xml:space="preserve">Determine what constitutes ‘recent’ in-country (such as ‘within the last 3 months’). </w:t>
            </w:r>
          </w:p>
        </w:tc>
      </w:tr>
      <w:tr w:rsidR="00175B0B" w:rsidTr="1C35B65C" w14:paraId="08796BC0" w14:textId="77777777">
        <w:trPr>
          <w:trHeight w:val="1700"/>
        </w:trPr>
        <w:tc>
          <w:tcPr>
            <w:tcW w:w="1696" w:type="dxa"/>
            <w:vMerge w:val="restart"/>
            <w:tcBorders>
              <w:top w:val="nil"/>
              <w:left w:val="single" w:color="000000" w:themeColor="text1" w:sz="4" w:space="0"/>
              <w:bottom w:val="single" w:color="000000" w:themeColor="text1" w:sz="4" w:space="0"/>
              <w:right w:val="single" w:color="000000" w:themeColor="text1" w:sz="4" w:space="0"/>
            </w:tcBorders>
            <w:shd w:val="clear" w:color="auto" w:fill="auto"/>
            <w:tcMar/>
            <w:vAlign w:val="center"/>
          </w:tcPr>
          <w:p w:rsidR="00175B0B" w:rsidP="00E94AB7" w:rsidRDefault="00175B0B" w14:paraId="219E645C" w14:textId="77777777">
            <w:pPr>
              <w:jc w:val="center"/>
              <w:rPr>
                <w:b/>
                <w:color w:val="000000"/>
                <w:sz w:val="20"/>
                <w:szCs w:val="20"/>
              </w:rPr>
            </w:pPr>
            <w:r>
              <w:rPr>
                <w:rFonts w:ascii="Calibri" w:hAnsi="Calibri" w:eastAsia="Calibri" w:cs="Calibri"/>
                <w:b/>
                <w:color w:val="000000"/>
                <w:sz w:val="20"/>
                <w:szCs w:val="20"/>
              </w:rPr>
              <w:t xml:space="preserve">Resource </w:t>
            </w:r>
            <w:proofErr w:type="spellStart"/>
            <w:r>
              <w:rPr>
                <w:rFonts w:ascii="Calibri" w:hAnsi="Calibri" w:eastAsia="Calibri" w:cs="Calibri"/>
                <w:b/>
                <w:color w:val="000000"/>
                <w:sz w:val="20"/>
                <w:szCs w:val="20"/>
              </w:rPr>
              <w:t>mobilisation</w:t>
            </w:r>
            <w:proofErr w:type="spellEnd"/>
          </w:p>
        </w:tc>
        <w:tc>
          <w:tcPr>
            <w:tcW w:w="2552"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547CDEFC" w14:textId="77777777">
            <w:pPr>
              <w:rPr>
                <w:color w:val="000000"/>
                <w:sz w:val="20"/>
                <w:szCs w:val="20"/>
              </w:rPr>
            </w:pPr>
            <w:r w:rsidRPr="1C35B65C" w:rsidR="1C35B65C">
              <w:rPr>
                <w:rFonts w:ascii="Calibri" w:hAnsi="Calibri" w:eastAsia="Calibri" w:cs="Calibri"/>
                <w:color w:val="000000" w:themeColor="text1" w:themeTint="FF" w:themeShade="FF"/>
                <w:sz w:val="20"/>
                <w:szCs w:val="20"/>
              </w:rPr>
              <w:t>% of</w:t>
            </w:r>
            <w:r w:rsidRPr="1C35B65C" w:rsidR="1C35B65C">
              <w:rPr>
                <w:rFonts w:ascii="Calibri" w:hAnsi="Calibri" w:eastAsia="Calibri" w:cs="Calibri"/>
                <w:color w:val="000000" w:themeColor="text1" w:themeTint="FF" w:themeShade="FF"/>
                <w:sz w:val="20"/>
                <w:szCs w:val="20"/>
              </w:rPr>
              <w:t xml:space="preserve"> funding proposals </w:t>
            </w:r>
            <w:r w:rsidRPr="1C35B65C" w:rsidR="1C35B65C">
              <w:rPr>
                <w:rFonts w:ascii="Calibri" w:hAnsi="Calibri" w:eastAsia="Calibri" w:cs="Calibri"/>
                <w:color w:val="000000" w:themeColor="text1" w:themeTint="FF" w:themeShade="FF"/>
                <w:sz w:val="20"/>
                <w:szCs w:val="20"/>
              </w:rPr>
              <w:t>that include considerations for children in based on recent needs assessments findings.</w:t>
            </w:r>
          </w:p>
        </w:tc>
        <w:tc>
          <w:tcPr>
            <w:tcW w:w="850"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558340EA" w14:textId="77777777">
            <w:pPr>
              <w:jc w:val="center"/>
              <w:rPr>
                <w:color w:val="000000"/>
                <w:sz w:val="20"/>
                <w:szCs w:val="20"/>
              </w:rPr>
            </w:pPr>
            <w:r>
              <w:rPr>
                <w:rFonts w:ascii="Calibri" w:hAnsi="Calibri" w:eastAsia="Calibri" w:cs="Calibri"/>
                <w:color w:val="000000"/>
                <w:sz w:val="20"/>
                <w:szCs w:val="20"/>
              </w:rPr>
              <w:t>90%</w:t>
            </w:r>
          </w:p>
        </w:tc>
        <w:tc>
          <w:tcPr>
            <w:tcW w:w="1054"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275E22E8" w14:textId="77777777">
            <w:pPr>
              <w:jc w:val="center"/>
              <w:rPr>
                <w:sz w:val="20"/>
                <w:szCs w:val="20"/>
              </w:rPr>
            </w:pPr>
            <w:r>
              <w:rPr>
                <w:rFonts w:ascii="Calibri" w:hAnsi="Calibri" w:eastAsia="Calibri" w:cs="Calibri"/>
                <w:sz w:val="20"/>
                <w:szCs w:val="20"/>
              </w:rPr>
              <w:t>Output</w:t>
            </w:r>
          </w:p>
        </w:tc>
        <w:tc>
          <w:tcPr>
            <w:tcW w:w="2632"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616DE636" w14:textId="77777777">
            <w:pPr>
              <w:rPr>
                <w:sz w:val="20"/>
                <w:szCs w:val="20"/>
              </w:rPr>
            </w:pPr>
            <w:r>
              <w:rPr>
                <w:rFonts w:ascii="Calibri" w:hAnsi="Calibri" w:eastAsia="Calibri" w:cs="Calibri"/>
                <w:sz w:val="20"/>
                <w:szCs w:val="20"/>
              </w:rPr>
              <w:t xml:space="preserve">Calculate this indicator by dividing the </w:t>
            </w:r>
            <w:r>
              <w:rPr>
                <w:rFonts w:ascii="Calibri" w:hAnsi="Calibri" w:eastAsia="Calibri" w:cs="Calibri"/>
                <w:b/>
                <w:sz w:val="20"/>
                <w:szCs w:val="20"/>
              </w:rPr>
              <w:t xml:space="preserve">Numerator: </w:t>
            </w:r>
            <w:r>
              <w:rPr>
                <w:rFonts w:ascii="Calibri" w:hAnsi="Calibri" w:eastAsia="Calibri" w:cs="Calibri"/>
                <w:sz w:val="20"/>
                <w:szCs w:val="20"/>
              </w:rPr>
              <w:t xml:space="preserve">number of funding proposals that include considerations for children based on recent needs assessment(s) findings by the </w:t>
            </w:r>
            <w:r>
              <w:rPr>
                <w:rFonts w:ascii="Calibri" w:hAnsi="Calibri" w:eastAsia="Calibri" w:cs="Calibri"/>
                <w:b/>
                <w:sz w:val="20"/>
                <w:szCs w:val="20"/>
              </w:rPr>
              <w:t xml:space="preserve">Denominator: </w:t>
            </w:r>
            <w:r>
              <w:rPr>
                <w:rFonts w:ascii="Calibri" w:hAnsi="Calibri" w:eastAsia="Calibri" w:cs="Calibri"/>
                <w:sz w:val="20"/>
                <w:szCs w:val="20"/>
              </w:rPr>
              <w:t>total number of funding proposals.</w:t>
            </w:r>
          </w:p>
        </w:tc>
        <w:tc>
          <w:tcPr>
            <w:tcW w:w="2756" w:type="dxa"/>
            <w:tcBorders>
              <w:top w:val="nil"/>
              <w:left w:val="nil"/>
              <w:bottom w:val="single" w:color="000000" w:themeColor="text1" w:sz="4" w:space="0"/>
              <w:right w:val="single" w:color="000000" w:themeColor="text1" w:sz="4" w:space="0"/>
            </w:tcBorders>
            <w:shd w:val="clear" w:color="auto" w:fill="FFFFFF" w:themeFill="background1"/>
            <w:tcMar/>
          </w:tcPr>
          <w:p w:rsidR="00175B0B" w:rsidP="00E94AB7" w:rsidRDefault="00175B0B" w14:paraId="50258DD7" w14:textId="77777777">
            <w:pPr>
              <w:rPr>
                <w:sz w:val="20"/>
                <w:szCs w:val="20"/>
              </w:rPr>
            </w:pPr>
            <w:proofErr w:type="spellStart"/>
            <w:r>
              <w:rPr>
                <w:rFonts w:ascii="Calibri" w:hAnsi="Calibri" w:eastAsia="Calibri" w:cs="Calibri"/>
                <w:sz w:val="20"/>
                <w:szCs w:val="20"/>
              </w:rPr>
              <w:t>Programme</w:t>
            </w:r>
            <w:proofErr w:type="spellEnd"/>
            <w:r>
              <w:rPr>
                <w:rFonts w:ascii="Calibri" w:hAnsi="Calibri" w:eastAsia="Calibri" w:cs="Calibri"/>
                <w:sz w:val="20"/>
                <w:szCs w:val="20"/>
              </w:rPr>
              <w:t xml:space="preserve"> document review (funding proposals that include reference to children, needs assessments within a specific period)</w:t>
            </w:r>
          </w:p>
        </w:tc>
        <w:tc>
          <w:tcPr>
            <w:tcW w:w="2378"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4BBF6458" w14:textId="77777777">
            <w:pPr>
              <w:rPr>
                <w:color w:val="000000"/>
                <w:sz w:val="20"/>
                <w:szCs w:val="20"/>
              </w:rPr>
            </w:pPr>
            <w:r>
              <w:rPr>
                <w:rFonts w:ascii="Calibri" w:hAnsi="Calibri" w:eastAsia="Calibri" w:cs="Calibri"/>
                <w:color w:val="000000"/>
                <w:sz w:val="20"/>
                <w:szCs w:val="20"/>
              </w:rPr>
              <w:t xml:space="preserve">Determine what constitutes ‘recent’ in-country (such as ‘within the last 3 months’). </w:t>
            </w:r>
          </w:p>
        </w:tc>
      </w:tr>
      <w:tr w:rsidR="00175B0B" w:rsidTr="1C35B65C" w14:paraId="0AFB6202" w14:textId="77777777">
        <w:trPr>
          <w:trHeight w:val="1500"/>
        </w:trPr>
        <w:tc>
          <w:tcPr>
            <w:tcW w:w="1696" w:type="dxa"/>
            <w:vMerge/>
            <w:tcBorders/>
            <w:tcMar/>
            <w:vAlign w:val="center"/>
          </w:tcPr>
          <w:p w:rsidR="00175B0B" w:rsidP="00E94AB7" w:rsidRDefault="00175B0B" w14:paraId="352747D1" w14:textId="77777777">
            <w:pPr>
              <w:pBdr>
                <w:top w:val="nil"/>
                <w:left w:val="nil"/>
                <w:bottom w:val="nil"/>
                <w:right w:val="nil"/>
                <w:between w:val="nil"/>
              </w:pBdr>
              <w:rPr>
                <w:color w:val="000000"/>
                <w:sz w:val="20"/>
                <w:szCs w:val="20"/>
              </w:rPr>
            </w:pPr>
          </w:p>
        </w:tc>
        <w:tc>
          <w:tcPr>
            <w:tcW w:w="2552"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3EFAF711" w14:textId="77777777">
            <w:pPr>
              <w:rPr>
                <w:color w:val="000000"/>
                <w:sz w:val="20"/>
                <w:szCs w:val="20"/>
              </w:rPr>
            </w:pPr>
            <w:r>
              <w:rPr>
                <w:rFonts w:ascii="Calibri" w:hAnsi="Calibri" w:eastAsia="Calibri" w:cs="Calibri"/>
                <w:color w:val="000000"/>
                <w:sz w:val="20"/>
                <w:szCs w:val="20"/>
              </w:rPr>
              <w:t xml:space="preserve">Training costs included for training of </w:t>
            </w:r>
            <w:r>
              <w:rPr>
                <w:color w:val="000000"/>
                <w:sz w:val="20"/>
                <w:szCs w:val="20"/>
              </w:rPr>
              <w:t xml:space="preserve">Education </w:t>
            </w:r>
            <w:r>
              <w:rPr>
                <w:rFonts w:ascii="Calibri" w:hAnsi="Calibri" w:eastAsia="Calibri" w:cs="Calibri"/>
                <w:color w:val="000000"/>
                <w:sz w:val="20"/>
                <w:szCs w:val="20"/>
              </w:rPr>
              <w:t>actors on child participation, child safeguarding, and safe identification and referral (as a minimum).</w:t>
            </w:r>
          </w:p>
        </w:tc>
        <w:tc>
          <w:tcPr>
            <w:tcW w:w="850"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3CE50E5C" w14:textId="77777777">
            <w:pPr>
              <w:jc w:val="center"/>
              <w:rPr>
                <w:color w:val="000000"/>
                <w:sz w:val="20"/>
                <w:szCs w:val="20"/>
              </w:rPr>
            </w:pPr>
            <w:r>
              <w:rPr>
                <w:rFonts w:ascii="Calibri" w:hAnsi="Calibri" w:eastAsia="Calibri" w:cs="Calibri"/>
                <w:color w:val="000000"/>
                <w:sz w:val="20"/>
                <w:szCs w:val="20"/>
              </w:rPr>
              <w:t>Yes</w:t>
            </w:r>
          </w:p>
        </w:tc>
        <w:tc>
          <w:tcPr>
            <w:tcW w:w="1054"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3A64A854" w14:textId="77777777">
            <w:pPr>
              <w:jc w:val="center"/>
              <w:rPr>
                <w:sz w:val="20"/>
                <w:szCs w:val="20"/>
              </w:rPr>
            </w:pPr>
            <w:r>
              <w:rPr>
                <w:rFonts w:ascii="Calibri" w:hAnsi="Calibri" w:eastAsia="Calibri" w:cs="Calibri"/>
                <w:sz w:val="20"/>
                <w:szCs w:val="20"/>
              </w:rPr>
              <w:t>Output</w:t>
            </w:r>
          </w:p>
        </w:tc>
        <w:tc>
          <w:tcPr>
            <w:tcW w:w="2632"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429A6E3D" w14:textId="77777777">
            <w:pPr>
              <w:rPr>
                <w:sz w:val="20"/>
                <w:szCs w:val="20"/>
              </w:rPr>
            </w:pPr>
            <w:r>
              <w:rPr>
                <w:rFonts w:ascii="Calibri" w:hAnsi="Calibri" w:eastAsia="Calibri" w:cs="Calibri"/>
                <w:sz w:val="20"/>
                <w:szCs w:val="20"/>
              </w:rPr>
              <w:t>No calculation is required. To report on this indicator, determine whether costs have been allocated to train sectoral actors on child participation, child safeguarding, and safe identification and referral.</w:t>
            </w:r>
          </w:p>
        </w:tc>
        <w:tc>
          <w:tcPr>
            <w:tcW w:w="2756" w:type="dxa"/>
            <w:tcBorders>
              <w:top w:val="nil"/>
              <w:left w:val="nil"/>
              <w:bottom w:val="single" w:color="000000" w:themeColor="text1" w:sz="4" w:space="0"/>
              <w:right w:val="single" w:color="000000" w:themeColor="text1" w:sz="4" w:space="0"/>
            </w:tcBorders>
            <w:shd w:val="clear" w:color="auto" w:fill="auto"/>
            <w:tcMar/>
          </w:tcPr>
          <w:p w:rsidR="00175B0B" w:rsidP="00E94AB7" w:rsidRDefault="00175B0B" w14:paraId="3983FE31" w14:textId="77777777">
            <w:pPr>
              <w:rPr>
                <w:sz w:val="20"/>
                <w:szCs w:val="20"/>
              </w:rPr>
            </w:pPr>
            <w:r>
              <w:rPr>
                <w:rFonts w:ascii="Calibri" w:hAnsi="Calibri" w:eastAsia="Calibri" w:cs="Calibri"/>
                <w:sz w:val="20"/>
                <w:szCs w:val="20"/>
              </w:rPr>
              <w:t xml:space="preserve">Budget review. </w:t>
            </w:r>
          </w:p>
        </w:tc>
        <w:tc>
          <w:tcPr>
            <w:tcW w:w="2378"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17BB6416" w14:textId="77777777">
            <w:pPr>
              <w:rPr>
                <w:color w:val="000000"/>
                <w:sz w:val="20"/>
                <w:szCs w:val="20"/>
              </w:rPr>
            </w:pPr>
            <w:r>
              <w:rPr>
                <w:rFonts w:ascii="Calibri" w:hAnsi="Calibri" w:eastAsia="Calibri" w:cs="Calibri"/>
                <w:color w:val="000000"/>
                <w:sz w:val="20"/>
                <w:szCs w:val="20"/>
              </w:rPr>
              <w:t> </w:t>
            </w:r>
          </w:p>
        </w:tc>
      </w:tr>
      <w:tr w:rsidR="00175B0B" w:rsidTr="1C35B65C" w14:paraId="67A5A7AB" w14:textId="77777777">
        <w:trPr>
          <w:trHeight w:val="2100"/>
        </w:trPr>
        <w:tc>
          <w:tcPr>
            <w:tcW w:w="1696" w:type="dxa"/>
            <w:vMerge w:val="restart"/>
            <w:tcBorders>
              <w:top w:val="nil"/>
              <w:left w:val="single" w:color="000000" w:themeColor="text1" w:sz="4" w:space="0"/>
              <w:bottom w:val="single" w:color="000000" w:themeColor="text1" w:sz="4" w:space="0"/>
              <w:right w:val="single" w:color="000000" w:themeColor="text1" w:sz="4" w:space="0"/>
            </w:tcBorders>
            <w:shd w:val="clear" w:color="auto" w:fill="auto"/>
            <w:tcMar/>
            <w:vAlign w:val="center"/>
          </w:tcPr>
          <w:p w:rsidR="00175B0B" w:rsidP="1C35B65C" w:rsidRDefault="00175B0B" w14:paraId="68EB9B2D" w14:textId="77777777">
            <w:pPr>
              <w:jc w:val="center"/>
              <w:rPr>
                <w:b w:val="1"/>
                <w:bCs w:val="1"/>
                <w:color w:val="000000"/>
                <w:sz w:val="20"/>
                <w:szCs w:val="20"/>
              </w:rPr>
            </w:pPr>
            <w:r w:rsidRPr="1C35B65C" w:rsidR="1C35B65C">
              <w:rPr>
                <w:rFonts w:ascii="Calibri" w:hAnsi="Calibri" w:eastAsia="Calibri" w:cs="Calibri"/>
                <w:b w:val="1"/>
                <w:bCs w:val="1"/>
                <w:color w:val="000000" w:themeColor="text1" w:themeTint="FF" w:themeShade="FF"/>
                <w:sz w:val="20"/>
                <w:szCs w:val="20"/>
              </w:rPr>
              <w:t>Implementation</w:t>
            </w:r>
          </w:p>
        </w:tc>
        <w:tc>
          <w:tcPr>
            <w:tcW w:w="2552"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31ACECE2" w14:textId="77777777">
            <w:pPr>
              <w:rPr>
                <w:color w:val="000000"/>
                <w:sz w:val="20"/>
                <w:szCs w:val="20"/>
              </w:rPr>
            </w:pPr>
            <w:r>
              <w:rPr>
                <w:rFonts w:ascii="Calibri" w:hAnsi="Calibri" w:eastAsia="Calibri" w:cs="Calibri"/>
                <w:color w:val="000000"/>
                <w:sz w:val="20"/>
                <w:szCs w:val="20"/>
              </w:rPr>
              <w:t>% of children and caregivers surveyed who report an increased sense of safety and well-being due to participation in or use of an education service.</w:t>
            </w:r>
          </w:p>
        </w:tc>
        <w:tc>
          <w:tcPr>
            <w:tcW w:w="850" w:type="dxa"/>
            <w:tcBorders>
              <w:top w:val="single" w:color="000000" w:themeColor="text1" w:sz="4" w:space="0"/>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52086448" w14:textId="77777777">
            <w:pPr>
              <w:jc w:val="center"/>
              <w:rPr>
                <w:color w:val="000000"/>
                <w:sz w:val="20"/>
                <w:szCs w:val="20"/>
              </w:rPr>
            </w:pPr>
            <w:r>
              <w:rPr>
                <w:rFonts w:ascii="Calibri" w:hAnsi="Calibri" w:eastAsia="Calibri" w:cs="Calibri"/>
                <w:color w:val="000000"/>
                <w:sz w:val="20"/>
                <w:szCs w:val="20"/>
              </w:rPr>
              <w:t>80%</w:t>
            </w:r>
          </w:p>
        </w:tc>
        <w:tc>
          <w:tcPr>
            <w:tcW w:w="1054" w:type="dxa"/>
            <w:tcBorders>
              <w:top w:val="single" w:color="000000" w:themeColor="text1" w:sz="4" w:space="0"/>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26FBF141" w14:textId="77777777">
            <w:pPr>
              <w:jc w:val="center"/>
              <w:rPr>
                <w:sz w:val="20"/>
                <w:szCs w:val="20"/>
              </w:rPr>
            </w:pPr>
            <w:r>
              <w:rPr>
                <w:rFonts w:ascii="Calibri" w:hAnsi="Calibri" w:eastAsia="Calibri" w:cs="Calibri"/>
                <w:sz w:val="20"/>
                <w:szCs w:val="20"/>
              </w:rPr>
              <w:t>Outcome</w:t>
            </w:r>
          </w:p>
        </w:tc>
        <w:tc>
          <w:tcPr>
            <w:tcW w:w="2632" w:type="dxa"/>
            <w:tcBorders>
              <w:top w:val="single" w:color="000000" w:themeColor="text1" w:sz="4" w:space="0"/>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2A630EF3" w14:textId="77777777">
            <w:pPr>
              <w:rPr>
                <w:sz w:val="20"/>
                <w:szCs w:val="20"/>
              </w:rPr>
            </w:pPr>
            <w:r>
              <w:rPr>
                <w:rFonts w:ascii="Calibri" w:hAnsi="Calibri" w:eastAsia="Calibri" w:cs="Calibri"/>
                <w:sz w:val="20"/>
                <w:szCs w:val="20"/>
              </w:rPr>
              <w:t xml:space="preserve">Calculate this indicator by dividing the </w:t>
            </w:r>
            <w:r>
              <w:rPr>
                <w:rFonts w:ascii="Calibri" w:hAnsi="Calibri" w:eastAsia="Calibri" w:cs="Calibri"/>
                <w:b/>
                <w:sz w:val="20"/>
                <w:szCs w:val="20"/>
              </w:rPr>
              <w:t xml:space="preserve">Numerator: </w:t>
            </w:r>
            <w:r>
              <w:rPr>
                <w:rFonts w:ascii="Calibri" w:hAnsi="Calibri" w:eastAsia="Calibri" w:cs="Calibri"/>
                <w:sz w:val="20"/>
                <w:szCs w:val="20"/>
              </w:rPr>
              <w:t xml:space="preserve">number of children and caregivers surveyed who report an increased sense of safety and well-being due to participation in the service by the </w:t>
            </w:r>
            <w:r>
              <w:rPr>
                <w:rFonts w:ascii="Calibri" w:hAnsi="Calibri" w:eastAsia="Calibri" w:cs="Calibri"/>
                <w:b/>
                <w:sz w:val="20"/>
                <w:szCs w:val="20"/>
              </w:rPr>
              <w:t xml:space="preserve">Denominator: </w:t>
            </w:r>
            <w:r>
              <w:rPr>
                <w:rFonts w:ascii="Calibri" w:hAnsi="Calibri" w:eastAsia="Calibri" w:cs="Calibri"/>
                <w:sz w:val="20"/>
                <w:szCs w:val="20"/>
              </w:rPr>
              <w:t>total number of children and caregivers surveyed who participated in the service.</w:t>
            </w:r>
          </w:p>
        </w:tc>
        <w:tc>
          <w:tcPr>
            <w:tcW w:w="2756" w:type="dxa"/>
            <w:tcBorders>
              <w:top w:val="single" w:color="000000" w:themeColor="text1" w:sz="4" w:space="0"/>
              <w:left w:val="nil"/>
              <w:bottom w:val="single" w:color="000000" w:themeColor="text1" w:sz="4" w:space="0"/>
              <w:right w:val="single" w:color="000000" w:themeColor="text1" w:sz="4" w:space="0"/>
            </w:tcBorders>
            <w:shd w:val="clear" w:color="auto" w:fill="FFFFFF" w:themeFill="background1"/>
            <w:tcMar/>
          </w:tcPr>
          <w:p w:rsidR="00175B0B" w:rsidP="00E94AB7" w:rsidRDefault="00175B0B" w14:paraId="35414CEE" w14:textId="77777777">
            <w:pPr>
              <w:rPr>
                <w:sz w:val="20"/>
                <w:szCs w:val="20"/>
              </w:rPr>
            </w:pPr>
            <w:r>
              <w:rPr>
                <w:rFonts w:ascii="Calibri" w:hAnsi="Calibri" w:eastAsia="Calibri" w:cs="Calibri"/>
                <w:sz w:val="20"/>
                <w:szCs w:val="20"/>
              </w:rPr>
              <w:t>Survey or key informant interview questionnaire (facilitated at baseline/endline or final evaluation to determine attribution)</w:t>
            </w:r>
          </w:p>
        </w:tc>
        <w:tc>
          <w:tcPr>
            <w:tcW w:w="2378" w:type="dxa"/>
            <w:tcBorders>
              <w:top w:val="single" w:color="000000" w:themeColor="text1" w:sz="4" w:space="0"/>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25311955" w14:textId="77777777">
            <w:pPr>
              <w:rPr>
                <w:color w:val="000000"/>
                <w:sz w:val="20"/>
                <w:szCs w:val="20"/>
              </w:rPr>
            </w:pPr>
            <w:r>
              <w:rPr>
                <w:rFonts w:ascii="Calibri" w:hAnsi="Calibri" w:eastAsia="Calibri" w:cs="Calibri"/>
                <w:color w:val="000000"/>
                <w:sz w:val="20"/>
                <w:szCs w:val="20"/>
              </w:rPr>
              <w:t xml:space="preserve">Measure children and caregivers separately. Further define ‘safety’ and ‘well-being’ according to the country context and to reduce subjectivity. The global child well-being definition may be used or </w:t>
            </w:r>
            <w:proofErr w:type="spellStart"/>
            <w:r>
              <w:rPr>
                <w:rFonts w:ascii="Calibri" w:hAnsi="Calibri" w:eastAsia="Calibri" w:cs="Calibri"/>
                <w:color w:val="000000"/>
                <w:sz w:val="20"/>
                <w:szCs w:val="20"/>
              </w:rPr>
              <w:t>contextualised</w:t>
            </w:r>
            <w:proofErr w:type="spellEnd"/>
            <w:r>
              <w:rPr>
                <w:rFonts w:ascii="Calibri" w:hAnsi="Calibri" w:eastAsia="Calibri" w:cs="Calibri"/>
                <w:color w:val="000000"/>
                <w:sz w:val="20"/>
                <w:szCs w:val="20"/>
              </w:rPr>
              <w:t>.</w:t>
            </w:r>
          </w:p>
        </w:tc>
      </w:tr>
      <w:tr w:rsidR="00175B0B" w:rsidTr="1C35B65C" w14:paraId="4AC038CC" w14:textId="77777777">
        <w:trPr>
          <w:trHeight w:val="2860"/>
        </w:trPr>
        <w:tc>
          <w:tcPr>
            <w:tcW w:w="1696" w:type="dxa"/>
            <w:vMerge/>
            <w:tcBorders/>
            <w:tcMar/>
            <w:vAlign w:val="center"/>
          </w:tcPr>
          <w:p w:rsidR="00175B0B" w:rsidP="00E94AB7" w:rsidRDefault="00175B0B" w14:paraId="591E4A7F" w14:textId="77777777">
            <w:pPr>
              <w:pBdr>
                <w:top w:val="nil"/>
                <w:left w:val="nil"/>
                <w:bottom w:val="nil"/>
                <w:right w:val="nil"/>
                <w:between w:val="nil"/>
              </w:pBdr>
              <w:rPr>
                <w:color w:val="000000"/>
                <w:sz w:val="20"/>
                <w:szCs w:val="20"/>
              </w:rPr>
            </w:pPr>
          </w:p>
        </w:tc>
        <w:tc>
          <w:tcPr>
            <w:tcW w:w="2552"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7A1CE23E" w14:textId="77777777">
            <w:pPr>
              <w:rPr>
                <w:color w:val="000000"/>
                <w:sz w:val="20"/>
                <w:szCs w:val="20"/>
              </w:rPr>
            </w:pPr>
            <w:r>
              <w:rPr>
                <w:rFonts w:ascii="Calibri" w:hAnsi="Calibri" w:eastAsia="Calibri" w:cs="Calibri"/>
                <w:color w:val="000000"/>
                <w:sz w:val="20"/>
                <w:szCs w:val="20"/>
              </w:rPr>
              <w:t>% of physical structures/buildings used by children that meet safety and accessibility criteria for universal design.</w:t>
            </w:r>
          </w:p>
        </w:tc>
        <w:tc>
          <w:tcPr>
            <w:tcW w:w="850"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41206B3F" w14:textId="77777777">
            <w:pPr>
              <w:jc w:val="center"/>
              <w:rPr>
                <w:color w:val="000000"/>
                <w:sz w:val="20"/>
                <w:szCs w:val="20"/>
              </w:rPr>
            </w:pPr>
            <w:r>
              <w:rPr>
                <w:rFonts w:ascii="Calibri" w:hAnsi="Calibri" w:eastAsia="Calibri" w:cs="Calibri"/>
                <w:color w:val="000000"/>
                <w:sz w:val="20"/>
                <w:szCs w:val="20"/>
              </w:rPr>
              <w:t>100%</w:t>
            </w:r>
          </w:p>
        </w:tc>
        <w:tc>
          <w:tcPr>
            <w:tcW w:w="1054"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13BF1A25" w14:textId="77777777">
            <w:pPr>
              <w:jc w:val="center"/>
              <w:rPr>
                <w:sz w:val="20"/>
                <w:szCs w:val="20"/>
              </w:rPr>
            </w:pPr>
            <w:r>
              <w:rPr>
                <w:rFonts w:ascii="Calibri" w:hAnsi="Calibri" w:eastAsia="Calibri" w:cs="Calibri"/>
                <w:sz w:val="20"/>
                <w:szCs w:val="20"/>
              </w:rPr>
              <w:t>Outcome</w:t>
            </w:r>
          </w:p>
        </w:tc>
        <w:tc>
          <w:tcPr>
            <w:tcW w:w="2632"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255AB125" w14:textId="77777777">
            <w:pPr>
              <w:rPr>
                <w:sz w:val="20"/>
                <w:szCs w:val="20"/>
              </w:rPr>
            </w:pPr>
            <w:r>
              <w:rPr>
                <w:rFonts w:ascii="Calibri" w:hAnsi="Calibri" w:eastAsia="Calibri" w:cs="Calibri"/>
                <w:sz w:val="20"/>
                <w:szCs w:val="20"/>
              </w:rPr>
              <w:t xml:space="preserve">Calculate this indicator by dividing the </w:t>
            </w:r>
            <w:r>
              <w:rPr>
                <w:rFonts w:ascii="Calibri" w:hAnsi="Calibri" w:eastAsia="Calibri" w:cs="Calibri"/>
                <w:b/>
                <w:sz w:val="20"/>
                <w:szCs w:val="20"/>
              </w:rPr>
              <w:t xml:space="preserve">Numerator: </w:t>
            </w:r>
            <w:r>
              <w:rPr>
                <w:rFonts w:ascii="Calibri" w:hAnsi="Calibri" w:eastAsia="Calibri" w:cs="Calibri"/>
                <w:sz w:val="20"/>
                <w:szCs w:val="20"/>
              </w:rPr>
              <w:t xml:space="preserve">number of physical structures/buildings used by children that meet safety and accessibility criteria for universal design by the </w:t>
            </w:r>
            <w:r>
              <w:rPr>
                <w:rFonts w:ascii="Calibri" w:hAnsi="Calibri" w:eastAsia="Calibri" w:cs="Calibri"/>
                <w:b/>
                <w:sz w:val="20"/>
                <w:szCs w:val="20"/>
              </w:rPr>
              <w:t xml:space="preserve">Denominator: </w:t>
            </w:r>
            <w:r>
              <w:rPr>
                <w:rFonts w:ascii="Calibri" w:hAnsi="Calibri" w:eastAsia="Calibri" w:cs="Calibri"/>
                <w:sz w:val="20"/>
                <w:szCs w:val="20"/>
              </w:rPr>
              <w:t xml:space="preserve">total number of physical structures/buildings. </w:t>
            </w:r>
          </w:p>
        </w:tc>
        <w:tc>
          <w:tcPr>
            <w:tcW w:w="2756" w:type="dxa"/>
            <w:tcBorders>
              <w:top w:val="nil"/>
              <w:left w:val="nil"/>
              <w:bottom w:val="single" w:color="000000" w:themeColor="text1" w:sz="4" w:space="0"/>
              <w:right w:val="single" w:color="000000" w:themeColor="text1" w:sz="4" w:space="0"/>
            </w:tcBorders>
            <w:shd w:val="clear" w:color="auto" w:fill="auto"/>
            <w:tcMar/>
          </w:tcPr>
          <w:p w:rsidR="00175B0B" w:rsidP="00E94AB7" w:rsidRDefault="00175B0B" w14:paraId="234A98A8" w14:textId="77777777">
            <w:pPr>
              <w:rPr>
                <w:sz w:val="20"/>
                <w:szCs w:val="20"/>
              </w:rPr>
            </w:pPr>
            <w:proofErr w:type="spellStart"/>
            <w:r>
              <w:rPr>
                <w:rFonts w:ascii="Calibri" w:hAnsi="Calibri" w:eastAsia="Calibri" w:cs="Calibri"/>
                <w:sz w:val="20"/>
                <w:szCs w:val="20"/>
              </w:rPr>
              <w:t>Programme</w:t>
            </w:r>
            <w:proofErr w:type="spellEnd"/>
            <w:r>
              <w:rPr>
                <w:rFonts w:ascii="Calibri" w:hAnsi="Calibri" w:eastAsia="Calibri" w:cs="Calibri"/>
                <w:sz w:val="20"/>
                <w:szCs w:val="20"/>
              </w:rPr>
              <w:t xml:space="preserve"> document review (mapping of physical structures/buildings used by children/mapping report, monitoring reports, criteria for universal design based on checklist)</w:t>
            </w:r>
          </w:p>
        </w:tc>
        <w:tc>
          <w:tcPr>
            <w:tcW w:w="2378"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7FCF320E" w14:textId="77777777">
            <w:pPr>
              <w:rPr>
                <w:color w:val="000000"/>
                <w:sz w:val="20"/>
                <w:szCs w:val="20"/>
              </w:rPr>
            </w:pPr>
            <w:r>
              <w:rPr>
                <w:rFonts w:ascii="Calibri" w:hAnsi="Calibri" w:eastAsia="Calibri" w:cs="Calibri"/>
                <w:color w:val="000000"/>
                <w:sz w:val="20"/>
                <w:szCs w:val="20"/>
              </w:rPr>
              <w:t>Determine 'safety and accessibility criteria’ in-country using a checklist that includes: safe and secure infrastructure, location cleared of explosive ordnance (EO), child-friendly WASH facilities, clean drinking water, sufficient space, accessibility and inclusive environments (location, disability, gender, language, race, religion, learning environment). A timeframe to meet the target can be added.</w:t>
            </w:r>
          </w:p>
        </w:tc>
      </w:tr>
      <w:tr w:rsidR="00175B0B" w:rsidTr="1C35B65C" w14:paraId="7CB78730" w14:textId="77777777">
        <w:trPr>
          <w:trHeight w:val="2000"/>
        </w:trPr>
        <w:tc>
          <w:tcPr>
            <w:tcW w:w="1696" w:type="dxa"/>
            <w:vMerge/>
            <w:tcBorders/>
            <w:tcMar/>
            <w:vAlign w:val="center"/>
          </w:tcPr>
          <w:p w:rsidR="00175B0B" w:rsidP="00E94AB7" w:rsidRDefault="00175B0B" w14:paraId="4B4FD1BC" w14:textId="77777777">
            <w:pPr>
              <w:pBdr>
                <w:top w:val="nil"/>
                <w:left w:val="nil"/>
                <w:bottom w:val="nil"/>
                <w:right w:val="nil"/>
                <w:between w:val="nil"/>
              </w:pBdr>
              <w:rPr>
                <w:color w:val="000000"/>
                <w:sz w:val="20"/>
                <w:szCs w:val="20"/>
              </w:rPr>
            </w:pPr>
          </w:p>
        </w:tc>
        <w:tc>
          <w:tcPr>
            <w:tcW w:w="2552"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502DFB27" w14:textId="77777777">
            <w:pPr>
              <w:rPr>
                <w:color w:val="000000"/>
                <w:sz w:val="20"/>
                <w:szCs w:val="20"/>
              </w:rPr>
            </w:pPr>
            <w:r>
              <w:rPr>
                <w:rFonts w:ascii="Calibri" w:hAnsi="Calibri" w:eastAsia="Calibri" w:cs="Calibri"/>
                <w:color w:val="000000"/>
                <w:sz w:val="20"/>
                <w:szCs w:val="20"/>
              </w:rPr>
              <w:t>% of surveyed education staff who can describe the referral procedure for child protection concerns/incidents.</w:t>
            </w:r>
          </w:p>
        </w:tc>
        <w:tc>
          <w:tcPr>
            <w:tcW w:w="850"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0F08E98D" w14:textId="77777777">
            <w:pPr>
              <w:jc w:val="center"/>
              <w:rPr>
                <w:color w:val="000000"/>
                <w:sz w:val="20"/>
                <w:szCs w:val="20"/>
              </w:rPr>
            </w:pPr>
            <w:r>
              <w:rPr>
                <w:rFonts w:ascii="Calibri" w:hAnsi="Calibri" w:eastAsia="Calibri" w:cs="Calibri"/>
                <w:color w:val="000000"/>
                <w:sz w:val="20"/>
                <w:szCs w:val="20"/>
              </w:rPr>
              <w:t>100%</w:t>
            </w:r>
          </w:p>
        </w:tc>
        <w:tc>
          <w:tcPr>
            <w:tcW w:w="1054"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63F48CA7" w14:textId="77777777">
            <w:pPr>
              <w:jc w:val="center"/>
              <w:rPr>
                <w:sz w:val="20"/>
                <w:szCs w:val="20"/>
              </w:rPr>
            </w:pPr>
            <w:r>
              <w:rPr>
                <w:rFonts w:ascii="Calibri" w:hAnsi="Calibri" w:eastAsia="Calibri" w:cs="Calibri"/>
                <w:sz w:val="20"/>
                <w:szCs w:val="20"/>
              </w:rPr>
              <w:t>Outcome</w:t>
            </w:r>
          </w:p>
        </w:tc>
        <w:tc>
          <w:tcPr>
            <w:tcW w:w="2632"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37C4D8FB" w14:textId="77777777">
            <w:pPr>
              <w:rPr>
                <w:sz w:val="20"/>
                <w:szCs w:val="20"/>
              </w:rPr>
            </w:pPr>
            <w:r>
              <w:rPr>
                <w:rFonts w:ascii="Calibri" w:hAnsi="Calibri" w:eastAsia="Calibri" w:cs="Calibri"/>
                <w:sz w:val="20"/>
                <w:szCs w:val="20"/>
              </w:rPr>
              <w:t xml:space="preserve">Calculate this indicator by dividing the </w:t>
            </w:r>
            <w:r>
              <w:rPr>
                <w:rFonts w:ascii="Calibri" w:hAnsi="Calibri" w:eastAsia="Calibri" w:cs="Calibri"/>
                <w:b/>
                <w:sz w:val="20"/>
                <w:szCs w:val="20"/>
              </w:rPr>
              <w:t xml:space="preserve">Numerator: </w:t>
            </w:r>
            <w:r>
              <w:rPr>
                <w:rFonts w:ascii="Calibri" w:hAnsi="Calibri" w:eastAsia="Calibri" w:cs="Calibri"/>
                <w:sz w:val="20"/>
                <w:szCs w:val="20"/>
              </w:rPr>
              <w:t xml:space="preserve">number of surveyed education staff who can describe the referral procedure for child protection concerns/incidents by the </w:t>
            </w:r>
            <w:r>
              <w:rPr>
                <w:rFonts w:ascii="Calibri" w:hAnsi="Calibri" w:eastAsia="Calibri" w:cs="Calibri"/>
                <w:b/>
                <w:sz w:val="20"/>
                <w:szCs w:val="20"/>
              </w:rPr>
              <w:t xml:space="preserve">Denominator: </w:t>
            </w:r>
            <w:r>
              <w:rPr>
                <w:rFonts w:ascii="Calibri" w:hAnsi="Calibri" w:eastAsia="Calibri" w:cs="Calibri"/>
                <w:sz w:val="20"/>
                <w:szCs w:val="20"/>
              </w:rPr>
              <w:t>total number of education staff surveyed.</w:t>
            </w:r>
          </w:p>
        </w:tc>
        <w:tc>
          <w:tcPr>
            <w:tcW w:w="2756" w:type="dxa"/>
            <w:tcBorders>
              <w:top w:val="nil"/>
              <w:left w:val="nil"/>
              <w:bottom w:val="single" w:color="000000" w:themeColor="text1" w:sz="4" w:space="0"/>
              <w:right w:val="single" w:color="000000" w:themeColor="text1" w:sz="4" w:space="0"/>
            </w:tcBorders>
            <w:shd w:val="clear" w:color="auto" w:fill="auto"/>
            <w:tcMar/>
          </w:tcPr>
          <w:p w:rsidR="00175B0B" w:rsidP="00E94AB7" w:rsidRDefault="00175B0B" w14:paraId="15C4E7C2" w14:textId="77777777">
            <w:pPr>
              <w:rPr>
                <w:sz w:val="20"/>
                <w:szCs w:val="20"/>
              </w:rPr>
            </w:pPr>
            <w:r>
              <w:rPr>
                <w:rFonts w:ascii="Calibri" w:hAnsi="Calibri" w:eastAsia="Calibri" w:cs="Calibri"/>
                <w:sz w:val="20"/>
                <w:szCs w:val="20"/>
              </w:rPr>
              <w:t>Survey questionnaire (survey at predetermined points in time, survey report); pre- and post-training questionnaires or post-training follow-up survey</w:t>
            </w:r>
          </w:p>
        </w:tc>
        <w:tc>
          <w:tcPr>
            <w:tcW w:w="2378"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3DFBB766" w14:textId="77777777">
            <w:pPr>
              <w:rPr>
                <w:sz w:val="20"/>
                <w:szCs w:val="20"/>
              </w:rPr>
            </w:pPr>
            <w:r>
              <w:rPr>
                <w:rFonts w:ascii="Calibri" w:hAnsi="Calibri" w:eastAsia="Calibri" w:cs="Calibri"/>
                <w:sz w:val="20"/>
                <w:szCs w:val="20"/>
              </w:rPr>
              <w:t>Clearly define the key elements and steps of the referral procedure that can be used to rate the responses and qualify them for consistent reporting (such as case identification, completion of the referral form, follow-up and feedback on the referrals).</w:t>
            </w:r>
          </w:p>
        </w:tc>
      </w:tr>
      <w:tr w:rsidR="00175B0B" w:rsidTr="1C35B65C" w14:paraId="0F7EECBB" w14:textId="77777777">
        <w:trPr>
          <w:trHeight w:val="1880"/>
        </w:trPr>
        <w:tc>
          <w:tcPr>
            <w:tcW w:w="1696"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00175B0B" w:rsidP="00E94AB7" w:rsidRDefault="00175B0B" w14:paraId="27CA330D" w14:textId="77777777">
            <w:pPr>
              <w:jc w:val="center"/>
              <w:rPr>
                <w:b/>
                <w:color w:val="000000"/>
                <w:sz w:val="20"/>
                <w:szCs w:val="20"/>
              </w:rPr>
            </w:pPr>
            <w:r>
              <w:rPr>
                <w:rFonts w:ascii="Calibri" w:hAnsi="Calibri" w:eastAsia="Calibri" w:cs="Calibri"/>
                <w:b/>
                <w:color w:val="000000"/>
                <w:sz w:val="20"/>
                <w:szCs w:val="20"/>
              </w:rPr>
              <w:t>Monitoring &amp; Evaluation</w:t>
            </w:r>
          </w:p>
        </w:tc>
        <w:tc>
          <w:tcPr>
            <w:tcW w:w="2552" w:type="dxa"/>
            <w:tcBorders>
              <w:top w:val="nil"/>
              <w:left w:val="single" w:color="000000" w:themeColor="text1" w:sz="4" w:space="0"/>
              <w:bottom w:val="single" w:color="000000" w:themeColor="text1" w:sz="4" w:space="0"/>
              <w:right w:val="single" w:color="000000" w:themeColor="text1" w:sz="4" w:space="0"/>
            </w:tcBorders>
            <w:shd w:val="clear" w:color="auto" w:fill="auto"/>
            <w:tcMar/>
            <w:vAlign w:val="center"/>
          </w:tcPr>
          <w:p w:rsidR="00175B0B" w:rsidP="00E94AB7" w:rsidRDefault="00175B0B" w14:paraId="131541E2" w14:textId="13D34893">
            <w:pPr>
              <w:rPr>
                <w:color w:val="000000"/>
                <w:sz w:val="20"/>
                <w:szCs w:val="20"/>
              </w:rPr>
            </w:pPr>
            <w:r>
              <w:rPr>
                <w:rFonts w:ascii="Calibri" w:hAnsi="Calibri" w:eastAsia="Calibri" w:cs="Calibri"/>
                <w:color w:val="000000"/>
                <w:sz w:val="20"/>
                <w:szCs w:val="20"/>
              </w:rPr>
              <w:t xml:space="preserve"># of </w:t>
            </w:r>
            <w:r w:rsidR="009B1604">
              <w:rPr>
                <w:rFonts w:ascii="Calibri" w:hAnsi="Calibri" w:eastAsia="Calibri" w:cs="Calibri"/>
                <w:color w:val="000000"/>
                <w:sz w:val="20"/>
                <w:szCs w:val="20"/>
              </w:rPr>
              <w:t>education</w:t>
            </w:r>
            <w:r>
              <w:rPr>
                <w:rFonts w:ascii="Calibri" w:hAnsi="Calibri" w:eastAsia="Calibri" w:cs="Calibri"/>
                <w:color w:val="000000"/>
                <w:sz w:val="20"/>
                <w:szCs w:val="20"/>
              </w:rPr>
              <w:t xml:space="preserve">-specific good practices on promoting children's </w:t>
            </w:r>
            <w:r w:rsidR="009B1604">
              <w:rPr>
                <w:rFonts w:ascii="Calibri" w:hAnsi="Calibri" w:eastAsia="Calibri" w:cs="Calibri"/>
                <w:color w:val="000000"/>
                <w:sz w:val="20"/>
                <w:szCs w:val="20"/>
              </w:rPr>
              <w:t>protection</w:t>
            </w:r>
            <w:r>
              <w:rPr>
                <w:rFonts w:ascii="Calibri" w:hAnsi="Calibri" w:eastAsia="Calibri" w:cs="Calibri"/>
                <w:color w:val="000000"/>
                <w:sz w:val="20"/>
                <w:szCs w:val="20"/>
              </w:rPr>
              <w:t xml:space="preserve"> as per evaluation findings documented as case studies, reports, lessons learned, etc. shared across sectors.</w:t>
            </w:r>
          </w:p>
        </w:tc>
        <w:tc>
          <w:tcPr>
            <w:tcW w:w="850"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318D2B82" w14:textId="77777777">
            <w:pPr>
              <w:jc w:val="center"/>
              <w:rPr>
                <w:color w:val="000000"/>
                <w:sz w:val="20"/>
                <w:szCs w:val="20"/>
              </w:rPr>
            </w:pPr>
            <w:r>
              <w:rPr>
                <w:rFonts w:ascii="Calibri" w:hAnsi="Calibri" w:eastAsia="Calibri" w:cs="Calibri"/>
                <w:color w:val="000000"/>
                <w:sz w:val="20"/>
                <w:szCs w:val="20"/>
              </w:rPr>
              <w:t>To be determined in the country or context</w:t>
            </w:r>
          </w:p>
        </w:tc>
        <w:tc>
          <w:tcPr>
            <w:tcW w:w="1054"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0FCADABE" w14:textId="77777777">
            <w:pPr>
              <w:jc w:val="center"/>
              <w:rPr>
                <w:sz w:val="20"/>
                <w:szCs w:val="20"/>
              </w:rPr>
            </w:pPr>
            <w:r>
              <w:rPr>
                <w:rFonts w:ascii="Calibri" w:hAnsi="Calibri" w:eastAsia="Calibri" w:cs="Calibri"/>
                <w:sz w:val="20"/>
                <w:szCs w:val="20"/>
              </w:rPr>
              <w:t>Output</w:t>
            </w:r>
          </w:p>
        </w:tc>
        <w:tc>
          <w:tcPr>
            <w:tcW w:w="2632"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74366D8F" w14:textId="7FBF268E">
            <w:pPr>
              <w:rPr>
                <w:sz w:val="20"/>
                <w:szCs w:val="20"/>
              </w:rPr>
            </w:pPr>
            <w:r>
              <w:rPr>
                <w:rFonts w:ascii="Calibri" w:hAnsi="Calibri" w:eastAsia="Calibri" w:cs="Calibri"/>
                <w:sz w:val="20"/>
                <w:szCs w:val="20"/>
              </w:rPr>
              <w:t xml:space="preserve">Calculate this indicator by dividing the </w:t>
            </w:r>
            <w:r>
              <w:rPr>
                <w:rFonts w:ascii="Calibri" w:hAnsi="Calibri" w:eastAsia="Calibri" w:cs="Calibri"/>
                <w:b/>
                <w:sz w:val="20"/>
                <w:szCs w:val="20"/>
              </w:rPr>
              <w:t xml:space="preserve">Numerator: </w:t>
            </w:r>
            <w:r>
              <w:rPr>
                <w:rFonts w:ascii="Calibri" w:hAnsi="Calibri" w:eastAsia="Calibri" w:cs="Calibri"/>
                <w:sz w:val="20"/>
                <w:szCs w:val="20"/>
              </w:rPr>
              <w:t xml:space="preserve">number of </w:t>
            </w:r>
            <w:r w:rsidR="009B1604">
              <w:rPr>
                <w:rFonts w:ascii="Calibri" w:hAnsi="Calibri" w:eastAsia="Calibri" w:cs="Calibri"/>
                <w:sz w:val="20"/>
                <w:szCs w:val="20"/>
              </w:rPr>
              <w:t xml:space="preserve">education </w:t>
            </w:r>
            <w:proofErr w:type="spellStart"/>
            <w:r>
              <w:rPr>
                <w:rFonts w:ascii="Calibri" w:hAnsi="Calibri" w:eastAsia="Calibri" w:cs="Calibri"/>
                <w:sz w:val="20"/>
                <w:szCs w:val="20"/>
              </w:rPr>
              <w:t>programme</w:t>
            </w:r>
            <w:proofErr w:type="spellEnd"/>
            <w:r>
              <w:rPr>
                <w:rFonts w:ascii="Calibri" w:hAnsi="Calibri" w:eastAsia="Calibri" w:cs="Calibri"/>
                <w:sz w:val="20"/>
                <w:szCs w:val="20"/>
              </w:rPr>
              <w:t xml:space="preserve">-related good practice documents shared by the </w:t>
            </w:r>
            <w:r>
              <w:rPr>
                <w:rFonts w:ascii="Calibri" w:hAnsi="Calibri" w:eastAsia="Calibri" w:cs="Calibri"/>
                <w:b/>
                <w:sz w:val="20"/>
                <w:szCs w:val="20"/>
              </w:rPr>
              <w:t>Denominator</w:t>
            </w:r>
            <w:r>
              <w:rPr>
                <w:rFonts w:ascii="Calibri" w:hAnsi="Calibri" w:eastAsia="Calibri" w:cs="Calibri"/>
                <w:sz w:val="20"/>
                <w:szCs w:val="20"/>
              </w:rPr>
              <w:t xml:space="preserve">: total number of </w:t>
            </w:r>
            <w:proofErr w:type="spellStart"/>
            <w:r>
              <w:rPr>
                <w:rFonts w:ascii="Calibri" w:hAnsi="Calibri" w:eastAsia="Calibri" w:cs="Calibri"/>
                <w:sz w:val="20"/>
                <w:szCs w:val="20"/>
              </w:rPr>
              <w:t>programme</w:t>
            </w:r>
            <w:proofErr w:type="spellEnd"/>
            <w:r>
              <w:rPr>
                <w:rFonts w:ascii="Calibri" w:hAnsi="Calibri" w:eastAsia="Calibri" w:cs="Calibri"/>
                <w:sz w:val="20"/>
                <w:szCs w:val="20"/>
              </w:rPr>
              <w:t xml:space="preserve">-related good practice documents produced. </w:t>
            </w:r>
          </w:p>
        </w:tc>
        <w:tc>
          <w:tcPr>
            <w:tcW w:w="2756" w:type="dxa"/>
            <w:tcBorders>
              <w:top w:val="single" w:color="000000" w:themeColor="text1" w:sz="4" w:space="0"/>
              <w:left w:val="nil"/>
              <w:bottom w:val="single" w:color="000000" w:themeColor="text1" w:sz="4" w:space="0"/>
              <w:right w:val="single" w:color="000000" w:themeColor="text1" w:sz="4" w:space="0"/>
            </w:tcBorders>
            <w:shd w:val="clear" w:color="auto" w:fill="auto"/>
            <w:tcMar/>
          </w:tcPr>
          <w:p w:rsidR="00175B0B" w:rsidP="00E94AB7" w:rsidRDefault="00175B0B" w14:paraId="6715EC2D" w14:textId="77777777">
            <w:pPr>
              <w:rPr>
                <w:sz w:val="20"/>
                <w:szCs w:val="20"/>
              </w:rPr>
            </w:pPr>
            <w:proofErr w:type="spellStart"/>
            <w:r>
              <w:rPr>
                <w:rFonts w:ascii="Calibri" w:hAnsi="Calibri" w:eastAsia="Calibri" w:cs="Calibri"/>
                <w:sz w:val="20"/>
                <w:szCs w:val="20"/>
              </w:rPr>
              <w:t>Programme</w:t>
            </w:r>
            <w:proofErr w:type="spellEnd"/>
            <w:r>
              <w:rPr>
                <w:rFonts w:ascii="Calibri" w:hAnsi="Calibri" w:eastAsia="Calibri" w:cs="Calibri"/>
                <w:sz w:val="20"/>
                <w:szCs w:val="20"/>
              </w:rPr>
              <w:t xml:space="preserve"> document review (case studies, reports, etc.)</w:t>
            </w:r>
          </w:p>
        </w:tc>
        <w:tc>
          <w:tcPr>
            <w:tcW w:w="2378"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4F126379" w14:textId="77777777">
            <w:pPr>
              <w:rPr>
                <w:color w:val="000000"/>
                <w:sz w:val="20"/>
                <w:szCs w:val="20"/>
              </w:rPr>
            </w:pPr>
            <w:r>
              <w:rPr>
                <w:rFonts w:ascii="Calibri" w:hAnsi="Calibri" w:eastAsia="Calibri" w:cs="Calibri"/>
                <w:color w:val="000000"/>
                <w:sz w:val="20"/>
                <w:szCs w:val="20"/>
              </w:rPr>
              <w:t xml:space="preserve">This indicator refers to the importance of knowledge generation, evidence-building and knowledge management in the sector.  </w:t>
            </w:r>
          </w:p>
        </w:tc>
      </w:tr>
      <w:tr w:rsidR="00175B0B" w:rsidTr="1C35B65C" w14:paraId="3B3208AB" w14:textId="77777777">
        <w:trPr>
          <w:trHeight w:val="1900"/>
        </w:trPr>
        <w:tc>
          <w:tcPr>
            <w:tcW w:w="1696" w:type="dxa"/>
            <w:vMerge/>
            <w:tcBorders/>
            <w:tcMar/>
            <w:vAlign w:val="center"/>
          </w:tcPr>
          <w:p w:rsidR="00175B0B" w:rsidP="00E94AB7" w:rsidRDefault="00175B0B" w14:paraId="134C7842" w14:textId="77777777">
            <w:pPr>
              <w:pBdr>
                <w:top w:val="nil"/>
                <w:left w:val="nil"/>
                <w:bottom w:val="nil"/>
                <w:right w:val="nil"/>
                <w:between w:val="nil"/>
              </w:pBdr>
              <w:rPr>
                <w:color w:val="000000"/>
                <w:sz w:val="20"/>
                <w:szCs w:val="20"/>
              </w:rPr>
            </w:pPr>
          </w:p>
        </w:tc>
        <w:tc>
          <w:tcPr>
            <w:tcW w:w="2552" w:type="dxa"/>
            <w:tcBorders>
              <w:top w:val="nil"/>
              <w:left w:val="single" w:color="000000" w:themeColor="text1" w:sz="4" w:space="0"/>
              <w:bottom w:val="single" w:color="000000" w:themeColor="text1" w:sz="4" w:space="0"/>
              <w:right w:val="single" w:color="000000" w:themeColor="text1" w:sz="4" w:space="0"/>
            </w:tcBorders>
            <w:shd w:val="clear" w:color="auto" w:fill="auto"/>
            <w:tcMar/>
            <w:vAlign w:val="center"/>
          </w:tcPr>
          <w:p w:rsidR="00175B0B" w:rsidP="00E94AB7" w:rsidRDefault="00175B0B" w14:paraId="77AE49E6" w14:textId="250A9F77">
            <w:pPr>
              <w:rPr>
                <w:color w:val="000000"/>
                <w:sz w:val="20"/>
                <w:szCs w:val="20"/>
              </w:rPr>
            </w:pPr>
            <w:r>
              <w:rPr>
                <w:rFonts w:ascii="Calibri" w:hAnsi="Calibri" w:eastAsia="Calibri" w:cs="Calibri"/>
                <w:color w:val="000000"/>
                <w:sz w:val="20"/>
                <w:szCs w:val="20"/>
              </w:rPr>
              <w:t xml:space="preserve"># of </w:t>
            </w:r>
            <w:r w:rsidR="009B1604">
              <w:rPr>
                <w:rFonts w:ascii="Calibri" w:hAnsi="Calibri" w:eastAsia="Calibri" w:cs="Calibri"/>
                <w:color w:val="000000"/>
                <w:sz w:val="20"/>
                <w:szCs w:val="20"/>
              </w:rPr>
              <w:t xml:space="preserve">education/CP </w:t>
            </w:r>
            <w:proofErr w:type="spellStart"/>
            <w:r>
              <w:rPr>
                <w:rFonts w:ascii="Calibri" w:hAnsi="Calibri" w:eastAsia="Calibri" w:cs="Calibri"/>
                <w:color w:val="000000"/>
                <w:sz w:val="20"/>
                <w:szCs w:val="20"/>
              </w:rPr>
              <w:t>programme</w:t>
            </w:r>
            <w:proofErr w:type="spellEnd"/>
            <w:r>
              <w:rPr>
                <w:rFonts w:ascii="Calibri" w:hAnsi="Calibri" w:eastAsia="Calibri" w:cs="Calibri"/>
                <w:color w:val="000000"/>
                <w:sz w:val="20"/>
                <w:szCs w:val="20"/>
              </w:rPr>
              <w:t xml:space="preserve"> evaluations completed to measure outcomes on children's well-being</w:t>
            </w:r>
            <w:r w:rsidR="009B1604">
              <w:rPr>
                <w:rFonts w:ascii="Calibri" w:hAnsi="Calibri" w:eastAsia="Calibri" w:cs="Calibri"/>
                <w:color w:val="000000"/>
                <w:sz w:val="20"/>
                <w:szCs w:val="20"/>
              </w:rPr>
              <w:t xml:space="preserve"> as it related to education.</w:t>
            </w:r>
          </w:p>
        </w:tc>
        <w:tc>
          <w:tcPr>
            <w:tcW w:w="850"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7455F928" w14:textId="77777777">
            <w:pPr>
              <w:jc w:val="center"/>
              <w:rPr>
                <w:color w:val="000000"/>
                <w:sz w:val="20"/>
                <w:szCs w:val="20"/>
              </w:rPr>
            </w:pPr>
            <w:r>
              <w:rPr>
                <w:rFonts w:ascii="Calibri" w:hAnsi="Calibri" w:eastAsia="Calibri" w:cs="Calibri"/>
                <w:color w:val="000000"/>
                <w:sz w:val="20"/>
                <w:szCs w:val="20"/>
              </w:rPr>
              <w:t>To be determined in the country or context</w:t>
            </w:r>
          </w:p>
        </w:tc>
        <w:tc>
          <w:tcPr>
            <w:tcW w:w="1054"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2144766F" w14:textId="77777777">
            <w:pPr>
              <w:jc w:val="center"/>
              <w:rPr>
                <w:sz w:val="20"/>
                <w:szCs w:val="20"/>
              </w:rPr>
            </w:pPr>
            <w:r>
              <w:rPr>
                <w:rFonts w:ascii="Calibri" w:hAnsi="Calibri" w:eastAsia="Calibri" w:cs="Calibri"/>
                <w:sz w:val="20"/>
                <w:szCs w:val="20"/>
              </w:rPr>
              <w:t>Output</w:t>
            </w:r>
          </w:p>
        </w:tc>
        <w:tc>
          <w:tcPr>
            <w:tcW w:w="2632"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5A804063" w14:textId="0CD37666">
            <w:pPr>
              <w:rPr>
                <w:sz w:val="20"/>
                <w:szCs w:val="20"/>
              </w:rPr>
            </w:pPr>
            <w:r>
              <w:rPr>
                <w:rFonts w:ascii="Calibri" w:hAnsi="Calibri" w:eastAsia="Calibri" w:cs="Calibri"/>
                <w:sz w:val="20"/>
                <w:szCs w:val="20"/>
              </w:rPr>
              <w:t xml:space="preserve">Calculate this indicator by dividing the </w:t>
            </w:r>
            <w:r>
              <w:rPr>
                <w:rFonts w:ascii="Calibri" w:hAnsi="Calibri" w:eastAsia="Calibri" w:cs="Calibri"/>
                <w:b/>
                <w:sz w:val="20"/>
                <w:szCs w:val="20"/>
              </w:rPr>
              <w:t xml:space="preserve">Numerator: </w:t>
            </w:r>
            <w:r>
              <w:rPr>
                <w:rFonts w:ascii="Calibri" w:hAnsi="Calibri" w:eastAsia="Calibri" w:cs="Calibri"/>
                <w:sz w:val="20"/>
                <w:szCs w:val="20"/>
              </w:rPr>
              <w:t xml:space="preserve">number of </w:t>
            </w:r>
            <w:r w:rsidR="009B1604">
              <w:rPr>
                <w:rFonts w:ascii="Calibri" w:hAnsi="Calibri" w:eastAsia="Calibri" w:cs="Calibri"/>
                <w:sz w:val="20"/>
                <w:szCs w:val="20"/>
              </w:rPr>
              <w:t xml:space="preserve">education/CP </w:t>
            </w:r>
            <w:proofErr w:type="spellStart"/>
            <w:r>
              <w:rPr>
                <w:rFonts w:ascii="Calibri" w:hAnsi="Calibri" w:eastAsia="Calibri" w:cs="Calibri"/>
                <w:sz w:val="20"/>
                <w:szCs w:val="20"/>
              </w:rPr>
              <w:t>programme</w:t>
            </w:r>
            <w:proofErr w:type="spellEnd"/>
            <w:r>
              <w:rPr>
                <w:rFonts w:ascii="Calibri" w:hAnsi="Calibri" w:eastAsia="Calibri" w:cs="Calibri"/>
                <w:sz w:val="20"/>
                <w:szCs w:val="20"/>
              </w:rPr>
              <w:t xml:space="preserve"> evaluations that measure outcomes on child well-being by the </w:t>
            </w:r>
            <w:r>
              <w:rPr>
                <w:rFonts w:ascii="Calibri" w:hAnsi="Calibri" w:eastAsia="Calibri" w:cs="Calibri"/>
                <w:b/>
                <w:sz w:val="20"/>
                <w:szCs w:val="20"/>
              </w:rPr>
              <w:t>Denominator</w:t>
            </w:r>
            <w:r>
              <w:rPr>
                <w:rFonts w:ascii="Calibri" w:hAnsi="Calibri" w:eastAsia="Calibri" w:cs="Calibri"/>
                <w:sz w:val="20"/>
                <w:szCs w:val="20"/>
              </w:rPr>
              <w:t xml:space="preserve">: total number of </w:t>
            </w:r>
            <w:proofErr w:type="spellStart"/>
            <w:r>
              <w:rPr>
                <w:rFonts w:ascii="Calibri" w:hAnsi="Calibri" w:eastAsia="Calibri" w:cs="Calibri"/>
                <w:sz w:val="20"/>
                <w:szCs w:val="20"/>
              </w:rPr>
              <w:t>programme</w:t>
            </w:r>
            <w:proofErr w:type="spellEnd"/>
            <w:r>
              <w:rPr>
                <w:rFonts w:ascii="Calibri" w:hAnsi="Calibri" w:eastAsia="Calibri" w:cs="Calibri"/>
                <w:sz w:val="20"/>
                <w:szCs w:val="20"/>
              </w:rPr>
              <w:t xml:space="preserve"> evaluations </w:t>
            </w:r>
            <w:r>
              <w:rPr>
                <w:rFonts w:ascii="Calibri" w:hAnsi="Calibri" w:eastAsia="Calibri" w:cs="Calibri"/>
                <w:sz w:val="20"/>
                <w:szCs w:val="20"/>
              </w:rPr>
              <w:lastRenderedPageBreak/>
              <w:t>facilitated.</w:t>
            </w:r>
          </w:p>
        </w:tc>
        <w:tc>
          <w:tcPr>
            <w:tcW w:w="2756" w:type="dxa"/>
            <w:tcBorders>
              <w:top w:val="nil"/>
              <w:left w:val="nil"/>
              <w:bottom w:val="single" w:color="000000" w:themeColor="text1" w:sz="4" w:space="0"/>
              <w:right w:val="single" w:color="000000" w:themeColor="text1" w:sz="4" w:space="0"/>
            </w:tcBorders>
            <w:shd w:val="clear" w:color="auto" w:fill="auto"/>
            <w:tcMar/>
          </w:tcPr>
          <w:p w:rsidR="00175B0B" w:rsidP="00E94AB7" w:rsidRDefault="00175B0B" w14:paraId="0532FB6C" w14:textId="77777777">
            <w:pPr>
              <w:rPr>
                <w:color w:val="000000"/>
                <w:sz w:val="20"/>
                <w:szCs w:val="20"/>
              </w:rPr>
            </w:pPr>
            <w:proofErr w:type="spellStart"/>
            <w:r>
              <w:rPr>
                <w:rFonts w:ascii="Calibri" w:hAnsi="Calibri" w:eastAsia="Calibri" w:cs="Calibri"/>
                <w:color w:val="000000"/>
                <w:sz w:val="20"/>
                <w:szCs w:val="20"/>
              </w:rPr>
              <w:lastRenderedPageBreak/>
              <w:t>Programme</w:t>
            </w:r>
            <w:proofErr w:type="spellEnd"/>
            <w:r>
              <w:rPr>
                <w:rFonts w:ascii="Calibri" w:hAnsi="Calibri" w:eastAsia="Calibri" w:cs="Calibri"/>
                <w:color w:val="000000"/>
                <w:sz w:val="20"/>
                <w:szCs w:val="20"/>
              </w:rPr>
              <w:t xml:space="preserve"> evaluation review</w:t>
            </w:r>
          </w:p>
        </w:tc>
        <w:tc>
          <w:tcPr>
            <w:tcW w:w="2378" w:type="dxa"/>
            <w:tcBorders>
              <w:top w:val="nil"/>
              <w:left w:val="nil"/>
              <w:bottom w:val="single" w:color="000000" w:themeColor="text1" w:sz="4" w:space="0"/>
              <w:right w:val="single" w:color="000000" w:themeColor="text1" w:sz="4" w:space="0"/>
            </w:tcBorders>
            <w:shd w:val="clear" w:color="auto" w:fill="auto"/>
            <w:tcMar/>
          </w:tcPr>
          <w:p w:rsidR="00175B0B" w:rsidP="00E94AB7" w:rsidRDefault="00175B0B" w14:paraId="0FE40F77" w14:textId="1F0CE518">
            <w:pPr>
              <w:rPr>
                <w:color w:val="000000"/>
                <w:sz w:val="20"/>
                <w:szCs w:val="20"/>
              </w:rPr>
            </w:pPr>
            <w:r>
              <w:rPr>
                <w:rFonts w:ascii="Calibri" w:hAnsi="Calibri" w:eastAsia="Calibri" w:cs="Calibri"/>
                <w:color w:val="000000"/>
                <w:sz w:val="20"/>
                <w:szCs w:val="20"/>
              </w:rPr>
              <w:t>This indicators seeks to document learning of what activities</w:t>
            </w:r>
            <w:r w:rsidR="009B1604">
              <w:rPr>
                <w:rFonts w:ascii="Calibri" w:hAnsi="Calibri" w:eastAsia="Calibri" w:cs="Calibri"/>
                <w:color w:val="000000"/>
                <w:sz w:val="20"/>
                <w:szCs w:val="20"/>
              </w:rPr>
              <w:t xml:space="preserve"> specific to education</w:t>
            </w:r>
            <w:r>
              <w:rPr>
                <w:rFonts w:ascii="Calibri" w:hAnsi="Calibri" w:eastAsia="Calibri" w:cs="Calibri"/>
                <w:color w:val="000000"/>
                <w:sz w:val="20"/>
                <w:szCs w:val="20"/>
              </w:rPr>
              <w:t xml:space="preserve"> have an outcome on </w:t>
            </w:r>
            <w:r w:rsidR="009B1604">
              <w:rPr>
                <w:rFonts w:ascii="Calibri" w:hAnsi="Calibri" w:eastAsia="Calibri" w:cs="Calibri"/>
                <w:color w:val="000000"/>
                <w:sz w:val="20"/>
                <w:szCs w:val="20"/>
              </w:rPr>
              <w:t xml:space="preserve">improving </w:t>
            </w:r>
            <w:r>
              <w:rPr>
                <w:rFonts w:ascii="Calibri" w:hAnsi="Calibri" w:eastAsia="Calibri" w:cs="Calibri"/>
                <w:color w:val="000000"/>
                <w:sz w:val="20"/>
                <w:szCs w:val="20"/>
              </w:rPr>
              <w:t>children's well-being.</w:t>
            </w:r>
          </w:p>
        </w:tc>
      </w:tr>
      <w:tr w:rsidR="00175B0B" w:rsidTr="1C35B65C" w14:paraId="388F1448" w14:textId="77777777">
        <w:trPr>
          <w:trHeight w:val="2100"/>
        </w:trPr>
        <w:tc>
          <w:tcPr>
            <w:tcW w:w="1696" w:type="dxa"/>
            <w:vMerge w:val="restart"/>
            <w:tcBorders>
              <w:top w:val="nil"/>
              <w:left w:val="single" w:color="000000" w:themeColor="text1" w:sz="4" w:space="0"/>
              <w:bottom w:val="single" w:color="000000" w:themeColor="text1" w:sz="4" w:space="0"/>
              <w:right w:val="single" w:color="000000" w:themeColor="text1" w:sz="4" w:space="0"/>
            </w:tcBorders>
            <w:shd w:val="clear" w:color="auto" w:fill="auto"/>
            <w:tcMar/>
            <w:vAlign w:val="center"/>
          </w:tcPr>
          <w:p w:rsidR="00175B0B" w:rsidP="00E94AB7" w:rsidRDefault="00175B0B" w14:paraId="09836A0E" w14:textId="77777777">
            <w:pPr>
              <w:jc w:val="center"/>
              <w:rPr>
                <w:b/>
                <w:color w:val="000000"/>
                <w:sz w:val="20"/>
                <w:szCs w:val="20"/>
              </w:rPr>
            </w:pPr>
            <w:r>
              <w:rPr>
                <w:rFonts w:ascii="Calibri" w:hAnsi="Calibri" w:eastAsia="Calibri" w:cs="Calibri"/>
                <w:b/>
                <w:color w:val="000000"/>
                <w:sz w:val="20"/>
                <w:szCs w:val="20"/>
              </w:rPr>
              <w:t>Child safeguarding as cross-cutting across the HCP</w:t>
            </w:r>
          </w:p>
        </w:tc>
        <w:tc>
          <w:tcPr>
            <w:tcW w:w="2552" w:type="dxa"/>
            <w:tcBorders>
              <w:top w:val="nil"/>
              <w:left w:val="single" w:color="000000" w:themeColor="text1" w:sz="4" w:space="0"/>
              <w:bottom w:val="single" w:color="000000" w:themeColor="text1" w:sz="4" w:space="0"/>
              <w:right w:val="single" w:color="000000" w:themeColor="text1" w:sz="4" w:space="0"/>
            </w:tcBorders>
            <w:shd w:val="clear" w:color="auto" w:fill="auto"/>
            <w:tcMar/>
            <w:vAlign w:val="center"/>
          </w:tcPr>
          <w:p w:rsidR="00175B0B" w:rsidP="00E94AB7" w:rsidRDefault="00175B0B" w14:paraId="11885E13" w14:textId="77777777">
            <w:pPr>
              <w:rPr>
                <w:color w:val="000000"/>
                <w:sz w:val="20"/>
                <w:szCs w:val="20"/>
              </w:rPr>
            </w:pPr>
            <w:r>
              <w:rPr>
                <w:rFonts w:ascii="Calibri" w:hAnsi="Calibri" w:eastAsia="Calibri" w:cs="Calibri"/>
                <w:color w:val="000000"/>
                <w:sz w:val="20"/>
                <w:szCs w:val="20"/>
              </w:rPr>
              <w:t xml:space="preserve">% of formal/nonformal learning centers that have adopted a child safeguarding policy. </w:t>
            </w:r>
          </w:p>
        </w:tc>
        <w:tc>
          <w:tcPr>
            <w:tcW w:w="850"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378DC137" w14:textId="77777777">
            <w:pPr>
              <w:jc w:val="center"/>
              <w:rPr>
                <w:color w:val="000000"/>
                <w:sz w:val="20"/>
                <w:szCs w:val="20"/>
              </w:rPr>
            </w:pPr>
            <w:r>
              <w:rPr>
                <w:rFonts w:ascii="Calibri" w:hAnsi="Calibri" w:eastAsia="Calibri" w:cs="Calibri"/>
                <w:color w:val="000000"/>
                <w:sz w:val="20"/>
                <w:szCs w:val="20"/>
              </w:rPr>
              <w:t>100%</w:t>
            </w:r>
          </w:p>
        </w:tc>
        <w:tc>
          <w:tcPr>
            <w:tcW w:w="1054"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543A2B4D" w14:textId="77777777">
            <w:pPr>
              <w:jc w:val="center"/>
              <w:rPr>
                <w:sz w:val="20"/>
                <w:szCs w:val="20"/>
              </w:rPr>
            </w:pPr>
            <w:r>
              <w:rPr>
                <w:rFonts w:ascii="Calibri" w:hAnsi="Calibri" w:eastAsia="Calibri" w:cs="Calibri"/>
                <w:sz w:val="20"/>
                <w:szCs w:val="20"/>
              </w:rPr>
              <w:t>Output</w:t>
            </w:r>
          </w:p>
        </w:tc>
        <w:tc>
          <w:tcPr>
            <w:tcW w:w="2632"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569C1E62" w14:textId="77777777">
            <w:pPr>
              <w:rPr>
                <w:sz w:val="20"/>
                <w:szCs w:val="20"/>
              </w:rPr>
            </w:pPr>
            <w:r>
              <w:rPr>
                <w:rFonts w:ascii="Calibri" w:hAnsi="Calibri" w:eastAsia="Calibri" w:cs="Calibri"/>
                <w:sz w:val="20"/>
                <w:szCs w:val="20"/>
              </w:rPr>
              <w:t xml:space="preserve">Calculate this indicator by dividing the </w:t>
            </w:r>
            <w:r>
              <w:rPr>
                <w:rFonts w:ascii="Calibri" w:hAnsi="Calibri" w:eastAsia="Calibri" w:cs="Calibri"/>
                <w:b/>
                <w:sz w:val="20"/>
                <w:szCs w:val="20"/>
              </w:rPr>
              <w:t xml:space="preserve">Numerator: </w:t>
            </w:r>
            <w:r>
              <w:rPr>
                <w:rFonts w:ascii="Calibri" w:hAnsi="Calibri" w:eastAsia="Calibri" w:cs="Calibri"/>
                <w:sz w:val="20"/>
                <w:szCs w:val="20"/>
              </w:rPr>
              <w:t xml:space="preserve">number of formal/nonformal learning centers that have adopted a child safeguarding policy by the </w:t>
            </w:r>
            <w:r>
              <w:rPr>
                <w:rFonts w:ascii="Calibri" w:hAnsi="Calibri" w:eastAsia="Calibri" w:cs="Calibri"/>
                <w:b/>
                <w:sz w:val="20"/>
                <w:szCs w:val="20"/>
              </w:rPr>
              <w:t xml:space="preserve">Denominator: </w:t>
            </w:r>
            <w:r>
              <w:rPr>
                <w:rFonts w:ascii="Calibri" w:hAnsi="Calibri" w:eastAsia="Calibri" w:cs="Calibri"/>
                <w:sz w:val="20"/>
                <w:szCs w:val="20"/>
              </w:rPr>
              <w:t>total number of formal/nonformal learning centers.</w:t>
            </w:r>
          </w:p>
        </w:tc>
        <w:tc>
          <w:tcPr>
            <w:tcW w:w="2756" w:type="dxa"/>
            <w:tcBorders>
              <w:top w:val="nil"/>
              <w:left w:val="nil"/>
              <w:bottom w:val="single" w:color="000000" w:themeColor="text1" w:sz="4" w:space="0"/>
              <w:right w:val="single" w:color="000000" w:themeColor="text1" w:sz="4" w:space="0"/>
            </w:tcBorders>
            <w:shd w:val="clear" w:color="auto" w:fill="auto"/>
            <w:tcMar/>
          </w:tcPr>
          <w:p w:rsidR="00175B0B" w:rsidP="00E94AB7" w:rsidRDefault="00175B0B" w14:paraId="3E4687A5" w14:textId="77777777">
            <w:pPr>
              <w:rPr>
                <w:sz w:val="20"/>
                <w:szCs w:val="20"/>
              </w:rPr>
            </w:pPr>
            <w:r>
              <w:rPr>
                <w:rFonts w:ascii="Calibri" w:hAnsi="Calibri" w:eastAsia="Calibri" w:cs="Calibri"/>
                <w:sz w:val="20"/>
                <w:szCs w:val="20"/>
              </w:rPr>
              <w:t>Policy review (child safeguarding policy); administrative data and documentation provided by sector cluster/coordination mechanism detailing number of agency members with child safeguarding policy in place</w:t>
            </w:r>
          </w:p>
        </w:tc>
        <w:tc>
          <w:tcPr>
            <w:tcW w:w="2378"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32CE89F4" w14:textId="77777777">
            <w:pPr>
              <w:rPr>
                <w:color w:val="000000"/>
                <w:sz w:val="20"/>
                <w:szCs w:val="20"/>
              </w:rPr>
            </w:pPr>
            <w:r>
              <w:rPr>
                <w:rFonts w:ascii="Calibri" w:hAnsi="Calibri" w:eastAsia="Calibri" w:cs="Calibri"/>
                <w:color w:val="000000"/>
                <w:sz w:val="20"/>
                <w:szCs w:val="20"/>
              </w:rPr>
              <w:t xml:space="preserve">Includes both local and international </w:t>
            </w:r>
            <w:proofErr w:type="spellStart"/>
            <w:r>
              <w:rPr>
                <w:rFonts w:ascii="Calibri" w:hAnsi="Calibri" w:eastAsia="Calibri" w:cs="Calibri"/>
                <w:color w:val="000000"/>
                <w:sz w:val="20"/>
                <w:szCs w:val="20"/>
              </w:rPr>
              <w:t>organisations</w:t>
            </w:r>
            <w:proofErr w:type="spellEnd"/>
            <w:r>
              <w:rPr>
                <w:rFonts w:ascii="Calibri" w:hAnsi="Calibri" w:eastAsia="Calibri" w:cs="Calibri"/>
                <w:color w:val="000000"/>
                <w:sz w:val="20"/>
                <w:szCs w:val="20"/>
              </w:rPr>
              <w:t>. Formal and nonformal can be measured separately.</w:t>
            </w:r>
          </w:p>
        </w:tc>
      </w:tr>
      <w:tr w:rsidR="00175B0B" w:rsidTr="1C35B65C" w14:paraId="2B30902B" w14:textId="77777777">
        <w:trPr>
          <w:trHeight w:val="2100"/>
        </w:trPr>
        <w:tc>
          <w:tcPr>
            <w:tcW w:w="1696" w:type="dxa"/>
            <w:vMerge/>
            <w:tcBorders/>
            <w:tcMar/>
            <w:vAlign w:val="center"/>
          </w:tcPr>
          <w:p w:rsidR="00175B0B" w:rsidP="00E94AB7" w:rsidRDefault="00175B0B" w14:paraId="6409E24D" w14:textId="77777777">
            <w:pPr>
              <w:pBdr>
                <w:top w:val="nil"/>
                <w:left w:val="nil"/>
                <w:bottom w:val="nil"/>
                <w:right w:val="nil"/>
                <w:between w:val="nil"/>
              </w:pBdr>
              <w:rPr>
                <w:color w:val="000000"/>
                <w:sz w:val="20"/>
                <w:szCs w:val="20"/>
              </w:rPr>
            </w:pPr>
          </w:p>
        </w:tc>
        <w:tc>
          <w:tcPr>
            <w:tcW w:w="2552" w:type="dxa"/>
            <w:tcBorders>
              <w:top w:val="nil"/>
              <w:left w:val="single" w:color="000000" w:themeColor="text1" w:sz="4" w:space="0"/>
              <w:bottom w:val="single" w:color="000000" w:themeColor="text1" w:sz="4" w:space="0"/>
              <w:right w:val="single" w:color="000000" w:themeColor="text1" w:sz="4" w:space="0"/>
            </w:tcBorders>
            <w:shd w:val="clear" w:color="auto" w:fill="auto"/>
            <w:tcMar/>
            <w:vAlign w:val="center"/>
          </w:tcPr>
          <w:p w:rsidR="00175B0B" w:rsidP="00E94AB7" w:rsidRDefault="00175B0B" w14:paraId="6A3B7D23" w14:textId="77777777">
            <w:pPr>
              <w:rPr>
                <w:color w:val="000000"/>
                <w:sz w:val="20"/>
                <w:szCs w:val="20"/>
              </w:rPr>
            </w:pPr>
            <w:r>
              <w:rPr>
                <w:rFonts w:ascii="Calibri" w:hAnsi="Calibri" w:eastAsia="Calibri" w:cs="Calibri"/>
                <w:color w:val="000000"/>
                <w:sz w:val="20"/>
                <w:szCs w:val="20"/>
              </w:rPr>
              <w:t xml:space="preserve">% of education </w:t>
            </w:r>
            <w:proofErr w:type="spellStart"/>
            <w:r>
              <w:rPr>
                <w:rFonts w:ascii="Calibri" w:hAnsi="Calibri" w:eastAsia="Calibri" w:cs="Calibri"/>
                <w:color w:val="000000"/>
                <w:sz w:val="20"/>
                <w:szCs w:val="20"/>
              </w:rPr>
              <w:t>organisations</w:t>
            </w:r>
            <w:proofErr w:type="spellEnd"/>
            <w:r>
              <w:rPr>
                <w:rFonts w:ascii="Calibri" w:hAnsi="Calibri" w:eastAsia="Calibri" w:cs="Calibri"/>
                <w:color w:val="000000"/>
                <w:sz w:val="20"/>
                <w:szCs w:val="20"/>
              </w:rPr>
              <w:t xml:space="preserve"> that require all staff to sign a child safeguarding policy following a basic training on it. </w:t>
            </w:r>
          </w:p>
        </w:tc>
        <w:tc>
          <w:tcPr>
            <w:tcW w:w="850"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073C8767" w14:textId="77777777">
            <w:pPr>
              <w:jc w:val="center"/>
              <w:rPr>
                <w:color w:val="000000"/>
                <w:sz w:val="20"/>
                <w:szCs w:val="20"/>
              </w:rPr>
            </w:pPr>
            <w:r>
              <w:rPr>
                <w:rFonts w:ascii="Calibri" w:hAnsi="Calibri" w:eastAsia="Calibri" w:cs="Calibri"/>
                <w:color w:val="000000"/>
                <w:sz w:val="20"/>
                <w:szCs w:val="20"/>
              </w:rPr>
              <w:t>100%</w:t>
            </w:r>
          </w:p>
        </w:tc>
        <w:tc>
          <w:tcPr>
            <w:tcW w:w="1054"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38232C2C" w14:textId="77777777">
            <w:pPr>
              <w:jc w:val="center"/>
              <w:rPr>
                <w:sz w:val="20"/>
                <w:szCs w:val="20"/>
              </w:rPr>
            </w:pPr>
            <w:r>
              <w:rPr>
                <w:rFonts w:ascii="Calibri" w:hAnsi="Calibri" w:eastAsia="Calibri" w:cs="Calibri"/>
                <w:sz w:val="20"/>
                <w:szCs w:val="20"/>
              </w:rPr>
              <w:t>Output</w:t>
            </w:r>
          </w:p>
        </w:tc>
        <w:tc>
          <w:tcPr>
            <w:tcW w:w="2632"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38625ED7" w14:textId="77777777">
            <w:pPr>
              <w:rPr>
                <w:sz w:val="20"/>
                <w:szCs w:val="20"/>
              </w:rPr>
            </w:pPr>
            <w:r>
              <w:rPr>
                <w:rFonts w:ascii="Calibri" w:hAnsi="Calibri" w:eastAsia="Calibri" w:cs="Calibri"/>
                <w:sz w:val="20"/>
                <w:szCs w:val="20"/>
              </w:rPr>
              <w:t xml:space="preserve">Calculate this indicator by dividing the </w:t>
            </w:r>
            <w:r>
              <w:rPr>
                <w:rFonts w:ascii="Calibri" w:hAnsi="Calibri" w:eastAsia="Calibri" w:cs="Calibri"/>
                <w:b/>
                <w:sz w:val="20"/>
                <w:szCs w:val="20"/>
              </w:rPr>
              <w:t xml:space="preserve">Numerator: </w:t>
            </w:r>
            <w:r>
              <w:rPr>
                <w:rFonts w:ascii="Calibri" w:hAnsi="Calibri" w:eastAsia="Calibri" w:cs="Calibri"/>
                <w:sz w:val="20"/>
                <w:szCs w:val="20"/>
              </w:rPr>
              <w:t xml:space="preserve">number of sector </w:t>
            </w:r>
            <w:proofErr w:type="spellStart"/>
            <w:r>
              <w:rPr>
                <w:rFonts w:ascii="Calibri" w:hAnsi="Calibri" w:eastAsia="Calibri" w:cs="Calibri"/>
                <w:sz w:val="20"/>
                <w:szCs w:val="20"/>
              </w:rPr>
              <w:t>organisations</w:t>
            </w:r>
            <w:proofErr w:type="spellEnd"/>
            <w:r>
              <w:rPr>
                <w:rFonts w:ascii="Calibri" w:hAnsi="Calibri" w:eastAsia="Calibri" w:cs="Calibri"/>
                <w:sz w:val="20"/>
                <w:szCs w:val="20"/>
              </w:rPr>
              <w:t xml:space="preserve"> that require all staff to sign a child safeguarding policy following a basic training on it by the </w:t>
            </w:r>
            <w:r>
              <w:rPr>
                <w:rFonts w:ascii="Calibri" w:hAnsi="Calibri" w:eastAsia="Calibri" w:cs="Calibri"/>
                <w:b/>
                <w:sz w:val="20"/>
                <w:szCs w:val="20"/>
              </w:rPr>
              <w:t xml:space="preserve">Denominator: </w:t>
            </w:r>
            <w:r>
              <w:rPr>
                <w:rFonts w:ascii="Calibri" w:hAnsi="Calibri" w:eastAsia="Calibri" w:cs="Calibri"/>
                <w:sz w:val="20"/>
                <w:szCs w:val="20"/>
              </w:rPr>
              <w:t xml:space="preserve">total number of sector </w:t>
            </w:r>
            <w:proofErr w:type="spellStart"/>
            <w:r>
              <w:rPr>
                <w:rFonts w:ascii="Calibri" w:hAnsi="Calibri" w:eastAsia="Calibri" w:cs="Calibri"/>
                <w:sz w:val="20"/>
                <w:szCs w:val="20"/>
              </w:rPr>
              <w:t>organisations</w:t>
            </w:r>
            <w:proofErr w:type="spellEnd"/>
            <w:r>
              <w:rPr>
                <w:rFonts w:ascii="Calibri" w:hAnsi="Calibri" w:eastAsia="Calibri" w:cs="Calibri"/>
                <w:sz w:val="20"/>
                <w:szCs w:val="20"/>
              </w:rPr>
              <w:t>.</w:t>
            </w:r>
          </w:p>
        </w:tc>
        <w:tc>
          <w:tcPr>
            <w:tcW w:w="2756" w:type="dxa"/>
            <w:tcBorders>
              <w:top w:val="nil"/>
              <w:left w:val="nil"/>
              <w:bottom w:val="single" w:color="000000" w:themeColor="text1" w:sz="4" w:space="0"/>
              <w:right w:val="single" w:color="000000" w:themeColor="text1" w:sz="4" w:space="0"/>
            </w:tcBorders>
            <w:shd w:val="clear" w:color="auto" w:fill="auto"/>
            <w:tcMar/>
          </w:tcPr>
          <w:p w:rsidR="00175B0B" w:rsidP="00E94AB7" w:rsidRDefault="00175B0B" w14:paraId="30DD2331" w14:textId="77777777">
            <w:pPr>
              <w:rPr>
                <w:sz w:val="20"/>
                <w:szCs w:val="20"/>
              </w:rPr>
            </w:pPr>
            <w:r>
              <w:rPr>
                <w:rFonts w:ascii="Calibri" w:hAnsi="Calibri" w:eastAsia="Calibri" w:cs="Calibri"/>
                <w:sz w:val="20"/>
                <w:szCs w:val="20"/>
              </w:rPr>
              <w:t>Policy review (child safeguarding policy); administrative data and documentation provided by sector cluster/coordination mechanism detailing number of agency members with child safeguarding policy in place</w:t>
            </w:r>
          </w:p>
        </w:tc>
        <w:tc>
          <w:tcPr>
            <w:tcW w:w="2378"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2E9BD469" w14:textId="77777777">
            <w:pPr>
              <w:rPr>
                <w:color w:val="000000"/>
                <w:sz w:val="20"/>
                <w:szCs w:val="20"/>
              </w:rPr>
            </w:pPr>
            <w:r>
              <w:rPr>
                <w:rFonts w:ascii="Calibri" w:hAnsi="Calibri" w:eastAsia="Calibri" w:cs="Calibri"/>
                <w:color w:val="000000"/>
                <w:sz w:val="20"/>
                <w:szCs w:val="20"/>
              </w:rPr>
              <w:t> </w:t>
            </w:r>
          </w:p>
        </w:tc>
      </w:tr>
      <w:tr w:rsidR="00175B0B" w:rsidTr="1C35B65C" w14:paraId="7C646456" w14:textId="77777777">
        <w:trPr>
          <w:trHeight w:val="1800"/>
        </w:trPr>
        <w:tc>
          <w:tcPr>
            <w:tcW w:w="1696" w:type="dxa"/>
            <w:vMerge/>
            <w:tcBorders/>
            <w:tcMar/>
            <w:vAlign w:val="center"/>
          </w:tcPr>
          <w:p w:rsidR="00175B0B" w:rsidP="00E94AB7" w:rsidRDefault="00175B0B" w14:paraId="01179B2A" w14:textId="77777777">
            <w:pPr>
              <w:pBdr>
                <w:top w:val="nil"/>
                <w:left w:val="nil"/>
                <w:bottom w:val="nil"/>
                <w:right w:val="nil"/>
                <w:between w:val="nil"/>
              </w:pBdr>
              <w:rPr>
                <w:color w:val="000000"/>
                <w:sz w:val="20"/>
                <w:szCs w:val="20"/>
              </w:rPr>
            </w:pPr>
          </w:p>
        </w:tc>
        <w:tc>
          <w:tcPr>
            <w:tcW w:w="2552" w:type="dxa"/>
            <w:tcBorders>
              <w:top w:val="nil"/>
              <w:left w:val="single" w:color="000000" w:themeColor="text1" w:sz="4" w:space="0"/>
              <w:bottom w:val="single" w:color="000000" w:themeColor="text1" w:sz="4" w:space="0"/>
              <w:right w:val="single" w:color="000000" w:themeColor="text1" w:sz="4" w:space="0"/>
            </w:tcBorders>
            <w:shd w:val="clear" w:color="auto" w:fill="auto"/>
            <w:tcMar/>
            <w:vAlign w:val="center"/>
          </w:tcPr>
          <w:p w:rsidR="00175B0B" w:rsidP="00E94AB7" w:rsidRDefault="00175B0B" w14:paraId="01A8500F" w14:textId="77777777">
            <w:pPr>
              <w:rPr>
                <w:color w:val="000000"/>
                <w:sz w:val="20"/>
                <w:szCs w:val="20"/>
              </w:rPr>
            </w:pPr>
            <w:r>
              <w:rPr>
                <w:rFonts w:ascii="Calibri" w:hAnsi="Calibri" w:eastAsia="Calibri" w:cs="Calibri"/>
                <w:color w:val="000000"/>
                <w:sz w:val="20"/>
                <w:szCs w:val="20"/>
              </w:rPr>
              <w:t xml:space="preserve">% of child safeguarding concerns reported that received an outcome following the existing protocol. </w:t>
            </w:r>
          </w:p>
        </w:tc>
        <w:tc>
          <w:tcPr>
            <w:tcW w:w="850"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311412F6" w14:textId="77777777">
            <w:pPr>
              <w:jc w:val="center"/>
              <w:rPr>
                <w:color w:val="000000"/>
                <w:sz w:val="20"/>
                <w:szCs w:val="20"/>
              </w:rPr>
            </w:pPr>
            <w:r>
              <w:rPr>
                <w:rFonts w:ascii="Calibri" w:hAnsi="Calibri" w:eastAsia="Calibri" w:cs="Calibri"/>
                <w:color w:val="000000"/>
                <w:sz w:val="20"/>
                <w:szCs w:val="20"/>
              </w:rPr>
              <w:t>100%</w:t>
            </w:r>
          </w:p>
        </w:tc>
        <w:tc>
          <w:tcPr>
            <w:tcW w:w="1054"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6A283F97" w14:textId="77777777">
            <w:pPr>
              <w:jc w:val="center"/>
              <w:rPr>
                <w:sz w:val="20"/>
                <w:szCs w:val="20"/>
              </w:rPr>
            </w:pPr>
            <w:r>
              <w:rPr>
                <w:rFonts w:ascii="Calibri" w:hAnsi="Calibri" w:eastAsia="Calibri" w:cs="Calibri"/>
                <w:sz w:val="20"/>
                <w:szCs w:val="20"/>
              </w:rPr>
              <w:t>Outcome</w:t>
            </w:r>
          </w:p>
        </w:tc>
        <w:tc>
          <w:tcPr>
            <w:tcW w:w="2632"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251C7BB5" w14:textId="77777777">
            <w:pPr>
              <w:rPr>
                <w:sz w:val="20"/>
                <w:szCs w:val="20"/>
              </w:rPr>
            </w:pPr>
            <w:r>
              <w:rPr>
                <w:rFonts w:ascii="Calibri" w:hAnsi="Calibri" w:eastAsia="Calibri" w:cs="Calibri"/>
                <w:sz w:val="20"/>
                <w:szCs w:val="20"/>
              </w:rPr>
              <w:t xml:space="preserve">Calculate this indicator by dividing the </w:t>
            </w:r>
            <w:r>
              <w:rPr>
                <w:rFonts w:ascii="Calibri" w:hAnsi="Calibri" w:eastAsia="Calibri" w:cs="Calibri"/>
                <w:b/>
                <w:sz w:val="20"/>
                <w:szCs w:val="20"/>
              </w:rPr>
              <w:t xml:space="preserve">Numerator: </w:t>
            </w:r>
            <w:r>
              <w:rPr>
                <w:rFonts w:ascii="Calibri" w:hAnsi="Calibri" w:eastAsia="Calibri" w:cs="Calibri"/>
                <w:sz w:val="20"/>
                <w:szCs w:val="20"/>
              </w:rPr>
              <w:t xml:space="preserve">number of reported child safeguarding concerns that received an outcome in accordance to the protocol by the </w:t>
            </w:r>
            <w:r>
              <w:rPr>
                <w:rFonts w:ascii="Calibri" w:hAnsi="Calibri" w:eastAsia="Calibri" w:cs="Calibri"/>
                <w:b/>
                <w:sz w:val="20"/>
                <w:szCs w:val="20"/>
              </w:rPr>
              <w:t xml:space="preserve">Denominator: </w:t>
            </w:r>
            <w:r>
              <w:rPr>
                <w:rFonts w:ascii="Calibri" w:hAnsi="Calibri" w:eastAsia="Calibri" w:cs="Calibri"/>
                <w:sz w:val="20"/>
                <w:szCs w:val="20"/>
              </w:rPr>
              <w:t>total number of child safeguarding concerns reported.</w:t>
            </w:r>
          </w:p>
        </w:tc>
        <w:tc>
          <w:tcPr>
            <w:tcW w:w="2756" w:type="dxa"/>
            <w:tcBorders>
              <w:top w:val="nil"/>
              <w:left w:val="nil"/>
              <w:bottom w:val="single" w:color="000000" w:themeColor="text1" w:sz="4" w:space="0"/>
              <w:right w:val="single" w:color="000000" w:themeColor="text1" w:sz="4" w:space="0"/>
            </w:tcBorders>
            <w:shd w:val="clear" w:color="auto" w:fill="FFFFFF" w:themeFill="background1"/>
            <w:tcMar/>
          </w:tcPr>
          <w:p w:rsidR="00175B0B" w:rsidP="00E94AB7" w:rsidRDefault="00175B0B" w14:paraId="50C28381" w14:textId="77777777">
            <w:pPr>
              <w:rPr>
                <w:sz w:val="20"/>
                <w:szCs w:val="20"/>
              </w:rPr>
            </w:pPr>
            <w:r>
              <w:rPr>
                <w:rFonts w:ascii="Calibri" w:hAnsi="Calibri" w:eastAsia="Calibri" w:cs="Calibri"/>
                <w:sz w:val="20"/>
                <w:szCs w:val="20"/>
              </w:rPr>
              <w:t>Child safeguarding protocol, complaints record, referrals, and subsequent paperwork/case files</w:t>
            </w:r>
          </w:p>
        </w:tc>
        <w:tc>
          <w:tcPr>
            <w:tcW w:w="2378"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513BC0E8" w14:textId="77777777">
            <w:pPr>
              <w:jc w:val="both"/>
              <w:rPr>
                <w:color w:val="000000"/>
                <w:sz w:val="20"/>
                <w:szCs w:val="20"/>
              </w:rPr>
            </w:pPr>
            <w:r>
              <w:rPr>
                <w:rFonts w:ascii="Calibri" w:hAnsi="Calibri" w:eastAsia="Calibri" w:cs="Calibri"/>
                <w:color w:val="000000"/>
                <w:sz w:val="20"/>
                <w:szCs w:val="20"/>
              </w:rPr>
              <w:t>Add a timeframe (such as 'addressed within one week').</w:t>
            </w:r>
          </w:p>
        </w:tc>
      </w:tr>
      <w:tr w:rsidR="00175B0B" w:rsidTr="1C35B65C" w14:paraId="338E5F4C" w14:textId="77777777">
        <w:trPr>
          <w:trHeight w:val="2100"/>
        </w:trPr>
        <w:tc>
          <w:tcPr>
            <w:tcW w:w="1696" w:type="dxa"/>
            <w:vMerge/>
            <w:tcBorders/>
            <w:tcMar/>
            <w:vAlign w:val="center"/>
          </w:tcPr>
          <w:p w:rsidR="00175B0B" w:rsidP="00E94AB7" w:rsidRDefault="00175B0B" w14:paraId="326A3233" w14:textId="77777777">
            <w:pPr>
              <w:pBdr>
                <w:top w:val="nil"/>
                <w:left w:val="nil"/>
                <w:bottom w:val="nil"/>
                <w:right w:val="nil"/>
                <w:between w:val="nil"/>
              </w:pBdr>
              <w:rPr>
                <w:color w:val="000000"/>
                <w:sz w:val="20"/>
                <w:szCs w:val="20"/>
              </w:rPr>
            </w:pPr>
          </w:p>
        </w:tc>
        <w:tc>
          <w:tcPr>
            <w:tcW w:w="2552" w:type="dxa"/>
            <w:tcBorders>
              <w:top w:val="nil"/>
              <w:left w:val="single" w:color="000000" w:themeColor="text1" w:sz="4" w:space="0"/>
              <w:bottom w:val="single" w:color="000000" w:themeColor="text1" w:sz="4" w:space="0"/>
              <w:right w:val="single" w:color="000000" w:themeColor="text1" w:sz="4" w:space="0"/>
            </w:tcBorders>
            <w:shd w:val="clear" w:color="auto" w:fill="auto"/>
            <w:tcMar/>
            <w:vAlign w:val="center"/>
          </w:tcPr>
          <w:p w:rsidR="00175B0B" w:rsidP="00E94AB7" w:rsidRDefault="00175B0B" w14:paraId="2F14AB37" w14:textId="77777777">
            <w:pPr>
              <w:rPr>
                <w:color w:val="000000"/>
                <w:sz w:val="20"/>
                <w:szCs w:val="20"/>
              </w:rPr>
            </w:pPr>
            <w:r>
              <w:rPr>
                <w:rFonts w:ascii="Calibri" w:hAnsi="Calibri" w:eastAsia="Calibri" w:cs="Calibri"/>
                <w:color w:val="000000"/>
                <w:sz w:val="20"/>
                <w:szCs w:val="20"/>
              </w:rPr>
              <w:t>% of surveyed education staff currently active within the humanitarian response who demonstrate an understanding of their agency’s code of conduct and child safeguarding policy.</w:t>
            </w:r>
          </w:p>
        </w:tc>
        <w:tc>
          <w:tcPr>
            <w:tcW w:w="850"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46F92AE8" w14:textId="77777777">
            <w:pPr>
              <w:jc w:val="center"/>
              <w:rPr>
                <w:color w:val="000000"/>
                <w:sz w:val="20"/>
                <w:szCs w:val="20"/>
              </w:rPr>
            </w:pPr>
            <w:r>
              <w:rPr>
                <w:rFonts w:ascii="Calibri" w:hAnsi="Calibri" w:eastAsia="Calibri" w:cs="Calibri"/>
                <w:color w:val="000000"/>
                <w:sz w:val="20"/>
                <w:szCs w:val="20"/>
              </w:rPr>
              <w:t>100%</w:t>
            </w:r>
          </w:p>
        </w:tc>
        <w:tc>
          <w:tcPr>
            <w:tcW w:w="1054"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5FEFDC86" w14:textId="77777777">
            <w:pPr>
              <w:jc w:val="center"/>
              <w:rPr>
                <w:sz w:val="20"/>
                <w:szCs w:val="20"/>
              </w:rPr>
            </w:pPr>
            <w:r>
              <w:rPr>
                <w:rFonts w:ascii="Calibri" w:hAnsi="Calibri" w:eastAsia="Calibri" w:cs="Calibri"/>
                <w:sz w:val="20"/>
                <w:szCs w:val="20"/>
              </w:rPr>
              <w:t>Outcome</w:t>
            </w:r>
          </w:p>
        </w:tc>
        <w:tc>
          <w:tcPr>
            <w:tcW w:w="2632"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0FEBDD25" w14:textId="77777777">
            <w:pPr>
              <w:rPr>
                <w:sz w:val="20"/>
                <w:szCs w:val="20"/>
              </w:rPr>
            </w:pPr>
            <w:r>
              <w:rPr>
                <w:rFonts w:ascii="Calibri" w:hAnsi="Calibri" w:eastAsia="Calibri" w:cs="Calibri"/>
                <w:sz w:val="20"/>
                <w:szCs w:val="20"/>
              </w:rPr>
              <w:t xml:space="preserve">Calculate this indicator by dividing the </w:t>
            </w:r>
            <w:r>
              <w:rPr>
                <w:rFonts w:ascii="Calibri" w:hAnsi="Calibri" w:eastAsia="Calibri" w:cs="Calibri"/>
                <w:b/>
                <w:sz w:val="20"/>
                <w:szCs w:val="20"/>
              </w:rPr>
              <w:t>Numerator:</w:t>
            </w:r>
            <w:r>
              <w:rPr>
                <w:rFonts w:ascii="Calibri" w:hAnsi="Calibri" w:eastAsia="Calibri" w:cs="Calibri"/>
                <w:sz w:val="20"/>
                <w:szCs w:val="20"/>
              </w:rPr>
              <w:t xml:space="preserve"> number of surveyed sector staff active within the response who demonstrate an understanding of their agency's code of conduct and safeguarding policy by the </w:t>
            </w:r>
            <w:r>
              <w:rPr>
                <w:rFonts w:ascii="Calibri" w:hAnsi="Calibri" w:eastAsia="Calibri" w:cs="Calibri"/>
                <w:b/>
                <w:sz w:val="20"/>
                <w:szCs w:val="20"/>
              </w:rPr>
              <w:t xml:space="preserve">Denominator: </w:t>
            </w:r>
            <w:r>
              <w:rPr>
                <w:rFonts w:ascii="Calibri" w:hAnsi="Calibri" w:eastAsia="Calibri" w:cs="Calibri"/>
                <w:sz w:val="20"/>
                <w:szCs w:val="20"/>
              </w:rPr>
              <w:t>the total number of surveyed staff active within the humanitarian response.</w:t>
            </w:r>
          </w:p>
        </w:tc>
        <w:tc>
          <w:tcPr>
            <w:tcW w:w="2756" w:type="dxa"/>
            <w:tcBorders>
              <w:top w:val="nil"/>
              <w:left w:val="nil"/>
              <w:bottom w:val="single" w:color="000000" w:themeColor="text1" w:sz="4" w:space="0"/>
              <w:right w:val="single" w:color="000000" w:themeColor="text1" w:sz="4" w:space="0"/>
            </w:tcBorders>
            <w:shd w:val="clear" w:color="auto" w:fill="FFFFFF" w:themeFill="background1"/>
            <w:tcMar/>
          </w:tcPr>
          <w:p w:rsidR="00175B0B" w:rsidP="00E94AB7" w:rsidRDefault="00175B0B" w14:paraId="668F8D76" w14:textId="77777777">
            <w:pPr>
              <w:rPr>
                <w:sz w:val="20"/>
                <w:szCs w:val="20"/>
              </w:rPr>
            </w:pPr>
            <w:r>
              <w:rPr>
                <w:rFonts w:ascii="Calibri" w:hAnsi="Calibri" w:eastAsia="Calibri" w:cs="Calibri"/>
                <w:sz w:val="20"/>
                <w:szCs w:val="20"/>
              </w:rPr>
              <w:t>Capacity assessment survey questionnaire; survey report</w:t>
            </w:r>
          </w:p>
        </w:tc>
        <w:tc>
          <w:tcPr>
            <w:tcW w:w="2378"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2C32CA79" w14:textId="77777777">
            <w:pPr>
              <w:rPr>
                <w:color w:val="000000"/>
                <w:sz w:val="20"/>
                <w:szCs w:val="20"/>
              </w:rPr>
            </w:pPr>
            <w:r>
              <w:rPr>
                <w:rFonts w:ascii="Calibri" w:hAnsi="Calibri" w:eastAsia="Calibri" w:cs="Calibri"/>
                <w:color w:val="000000"/>
                <w:sz w:val="20"/>
                <w:szCs w:val="20"/>
              </w:rPr>
              <w:t xml:space="preserve">Measure knowledge and understanding of the code of conduct and child safeguarding separately. </w:t>
            </w:r>
          </w:p>
        </w:tc>
      </w:tr>
      <w:tr w:rsidR="00175B0B" w:rsidTr="1C35B65C" w14:paraId="6AB164A7" w14:textId="77777777">
        <w:trPr>
          <w:trHeight w:val="2400"/>
        </w:trPr>
        <w:tc>
          <w:tcPr>
            <w:tcW w:w="1696" w:type="dxa"/>
            <w:vMerge w:val="restar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00175B0B" w:rsidP="00E94AB7" w:rsidRDefault="00175B0B" w14:paraId="77EAAA31" w14:textId="77777777">
            <w:pPr>
              <w:jc w:val="center"/>
              <w:rPr>
                <w:b/>
                <w:color w:val="000000"/>
                <w:sz w:val="20"/>
                <w:szCs w:val="20"/>
              </w:rPr>
            </w:pPr>
            <w:r>
              <w:rPr>
                <w:rFonts w:ascii="Calibri" w:hAnsi="Calibri" w:eastAsia="Calibri" w:cs="Calibri"/>
                <w:b/>
                <w:color w:val="000000"/>
                <w:sz w:val="20"/>
                <w:szCs w:val="20"/>
              </w:rPr>
              <w:t xml:space="preserve">Child participation as cross-cutting across the HPC </w:t>
            </w:r>
          </w:p>
        </w:tc>
        <w:tc>
          <w:tcPr>
            <w:tcW w:w="2552"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009013DD" w14:textId="2045A8F9">
            <w:pPr>
              <w:rPr>
                <w:color w:val="000000"/>
                <w:sz w:val="20"/>
                <w:szCs w:val="20"/>
              </w:rPr>
            </w:pPr>
            <w:r>
              <w:rPr>
                <w:rFonts w:ascii="Calibri" w:hAnsi="Calibri" w:eastAsia="Calibri" w:cs="Calibri"/>
                <w:color w:val="000000"/>
                <w:sz w:val="20"/>
                <w:szCs w:val="20"/>
              </w:rPr>
              <w:t xml:space="preserve"> % of </w:t>
            </w:r>
            <w:r w:rsidR="009B1604">
              <w:rPr>
                <w:rFonts w:ascii="Calibri" w:hAnsi="Calibri" w:eastAsia="Calibri" w:cs="Calibri"/>
                <w:color w:val="000000"/>
                <w:sz w:val="20"/>
                <w:szCs w:val="20"/>
              </w:rPr>
              <w:t xml:space="preserve">joint CP/education </w:t>
            </w:r>
            <w:r>
              <w:rPr>
                <w:rFonts w:ascii="Calibri" w:hAnsi="Calibri" w:eastAsia="Calibri" w:cs="Calibri"/>
                <w:color w:val="000000"/>
                <w:sz w:val="20"/>
                <w:szCs w:val="20"/>
              </w:rPr>
              <w:t xml:space="preserve">advocacy initiatives carried out with the active participation of children. </w:t>
            </w:r>
          </w:p>
        </w:tc>
        <w:tc>
          <w:tcPr>
            <w:tcW w:w="850" w:type="dxa"/>
            <w:tcBorders>
              <w:top w:val="single" w:color="000000" w:themeColor="text1" w:sz="4" w:space="0"/>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3256B4B7" w14:textId="77777777">
            <w:pPr>
              <w:jc w:val="center"/>
              <w:rPr>
                <w:sz w:val="20"/>
                <w:szCs w:val="20"/>
              </w:rPr>
            </w:pPr>
            <w:r>
              <w:rPr>
                <w:rFonts w:ascii="Calibri" w:hAnsi="Calibri" w:eastAsia="Calibri" w:cs="Calibri"/>
                <w:sz w:val="20"/>
                <w:szCs w:val="20"/>
              </w:rPr>
              <w:t>100%</w:t>
            </w:r>
          </w:p>
        </w:tc>
        <w:tc>
          <w:tcPr>
            <w:tcW w:w="1054" w:type="dxa"/>
            <w:tcBorders>
              <w:top w:val="single" w:color="000000" w:themeColor="text1" w:sz="4" w:space="0"/>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435FA97F" w14:textId="77777777">
            <w:pPr>
              <w:jc w:val="center"/>
              <w:rPr>
                <w:sz w:val="20"/>
                <w:szCs w:val="20"/>
              </w:rPr>
            </w:pPr>
            <w:r>
              <w:rPr>
                <w:rFonts w:ascii="Calibri" w:hAnsi="Calibri" w:eastAsia="Calibri" w:cs="Calibri"/>
                <w:sz w:val="20"/>
                <w:szCs w:val="20"/>
              </w:rPr>
              <w:t>Outcome</w:t>
            </w:r>
          </w:p>
        </w:tc>
        <w:tc>
          <w:tcPr>
            <w:tcW w:w="2632" w:type="dxa"/>
            <w:tcBorders>
              <w:top w:val="single" w:color="000000" w:themeColor="text1" w:sz="4" w:space="0"/>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47F64A63" w14:textId="01C53089">
            <w:pPr>
              <w:rPr>
                <w:sz w:val="20"/>
                <w:szCs w:val="20"/>
              </w:rPr>
            </w:pPr>
            <w:r>
              <w:rPr>
                <w:rFonts w:ascii="Calibri" w:hAnsi="Calibri" w:eastAsia="Calibri" w:cs="Calibri"/>
                <w:sz w:val="20"/>
                <w:szCs w:val="20"/>
              </w:rPr>
              <w:t xml:space="preserve">Calculate this indicator by dividing the </w:t>
            </w:r>
            <w:r>
              <w:rPr>
                <w:rFonts w:ascii="Calibri" w:hAnsi="Calibri" w:eastAsia="Calibri" w:cs="Calibri"/>
                <w:b/>
                <w:sz w:val="20"/>
                <w:szCs w:val="20"/>
              </w:rPr>
              <w:t xml:space="preserve">Numerator: </w:t>
            </w:r>
            <w:r>
              <w:rPr>
                <w:rFonts w:ascii="Calibri" w:hAnsi="Calibri" w:eastAsia="Calibri" w:cs="Calibri"/>
                <w:sz w:val="20"/>
                <w:szCs w:val="20"/>
              </w:rPr>
              <w:t xml:space="preserve">number of </w:t>
            </w:r>
            <w:r w:rsidR="009B1604">
              <w:rPr>
                <w:rFonts w:ascii="Calibri" w:hAnsi="Calibri" w:eastAsia="Calibri" w:cs="Calibri"/>
                <w:sz w:val="20"/>
                <w:szCs w:val="20"/>
              </w:rPr>
              <w:t xml:space="preserve">joint </w:t>
            </w:r>
            <w:r>
              <w:rPr>
                <w:rFonts w:ascii="Calibri" w:hAnsi="Calibri" w:eastAsia="Calibri" w:cs="Calibri"/>
                <w:sz w:val="20"/>
                <w:szCs w:val="20"/>
              </w:rPr>
              <w:t xml:space="preserve">advocacy campaigns carried out involving the active participation of children by the </w:t>
            </w:r>
            <w:r>
              <w:rPr>
                <w:rFonts w:ascii="Calibri" w:hAnsi="Calibri" w:eastAsia="Calibri" w:cs="Calibri"/>
                <w:b/>
                <w:sz w:val="20"/>
                <w:szCs w:val="20"/>
              </w:rPr>
              <w:t xml:space="preserve">Denominator: </w:t>
            </w:r>
            <w:r>
              <w:rPr>
                <w:rFonts w:ascii="Calibri" w:hAnsi="Calibri" w:eastAsia="Calibri" w:cs="Calibri"/>
                <w:sz w:val="20"/>
                <w:szCs w:val="20"/>
              </w:rPr>
              <w:t xml:space="preserve">total number of advocacy </w:t>
            </w:r>
            <w:r>
              <w:rPr>
                <w:rFonts w:ascii="Calibri" w:hAnsi="Calibri" w:eastAsia="Calibri" w:cs="Calibri"/>
                <w:sz w:val="20"/>
                <w:szCs w:val="20"/>
              </w:rPr>
              <w:lastRenderedPageBreak/>
              <w:t>campaigns carried out. To make this indicator more specific and reporting on it manageable, specify the geographic location.</w:t>
            </w:r>
          </w:p>
        </w:tc>
        <w:tc>
          <w:tcPr>
            <w:tcW w:w="2756" w:type="dxa"/>
            <w:tcBorders>
              <w:top w:val="single" w:color="000000" w:themeColor="text1" w:sz="4" w:space="0"/>
              <w:left w:val="nil"/>
              <w:bottom w:val="single" w:color="000000" w:themeColor="text1" w:sz="4" w:space="0"/>
              <w:right w:val="single" w:color="000000" w:themeColor="text1" w:sz="4" w:space="0"/>
            </w:tcBorders>
            <w:shd w:val="clear" w:color="auto" w:fill="FFFFFF" w:themeFill="background1"/>
            <w:tcMar/>
          </w:tcPr>
          <w:p w:rsidR="00175B0B" w:rsidP="00E94AB7" w:rsidRDefault="00175B0B" w14:paraId="4E9080A5" w14:textId="77777777">
            <w:pPr>
              <w:rPr>
                <w:sz w:val="20"/>
                <w:szCs w:val="20"/>
              </w:rPr>
            </w:pPr>
            <w:proofErr w:type="spellStart"/>
            <w:r>
              <w:rPr>
                <w:rFonts w:ascii="Calibri" w:hAnsi="Calibri" w:eastAsia="Calibri" w:cs="Calibri"/>
                <w:sz w:val="20"/>
                <w:szCs w:val="20"/>
              </w:rPr>
              <w:lastRenderedPageBreak/>
              <w:t>Programme</w:t>
            </w:r>
            <w:proofErr w:type="spellEnd"/>
            <w:r>
              <w:rPr>
                <w:rFonts w:ascii="Calibri" w:hAnsi="Calibri" w:eastAsia="Calibri" w:cs="Calibri"/>
                <w:sz w:val="20"/>
                <w:szCs w:val="20"/>
              </w:rPr>
              <w:t xml:space="preserve"> document review (project report/monitoring report)</w:t>
            </w:r>
          </w:p>
        </w:tc>
        <w:tc>
          <w:tcPr>
            <w:tcW w:w="2378" w:type="dxa"/>
            <w:tcBorders>
              <w:top w:val="single" w:color="000000" w:themeColor="text1" w:sz="4" w:space="0"/>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18A41B20" w14:textId="77777777">
            <w:pPr>
              <w:rPr>
                <w:color w:val="000000"/>
                <w:sz w:val="20"/>
                <w:szCs w:val="20"/>
              </w:rPr>
            </w:pPr>
            <w:r>
              <w:rPr>
                <w:rFonts w:ascii="Calibri" w:hAnsi="Calibri" w:eastAsia="Calibri" w:cs="Calibri"/>
                <w:color w:val="000000"/>
                <w:sz w:val="20"/>
                <w:szCs w:val="20"/>
              </w:rPr>
              <w:t xml:space="preserve">Active participation can take many forms. See the references section of the Minimum Standards for Child Protection for guidance. Child participation must be in the best interests of the </w:t>
            </w:r>
            <w:r>
              <w:rPr>
                <w:rFonts w:ascii="Calibri" w:hAnsi="Calibri" w:eastAsia="Calibri" w:cs="Calibri"/>
                <w:color w:val="000000"/>
                <w:sz w:val="20"/>
                <w:szCs w:val="20"/>
              </w:rPr>
              <w:lastRenderedPageBreak/>
              <w:t>child and determined based on a completed risk assessment that takes into account the ‘do no harm’ principle.</w:t>
            </w:r>
          </w:p>
        </w:tc>
      </w:tr>
      <w:tr w:rsidR="00175B0B" w:rsidTr="1C35B65C" w14:paraId="12ACA419" w14:textId="77777777">
        <w:trPr>
          <w:trHeight w:val="1800"/>
        </w:trPr>
        <w:tc>
          <w:tcPr>
            <w:tcW w:w="1696" w:type="dxa"/>
            <w:vMerge/>
            <w:tcBorders/>
            <w:tcMar/>
            <w:vAlign w:val="center"/>
          </w:tcPr>
          <w:p w:rsidR="00175B0B" w:rsidP="00E94AB7" w:rsidRDefault="00175B0B" w14:paraId="37849560" w14:textId="77777777">
            <w:pPr>
              <w:pBdr>
                <w:top w:val="nil"/>
                <w:left w:val="nil"/>
                <w:bottom w:val="nil"/>
                <w:right w:val="nil"/>
                <w:between w:val="nil"/>
              </w:pBdr>
              <w:rPr>
                <w:color w:val="000000"/>
                <w:sz w:val="20"/>
                <w:szCs w:val="20"/>
              </w:rPr>
            </w:pPr>
          </w:p>
        </w:tc>
        <w:tc>
          <w:tcPr>
            <w:tcW w:w="2552"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74636880" w14:textId="77777777">
            <w:pPr>
              <w:rPr>
                <w:color w:val="000000"/>
                <w:sz w:val="20"/>
                <w:szCs w:val="20"/>
              </w:rPr>
            </w:pPr>
            <w:r>
              <w:rPr>
                <w:rFonts w:ascii="Calibri" w:hAnsi="Calibri" w:eastAsia="Calibri" w:cs="Calibri"/>
                <w:color w:val="000000"/>
                <w:sz w:val="20"/>
                <w:szCs w:val="20"/>
              </w:rPr>
              <w:t xml:space="preserve">% of children reporting a concern to </w:t>
            </w:r>
            <w:proofErr w:type="spellStart"/>
            <w:r>
              <w:rPr>
                <w:rFonts w:ascii="Calibri" w:hAnsi="Calibri" w:eastAsia="Calibri" w:cs="Calibri"/>
                <w:color w:val="000000"/>
                <w:sz w:val="20"/>
                <w:szCs w:val="20"/>
              </w:rPr>
              <w:t>a</w:t>
            </w:r>
            <w:proofErr w:type="spellEnd"/>
            <w:r>
              <w:rPr>
                <w:rFonts w:ascii="Calibri" w:hAnsi="Calibri" w:eastAsia="Calibri" w:cs="Calibri"/>
                <w:color w:val="000000"/>
                <w:sz w:val="20"/>
                <w:szCs w:val="20"/>
              </w:rPr>
              <w:t xml:space="preserve"> education worker who report satisfaction with the response.      </w:t>
            </w:r>
          </w:p>
        </w:tc>
        <w:tc>
          <w:tcPr>
            <w:tcW w:w="850" w:type="dxa"/>
            <w:tcBorders>
              <w:top w:val="nil"/>
              <w:left w:val="nil"/>
              <w:bottom w:val="single" w:color="000000" w:themeColor="text1" w:sz="4" w:space="0"/>
              <w:right w:val="single" w:color="000000" w:themeColor="text1" w:sz="4" w:space="0"/>
            </w:tcBorders>
            <w:shd w:val="clear" w:color="auto" w:fill="FFFFFF" w:themeFill="background1"/>
            <w:tcMar/>
            <w:vAlign w:val="center"/>
          </w:tcPr>
          <w:p w:rsidR="00175B0B" w:rsidP="00E94AB7" w:rsidRDefault="00175B0B" w14:paraId="24ACF488" w14:textId="77777777">
            <w:pPr>
              <w:jc w:val="center"/>
              <w:rPr>
                <w:color w:val="000000"/>
                <w:sz w:val="20"/>
                <w:szCs w:val="20"/>
              </w:rPr>
            </w:pPr>
            <w:r>
              <w:rPr>
                <w:rFonts w:ascii="Calibri" w:hAnsi="Calibri" w:eastAsia="Calibri" w:cs="Calibri"/>
                <w:color w:val="000000"/>
                <w:sz w:val="20"/>
                <w:szCs w:val="20"/>
              </w:rPr>
              <w:t>100%</w:t>
            </w:r>
          </w:p>
        </w:tc>
        <w:tc>
          <w:tcPr>
            <w:tcW w:w="1054"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1A2DCCF7" w14:textId="77777777">
            <w:pPr>
              <w:jc w:val="center"/>
              <w:rPr>
                <w:sz w:val="20"/>
                <w:szCs w:val="20"/>
              </w:rPr>
            </w:pPr>
            <w:r>
              <w:rPr>
                <w:rFonts w:ascii="Calibri" w:hAnsi="Calibri" w:eastAsia="Calibri" w:cs="Calibri"/>
                <w:sz w:val="20"/>
                <w:szCs w:val="20"/>
              </w:rPr>
              <w:t>Outcome</w:t>
            </w:r>
          </w:p>
        </w:tc>
        <w:tc>
          <w:tcPr>
            <w:tcW w:w="2632"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6A1CE51D" w14:textId="77777777">
            <w:pPr>
              <w:rPr>
                <w:sz w:val="20"/>
                <w:szCs w:val="20"/>
              </w:rPr>
            </w:pPr>
            <w:r>
              <w:rPr>
                <w:rFonts w:ascii="Calibri" w:hAnsi="Calibri" w:eastAsia="Calibri" w:cs="Calibri"/>
                <w:sz w:val="20"/>
                <w:szCs w:val="20"/>
              </w:rPr>
              <w:t xml:space="preserve">Calculate this indicator by dividing the </w:t>
            </w:r>
            <w:r>
              <w:rPr>
                <w:rFonts w:ascii="Calibri" w:hAnsi="Calibri" w:eastAsia="Calibri" w:cs="Calibri"/>
                <w:b/>
                <w:sz w:val="20"/>
                <w:szCs w:val="20"/>
              </w:rPr>
              <w:t xml:space="preserve">Numerator: </w:t>
            </w:r>
            <w:r>
              <w:rPr>
                <w:rFonts w:ascii="Calibri" w:hAnsi="Calibri" w:eastAsia="Calibri" w:cs="Calibri"/>
                <w:sz w:val="20"/>
                <w:szCs w:val="20"/>
              </w:rPr>
              <w:t xml:space="preserve">number of children reporting a concern to </w:t>
            </w:r>
            <w:proofErr w:type="spellStart"/>
            <w:r>
              <w:rPr>
                <w:rFonts w:ascii="Calibri" w:hAnsi="Calibri" w:eastAsia="Calibri" w:cs="Calibri"/>
                <w:sz w:val="20"/>
                <w:szCs w:val="20"/>
              </w:rPr>
              <w:t>a</w:t>
            </w:r>
            <w:proofErr w:type="spellEnd"/>
            <w:r>
              <w:rPr>
                <w:rFonts w:ascii="Calibri" w:hAnsi="Calibri" w:eastAsia="Calibri" w:cs="Calibri"/>
                <w:sz w:val="20"/>
                <w:szCs w:val="20"/>
              </w:rPr>
              <w:t xml:space="preserve"> education worker who report satisfaction with the response by the </w:t>
            </w:r>
            <w:r>
              <w:rPr>
                <w:rFonts w:ascii="Calibri" w:hAnsi="Calibri" w:eastAsia="Calibri" w:cs="Calibri"/>
                <w:b/>
                <w:sz w:val="20"/>
                <w:szCs w:val="20"/>
              </w:rPr>
              <w:t xml:space="preserve">Denominator: </w:t>
            </w:r>
            <w:r>
              <w:rPr>
                <w:rFonts w:ascii="Calibri" w:hAnsi="Calibri" w:eastAsia="Calibri" w:cs="Calibri"/>
                <w:sz w:val="20"/>
                <w:szCs w:val="20"/>
              </w:rPr>
              <w:t xml:space="preserve">total number of children who reported a concern. </w:t>
            </w:r>
          </w:p>
        </w:tc>
        <w:tc>
          <w:tcPr>
            <w:tcW w:w="2756" w:type="dxa"/>
            <w:tcBorders>
              <w:top w:val="nil"/>
              <w:left w:val="nil"/>
              <w:bottom w:val="single" w:color="000000" w:themeColor="text1" w:sz="4" w:space="0"/>
              <w:right w:val="single" w:color="000000" w:themeColor="text1" w:sz="4" w:space="0"/>
            </w:tcBorders>
            <w:shd w:val="clear" w:color="auto" w:fill="FFFFFF" w:themeFill="background1"/>
            <w:tcMar/>
          </w:tcPr>
          <w:p w:rsidR="00175B0B" w:rsidP="00E94AB7" w:rsidRDefault="00175B0B" w14:paraId="718E6B04" w14:textId="77777777">
            <w:pPr>
              <w:rPr>
                <w:sz w:val="20"/>
                <w:szCs w:val="20"/>
              </w:rPr>
            </w:pPr>
            <w:r>
              <w:rPr>
                <w:rFonts w:ascii="Calibri" w:hAnsi="Calibri" w:eastAsia="Calibri" w:cs="Calibri"/>
                <w:sz w:val="20"/>
                <w:szCs w:val="20"/>
              </w:rPr>
              <w:t>Client satisfaction survey carried out jointly with child protection and sector-specific actors, survey report</w:t>
            </w:r>
          </w:p>
        </w:tc>
        <w:tc>
          <w:tcPr>
            <w:tcW w:w="2378" w:type="dxa"/>
            <w:tcBorders>
              <w:top w:val="nil"/>
              <w:left w:val="nil"/>
              <w:bottom w:val="single" w:color="000000" w:themeColor="text1" w:sz="4" w:space="0"/>
              <w:right w:val="single" w:color="000000" w:themeColor="text1" w:sz="4" w:space="0"/>
            </w:tcBorders>
            <w:shd w:val="clear" w:color="auto" w:fill="auto"/>
            <w:tcMar/>
            <w:vAlign w:val="center"/>
          </w:tcPr>
          <w:p w:rsidR="00175B0B" w:rsidP="00E94AB7" w:rsidRDefault="00175B0B" w14:paraId="7FAC5E5A" w14:textId="77777777">
            <w:pPr>
              <w:rPr>
                <w:color w:val="000000"/>
                <w:sz w:val="20"/>
                <w:szCs w:val="20"/>
              </w:rPr>
            </w:pPr>
            <w:r>
              <w:rPr>
                <w:rFonts w:ascii="Calibri" w:hAnsi="Calibri" w:eastAsia="Calibri" w:cs="Calibri"/>
                <w:color w:val="000000"/>
                <w:sz w:val="20"/>
                <w:szCs w:val="20"/>
              </w:rPr>
              <w:t>Develop a safe and appropriate mechanism to gain feedback from children regarding their satisfaction with how their concern was handled.</w:t>
            </w:r>
          </w:p>
        </w:tc>
      </w:tr>
    </w:tbl>
    <w:p w:rsidR="00175B0B" w:rsidP="00175B0B" w:rsidRDefault="00175B0B" w14:paraId="0420213C" w14:textId="77777777">
      <w:pPr>
        <w:spacing w:before="280" w:after="280"/>
        <w:rPr>
          <w:b/>
          <w:color w:val="7030A0"/>
        </w:rPr>
        <w:sectPr w:rsidR="00175B0B">
          <w:pgSz w:w="15840" w:h="12240" w:orient="landscape"/>
          <w:pgMar w:top="1440" w:right="1440" w:bottom="1440" w:left="1440" w:header="708" w:footer="708" w:gutter="0"/>
          <w:cols w:space="720"/>
        </w:sectPr>
      </w:pPr>
    </w:p>
    <w:p w:rsidR="00175B0B" w:rsidRDefault="00175B0B" w14:paraId="3061B09D" w14:textId="77777777">
      <w:pPr>
        <w:spacing w:before="16" w:after="0" w:line="240" w:lineRule="auto"/>
        <w:ind w:left="100" w:right="-20"/>
        <w:rPr>
          <w:rFonts w:ascii="Calibri" w:hAnsi="Calibri" w:eastAsia="Calibri" w:cs="Calibri"/>
          <w:color w:val="009FDC"/>
        </w:rPr>
      </w:pPr>
    </w:p>
    <w:p w:rsidR="00053E75" w:rsidRDefault="00BF1E13" w14:paraId="2B3DDF36" w14:textId="1C2F4217">
      <w:pPr>
        <w:spacing w:before="16" w:after="0" w:line="240" w:lineRule="auto"/>
        <w:ind w:left="100" w:right="-20"/>
        <w:rPr>
          <w:rFonts w:ascii="Calibri" w:hAnsi="Calibri" w:eastAsia="Calibri" w:cs="Calibri"/>
        </w:rPr>
      </w:pPr>
      <w:r>
        <w:rPr>
          <w:rFonts w:ascii="Calibri" w:hAnsi="Calibri" w:eastAsia="Calibri" w:cs="Calibri"/>
          <w:color w:val="009FDC"/>
        </w:rPr>
        <w:t>Sect</w:t>
      </w:r>
      <w:r>
        <w:rPr>
          <w:rFonts w:ascii="Calibri" w:hAnsi="Calibri" w:eastAsia="Calibri" w:cs="Calibri"/>
          <w:color w:val="009FDC"/>
          <w:spacing w:val="2"/>
        </w:rPr>
        <w:t>o</w:t>
      </w:r>
      <w:r>
        <w:rPr>
          <w:rFonts w:ascii="Calibri" w:hAnsi="Calibri" w:eastAsia="Calibri" w:cs="Calibri"/>
          <w:color w:val="009FDC"/>
        </w:rPr>
        <w:t>r</w:t>
      </w:r>
      <w:r>
        <w:rPr>
          <w:rFonts w:ascii="Calibri" w:hAnsi="Calibri" w:eastAsia="Calibri" w:cs="Calibri"/>
          <w:color w:val="009FDC"/>
          <w:spacing w:val="-2"/>
        </w:rPr>
        <w:t xml:space="preserve"> </w:t>
      </w:r>
      <w:r>
        <w:rPr>
          <w:rFonts w:ascii="Calibri" w:hAnsi="Calibri" w:eastAsia="Calibri" w:cs="Calibri"/>
          <w:color w:val="009FDC"/>
        </w:rPr>
        <w:t>c</w:t>
      </w:r>
      <w:r>
        <w:rPr>
          <w:rFonts w:ascii="Calibri" w:hAnsi="Calibri" w:eastAsia="Calibri" w:cs="Calibri"/>
          <w:color w:val="009FDC"/>
          <w:spacing w:val="-3"/>
        </w:rPr>
        <w:t>r</w:t>
      </w:r>
      <w:r>
        <w:rPr>
          <w:rFonts w:ascii="Calibri" w:hAnsi="Calibri" w:eastAsia="Calibri" w:cs="Calibri"/>
          <w:color w:val="009FDC"/>
          <w:spacing w:val="1"/>
        </w:rPr>
        <w:t>o</w:t>
      </w:r>
      <w:r>
        <w:rPr>
          <w:rFonts w:ascii="Calibri" w:hAnsi="Calibri" w:eastAsia="Calibri" w:cs="Calibri"/>
          <w:color w:val="009FDC"/>
        </w:rPr>
        <w:t>s</w:t>
      </w:r>
      <w:r>
        <w:rPr>
          <w:rFonts w:ascii="Calibri" w:hAnsi="Calibri" w:eastAsia="Calibri" w:cs="Calibri"/>
          <w:color w:val="009FDC"/>
          <w:spacing w:val="1"/>
        </w:rPr>
        <w:t>s</w:t>
      </w:r>
      <w:r>
        <w:rPr>
          <w:rFonts w:ascii="Calibri" w:hAnsi="Calibri" w:eastAsia="Calibri" w:cs="Calibri"/>
          <w:color w:val="009FDC"/>
        </w:rPr>
        <w:t>-tag</w:t>
      </w:r>
      <w:r>
        <w:rPr>
          <w:rFonts w:ascii="Calibri" w:hAnsi="Calibri" w:eastAsia="Calibri" w:cs="Calibri"/>
          <w:color w:val="009FDC"/>
          <w:spacing w:val="-1"/>
        </w:rPr>
        <w:t>g</w:t>
      </w:r>
      <w:r>
        <w:rPr>
          <w:rFonts w:ascii="Calibri" w:hAnsi="Calibri" w:eastAsia="Calibri" w:cs="Calibri"/>
          <w:color w:val="009FDC"/>
        </w:rPr>
        <w:t>i</w:t>
      </w:r>
      <w:r>
        <w:rPr>
          <w:rFonts w:ascii="Calibri" w:hAnsi="Calibri" w:eastAsia="Calibri" w:cs="Calibri"/>
          <w:color w:val="009FDC"/>
          <w:spacing w:val="-1"/>
        </w:rPr>
        <w:t>n</w:t>
      </w:r>
      <w:r>
        <w:rPr>
          <w:rFonts w:ascii="Calibri" w:hAnsi="Calibri" w:eastAsia="Calibri" w:cs="Calibri"/>
          <w:color w:val="009FDC"/>
        </w:rPr>
        <w:t>g</w:t>
      </w:r>
    </w:p>
    <w:p w:rsidR="00053E75" w:rsidRDefault="00BF1E13" w14:paraId="7FA8F5F4" w14:textId="77777777">
      <w:pPr>
        <w:spacing w:before="24" w:after="0" w:line="258" w:lineRule="auto"/>
        <w:ind w:left="100" w:right="646"/>
        <w:rPr>
          <w:rFonts w:ascii="Calibri" w:hAnsi="Calibri" w:eastAsia="Calibri" w:cs="Calibri"/>
          <w:sz w:val="13"/>
          <w:szCs w:val="13"/>
        </w:rPr>
      </w:pPr>
      <w:r>
        <w:rPr>
          <w:rFonts w:ascii="Calibri" w:hAnsi="Calibri" w:eastAsia="Calibri" w:cs="Calibri"/>
          <w:sz w:val="20"/>
          <w:szCs w:val="20"/>
        </w:rPr>
        <w:t>Ma</w:t>
      </w:r>
      <w:r>
        <w:rPr>
          <w:rFonts w:ascii="Calibri" w:hAnsi="Calibri" w:eastAsia="Calibri" w:cs="Calibri"/>
          <w:spacing w:val="1"/>
          <w:sz w:val="20"/>
          <w:szCs w:val="20"/>
        </w:rPr>
        <w:t>n</w:t>
      </w:r>
      <w:r>
        <w:rPr>
          <w:rFonts w:ascii="Calibri" w:hAnsi="Calibri" w:eastAsia="Calibri" w:cs="Calibri"/>
          <w:sz w:val="20"/>
          <w:szCs w:val="20"/>
        </w:rPr>
        <w:t>y</w:t>
      </w:r>
      <w:r>
        <w:rPr>
          <w:rFonts w:ascii="Calibri" w:hAnsi="Calibri" w:eastAsia="Calibri" w:cs="Calibri"/>
          <w:spacing w:val="-4"/>
          <w:sz w:val="20"/>
          <w:szCs w:val="20"/>
        </w:rPr>
        <w:t xml:space="preserve"> </w:t>
      </w:r>
      <w:r>
        <w:rPr>
          <w:rFonts w:ascii="Calibri" w:hAnsi="Calibri" w:eastAsia="Calibri" w:cs="Calibri"/>
          <w:sz w:val="20"/>
          <w:szCs w:val="20"/>
        </w:rPr>
        <w:t>i</w:t>
      </w:r>
      <w:r>
        <w:rPr>
          <w:rFonts w:ascii="Calibri" w:hAnsi="Calibri" w:eastAsia="Calibri" w:cs="Calibri"/>
          <w:spacing w:val="1"/>
          <w:sz w:val="20"/>
          <w:szCs w:val="20"/>
        </w:rPr>
        <w:t>nd</w:t>
      </w:r>
      <w:r>
        <w:rPr>
          <w:rFonts w:ascii="Calibri" w:hAnsi="Calibri" w:eastAsia="Calibri" w:cs="Calibri"/>
          <w:sz w:val="20"/>
          <w:szCs w:val="20"/>
        </w:rPr>
        <w:t>icat</w:t>
      </w:r>
      <w:r>
        <w:rPr>
          <w:rFonts w:ascii="Calibri" w:hAnsi="Calibri" w:eastAsia="Calibri" w:cs="Calibri"/>
          <w:spacing w:val="1"/>
          <w:sz w:val="20"/>
          <w:szCs w:val="20"/>
        </w:rPr>
        <w:t>o</w:t>
      </w:r>
      <w:r>
        <w:rPr>
          <w:rFonts w:ascii="Calibri" w:hAnsi="Calibri" w:eastAsia="Calibri" w:cs="Calibri"/>
          <w:sz w:val="20"/>
          <w:szCs w:val="20"/>
        </w:rPr>
        <w:t>rs</w:t>
      </w:r>
      <w:r>
        <w:rPr>
          <w:rFonts w:ascii="Calibri" w:hAnsi="Calibri" w:eastAsia="Calibri" w:cs="Calibri"/>
          <w:spacing w:val="-7"/>
          <w:sz w:val="20"/>
          <w:szCs w:val="20"/>
        </w:rPr>
        <w:t xml:space="preserve"> </w:t>
      </w:r>
      <w:r>
        <w:rPr>
          <w:rFonts w:ascii="Calibri" w:hAnsi="Calibri" w:eastAsia="Calibri" w:cs="Calibri"/>
          <w:spacing w:val="1"/>
          <w:sz w:val="20"/>
          <w:szCs w:val="20"/>
        </w:rPr>
        <w:t>h</w:t>
      </w:r>
      <w:r>
        <w:rPr>
          <w:rFonts w:ascii="Calibri" w:hAnsi="Calibri" w:eastAsia="Calibri" w:cs="Calibri"/>
          <w:spacing w:val="-2"/>
          <w:sz w:val="20"/>
          <w:szCs w:val="20"/>
        </w:rPr>
        <w:t>a</w:t>
      </w:r>
      <w:r>
        <w:rPr>
          <w:rFonts w:ascii="Calibri" w:hAnsi="Calibri" w:eastAsia="Calibri" w:cs="Calibri"/>
          <w:spacing w:val="1"/>
          <w:sz w:val="20"/>
          <w:szCs w:val="20"/>
        </w:rPr>
        <w:t>v</w:t>
      </w:r>
      <w:r>
        <w:rPr>
          <w:rFonts w:ascii="Calibri" w:hAnsi="Calibri" w:eastAsia="Calibri" w:cs="Calibri"/>
          <w:sz w:val="20"/>
          <w:szCs w:val="20"/>
        </w:rPr>
        <w:t>e</w:t>
      </w:r>
      <w:r>
        <w:rPr>
          <w:rFonts w:ascii="Calibri" w:hAnsi="Calibri" w:eastAsia="Calibri" w:cs="Calibri"/>
          <w:spacing w:val="-5"/>
          <w:sz w:val="20"/>
          <w:szCs w:val="20"/>
        </w:rPr>
        <w:t xml:space="preserve"> </w:t>
      </w:r>
      <w:r>
        <w:rPr>
          <w:rFonts w:ascii="Calibri" w:hAnsi="Calibri" w:eastAsia="Calibri" w:cs="Calibri"/>
          <w:sz w:val="20"/>
          <w:szCs w:val="20"/>
        </w:rPr>
        <w:t>li</w:t>
      </w:r>
      <w:r>
        <w:rPr>
          <w:rFonts w:ascii="Calibri" w:hAnsi="Calibri" w:eastAsia="Calibri" w:cs="Calibri"/>
          <w:spacing w:val="1"/>
          <w:sz w:val="20"/>
          <w:szCs w:val="20"/>
        </w:rPr>
        <w:t>n</w:t>
      </w:r>
      <w:r>
        <w:rPr>
          <w:rFonts w:ascii="Calibri" w:hAnsi="Calibri" w:eastAsia="Calibri" w:cs="Calibri"/>
          <w:sz w:val="20"/>
          <w:szCs w:val="20"/>
        </w:rPr>
        <w:t>k</w:t>
      </w:r>
      <w:r>
        <w:rPr>
          <w:rFonts w:ascii="Calibri" w:hAnsi="Calibri" w:eastAsia="Calibri" w:cs="Calibri"/>
          <w:spacing w:val="1"/>
          <w:sz w:val="20"/>
          <w:szCs w:val="20"/>
        </w:rPr>
        <w:t>a</w:t>
      </w:r>
      <w:r>
        <w:rPr>
          <w:rFonts w:ascii="Calibri" w:hAnsi="Calibri" w:eastAsia="Calibri" w:cs="Calibri"/>
          <w:sz w:val="20"/>
          <w:szCs w:val="20"/>
        </w:rPr>
        <w:t>g</w:t>
      </w:r>
      <w:r>
        <w:rPr>
          <w:rFonts w:ascii="Calibri" w:hAnsi="Calibri" w:eastAsia="Calibri" w:cs="Calibri"/>
          <w:spacing w:val="-1"/>
          <w:sz w:val="20"/>
          <w:szCs w:val="20"/>
        </w:rPr>
        <w:t>e</w:t>
      </w:r>
      <w:r>
        <w:rPr>
          <w:rFonts w:ascii="Calibri" w:hAnsi="Calibri" w:eastAsia="Calibri" w:cs="Calibri"/>
          <w:sz w:val="20"/>
          <w:szCs w:val="20"/>
        </w:rPr>
        <w:t>s</w:t>
      </w:r>
      <w:r>
        <w:rPr>
          <w:rFonts w:ascii="Calibri" w:hAnsi="Calibri" w:eastAsia="Calibri" w:cs="Calibri"/>
          <w:spacing w:val="-6"/>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z w:val="20"/>
          <w:szCs w:val="20"/>
        </w:rPr>
        <w:t>more</w:t>
      </w:r>
      <w:r>
        <w:rPr>
          <w:rFonts w:ascii="Calibri" w:hAnsi="Calibri" w:eastAsia="Calibri" w:cs="Calibri"/>
          <w:spacing w:val="-4"/>
          <w:sz w:val="20"/>
          <w:szCs w:val="20"/>
        </w:rPr>
        <w:t xml:space="preserve"> </w:t>
      </w:r>
      <w:r>
        <w:rPr>
          <w:rFonts w:ascii="Calibri" w:hAnsi="Calibri" w:eastAsia="Calibri" w:cs="Calibri"/>
          <w:spacing w:val="1"/>
          <w:sz w:val="20"/>
          <w:szCs w:val="20"/>
        </w:rPr>
        <w:t>th</w:t>
      </w:r>
      <w:r>
        <w:rPr>
          <w:rFonts w:ascii="Calibri" w:hAnsi="Calibri" w:eastAsia="Calibri" w:cs="Calibri"/>
          <w:sz w:val="20"/>
          <w:szCs w:val="20"/>
        </w:rPr>
        <w:t>an</w:t>
      </w:r>
      <w:r>
        <w:rPr>
          <w:rFonts w:ascii="Calibri" w:hAnsi="Calibri" w:eastAsia="Calibri" w:cs="Calibri"/>
          <w:spacing w:val="-3"/>
          <w:sz w:val="20"/>
          <w:szCs w:val="20"/>
        </w:rPr>
        <w:t xml:space="preserve"> </w:t>
      </w:r>
      <w:r>
        <w:rPr>
          <w:rFonts w:ascii="Calibri" w:hAnsi="Calibri" w:eastAsia="Calibri" w:cs="Calibri"/>
          <w:spacing w:val="1"/>
          <w:sz w:val="20"/>
          <w:szCs w:val="20"/>
        </w:rPr>
        <w:t>on</w:t>
      </w:r>
      <w:r>
        <w:rPr>
          <w:rFonts w:ascii="Calibri" w:hAnsi="Calibri" w:eastAsia="Calibri" w:cs="Calibri"/>
          <w:sz w:val="20"/>
          <w:szCs w:val="20"/>
        </w:rPr>
        <w:t>e</w:t>
      </w:r>
      <w:r>
        <w:rPr>
          <w:rFonts w:ascii="Calibri" w:hAnsi="Calibri" w:eastAsia="Calibri" w:cs="Calibri"/>
          <w:spacing w:val="-4"/>
          <w:sz w:val="20"/>
          <w:szCs w:val="20"/>
        </w:rPr>
        <w:t xml:space="preserve"> </w:t>
      </w:r>
      <w:r>
        <w:rPr>
          <w:rFonts w:ascii="Calibri" w:hAnsi="Calibri" w:eastAsia="Calibri" w:cs="Calibri"/>
          <w:sz w:val="20"/>
          <w:szCs w:val="20"/>
        </w:rPr>
        <w:t>cl</w:t>
      </w:r>
      <w:r>
        <w:rPr>
          <w:rFonts w:ascii="Calibri" w:hAnsi="Calibri" w:eastAsia="Calibri" w:cs="Calibri"/>
          <w:spacing w:val="1"/>
          <w:sz w:val="20"/>
          <w:szCs w:val="20"/>
        </w:rPr>
        <w:t>us</w:t>
      </w:r>
      <w:r>
        <w:rPr>
          <w:rFonts w:ascii="Calibri" w:hAnsi="Calibri" w:eastAsia="Calibri" w:cs="Calibri"/>
          <w:sz w:val="20"/>
          <w:szCs w:val="20"/>
        </w:rPr>
        <w:t>ter.</w:t>
      </w:r>
      <w:r>
        <w:rPr>
          <w:rFonts w:ascii="Calibri" w:hAnsi="Calibri" w:eastAsia="Calibri" w:cs="Calibri"/>
          <w:spacing w:val="-6"/>
          <w:sz w:val="20"/>
          <w:szCs w:val="20"/>
        </w:rPr>
        <w:t xml:space="preserve"> </w:t>
      </w:r>
      <w:r>
        <w:rPr>
          <w:rFonts w:ascii="Calibri" w:hAnsi="Calibri" w:eastAsia="Calibri" w:cs="Calibri"/>
          <w:sz w:val="20"/>
          <w:szCs w:val="20"/>
        </w:rPr>
        <w:t>D</w:t>
      </w:r>
      <w:r>
        <w:rPr>
          <w:rFonts w:ascii="Calibri" w:hAnsi="Calibri" w:eastAsia="Calibri" w:cs="Calibri"/>
          <w:spacing w:val="1"/>
          <w:sz w:val="20"/>
          <w:szCs w:val="20"/>
        </w:rPr>
        <w:t>a</w:t>
      </w:r>
      <w:r>
        <w:rPr>
          <w:rFonts w:ascii="Calibri" w:hAnsi="Calibri" w:eastAsia="Calibri" w:cs="Calibri"/>
          <w:sz w:val="20"/>
          <w:szCs w:val="20"/>
        </w:rPr>
        <w:t>ta</w:t>
      </w:r>
      <w:r>
        <w:rPr>
          <w:rFonts w:ascii="Calibri" w:hAnsi="Calibri" w:eastAsia="Calibri" w:cs="Calibri"/>
          <w:spacing w:val="-3"/>
          <w:sz w:val="20"/>
          <w:szCs w:val="20"/>
        </w:rPr>
        <w:t xml:space="preserve"> </w:t>
      </w:r>
      <w:r>
        <w:rPr>
          <w:rFonts w:ascii="Calibri" w:hAnsi="Calibri" w:eastAsia="Calibri" w:cs="Calibri"/>
          <w:spacing w:val="1"/>
          <w:sz w:val="20"/>
          <w:szCs w:val="20"/>
        </w:rPr>
        <w:t>t</w:t>
      </w:r>
      <w:r>
        <w:rPr>
          <w:rFonts w:ascii="Calibri" w:hAnsi="Calibri" w:eastAsia="Calibri" w:cs="Calibri"/>
          <w:sz w:val="20"/>
          <w:szCs w:val="20"/>
        </w:rPr>
        <w:t>o</w:t>
      </w:r>
      <w:r>
        <w:rPr>
          <w:rFonts w:ascii="Calibri" w:hAnsi="Calibri" w:eastAsia="Calibri" w:cs="Calibri"/>
          <w:spacing w:val="-2"/>
          <w:sz w:val="20"/>
          <w:szCs w:val="20"/>
        </w:rPr>
        <w:t xml:space="preserve"> </w:t>
      </w:r>
      <w:r>
        <w:rPr>
          <w:rFonts w:ascii="Calibri" w:hAnsi="Calibri" w:eastAsia="Calibri" w:cs="Calibri"/>
          <w:sz w:val="20"/>
          <w:szCs w:val="20"/>
        </w:rPr>
        <w:t>m</w:t>
      </w:r>
      <w:r>
        <w:rPr>
          <w:rFonts w:ascii="Calibri" w:hAnsi="Calibri" w:eastAsia="Calibri" w:cs="Calibri"/>
          <w:spacing w:val="-1"/>
          <w:sz w:val="20"/>
          <w:szCs w:val="20"/>
        </w:rPr>
        <w:t>e</w:t>
      </w:r>
      <w:r>
        <w:rPr>
          <w:rFonts w:ascii="Calibri" w:hAnsi="Calibri" w:eastAsia="Calibri" w:cs="Calibri"/>
          <w:sz w:val="20"/>
          <w:szCs w:val="20"/>
        </w:rPr>
        <w:t>a</w:t>
      </w:r>
      <w:r>
        <w:rPr>
          <w:rFonts w:ascii="Calibri" w:hAnsi="Calibri" w:eastAsia="Calibri" w:cs="Calibri"/>
          <w:spacing w:val="2"/>
          <w:sz w:val="20"/>
          <w:szCs w:val="20"/>
        </w:rPr>
        <w:t>s</w:t>
      </w:r>
      <w:r>
        <w:rPr>
          <w:rFonts w:ascii="Calibri" w:hAnsi="Calibri" w:eastAsia="Calibri" w:cs="Calibri"/>
          <w:spacing w:val="1"/>
          <w:sz w:val="20"/>
          <w:szCs w:val="20"/>
        </w:rPr>
        <w:t>u</w:t>
      </w:r>
      <w:r>
        <w:rPr>
          <w:rFonts w:ascii="Calibri" w:hAnsi="Calibri" w:eastAsia="Calibri" w:cs="Calibri"/>
          <w:sz w:val="20"/>
          <w:szCs w:val="20"/>
        </w:rPr>
        <w:t>re</w:t>
      </w:r>
      <w:r>
        <w:rPr>
          <w:rFonts w:ascii="Calibri" w:hAnsi="Calibri" w:eastAsia="Calibri" w:cs="Calibri"/>
          <w:spacing w:val="-8"/>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2"/>
          <w:sz w:val="20"/>
          <w:szCs w:val="20"/>
        </w:rPr>
        <w:t xml:space="preserve"> </w:t>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pacing w:val="1"/>
          <w:sz w:val="20"/>
          <w:szCs w:val="20"/>
        </w:rPr>
        <w:t>p</w:t>
      </w:r>
      <w:r>
        <w:rPr>
          <w:rFonts w:ascii="Calibri" w:hAnsi="Calibri" w:eastAsia="Calibri" w:cs="Calibri"/>
          <w:sz w:val="20"/>
          <w:szCs w:val="20"/>
        </w:rPr>
        <w:t>ort</w:t>
      </w:r>
      <w:r>
        <w:rPr>
          <w:rFonts w:ascii="Calibri" w:hAnsi="Calibri" w:eastAsia="Calibri" w:cs="Calibri"/>
          <w:spacing w:val="-4"/>
          <w:sz w:val="20"/>
          <w:szCs w:val="20"/>
        </w:rPr>
        <w:t xml:space="preserve"> </w:t>
      </w:r>
      <w:r>
        <w:rPr>
          <w:rFonts w:ascii="Calibri" w:hAnsi="Calibri" w:eastAsia="Calibri" w:cs="Calibri"/>
          <w:spacing w:val="-1"/>
          <w:sz w:val="20"/>
          <w:szCs w:val="20"/>
        </w:rPr>
        <w:t>e</w:t>
      </w:r>
      <w:r>
        <w:rPr>
          <w:rFonts w:ascii="Calibri" w:hAnsi="Calibri" w:eastAsia="Calibri" w:cs="Calibri"/>
          <w:sz w:val="20"/>
          <w:szCs w:val="20"/>
        </w:rPr>
        <w:t>ach</w:t>
      </w:r>
      <w:r>
        <w:rPr>
          <w:rFonts w:ascii="Calibri" w:hAnsi="Calibri" w:eastAsia="Calibri" w:cs="Calibri"/>
          <w:spacing w:val="-3"/>
          <w:sz w:val="20"/>
          <w:szCs w:val="20"/>
        </w:rPr>
        <w:t xml:space="preserve"> </w:t>
      </w:r>
      <w:r>
        <w:rPr>
          <w:rFonts w:ascii="Calibri" w:hAnsi="Calibri" w:eastAsia="Calibri" w:cs="Calibri"/>
          <w:sz w:val="20"/>
          <w:szCs w:val="20"/>
        </w:rPr>
        <w:t>i</w:t>
      </w:r>
      <w:r>
        <w:rPr>
          <w:rFonts w:ascii="Calibri" w:hAnsi="Calibri" w:eastAsia="Calibri" w:cs="Calibri"/>
          <w:spacing w:val="1"/>
          <w:sz w:val="20"/>
          <w:szCs w:val="20"/>
        </w:rPr>
        <w:t>nd</w:t>
      </w:r>
      <w:r>
        <w:rPr>
          <w:rFonts w:ascii="Calibri" w:hAnsi="Calibri" w:eastAsia="Calibri" w:cs="Calibri"/>
          <w:sz w:val="20"/>
          <w:szCs w:val="20"/>
        </w:rPr>
        <w:t>icat</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7"/>
          <w:sz w:val="20"/>
          <w:szCs w:val="20"/>
        </w:rPr>
        <w:t xml:space="preserve"> </w:t>
      </w:r>
      <w:r>
        <w:rPr>
          <w:rFonts w:ascii="Calibri" w:hAnsi="Calibri" w:eastAsia="Calibri" w:cs="Calibri"/>
          <w:spacing w:val="-1"/>
          <w:sz w:val="20"/>
          <w:szCs w:val="20"/>
        </w:rPr>
        <w:t>m</w:t>
      </w:r>
      <w:r>
        <w:rPr>
          <w:rFonts w:ascii="Calibri" w:hAnsi="Calibri" w:eastAsia="Calibri" w:cs="Calibri"/>
          <w:sz w:val="20"/>
          <w:szCs w:val="20"/>
        </w:rPr>
        <w:t>ight</w:t>
      </w:r>
      <w:r>
        <w:rPr>
          <w:rFonts w:ascii="Calibri" w:hAnsi="Calibri" w:eastAsia="Calibri" w:cs="Calibri"/>
          <w:spacing w:val="-4"/>
          <w:sz w:val="20"/>
          <w:szCs w:val="20"/>
        </w:rPr>
        <w:t xml:space="preserve"> </w:t>
      </w:r>
      <w:r>
        <w:rPr>
          <w:rFonts w:ascii="Calibri" w:hAnsi="Calibri" w:eastAsia="Calibri" w:cs="Calibri"/>
          <w:spacing w:val="1"/>
          <w:sz w:val="20"/>
          <w:szCs w:val="20"/>
        </w:rPr>
        <w:t>b</w:t>
      </w:r>
      <w:r>
        <w:rPr>
          <w:rFonts w:ascii="Calibri" w:hAnsi="Calibri" w:eastAsia="Calibri" w:cs="Calibri"/>
          <w:sz w:val="20"/>
          <w:szCs w:val="20"/>
        </w:rPr>
        <w:t>e</w:t>
      </w:r>
      <w:r>
        <w:rPr>
          <w:rFonts w:ascii="Calibri" w:hAnsi="Calibri" w:eastAsia="Calibri" w:cs="Calibri"/>
          <w:spacing w:val="-3"/>
          <w:sz w:val="20"/>
          <w:szCs w:val="20"/>
        </w:rPr>
        <w:t xml:space="preserve"> </w:t>
      </w:r>
      <w:r>
        <w:rPr>
          <w:rFonts w:ascii="Calibri" w:hAnsi="Calibri" w:eastAsia="Calibri" w:cs="Calibri"/>
          <w:spacing w:val="1"/>
          <w:sz w:val="20"/>
          <w:szCs w:val="20"/>
        </w:rPr>
        <w:t>a</w:t>
      </w:r>
      <w:r>
        <w:rPr>
          <w:rFonts w:ascii="Calibri" w:hAnsi="Calibri" w:eastAsia="Calibri" w:cs="Calibri"/>
          <w:sz w:val="20"/>
          <w:szCs w:val="20"/>
        </w:rPr>
        <w:t>lr</w:t>
      </w:r>
      <w:r>
        <w:rPr>
          <w:rFonts w:ascii="Calibri" w:hAnsi="Calibri" w:eastAsia="Calibri" w:cs="Calibri"/>
          <w:spacing w:val="-1"/>
          <w:sz w:val="20"/>
          <w:szCs w:val="20"/>
        </w:rPr>
        <w:t>e</w:t>
      </w:r>
      <w:r>
        <w:rPr>
          <w:rFonts w:ascii="Calibri" w:hAnsi="Calibri" w:eastAsia="Calibri" w:cs="Calibri"/>
          <w:sz w:val="20"/>
          <w:szCs w:val="20"/>
        </w:rPr>
        <w:t>a</w:t>
      </w:r>
      <w:r>
        <w:rPr>
          <w:rFonts w:ascii="Calibri" w:hAnsi="Calibri" w:eastAsia="Calibri" w:cs="Calibri"/>
          <w:spacing w:val="1"/>
          <w:sz w:val="20"/>
          <w:szCs w:val="20"/>
        </w:rPr>
        <w:t>d</w:t>
      </w:r>
      <w:r>
        <w:rPr>
          <w:rFonts w:ascii="Calibri" w:hAnsi="Calibri" w:eastAsia="Calibri" w:cs="Calibri"/>
          <w:sz w:val="20"/>
          <w:szCs w:val="20"/>
        </w:rPr>
        <w:t>y</w:t>
      </w:r>
      <w:r>
        <w:rPr>
          <w:rFonts w:ascii="Calibri" w:hAnsi="Calibri" w:eastAsia="Calibri" w:cs="Calibri"/>
          <w:spacing w:val="-5"/>
          <w:sz w:val="20"/>
          <w:szCs w:val="20"/>
        </w:rPr>
        <w:t xml:space="preserve"> </w:t>
      </w:r>
      <w:r>
        <w:rPr>
          <w:rFonts w:ascii="Calibri" w:hAnsi="Calibri" w:eastAsia="Calibri" w:cs="Calibri"/>
          <w:spacing w:val="1"/>
          <w:sz w:val="20"/>
          <w:szCs w:val="20"/>
        </w:rPr>
        <w:t>o</w:t>
      </w:r>
      <w:r>
        <w:rPr>
          <w:rFonts w:ascii="Calibri" w:hAnsi="Calibri" w:eastAsia="Calibri" w:cs="Calibri"/>
          <w:sz w:val="20"/>
          <w:szCs w:val="20"/>
        </w:rPr>
        <w:t>r</w:t>
      </w:r>
      <w:r>
        <w:rPr>
          <w:rFonts w:ascii="Calibri" w:hAnsi="Calibri" w:eastAsia="Calibri" w:cs="Calibri"/>
          <w:spacing w:val="-2"/>
          <w:sz w:val="20"/>
          <w:szCs w:val="20"/>
        </w:rPr>
        <w:t xml:space="preserve"> </w:t>
      </w:r>
      <w:r>
        <w:rPr>
          <w:rFonts w:ascii="Calibri" w:hAnsi="Calibri" w:eastAsia="Calibri" w:cs="Calibri"/>
          <w:spacing w:val="1"/>
          <w:sz w:val="20"/>
          <w:szCs w:val="20"/>
        </w:rPr>
        <w:t>p</w:t>
      </w:r>
      <w:r>
        <w:rPr>
          <w:rFonts w:ascii="Calibri" w:hAnsi="Calibri" w:eastAsia="Calibri" w:cs="Calibri"/>
          <w:sz w:val="20"/>
          <w:szCs w:val="20"/>
        </w:rPr>
        <w:t>la</w:t>
      </w:r>
      <w:r>
        <w:rPr>
          <w:rFonts w:ascii="Calibri" w:hAnsi="Calibri" w:eastAsia="Calibri" w:cs="Calibri"/>
          <w:spacing w:val="1"/>
          <w:sz w:val="20"/>
          <w:szCs w:val="20"/>
        </w:rPr>
        <w:t>nn</w:t>
      </w:r>
      <w:r>
        <w:rPr>
          <w:rFonts w:ascii="Calibri" w:hAnsi="Calibri" w:eastAsia="Calibri" w:cs="Calibri"/>
          <w:spacing w:val="-1"/>
          <w:sz w:val="20"/>
          <w:szCs w:val="20"/>
        </w:rPr>
        <w:t>e</w:t>
      </w:r>
      <w:r>
        <w:rPr>
          <w:rFonts w:ascii="Calibri" w:hAnsi="Calibri" w:eastAsia="Calibri" w:cs="Calibri"/>
          <w:sz w:val="20"/>
          <w:szCs w:val="20"/>
        </w:rPr>
        <w:t>d</w:t>
      </w:r>
      <w:r>
        <w:rPr>
          <w:rFonts w:ascii="Calibri" w:hAnsi="Calibri" w:eastAsia="Calibri" w:cs="Calibri"/>
          <w:spacing w:val="6"/>
          <w:sz w:val="20"/>
          <w:szCs w:val="20"/>
        </w:rPr>
        <w:t xml:space="preserve"> </w:t>
      </w:r>
      <w:r>
        <w:rPr>
          <w:rFonts w:ascii="Calibri" w:hAnsi="Calibri" w:eastAsia="Calibri" w:cs="Calibri"/>
          <w:sz w:val="20"/>
          <w:szCs w:val="20"/>
        </w:rPr>
        <w:t>to</w:t>
      </w:r>
      <w:r>
        <w:rPr>
          <w:rFonts w:ascii="Calibri" w:hAnsi="Calibri" w:eastAsia="Calibri" w:cs="Calibri"/>
          <w:spacing w:val="-1"/>
          <w:sz w:val="20"/>
          <w:szCs w:val="20"/>
        </w:rPr>
        <w:t xml:space="preserve"> </w:t>
      </w:r>
      <w:r>
        <w:rPr>
          <w:rFonts w:ascii="Calibri" w:hAnsi="Calibri" w:eastAsia="Calibri" w:cs="Calibri"/>
          <w:spacing w:val="1"/>
          <w:sz w:val="20"/>
          <w:szCs w:val="20"/>
        </w:rPr>
        <w:t>b</w:t>
      </w:r>
      <w:r>
        <w:rPr>
          <w:rFonts w:ascii="Calibri" w:hAnsi="Calibri" w:eastAsia="Calibri" w:cs="Calibri"/>
          <w:sz w:val="20"/>
          <w:szCs w:val="20"/>
        </w:rPr>
        <w:t>e coll</w:t>
      </w:r>
      <w:r>
        <w:rPr>
          <w:rFonts w:ascii="Calibri" w:hAnsi="Calibri" w:eastAsia="Calibri" w:cs="Calibri"/>
          <w:spacing w:val="-1"/>
          <w:sz w:val="20"/>
          <w:szCs w:val="20"/>
        </w:rPr>
        <w:t>e</w:t>
      </w:r>
      <w:r>
        <w:rPr>
          <w:rFonts w:ascii="Calibri" w:hAnsi="Calibri" w:eastAsia="Calibri" w:cs="Calibri"/>
          <w:sz w:val="20"/>
          <w:szCs w:val="20"/>
        </w:rPr>
        <w:t>c</w:t>
      </w:r>
      <w:r>
        <w:rPr>
          <w:rFonts w:ascii="Calibri" w:hAnsi="Calibri" w:eastAsia="Calibri" w:cs="Calibri"/>
          <w:spacing w:val="2"/>
          <w:sz w:val="20"/>
          <w:szCs w:val="20"/>
        </w:rPr>
        <w:t>t</w:t>
      </w:r>
      <w:r>
        <w:rPr>
          <w:rFonts w:ascii="Calibri" w:hAnsi="Calibri" w:eastAsia="Calibri" w:cs="Calibri"/>
          <w:spacing w:val="-1"/>
          <w:sz w:val="20"/>
          <w:szCs w:val="20"/>
        </w:rPr>
        <w:t>e</w:t>
      </w:r>
      <w:r>
        <w:rPr>
          <w:rFonts w:ascii="Calibri" w:hAnsi="Calibri" w:eastAsia="Calibri" w:cs="Calibri"/>
          <w:sz w:val="20"/>
          <w:szCs w:val="20"/>
        </w:rPr>
        <w:t>d</w:t>
      </w:r>
      <w:r>
        <w:rPr>
          <w:rFonts w:ascii="Calibri" w:hAnsi="Calibri" w:eastAsia="Calibri" w:cs="Calibri"/>
          <w:spacing w:val="-6"/>
          <w:sz w:val="20"/>
          <w:szCs w:val="20"/>
        </w:rPr>
        <w:t xml:space="preserve"> </w:t>
      </w:r>
      <w:r>
        <w:rPr>
          <w:rFonts w:ascii="Calibri" w:hAnsi="Calibri" w:eastAsia="Calibri" w:cs="Calibri"/>
          <w:sz w:val="20"/>
          <w:szCs w:val="20"/>
        </w:rPr>
        <w:t>el</w:t>
      </w:r>
      <w:r>
        <w:rPr>
          <w:rFonts w:ascii="Calibri" w:hAnsi="Calibri" w:eastAsia="Calibri" w:cs="Calibri"/>
          <w:spacing w:val="1"/>
          <w:sz w:val="20"/>
          <w:szCs w:val="20"/>
        </w:rPr>
        <w:t>s</w:t>
      </w:r>
      <w:r>
        <w:rPr>
          <w:rFonts w:ascii="Calibri" w:hAnsi="Calibri" w:eastAsia="Calibri" w:cs="Calibri"/>
          <w:spacing w:val="-1"/>
          <w:sz w:val="20"/>
          <w:szCs w:val="20"/>
        </w:rPr>
        <w:t>ew</w:t>
      </w:r>
      <w:r>
        <w:rPr>
          <w:rFonts w:ascii="Calibri" w:hAnsi="Calibri" w:eastAsia="Calibri" w:cs="Calibri"/>
          <w:spacing w:val="3"/>
          <w:sz w:val="20"/>
          <w:szCs w:val="20"/>
        </w:rPr>
        <w:t>h</w:t>
      </w:r>
      <w:r>
        <w:rPr>
          <w:rFonts w:ascii="Calibri" w:hAnsi="Calibri" w:eastAsia="Calibri" w:cs="Calibri"/>
          <w:spacing w:val="-1"/>
          <w:sz w:val="20"/>
          <w:szCs w:val="20"/>
        </w:rPr>
        <w:t>e</w:t>
      </w:r>
      <w:r>
        <w:rPr>
          <w:rFonts w:ascii="Calibri" w:hAnsi="Calibri" w:eastAsia="Calibri" w:cs="Calibri"/>
          <w:sz w:val="20"/>
          <w:szCs w:val="20"/>
        </w:rPr>
        <w:t>r</w:t>
      </w:r>
      <w:r>
        <w:rPr>
          <w:rFonts w:ascii="Calibri" w:hAnsi="Calibri" w:eastAsia="Calibri" w:cs="Calibri"/>
          <w:spacing w:val="-1"/>
          <w:sz w:val="20"/>
          <w:szCs w:val="20"/>
        </w:rPr>
        <w:t>e</w:t>
      </w:r>
      <w:r>
        <w:rPr>
          <w:rFonts w:ascii="Calibri" w:hAnsi="Calibri" w:eastAsia="Calibri" w:cs="Calibri"/>
          <w:sz w:val="20"/>
          <w:szCs w:val="20"/>
        </w:rPr>
        <w:t>.</w:t>
      </w:r>
      <w:r>
        <w:rPr>
          <w:rFonts w:ascii="Calibri" w:hAnsi="Calibri" w:eastAsia="Calibri" w:cs="Calibri"/>
          <w:spacing w:val="-9"/>
          <w:sz w:val="20"/>
          <w:szCs w:val="20"/>
        </w:rPr>
        <w:t xml:space="preserve"> </w:t>
      </w:r>
      <w:r>
        <w:rPr>
          <w:rFonts w:ascii="Calibri" w:hAnsi="Calibri" w:eastAsia="Calibri" w:cs="Calibri"/>
          <w:sz w:val="20"/>
          <w:szCs w:val="20"/>
        </w:rPr>
        <w:t>Such</w:t>
      </w:r>
      <w:r>
        <w:rPr>
          <w:rFonts w:ascii="Calibri" w:hAnsi="Calibri" w:eastAsia="Calibri" w:cs="Calibri"/>
          <w:spacing w:val="-4"/>
          <w:sz w:val="20"/>
          <w:szCs w:val="20"/>
        </w:rPr>
        <w:t xml:space="preserve"> </w:t>
      </w:r>
      <w:r>
        <w:rPr>
          <w:rFonts w:ascii="Calibri" w:hAnsi="Calibri" w:eastAsia="Calibri" w:cs="Calibri"/>
          <w:sz w:val="20"/>
          <w:szCs w:val="20"/>
        </w:rPr>
        <w:t>i</w:t>
      </w:r>
      <w:r>
        <w:rPr>
          <w:rFonts w:ascii="Calibri" w:hAnsi="Calibri" w:eastAsia="Calibri" w:cs="Calibri"/>
          <w:spacing w:val="1"/>
          <w:sz w:val="20"/>
          <w:szCs w:val="20"/>
        </w:rPr>
        <w:t>n</w:t>
      </w:r>
      <w:r>
        <w:rPr>
          <w:rFonts w:ascii="Calibri" w:hAnsi="Calibri" w:eastAsia="Calibri" w:cs="Calibri"/>
          <w:spacing w:val="3"/>
          <w:sz w:val="20"/>
          <w:szCs w:val="20"/>
        </w:rPr>
        <w:t>t</w:t>
      </w:r>
      <w:r>
        <w:rPr>
          <w:rFonts w:ascii="Calibri" w:hAnsi="Calibri" w:eastAsia="Calibri" w:cs="Calibri"/>
          <w:spacing w:val="-1"/>
          <w:sz w:val="20"/>
          <w:szCs w:val="20"/>
        </w:rPr>
        <w:t>e</w:t>
      </w:r>
      <w:r>
        <w:rPr>
          <w:rFonts w:ascii="Calibri" w:hAnsi="Calibri" w:eastAsia="Calibri" w:cs="Calibri"/>
          <w:spacing w:val="2"/>
          <w:sz w:val="20"/>
          <w:szCs w:val="20"/>
        </w:rPr>
        <w:t>r</w:t>
      </w:r>
      <w:r>
        <w:rPr>
          <w:rFonts w:ascii="Calibri" w:hAnsi="Calibri" w:eastAsia="Calibri" w:cs="Calibri"/>
          <w:spacing w:val="-1"/>
          <w:sz w:val="20"/>
          <w:szCs w:val="20"/>
        </w:rPr>
        <w:t>-</w:t>
      </w:r>
      <w:r>
        <w:rPr>
          <w:rFonts w:ascii="Calibri" w:hAnsi="Calibri" w:eastAsia="Calibri" w:cs="Calibri"/>
          <w:sz w:val="20"/>
          <w:szCs w:val="20"/>
        </w:rPr>
        <w:t>lin</w:t>
      </w:r>
      <w:r>
        <w:rPr>
          <w:rFonts w:ascii="Calibri" w:hAnsi="Calibri" w:eastAsia="Calibri" w:cs="Calibri"/>
          <w:spacing w:val="1"/>
          <w:sz w:val="20"/>
          <w:szCs w:val="20"/>
        </w:rPr>
        <w:t>k</w:t>
      </w:r>
      <w:r>
        <w:rPr>
          <w:rFonts w:ascii="Calibri" w:hAnsi="Calibri" w:eastAsia="Calibri" w:cs="Calibri"/>
          <w:sz w:val="20"/>
          <w:szCs w:val="20"/>
        </w:rPr>
        <w:t>a</w:t>
      </w:r>
      <w:r>
        <w:rPr>
          <w:rFonts w:ascii="Calibri" w:hAnsi="Calibri" w:eastAsia="Calibri" w:cs="Calibri"/>
          <w:spacing w:val="3"/>
          <w:sz w:val="20"/>
          <w:szCs w:val="20"/>
        </w:rPr>
        <w:t>g</w:t>
      </w:r>
      <w:r>
        <w:rPr>
          <w:rFonts w:ascii="Calibri" w:hAnsi="Calibri" w:eastAsia="Calibri" w:cs="Calibri"/>
          <w:spacing w:val="-1"/>
          <w:sz w:val="20"/>
          <w:szCs w:val="20"/>
        </w:rPr>
        <w:t>e</w:t>
      </w:r>
      <w:r>
        <w:rPr>
          <w:rFonts w:ascii="Calibri" w:hAnsi="Calibri" w:eastAsia="Calibri" w:cs="Calibri"/>
          <w:sz w:val="20"/>
          <w:szCs w:val="20"/>
        </w:rPr>
        <w:t>s</w:t>
      </w:r>
      <w:r>
        <w:rPr>
          <w:rFonts w:ascii="Calibri" w:hAnsi="Calibri" w:eastAsia="Calibri" w:cs="Calibri"/>
          <w:spacing w:val="-10"/>
          <w:sz w:val="20"/>
          <w:szCs w:val="20"/>
        </w:rPr>
        <w:t xml:space="preserve"> </w:t>
      </w:r>
      <w:r>
        <w:rPr>
          <w:rFonts w:ascii="Calibri" w:hAnsi="Calibri" w:eastAsia="Calibri" w:cs="Calibri"/>
          <w:spacing w:val="1"/>
          <w:sz w:val="20"/>
          <w:szCs w:val="20"/>
        </w:rPr>
        <w:t>h</w:t>
      </w:r>
      <w:r>
        <w:rPr>
          <w:rFonts w:ascii="Calibri" w:hAnsi="Calibri" w:eastAsia="Calibri" w:cs="Calibri"/>
          <w:sz w:val="20"/>
          <w:szCs w:val="20"/>
        </w:rPr>
        <w:t>a</w:t>
      </w:r>
      <w:r>
        <w:rPr>
          <w:rFonts w:ascii="Calibri" w:hAnsi="Calibri" w:eastAsia="Calibri" w:cs="Calibri"/>
          <w:spacing w:val="2"/>
          <w:sz w:val="20"/>
          <w:szCs w:val="20"/>
        </w:rPr>
        <w:t>v</w:t>
      </w:r>
      <w:r>
        <w:rPr>
          <w:rFonts w:ascii="Calibri" w:hAnsi="Calibri" w:eastAsia="Calibri" w:cs="Calibri"/>
          <w:sz w:val="20"/>
          <w:szCs w:val="20"/>
        </w:rPr>
        <w:t>e</w:t>
      </w:r>
      <w:r>
        <w:rPr>
          <w:rFonts w:ascii="Calibri" w:hAnsi="Calibri" w:eastAsia="Calibri" w:cs="Calibri"/>
          <w:spacing w:val="-5"/>
          <w:sz w:val="20"/>
          <w:szCs w:val="20"/>
        </w:rPr>
        <w:t xml:space="preserve"> </w:t>
      </w:r>
      <w:r>
        <w:rPr>
          <w:rFonts w:ascii="Calibri" w:hAnsi="Calibri" w:eastAsia="Calibri" w:cs="Calibri"/>
          <w:spacing w:val="1"/>
          <w:sz w:val="20"/>
          <w:szCs w:val="20"/>
        </w:rPr>
        <w:t>b</w:t>
      </w:r>
      <w:r>
        <w:rPr>
          <w:rFonts w:ascii="Calibri" w:hAnsi="Calibri" w:eastAsia="Calibri" w:cs="Calibri"/>
          <w:spacing w:val="-1"/>
          <w:sz w:val="20"/>
          <w:szCs w:val="20"/>
        </w:rPr>
        <w:t>ee</w:t>
      </w:r>
      <w:r>
        <w:rPr>
          <w:rFonts w:ascii="Calibri" w:hAnsi="Calibri" w:eastAsia="Calibri" w:cs="Calibri"/>
          <w:sz w:val="20"/>
          <w:szCs w:val="20"/>
        </w:rPr>
        <w:t>n</w:t>
      </w:r>
      <w:r>
        <w:rPr>
          <w:rFonts w:ascii="Calibri" w:hAnsi="Calibri" w:eastAsia="Calibri" w:cs="Calibri"/>
          <w:spacing w:val="-3"/>
          <w:sz w:val="20"/>
          <w:szCs w:val="20"/>
        </w:rPr>
        <w:t xml:space="preserve"> </w:t>
      </w:r>
      <w:r>
        <w:rPr>
          <w:rFonts w:ascii="Calibri" w:hAnsi="Calibri" w:eastAsia="Calibri" w:cs="Calibri"/>
          <w:spacing w:val="1"/>
          <w:sz w:val="20"/>
          <w:szCs w:val="20"/>
        </w:rPr>
        <w:t>h</w:t>
      </w:r>
      <w:r>
        <w:rPr>
          <w:rFonts w:ascii="Calibri" w:hAnsi="Calibri" w:eastAsia="Calibri" w:cs="Calibri"/>
          <w:sz w:val="20"/>
          <w:szCs w:val="20"/>
        </w:rPr>
        <w:t>ighlig</w:t>
      </w:r>
      <w:r>
        <w:rPr>
          <w:rFonts w:ascii="Calibri" w:hAnsi="Calibri" w:eastAsia="Calibri" w:cs="Calibri"/>
          <w:spacing w:val="1"/>
          <w:sz w:val="20"/>
          <w:szCs w:val="20"/>
        </w:rPr>
        <w:t>h</w:t>
      </w:r>
      <w:r>
        <w:rPr>
          <w:rFonts w:ascii="Calibri" w:hAnsi="Calibri" w:eastAsia="Calibri" w:cs="Calibri"/>
          <w:sz w:val="20"/>
          <w:szCs w:val="20"/>
        </w:rPr>
        <w:t>ted</w:t>
      </w:r>
      <w:r>
        <w:rPr>
          <w:rFonts w:ascii="Calibri" w:hAnsi="Calibri" w:eastAsia="Calibri" w:cs="Calibri"/>
          <w:spacing w:val="-9"/>
          <w:sz w:val="20"/>
          <w:szCs w:val="20"/>
        </w:rPr>
        <w:t xml:space="preserve"> </w:t>
      </w:r>
      <w:r>
        <w:rPr>
          <w:rFonts w:ascii="Calibri" w:hAnsi="Calibri" w:eastAsia="Calibri" w:cs="Calibri"/>
          <w:sz w:val="20"/>
          <w:szCs w:val="20"/>
        </w:rPr>
        <w:t>in</w:t>
      </w:r>
      <w:r>
        <w:rPr>
          <w:rFonts w:ascii="Calibri" w:hAnsi="Calibri" w:eastAsia="Calibri" w:cs="Calibri"/>
          <w:spacing w:val="-1"/>
          <w:sz w:val="20"/>
          <w:szCs w:val="20"/>
        </w:rPr>
        <w:t xml:space="preserve"> </w:t>
      </w:r>
      <w:r>
        <w:rPr>
          <w:rFonts w:ascii="Calibri" w:hAnsi="Calibri" w:eastAsia="Calibri" w:cs="Calibri"/>
          <w:spacing w:val="1"/>
          <w:sz w:val="20"/>
          <w:szCs w:val="20"/>
        </w:rPr>
        <w:t>th</w:t>
      </w:r>
      <w:r>
        <w:rPr>
          <w:rFonts w:ascii="Calibri" w:hAnsi="Calibri" w:eastAsia="Calibri" w:cs="Calibri"/>
          <w:sz w:val="20"/>
          <w:szCs w:val="20"/>
        </w:rPr>
        <w:t>e</w:t>
      </w:r>
      <w:r>
        <w:rPr>
          <w:rFonts w:ascii="Calibri" w:hAnsi="Calibri" w:eastAsia="Calibri" w:cs="Calibri"/>
          <w:spacing w:val="-3"/>
          <w:sz w:val="20"/>
          <w:szCs w:val="20"/>
        </w:rPr>
        <w:t xml:space="preserve"> </w:t>
      </w:r>
      <w:r>
        <w:rPr>
          <w:rFonts w:ascii="Calibri" w:hAnsi="Calibri" w:eastAsia="Calibri" w:cs="Calibri"/>
          <w:color w:val="0462C1"/>
          <w:spacing w:val="-42"/>
          <w:sz w:val="20"/>
          <w:szCs w:val="20"/>
        </w:rPr>
        <w:t xml:space="preserve"> </w:t>
      </w:r>
      <w:hyperlink r:id="rId19">
        <w:r>
          <w:rPr>
            <w:rFonts w:ascii="Calibri" w:hAnsi="Calibri" w:eastAsia="Calibri" w:cs="Calibri"/>
            <w:color w:val="0462C1"/>
            <w:sz w:val="20"/>
            <w:szCs w:val="20"/>
            <w:u w:val="single" w:color="0462C1"/>
          </w:rPr>
          <w:t>OCHA</w:t>
        </w:r>
        <w:r>
          <w:rPr>
            <w:rFonts w:ascii="Calibri" w:hAnsi="Calibri" w:eastAsia="Calibri" w:cs="Calibri"/>
            <w:color w:val="0462C1"/>
            <w:spacing w:val="-4"/>
            <w:sz w:val="20"/>
            <w:szCs w:val="20"/>
            <w:u w:val="single" w:color="0462C1"/>
          </w:rPr>
          <w:t xml:space="preserve"> </w:t>
        </w:r>
        <w:r>
          <w:rPr>
            <w:rFonts w:ascii="Calibri" w:hAnsi="Calibri" w:eastAsia="Calibri" w:cs="Calibri"/>
            <w:color w:val="0462C1"/>
            <w:sz w:val="20"/>
            <w:szCs w:val="20"/>
            <w:u w:val="single" w:color="0462C1"/>
          </w:rPr>
          <w:t>I</w:t>
        </w:r>
        <w:r>
          <w:rPr>
            <w:rFonts w:ascii="Calibri" w:hAnsi="Calibri" w:eastAsia="Calibri" w:cs="Calibri"/>
            <w:color w:val="0462C1"/>
            <w:spacing w:val="1"/>
            <w:sz w:val="20"/>
            <w:szCs w:val="20"/>
            <w:u w:val="single" w:color="0462C1"/>
          </w:rPr>
          <w:t>nd</w:t>
        </w:r>
        <w:r>
          <w:rPr>
            <w:rFonts w:ascii="Calibri" w:hAnsi="Calibri" w:eastAsia="Calibri" w:cs="Calibri"/>
            <w:color w:val="0462C1"/>
            <w:sz w:val="20"/>
            <w:szCs w:val="20"/>
            <w:u w:val="single" w:color="0462C1"/>
          </w:rPr>
          <w:t>icat</w:t>
        </w:r>
        <w:r>
          <w:rPr>
            <w:rFonts w:ascii="Calibri" w:hAnsi="Calibri" w:eastAsia="Calibri" w:cs="Calibri"/>
            <w:color w:val="0462C1"/>
            <w:spacing w:val="1"/>
            <w:sz w:val="20"/>
            <w:szCs w:val="20"/>
            <w:u w:val="single" w:color="0462C1"/>
          </w:rPr>
          <w:t>o</w:t>
        </w:r>
        <w:r>
          <w:rPr>
            <w:rFonts w:ascii="Calibri" w:hAnsi="Calibri" w:eastAsia="Calibri" w:cs="Calibri"/>
            <w:color w:val="0462C1"/>
            <w:sz w:val="20"/>
            <w:szCs w:val="20"/>
            <w:u w:val="single" w:color="0462C1"/>
          </w:rPr>
          <w:t>r</w:t>
        </w:r>
        <w:r>
          <w:rPr>
            <w:rFonts w:ascii="Calibri" w:hAnsi="Calibri" w:eastAsia="Calibri" w:cs="Calibri"/>
            <w:color w:val="0462C1"/>
            <w:spacing w:val="-8"/>
            <w:sz w:val="20"/>
            <w:szCs w:val="20"/>
            <w:u w:val="single" w:color="0462C1"/>
          </w:rPr>
          <w:t xml:space="preserve"> </w:t>
        </w:r>
        <w:r>
          <w:rPr>
            <w:rFonts w:ascii="Calibri" w:hAnsi="Calibri" w:eastAsia="Calibri" w:cs="Calibri"/>
            <w:color w:val="0462C1"/>
            <w:sz w:val="20"/>
            <w:szCs w:val="20"/>
            <w:u w:val="single" w:color="0462C1"/>
          </w:rPr>
          <w:t>Regi</w:t>
        </w:r>
        <w:r>
          <w:rPr>
            <w:rFonts w:ascii="Calibri" w:hAnsi="Calibri" w:eastAsia="Calibri" w:cs="Calibri"/>
            <w:color w:val="0462C1"/>
            <w:spacing w:val="1"/>
            <w:sz w:val="20"/>
            <w:szCs w:val="20"/>
            <w:u w:val="single" w:color="0462C1"/>
          </w:rPr>
          <w:t>s</w:t>
        </w:r>
        <w:r>
          <w:rPr>
            <w:rFonts w:ascii="Calibri" w:hAnsi="Calibri" w:eastAsia="Calibri" w:cs="Calibri"/>
            <w:color w:val="0462C1"/>
            <w:sz w:val="20"/>
            <w:szCs w:val="20"/>
            <w:u w:val="single" w:color="0462C1"/>
          </w:rPr>
          <w:t>try</w:t>
        </w:r>
        <w:r>
          <w:rPr>
            <w:rFonts w:ascii="Calibri" w:hAnsi="Calibri" w:eastAsia="Calibri" w:cs="Calibri"/>
            <w:color w:val="0462C1"/>
            <w:spacing w:val="-5"/>
            <w:sz w:val="20"/>
            <w:szCs w:val="20"/>
          </w:rPr>
          <w:t xml:space="preserve"> </w:t>
        </w:r>
      </w:hyperlink>
      <w:r>
        <w:rPr>
          <w:rFonts w:ascii="Calibri" w:hAnsi="Calibri" w:eastAsia="Calibri" w:cs="Calibri"/>
          <w:color w:val="000000"/>
          <w:spacing w:val="1"/>
          <w:sz w:val="20"/>
          <w:szCs w:val="20"/>
        </w:rPr>
        <w:t>b</w:t>
      </w:r>
      <w:r>
        <w:rPr>
          <w:rFonts w:ascii="Calibri" w:hAnsi="Calibri" w:eastAsia="Calibri" w:cs="Calibri"/>
          <w:color w:val="000000"/>
          <w:sz w:val="20"/>
          <w:szCs w:val="20"/>
        </w:rPr>
        <w:t>y</w:t>
      </w:r>
      <w:r>
        <w:rPr>
          <w:rFonts w:ascii="Calibri" w:hAnsi="Calibri" w:eastAsia="Calibri" w:cs="Calibri"/>
          <w:color w:val="000000"/>
          <w:spacing w:val="-1"/>
          <w:sz w:val="20"/>
          <w:szCs w:val="20"/>
        </w:rPr>
        <w:t xml:space="preserve"> </w:t>
      </w:r>
      <w:r>
        <w:rPr>
          <w:rFonts w:ascii="Calibri" w:hAnsi="Calibri" w:eastAsia="Calibri" w:cs="Calibri"/>
          <w:color w:val="000000"/>
          <w:spacing w:val="1"/>
          <w:sz w:val="20"/>
          <w:szCs w:val="20"/>
        </w:rPr>
        <w:t>t</w:t>
      </w:r>
      <w:r>
        <w:rPr>
          <w:rFonts w:ascii="Calibri" w:hAnsi="Calibri" w:eastAsia="Calibri" w:cs="Calibri"/>
          <w:color w:val="000000"/>
          <w:sz w:val="20"/>
          <w:szCs w:val="20"/>
        </w:rPr>
        <w:t>aggi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6"/>
          <w:sz w:val="20"/>
          <w:szCs w:val="20"/>
        </w:rPr>
        <w:t xml:space="preserve"> </w:t>
      </w:r>
      <w:r>
        <w:rPr>
          <w:rFonts w:ascii="Calibri" w:hAnsi="Calibri" w:eastAsia="Calibri" w:cs="Calibri"/>
          <w:color w:val="000000"/>
          <w:sz w:val="20"/>
          <w:szCs w:val="20"/>
        </w:rPr>
        <w:t>each</w:t>
      </w:r>
      <w:r>
        <w:rPr>
          <w:rFonts w:ascii="Calibri" w:hAnsi="Calibri" w:eastAsia="Calibri" w:cs="Calibri"/>
          <w:color w:val="000000"/>
          <w:spacing w:val="-3"/>
          <w:sz w:val="20"/>
          <w:szCs w:val="20"/>
        </w:rPr>
        <w:t xml:space="preserve"> </w:t>
      </w:r>
      <w:r>
        <w:rPr>
          <w:rFonts w:ascii="Calibri" w:hAnsi="Calibri" w:eastAsia="Calibri" w:cs="Calibri"/>
          <w:color w:val="000000"/>
          <w:sz w:val="20"/>
          <w:szCs w:val="20"/>
        </w:rPr>
        <w:t>i</w:t>
      </w:r>
      <w:r>
        <w:rPr>
          <w:rFonts w:ascii="Calibri" w:hAnsi="Calibri" w:eastAsia="Calibri" w:cs="Calibri"/>
          <w:color w:val="000000"/>
          <w:spacing w:val="1"/>
          <w:sz w:val="20"/>
          <w:szCs w:val="20"/>
        </w:rPr>
        <w:t>nd</w:t>
      </w:r>
      <w:r>
        <w:rPr>
          <w:rFonts w:ascii="Calibri" w:hAnsi="Calibri" w:eastAsia="Calibri" w:cs="Calibri"/>
          <w:color w:val="000000"/>
          <w:sz w:val="20"/>
          <w:szCs w:val="20"/>
        </w:rPr>
        <w:t>ica</w:t>
      </w:r>
      <w:r>
        <w:rPr>
          <w:rFonts w:ascii="Calibri" w:hAnsi="Calibri" w:eastAsia="Calibri" w:cs="Calibri"/>
          <w:color w:val="000000"/>
          <w:spacing w:val="-2"/>
          <w:sz w:val="20"/>
          <w:szCs w:val="20"/>
        </w:rPr>
        <w:t>t</w:t>
      </w:r>
      <w:r>
        <w:rPr>
          <w:rFonts w:ascii="Calibri" w:hAnsi="Calibri" w:eastAsia="Calibri" w:cs="Calibri"/>
          <w:color w:val="000000"/>
          <w:sz w:val="20"/>
          <w:szCs w:val="20"/>
        </w:rPr>
        <w:t>or</w:t>
      </w:r>
      <w:r>
        <w:rPr>
          <w:rFonts w:ascii="Calibri" w:hAnsi="Calibri" w:eastAsia="Calibri" w:cs="Calibri"/>
          <w:color w:val="000000"/>
          <w:spacing w:val="-7"/>
          <w:sz w:val="20"/>
          <w:szCs w:val="20"/>
        </w:rPr>
        <w:t xml:space="preserve"> </w:t>
      </w:r>
      <w:r>
        <w:rPr>
          <w:rFonts w:ascii="Calibri" w:hAnsi="Calibri" w:eastAsia="Calibri" w:cs="Calibri"/>
          <w:color w:val="000000"/>
          <w:sz w:val="20"/>
          <w:szCs w:val="20"/>
        </w:rPr>
        <w:t>to</w:t>
      </w:r>
      <w:r>
        <w:rPr>
          <w:rFonts w:ascii="Calibri" w:hAnsi="Calibri" w:eastAsia="Calibri" w:cs="Calibri"/>
          <w:color w:val="000000"/>
          <w:spacing w:val="-1"/>
          <w:sz w:val="20"/>
          <w:szCs w:val="20"/>
        </w:rPr>
        <w:t xml:space="preserve"> </w:t>
      </w:r>
      <w:r>
        <w:rPr>
          <w:rFonts w:ascii="Calibri" w:hAnsi="Calibri" w:eastAsia="Calibri" w:cs="Calibri"/>
          <w:color w:val="000000"/>
          <w:spacing w:val="1"/>
          <w:w w:val="99"/>
          <w:sz w:val="20"/>
          <w:szCs w:val="20"/>
        </w:rPr>
        <w:t>th</w:t>
      </w:r>
      <w:r>
        <w:rPr>
          <w:rFonts w:ascii="Calibri" w:hAnsi="Calibri" w:eastAsia="Calibri" w:cs="Calibri"/>
          <w:color w:val="000000"/>
          <w:w w:val="99"/>
          <w:sz w:val="20"/>
          <w:szCs w:val="20"/>
        </w:rPr>
        <w:t xml:space="preserve">e </w:t>
      </w:r>
      <w:r>
        <w:rPr>
          <w:rFonts w:ascii="Calibri" w:hAnsi="Calibri" w:eastAsia="Calibri" w:cs="Calibri"/>
          <w:color w:val="000000"/>
          <w:sz w:val="20"/>
          <w:szCs w:val="20"/>
        </w:rPr>
        <w:t>clu</w:t>
      </w:r>
      <w:r>
        <w:rPr>
          <w:rFonts w:ascii="Calibri" w:hAnsi="Calibri" w:eastAsia="Calibri" w:cs="Calibri"/>
          <w:color w:val="000000"/>
          <w:spacing w:val="2"/>
          <w:sz w:val="20"/>
          <w:szCs w:val="20"/>
        </w:rPr>
        <w:t>s</w:t>
      </w:r>
      <w:r>
        <w:rPr>
          <w:rFonts w:ascii="Calibri" w:hAnsi="Calibri" w:eastAsia="Calibri" w:cs="Calibri"/>
          <w:color w:val="000000"/>
          <w:sz w:val="20"/>
          <w:szCs w:val="20"/>
        </w:rPr>
        <w:t>ters</w:t>
      </w:r>
      <w:r>
        <w:rPr>
          <w:rFonts w:ascii="Calibri" w:hAnsi="Calibri" w:eastAsia="Calibri" w:cs="Calibri"/>
          <w:color w:val="000000"/>
          <w:spacing w:val="-5"/>
          <w:sz w:val="20"/>
          <w:szCs w:val="20"/>
        </w:rPr>
        <w:t xml:space="preserve"> </w:t>
      </w:r>
      <w:r>
        <w:rPr>
          <w:rFonts w:ascii="Calibri" w:hAnsi="Calibri" w:eastAsia="Calibri" w:cs="Calibri"/>
          <w:color w:val="000000"/>
          <w:spacing w:val="1"/>
          <w:sz w:val="20"/>
          <w:szCs w:val="20"/>
        </w:rPr>
        <w:t>th</w:t>
      </w:r>
      <w:r>
        <w:rPr>
          <w:rFonts w:ascii="Calibri" w:hAnsi="Calibri" w:eastAsia="Calibri" w:cs="Calibri"/>
          <w:color w:val="000000"/>
          <w:sz w:val="20"/>
          <w:szCs w:val="20"/>
        </w:rPr>
        <w:t>at</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it r</w:t>
      </w:r>
      <w:r>
        <w:rPr>
          <w:rFonts w:ascii="Calibri" w:hAnsi="Calibri" w:eastAsia="Calibri" w:cs="Calibri"/>
          <w:color w:val="000000"/>
          <w:spacing w:val="-1"/>
          <w:sz w:val="20"/>
          <w:szCs w:val="20"/>
        </w:rPr>
        <w:t>e</w:t>
      </w:r>
      <w:r>
        <w:rPr>
          <w:rFonts w:ascii="Calibri" w:hAnsi="Calibri" w:eastAsia="Calibri" w:cs="Calibri"/>
          <w:color w:val="000000"/>
          <w:sz w:val="20"/>
          <w:szCs w:val="20"/>
        </w:rPr>
        <w:t>la</w:t>
      </w:r>
      <w:r>
        <w:rPr>
          <w:rFonts w:ascii="Calibri" w:hAnsi="Calibri" w:eastAsia="Calibri" w:cs="Calibri"/>
          <w:color w:val="000000"/>
          <w:spacing w:val="1"/>
          <w:sz w:val="20"/>
          <w:szCs w:val="20"/>
        </w:rPr>
        <w:t>t</w:t>
      </w:r>
      <w:r>
        <w:rPr>
          <w:rFonts w:ascii="Calibri" w:hAnsi="Calibri" w:eastAsia="Calibri" w:cs="Calibri"/>
          <w:color w:val="000000"/>
          <w:spacing w:val="-1"/>
          <w:sz w:val="20"/>
          <w:szCs w:val="20"/>
        </w:rPr>
        <w:t>e</w:t>
      </w:r>
      <w:r>
        <w:rPr>
          <w:rFonts w:ascii="Calibri" w:hAnsi="Calibri" w:eastAsia="Calibri" w:cs="Calibri"/>
          <w:color w:val="000000"/>
          <w:sz w:val="20"/>
          <w:szCs w:val="20"/>
        </w:rPr>
        <w:t>d</w:t>
      </w:r>
      <w:r>
        <w:rPr>
          <w:rFonts w:ascii="Calibri" w:hAnsi="Calibri" w:eastAsia="Calibri" w:cs="Calibri"/>
          <w:color w:val="000000"/>
          <w:spacing w:val="-5"/>
          <w:sz w:val="20"/>
          <w:szCs w:val="20"/>
        </w:rPr>
        <w:t xml:space="preserve"> </w:t>
      </w:r>
      <w:r>
        <w:rPr>
          <w:rFonts w:ascii="Calibri" w:hAnsi="Calibri" w:eastAsia="Calibri" w:cs="Calibri"/>
          <w:color w:val="000000"/>
          <w:spacing w:val="1"/>
          <w:sz w:val="20"/>
          <w:szCs w:val="20"/>
        </w:rPr>
        <w:t>t</w:t>
      </w:r>
      <w:r>
        <w:rPr>
          <w:rFonts w:ascii="Calibri" w:hAnsi="Calibri" w:eastAsia="Calibri" w:cs="Calibri"/>
          <w:color w:val="000000"/>
          <w:sz w:val="20"/>
          <w:szCs w:val="20"/>
        </w:rPr>
        <w:t>o</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(cro</w:t>
      </w:r>
      <w:r>
        <w:rPr>
          <w:rFonts w:ascii="Calibri" w:hAnsi="Calibri" w:eastAsia="Calibri" w:cs="Calibri"/>
          <w:color w:val="000000"/>
          <w:spacing w:val="-1"/>
          <w:sz w:val="20"/>
          <w:szCs w:val="20"/>
        </w:rPr>
        <w:t>s</w:t>
      </w:r>
      <w:r>
        <w:rPr>
          <w:rFonts w:ascii="Calibri" w:hAnsi="Calibri" w:eastAsia="Calibri" w:cs="Calibri"/>
          <w:color w:val="000000"/>
          <w:spacing w:val="5"/>
          <w:sz w:val="20"/>
          <w:szCs w:val="20"/>
        </w:rPr>
        <w:t>s</w:t>
      </w:r>
      <w:r>
        <w:rPr>
          <w:rFonts w:ascii="Calibri" w:hAnsi="Calibri" w:eastAsia="Calibri" w:cs="Calibri"/>
          <w:color w:val="000000"/>
          <w:spacing w:val="-1"/>
          <w:sz w:val="20"/>
          <w:szCs w:val="20"/>
        </w:rPr>
        <w:t>-</w:t>
      </w:r>
      <w:r>
        <w:rPr>
          <w:rFonts w:ascii="Calibri" w:hAnsi="Calibri" w:eastAsia="Calibri" w:cs="Calibri"/>
          <w:color w:val="000000"/>
          <w:sz w:val="20"/>
          <w:szCs w:val="20"/>
        </w:rPr>
        <w:t>t</w:t>
      </w:r>
      <w:r>
        <w:rPr>
          <w:rFonts w:ascii="Calibri" w:hAnsi="Calibri" w:eastAsia="Calibri" w:cs="Calibri"/>
          <w:color w:val="000000"/>
          <w:spacing w:val="1"/>
          <w:sz w:val="20"/>
          <w:szCs w:val="20"/>
        </w:rPr>
        <w:t>a</w:t>
      </w:r>
      <w:r>
        <w:rPr>
          <w:rFonts w:ascii="Calibri" w:hAnsi="Calibri" w:eastAsia="Calibri" w:cs="Calibri"/>
          <w:color w:val="000000"/>
          <w:sz w:val="20"/>
          <w:szCs w:val="20"/>
        </w:rPr>
        <w:t>gg</w:t>
      </w:r>
      <w:r>
        <w:rPr>
          <w:rFonts w:ascii="Calibri" w:hAnsi="Calibri" w:eastAsia="Calibri" w:cs="Calibri"/>
          <w:color w:val="000000"/>
          <w:spacing w:val="-1"/>
          <w:sz w:val="20"/>
          <w:szCs w:val="20"/>
        </w:rPr>
        <w:t>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12"/>
          <w:sz w:val="20"/>
          <w:szCs w:val="20"/>
        </w:rPr>
        <w:t xml:space="preserve"> </w:t>
      </w:r>
      <w:r>
        <w:rPr>
          <w:rFonts w:ascii="Calibri" w:hAnsi="Calibri" w:eastAsia="Calibri" w:cs="Calibri"/>
          <w:color w:val="000000"/>
          <w:spacing w:val="-1"/>
          <w:sz w:val="20"/>
          <w:szCs w:val="20"/>
        </w:rPr>
        <w:t>T</w:t>
      </w:r>
      <w:r>
        <w:rPr>
          <w:rFonts w:ascii="Calibri" w:hAnsi="Calibri" w:eastAsia="Calibri" w:cs="Calibri"/>
          <w:color w:val="000000"/>
          <w:spacing w:val="1"/>
          <w:sz w:val="20"/>
          <w:szCs w:val="20"/>
        </w:rPr>
        <w:t>h</w:t>
      </w:r>
      <w:r>
        <w:rPr>
          <w:rFonts w:ascii="Calibri" w:hAnsi="Calibri" w:eastAsia="Calibri" w:cs="Calibri"/>
          <w:color w:val="000000"/>
          <w:sz w:val="20"/>
          <w:szCs w:val="20"/>
        </w:rPr>
        <w:t>is</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i</w:t>
      </w:r>
      <w:r>
        <w:rPr>
          <w:rFonts w:ascii="Calibri" w:hAnsi="Calibri" w:eastAsia="Calibri" w:cs="Calibri"/>
          <w:color w:val="000000"/>
          <w:spacing w:val="1"/>
          <w:sz w:val="20"/>
          <w:szCs w:val="20"/>
        </w:rPr>
        <w:t>n</w:t>
      </w:r>
      <w:r>
        <w:rPr>
          <w:rFonts w:ascii="Calibri" w:hAnsi="Calibri" w:eastAsia="Calibri" w:cs="Calibri"/>
          <w:color w:val="000000"/>
          <w:spacing w:val="-1"/>
          <w:sz w:val="20"/>
          <w:szCs w:val="20"/>
        </w:rPr>
        <w:t>f</w:t>
      </w:r>
      <w:r>
        <w:rPr>
          <w:rFonts w:ascii="Calibri" w:hAnsi="Calibri" w:eastAsia="Calibri" w:cs="Calibri"/>
          <w:color w:val="000000"/>
          <w:sz w:val="20"/>
          <w:szCs w:val="20"/>
        </w:rPr>
        <w:t>o</w:t>
      </w:r>
      <w:r>
        <w:rPr>
          <w:rFonts w:ascii="Calibri" w:hAnsi="Calibri" w:eastAsia="Calibri" w:cs="Calibri"/>
          <w:color w:val="000000"/>
          <w:spacing w:val="2"/>
          <w:sz w:val="20"/>
          <w:szCs w:val="20"/>
        </w:rPr>
        <w:t>r</w:t>
      </w:r>
      <w:r>
        <w:rPr>
          <w:rFonts w:ascii="Calibri" w:hAnsi="Calibri" w:eastAsia="Calibri" w:cs="Calibri"/>
          <w:color w:val="000000"/>
          <w:spacing w:val="-1"/>
          <w:sz w:val="20"/>
          <w:szCs w:val="20"/>
        </w:rPr>
        <w:t>m</w:t>
      </w:r>
      <w:r>
        <w:rPr>
          <w:rFonts w:ascii="Calibri" w:hAnsi="Calibri" w:eastAsia="Calibri" w:cs="Calibri"/>
          <w:color w:val="000000"/>
          <w:sz w:val="20"/>
          <w:szCs w:val="20"/>
        </w:rPr>
        <w:t>a</w:t>
      </w:r>
      <w:r>
        <w:rPr>
          <w:rFonts w:ascii="Calibri" w:hAnsi="Calibri" w:eastAsia="Calibri" w:cs="Calibri"/>
          <w:color w:val="000000"/>
          <w:spacing w:val="1"/>
          <w:sz w:val="20"/>
          <w:szCs w:val="20"/>
        </w:rPr>
        <w:t>t</w:t>
      </w:r>
      <w:r>
        <w:rPr>
          <w:rFonts w:ascii="Calibri" w:hAnsi="Calibri" w:eastAsia="Calibri" w:cs="Calibri"/>
          <w:color w:val="000000"/>
          <w:sz w:val="20"/>
          <w:szCs w:val="20"/>
        </w:rPr>
        <w:t>ion</w:t>
      </w:r>
      <w:r>
        <w:rPr>
          <w:rFonts w:ascii="Calibri" w:hAnsi="Calibri" w:eastAsia="Calibri" w:cs="Calibri"/>
          <w:color w:val="000000"/>
          <w:spacing w:val="-9"/>
          <w:sz w:val="20"/>
          <w:szCs w:val="20"/>
        </w:rPr>
        <w:t xml:space="preserve"> </w:t>
      </w:r>
      <w:r>
        <w:rPr>
          <w:rFonts w:ascii="Calibri" w:hAnsi="Calibri" w:eastAsia="Calibri" w:cs="Calibri"/>
          <w:color w:val="000000"/>
          <w:sz w:val="20"/>
          <w:szCs w:val="20"/>
        </w:rPr>
        <w:t>is fo</w:t>
      </w:r>
      <w:r>
        <w:rPr>
          <w:rFonts w:ascii="Calibri" w:hAnsi="Calibri" w:eastAsia="Calibri" w:cs="Calibri"/>
          <w:color w:val="000000"/>
          <w:spacing w:val="1"/>
          <w:sz w:val="20"/>
          <w:szCs w:val="20"/>
        </w:rPr>
        <w:t>un</w:t>
      </w:r>
      <w:r>
        <w:rPr>
          <w:rFonts w:ascii="Calibri" w:hAnsi="Calibri" w:eastAsia="Calibri" w:cs="Calibri"/>
          <w:color w:val="000000"/>
          <w:sz w:val="20"/>
          <w:szCs w:val="20"/>
        </w:rPr>
        <w:t>d</w:t>
      </w:r>
      <w:r>
        <w:rPr>
          <w:rFonts w:ascii="Calibri" w:hAnsi="Calibri" w:eastAsia="Calibri" w:cs="Calibri"/>
          <w:color w:val="000000"/>
          <w:spacing w:val="-4"/>
          <w:sz w:val="20"/>
          <w:szCs w:val="20"/>
        </w:rPr>
        <w:t xml:space="preserve"> </w:t>
      </w:r>
      <w:r>
        <w:rPr>
          <w:rFonts w:ascii="Calibri" w:hAnsi="Calibri" w:eastAsia="Calibri" w:cs="Calibri"/>
          <w:color w:val="000000"/>
          <w:spacing w:val="1"/>
          <w:sz w:val="20"/>
          <w:szCs w:val="20"/>
        </w:rPr>
        <w:t>b</w:t>
      </w:r>
      <w:r>
        <w:rPr>
          <w:rFonts w:ascii="Calibri" w:hAnsi="Calibri" w:eastAsia="Calibri" w:cs="Calibri"/>
          <w:color w:val="000000"/>
          <w:sz w:val="20"/>
          <w:szCs w:val="20"/>
        </w:rPr>
        <w:t>y</w:t>
      </w:r>
      <w:r>
        <w:rPr>
          <w:rFonts w:ascii="Calibri" w:hAnsi="Calibri" w:eastAsia="Calibri" w:cs="Calibri"/>
          <w:color w:val="000000"/>
          <w:spacing w:val="-1"/>
          <w:sz w:val="20"/>
          <w:szCs w:val="20"/>
        </w:rPr>
        <w:t xml:space="preserve"> u</w:t>
      </w:r>
      <w:r>
        <w:rPr>
          <w:rFonts w:ascii="Calibri" w:hAnsi="Calibri" w:eastAsia="Calibri" w:cs="Calibri"/>
          <w:color w:val="000000"/>
          <w:spacing w:val="1"/>
          <w:sz w:val="20"/>
          <w:szCs w:val="20"/>
        </w:rPr>
        <w:t>s</w:t>
      </w:r>
      <w:r>
        <w:rPr>
          <w:rFonts w:ascii="Calibri" w:hAnsi="Calibri" w:eastAsia="Calibri" w:cs="Calibri"/>
          <w:color w:val="000000"/>
          <w:sz w:val="20"/>
          <w:szCs w:val="20"/>
        </w:rPr>
        <w:t>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4"/>
          <w:sz w:val="20"/>
          <w:szCs w:val="20"/>
        </w:rPr>
        <w:t xml:space="preserve"> </w:t>
      </w:r>
      <w:r>
        <w:rPr>
          <w:rFonts w:ascii="Calibri" w:hAnsi="Calibri" w:eastAsia="Calibri" w:cs="Calibri"/>
          <w:color w:val="000000"/>
          <w:spacing w:val="1"/>
          <w:sz w:val="20"/>
          <w:szCs w:val="20"/>
        </w:rPr>
        <w:t>th</w:t>
      </w:r>
      <w:r>
        <w:rPr>
          <w:rFonts w:ascii="Calibri" w:hAnsi="Calibri" w:eastAsia="Calibri" w:cs="Calibri"/>
          <w:color w:val="000000"/>
          <w:sz w:val="20"/>
          <w:szCs w:val="20"/>
        </w:rPr>
        <w:t>e</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fi</w:t>
      </w:r>
      <w:r>
        <w:rPr>
          <w:rFonts w:ascii="Calibri" w:hAnsi="Calibri" w:eastAsia="Calibri" w:cs="Calibri"/>
          <w:color w:val="000000"/>
          <w:spacing w:val="-1"/>
          <w:sz w:val="20"/>
          <w:szCs w:val="20"/>
        </w:rPr>
        <w:t>l</w:t>
      </w:r>
      <w:r>
        <w:rPr>
          <w:rFonts w:ascii="Calibri" w:hAnsi="Calibri" w:eastAsia="Calibri" w:cs="Calibri"/>
          <w:color w:val="000000"/>
          <w:sz w:val="20"/>
          <w:szCs w:val="20"/>
        </w:rPr>
        <w:t>ter</w:t>
      </w:r>
      <w:r>
        <w:rPr>
          <w:rFonts w:ascii="Calibri" w:hAnsi="Calibri" w:eastAsia="Calibri" w:cs="Calibri"/>
          <w:color w:val="000000"/>
          <w:spacing w:val="-4"/>
          <w:sz w:val="20"/>
          <w:szCs w:val="20"/>
        </w:rPr>
        <w:t xml:space="preserve"> </w:t>
      </w:r>
      <w:r>
        <w:rPr>
          <w:rFonts w:ascii="Calibri" w:hAnsi="Calibri" w:eastAsia="Calibri" w:cs="Calibri"/>
          <w:color w:val="000000"/>
          <w:spacing w:val="1"/>
          <w:sz w:val="20"/>
          <w:szCs w:val="20"/>
        </w:rPr>
        <w:t>“</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z w:val="20"/>
          <w:szCs w:val="20"/>
        </w:rPr>
        <w:t>la</w:t>
      </w:r>
      <w:r>
        <w:rPr>
          <w:rFonts w:ascii="Calibri" w:hAnsi="Calibri" w:eastAsia="Calibri" w:cs="Calibri"/>
          <w:color w:val="000000"/>
          <w:spacing w:val="3"/>
          <w:sz w:val="20"/>
          <w:szCs w:val="20"/>
        </w:rPr>
        <w:t>t</w:t>
      </w:r>
      <w:r>
        <w:rPr>
          <w:rFonts w:ascii="Calibri" w:hAnsi="Calibri" w:eastAsia="Calibri" w:cs="Calibri"/>
          <w:color w:val="000000"/>
          <w:spacing w:val="-1"/>
          <w:sz w:val="20"/>
          <w:szCs w:val="20"/>
        </w:rPr>
        <w:t>e</w:t>
      </w:r>
      <w:r>
        <w:rPr>
          <w:rFonts w:ascii="Calibri" w:hAnsi="Calibri" w:eastAsia="Calibri" w:cs="Calibri"/>
          <w:color w:val="000000"/>
          <w:sz w:val="20"/>
          <w:szCs w:val="20"/>
        </w:rPr>
        <w:t>d</w:t>
      </w:r>
      <w:r>
        <w:rPr>
          <w:rFonts w:ascii="Calibri" w:hAnsi="Calibri" w:eastAsia="Calibri" w:cs="Calibri"/>
          <w:color w:val="000000"/>
          <w:spacing w:val="-6"/>
          <w:sz w:val="20"/>
          <w:szCs w:val="20"/>
        </w:rPr>
        <w:t xml:space="preserve"> </w:t>
      </w:r>
      <w:r>
        <w:rPr>
          <w:rFonts w:ascii="Calibri" w:hAnsi="Calibri" w:eastAsia="Calibri" w:cs="Calibri"/>
          <w:color w:val="000000"/>
          <w:sz w:val="20"/>
          <w:szCs w:val="20"/>
        </w:rPr>
        <w:t>i</w:t>
      </w:r>
      <w:r>
        <w:rPr>
          <w:rFonts w:ascii="Calibri" w:hAnsi="Calibri" w:eastAsia="Calibri" w:cs="Calibri"/>
          <w:color w:val="000000"/>
          <w:spacing w:val="1"/>
          <w:sz w:val="20"/>
          <w:szCs w:val="20"/>
        </w:rPr>
        <w:t>nd</w:t>
      </w:r>
      <w:r>
        <w:rPr>
          <w:rFonts w:ascii="Calibri" w:hAnsi="Calibri" w:eastAsia="Calibri" w:cs="Calibri"/>
          <w:color w:val="000000"/>
          <w:sz w:val="20"/>
          <w:szCs w:val="20"/>
        </w:rPr>
        <w:t>icat</w:t>
      </w:r>
      <w:r>
        <w:rPr>
          <w:rFonts w:ascii="Calibri" w:hAnsi="Calibri" w:eastAsia="Calibri" w:cs="Calibri"/>
          <w:color w:val="000000"/>
          <w:spacing w:val="1"/>
          <w:sz w:val="20"/>
          <w:szCs w:val="20"/>
        </w:rPr>
        <w:t>o</w:t>
      </w:r>
      <w:r>
        <w:rPr>
          <w:rFonts w:ascii="Calibri" w:hAnsi="Calibri" w:eastAsia="Calibri" w:cs="Calibri"/>
          <w:color w:val="000000"/>
          <w:sz w:val="20"/>
          <w:szCs w:val="20"/>
        </w:rPr>
        <w:t>r</w:t>
      </w:r>
      <w:r>
        <w:rPr>
          <w:rFonts w:ascii="Calibri" w:hAnsi="Calibri" w:eastAsia="Calibri" w:cs="Calibri"/>
          <w:color w:val="000000"/>
          <w:spacing w:val="1"/>
          <w:sz w:val="20"/>
          <w:szCs w:val="20"/>
        </w:rPr>
        <w:t>s</w:t>
      </w:r>
      <w:r>
        <w:rPr>
          <w:rFonts w:ascii="Calibri" w:hAnsi="Calibri" w:eastAsia="Calibri" w:cs="Calibri"/>
          <w:color w:val="000000"/>
          <w:sz w:val="20"/>
          <w:szCs w:val="20"/>
        </w:rPr>
        <w:t>”</w:t>
      </w:r>
      <w:r>
        <w:rPr>
          <w:rFonts w:ascii="Calibri" w:hAnsi="Calibri" w:eastAsia="Calibri" w:cs="Calibri"/>
          <w:color w:val="000000"/>
          <w:spacing w:val="-9"/>
          <w:sz w:val="20"/>
          <w:szCs w:val="20"/>
        </w:rPr>
        <w:t xml:space="preserve"> </w:t>
      </w:r>
      <w:r>
        <w:rPr>
          <w:rFonts w:ascii="Calibri" w:hAnsi="Calibri" w:eastAsia="Calibri" w:cs="Calibri"/>
          <w:color w:val="000000"/>
          <w:spacing w:val="1"/>
          <w:sz w:val="20"/>
          <w:szCs w:val="20"/>
        </w:rPr>
        <w:t>o</w:t>
      </w:r>
      <w:r>
        <w:rPr>
          <w:rFonts w:ascii="Calibri" w:hAnsi="Calibri" w:eastAsia="Calibri" w:cs="Calibri"/>
          <w:color w:val="000000"/>
          <w:sz w:val="20"/>
          <w:szCs w:val="20"/>
        </w:rPr>
        <w:t>n</w:t>
      </w:r>
      <w:r>
        <w:rPr>
          <w:rFonts w:ascii="Calibri" w:hAnsi="Calibri" w:eastAsia="Calibri" w:cs="Calibri"/>
          <w:color w:val="000000"/>
          <w:spacing w:val="-1"/>
          <w:sz w:val="20"/>
          <w:szCs w:val="20"/>
        </w:rPr>
        <w:t xml:space="preserve"> </w:t>
      </w:r>
      <w:r>
        <w:rPr>
          <w:rFonts w:ascii="Calibri" w:hAnsi="Calibri" w:eastAsia="Calibri" w:cs="Calibri"/>
          <w:color w:val="000000"/>
          <w:sz w:val="20"/>
          <w:szCs w:val="20"/>
        </w:rPr>
        <w:t>each</w:t>
      </w:r>
      <w:r>
        <w:rPr>
          <w:rFonts w:ascii="Calibri" w:hAnsi="Calibri" w:eastAsia="Calibri" w:cs="Calibri"/>
          <w:color w:val="000000"/>
          <w:spacing w:val="-3"/>
          <w:sz w:val="20"/>
          <w:szCs w:val="20"/>
        </w:rPr>
        <w:t xml:space="preserve"> </w:t>
      </w:r>
      <w:r>
        <w:rPr>
          <w:rFonts w:ascii="Calibri" w:hAnsi="Calibri" w:eastAsia="Calibri" w:cs="Calibri"/>
          <w:color w:val="000000"/>
          <w:sz w:val="20"/>
          <w:szCs w:val="20"/>
        </w:rPr>
        <w:t>i</w:t>
      </w:r>
      <w:r>
        <w:rPr>
          <w:rFonts w:ascii="Calibri" w:hAnsi="Calibri" w:eastAsia="Calibri" w:cs="Calibri"/>
          <w:color w:val="000000"/>
          <w:spacing w:val="1"/>
          <w:sz w:val="20"/>
          <w:szCs w:val="20"/>
        </w:rPr>
        <w:t>nd</w:t>
      </w:r>
      <w:r>
        <w:rPr>
          <w:rFonts w:ascii="Calibri" w:hAnsi="Calibri" w:eastAsia="Calibri" w:cs="Calibri"/>
          <w:color w:val="000000"/>
          <w:sz w:val="20"/>
          <w:szCs w:val="20"/>
        </w:rPr>
        <w:t>ica</w:t>
      </w:r>
      <w:r>
        <w:rPr>
          <w:rFonts w:ascii="Calibri" w:hAnsi="Calibri" w:eastAsia="Calibri" w:cs="Calibri"/>
          <w:color w:val="000000"/>
          <w:spacing w:val="-2"/>
          <w:sz w:val="20"/>
          <w:szCs w:val="20"/>
        </w:rPr>
        <w:t>t</w:t>
      </w:r>
      <w:r>
        <w:rPr>
          <w:rFonts w:ascii="Calibri" w:hAnsi="Calibri" w:eastAsia="Calibri" w:cs="Calibri"/>
          <w:color w:val="000000"/>
          <w:sz w:val="20"/>
          <w:szCs w:val="20"/>
        </w:rPr>
        <w:t>or.</w:t>
      </w:r>
      <w:r>
        <w:rPr>
          <w:rFonts w:ascii="Calibri" w:hAnsi="Calibri" w:eastAsia="Calibri" w:cs="Calibri"/>
          <w:color w:val="000000"/>
          <w:spacing w:val="-8"/>
          <w:sz w:val="20"/>
          <w:szCs w:val="20"/>
        </w:rPr>
        <w:t xml:space="preserve"> </w:t>
      </w:r>
      <w:r>
        <w:rPr>
          <w:rFonts w:ascii="Calibri" w:hAnsi="Calibri" w:eastAsia="Calibri" w:cs="Calibri"/>
          <w:color w:val="000000"/>
          <w:spacing w:val="-1"/>
          <w:sz w:val="20"/>
          <w:szCs w:val="20"/>
        </w:rPr>
        <w:t>T</w:t>
      </w:r>
      <w:r>
        <w:rPr>
          <w:rFonts w:ascii="Calibri" w:hAnsi="Calibri" w:eastAsia="Calibri" w:cs="Calibri"/>
          <w:color w:val="000000"/>
          <w:spacing w:val="1"/>
          <w:sz w:val="20"/>
          <w:szCs w:val="20"/>
        </w:rPr>
        <w:t>h</w:t>
      </w:r>
      <w:r>
        <w:rPr>
          <w:rFonts w:ascii="Calibri" w:hAnsi="Calibri" w:eastAsia="Calibri" w:cs="Calibri"/>
          <w:color w:val="000000"/>
          <w:sz w:val="20"/>
          <w:szCs w:val="20"/>
        </w:rPr>
        <w:t xml:space="preserve">e </w:t>
      </w:r>
      <w:r>
        <w:rPr>
          <w:rFonts w:ascii="Calibri" w:hAnsi="Calibri" w:eastAsia="Calibri" w:cs="Calibri"/>
          <w:color w:val="000000"/>
          <w:spacing w:val="1"/>
          <w:sz w:val="20"/>
          <w:szCs w:val="20"/>
        </w:rPr>
        <w:t>b</w:t>
      </w:r>
      <w:r>
        <w:rPr>
          <w:rFonts w:ascii="Calibri" w:hAnsi="Calibri" w:eastAsia="Calibri" w:cs="Calibri"/>
          <w:color w:val="000000"/>
          <w:spacing w:val="-1"/>
          <w:sz w:val="20"/>
          <w:szCs w:val="20"/>
        </w:rPr>
        <w:t>e</w:t>
      </w:r>
      <w:r>
        <w:rPr>
          <w:rFonts w:ascii="Calibri" w:hAnsi="Calibri" w:eastAsia="Calibri" w:cs="Calibri"/>
          <w:color w:val="000000"/>
          <w:spacing w:val="1"/>
          <w:sz w:val="20"/>
          <w:szCs w:val="20"/>
        </w:rPr>
        <w:t>n</w:t>
      </w:r>
      <w:r>
        <w:rPr>
          <w:rFonts w:ascii="Calibri" w:hAnsi="Calibri" w:eastAsia="Calibri" w:cs="Calibri"/>
          <w:color w:val="000000"/>
          <w:spacing w:val="-1"/>
          <w:sz w:val="20"/>
          <w:szCs w:val="20"/>
        </w:rPr>
        <w:t>ef</w:t>
      </w:r>
      <w:r>
        <w:rPr>
          <w:rFonts w:ascii="Calibri" w:hAnsi="Calibri" w:eastAsia="Calibri" w:cs="Calibri"/>
          <w:color w:val="000000"/>
          <w:sz w:val="20"/>
          <w:szCs w:val="20"/>
        </w:rPr>
        <w:t>it</w:t>
      </w:r>
      <w:r>
        <w:rPr>
          <w:rFonts w:ascii="Calibri" w:hAnsi="Calibri" w:eastAsia="Calibri" w:cs="Calibri"/>
          <w:color w:val="000000"/>
          <w:spacing w:val="-6"/>
          <w:sz w:val="20"/>
          <w:szCs w:val="20"/>
        </w:rPr>
        <w:t xml:space="preserve"> </w:t>
      </w:r>
      <w:r>
        <w:rPr>
          <w:rFonts w:ascii="Calibri" w:hAnsi="Calibri" w:eastAsia="Calibri" w:cs="Calibri"/>
          <w:color w:val="000000"/>
          <w:sz w:val="20"/>
          <w:szCs w:val="20"/>
        </w:rPr>
        <w:t>of</w:t>
      </w:r>
      <w:r>
        <w:rPr>
          <w:rFonts w:ascii="Calibri" w:hAnsi="Calibri" w:eastAsia="Calibri" w:cs="Calibri"/>
          <w:color w:val="000000"/>
          <w:spacing w:val="44"/>
          <w:sz w:val="20"/>
          <w:szCs w:val="20"/>
        </w:rPr>
        <w:t xml:space="preserve"> </w:t>
      </w:r>
      <w:r>
        <w:rPr>
          <w:rFonts w:ascii="Calibri" w:hAnsi="Calibri" w:eastAsia="Calibri" w:cs="Calibri"/>
          <w:color w:val="000000"/>
          <w:sz w:val="20"/>
          <w:szCs w:val="20"/>
        </w:rPr>
        <w:t>i</w:t>
      </w:r>
      <w:r>
        <w:rPr>
          <w:rFonts w:ascii="Calibri" w:hAnsi="Calibri" w:eastAsia="Calibri" w:cs="Calibri"/>
          <w:color w:val="000000"/>
          <w:spacing w:val="1"/>
          <w:sz w:val="20"/>
          <w:szCs w:val="20"/>
        </w:rPr>
        <w:t>d</w:t>
      </w:r>
      <w:r>
        <w:rPr>
          <w:rFonts w:ascii="Calibri" w:hAnsi="Calibri" w:eastAsia="Calibri" w:cs="Calibri"/>
          <w:color w:val="000000"/>
          <w:spacing w:val="-1"/>
          <w:sz w:val="20"/>
          <w:szCs w:val="20"/>
        </w:rPr>
        <w:t>e</w:t>
      </w:r>
      <w:r>
        <w:rPr>
          <w:rFonts w:ascii="Calibri" w:hAnsi="Calibri" w:eastAsia="Calibri" w:cs="Calibri"/>
          <w:color w:val="000000"/>
          <w:spacing w:val="1"/>
          <w:sz w:val="20"/>
          <w:szCs w:val="20"/>
        </w:rPr>
        <w:t>n</w:t>
      </w:r>
      <w:r>
        <w:rPr>
          <w:rFonts w:ascii="Calibri" w:hAnsi="Calibri" w:eastAsia="Calibri" w:cs="Calibri"/>
          <w:color w:val="000000"/>
          <w:sz w:val="20"/>
          <w:szCs w:val="20"/>
        </w:rPr>
        <w:t>t</w:t>
      </w:r>
      <w:r>
        <w:rPr>
          <w:rFonts w:ascii="Calibri" w:hAnsi="Calibri" w:eastAsia="Calibri" w:cs="Calibri"/>
          <w:color w:val="000000"/>
          <w:spacing w:val="2"/>
          <w:sz w:val="20"/>
          <w:szCs w:val="20"/>
        </w:rPr>
        <w:t>i</w:t>
      </w:r>
      <w:r>
        <w:rPr>
          <w:rFonts w:ascii="Calibri" w:hAnsi="Calibri" w:eastAsia="Calibri" w:cs="Calibri"/>
          <w:color w:val="000000"/>
          <w:spacing w:val="-1"/>
          <w:sz w:val="20"/>
          <w:szCs w:val="20"/>
        </w:rPr>
        <w:t>f</w:t>
      </w:r>
      <w:r>
        <w:rPr>
          <w:rFonts w:ascii="Calibri" w:hAnsi="Calibri" w:eastAsia="Calibri" w:cs="Calibri"/>
          <w:color w:val="000000"/>
          <w:spacing w:val="1"/>
          <w:sz w:val="20"/>
          <w:szCs w:val="20"/>
        </w:rPr>
        <w:t>y</w:t>
      </w:r>
      <w:r>
        <w:rPr>
          <w:rFonts w:ascii="Calibri" w:hAnsi="Calibri" w:eastAsia="Calibri" w:cs="Calibri"/>
          <w:color w:val="000000"/>
          <w:sz w:val="20"/>
          <w:szCs w:val="20"/>
        </w:rPr>
        <w:t>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9"/>
          <w:sz w:val="20"/>
          <w:szCs w:val="20"/>
        </w:rPr>
        <w:t xml:space="preserve"> </w:t>
      </w:r>
      <w:r>
        <w:rPr>
          <w:rFonts w:ascii="Calibri" w:hAnsi="Calibri" w:eastAsia="Calibri" w:cs="Calibri"/>
          <w:color w:val="000000"/>
          <w:spacing w:val="1"/>
          <w:sz w:val="20"/>
          <w:szCs w:val="20"/>
        </w:rPr>
        <w:t>“</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z w:val="20"/>
          <w:szCs w:val="20"/>
        </w:rPr>
        <w:t>la</w:t>
      </w:r>
      <w:r>
        <w:rPr>
          <w:rFonts w:ascii="Calibri" w:hAnsi="Calibri" w:eastAsia="Calibri" w:cs="Calibri"/>
          <w:color w:val="000000"/>
          <w:spacing w:val="1"/>
          <w:sz w:val="20"/>
          <w:szCs w:val="20"/>
        </w:rPr>
        <w:t>te</w:t>
      </w:r>
      <w:r>
        <w:rPr>
          <w:rFonts w:ascii="Calibri" w:hAnsi="Calibri" w:eastAsia="Calibri" w:cs="Calibri"/>
          <w:color w:val="000000"/>
          <w:sz w:val="20"/>
          <w:szCs w:val="20"/>
        </w:rPr>
        <w:t>d</w:t>
      </w:r>
      <w:r>
        <w:rPr>
          <w:rFonts w:ascii="Calibri" w:hAnsi="Calibri" w:eastAsia="Calibri" w:cs="Calibri"/>
          <w:color w:val="000000"/>
          <w:spacing w:val="-6"/>
          <w:sz w:val="20"/>
          <w:szCs w:val="20"/>
        </w:rPr>
        <w:t xml:space="preserve"> </w:t>
      </w:r>
      <w:r>
        <w:rPr>
          <w:rFonts w:ascii="Calibri" w:hAnsi="Calibri" w:eastAsia="Calibri" w:cs="Calibri"/>
          <w:color w:val="000000"/>
          <w:sz w:val="20"/>
          <w:szCs w:val="20"/>
        </w:rPr>
        <w:t>i</w:t>
      </w:r>
      <w:r>
        <w:rPr>
          <w:rFonts w:ascii="Calibri" w:hAnsi="Calibri" w:eastAsia="Calibri" w:cs="Calibri"/>
          <w:color w:val="000000"/>
          <w:spacing w:val="1"/>
          <w:sz w:val="20"/>
          <w:szCs w:val="20"/>
        </w:rPr>
        <w:t>nd</w:t>
      </w:r>
      <w:r>
        <w:rPr>
          <w:rFonts w:ascii="Calibri" w:hAnsi="Calibri" w:eastAsia="Calibri" w:cs="Calibri"/>
          <w:color w:val="000000"/>
          <w:sz w:val="20"/>
          <w:szCs w:val="20"/>
        </w:rPr>
        <w:t>icat</w:t>
      </w:r>
      <w:r>
        <w:rPr>
          <w:rFonts w:ascii="Calibri" w:hAnsi="Calibri" w:eastAsia="Calibri" w:cs="Calibri"/>
          <w:color w:val="000000"/>
          <w:spacing w:val="1"/>
          <w:sz w:val="20"/>
          <w:szCs w:val="20"/>
        </w:rPr>
        <w:t>o</w:t>
      </w:r>
      <w:r>
        <w:rPr>
          <w:rFonts w:ascii="Calibri" w:hAnsi="Calibri" w:eastAsia="Calibri" w:cs="Calibri"/>
          <w:color w:val="000000"/>
          <w:sz w:val="20"/>
          <w:szCs w:val="20"/>
        </w:rPr>
        <w:t>r</w:t>
      </w:r>
      <w:r>
        <w:rPr>
          <w:rFonts w:ascii="Calibri" w:hAnsi="Calibri" w:eastAsia="Calibri" w:cs="Calibri"/>
          <w:color w:val="000000"/>
          <w:spacing w:val="1"/>
          <w:sz w:val="20"/>
          <w:szCs w:val="20"/>
        </w:rPr>
        <w:t>s</w:t>
      </w:r>
      <w:r>
        <w:rPr>
          <w:rFonts w:ascii="Calibri" w:hAnsi="Calibri" w:eastAsia="Calibri" w:cs="Calibri"/>
          <w:color w:val="000000"/>
          <w:sz w:val="20"/>
          <w:szCs w:val="20"/>
        </w:rPr>
        <w:t>”</w:t>
      </w:r>
      <w:r>
        <w:rPr>
          <w:rFonts w:ascii="Calibri" w:hAnsi="Calibri" w:eastAsia="Calibri" w:cs="Calibri"/>
          <w:color w:val="000000"/>
          <w:spacing w:val="-9"/>
          <w:sz w:val="20"/>
          <w:szCs w:val="20"/>
        </w:rPr>
        <w:t xml:space="preserve"> </w:t>
      </w:r>
      <w:r>
        <w:rPr>
          <w:rFonts w:ascii="Calibri" w:hAnsi="Calibri" w:eastAsia="Calibri" w:cs="Calibri"/>
          <w:color w:val="000000"/>
          <w:sz w:val="20"/>
          <w:szCs w:val="20"/>
        </w:rPr>
        <w:t>is</w:t>
      </w:r>
      <w:r>
        <w:rPr>
          <w:rFonts w:ascii="Calibri" w:hAnsi="Calibri" w:eastAsia="Calibri" w:cs="Calibri"/>
          <w:color w:val="000000"/>
          <w:spacing w:val="-2"/>
          <w:sz w:val="20"/>
          <w:szCs w:val="20"/>
        </w:rPr>
        <w:t xml:space="preserve"> </w:t>
      </w:r>
      <w:r>
        <w:rPr>
          <w:rFonts w:ascii="Calibri" w:hAnsi="Calibri" w:eastAsia="Calibri" w:cs="Calibri"/>
          <w:color w:val="000000"/>
          <w:spacing w:val="1"/>
          <w:sz w:val="20"/>
          <w:szCs w:val="20"/>
        </w:rPr>
        <w:t>t</w:t>
      </w:r>
      <w:r>
        <w:rPr>
          <w:rFonts w:ascii="Calibri" w:hAnsi="Calibri" w:eastAsia="Calibri" w:cs="Calibri"/>
          <w:color w:val="000000"/>
          <w:sz w:val="20"/>
          <w:szCs w:val="20"/>
        </w:rPr>
        <w:t>o</w:t>
      </w:r>
      <w:r>
        <w:rPr>
          <w:rFonts w:ascii="Calibri" w:hAnsi="Calibri" w:eastAsia="Calibri" w:cs="Calibri"/>
          <w:color w:val="000000"/>
          <w:spacing w:val="-2"/>
          <w:sz w:val="20"/>
          <w:szCs w:val="20"/>
        </w:rPr>
        <w:t xml:space="preserve"> </w:t>
      </w:r>
      <w:proofErr w:type="spellStart"/>
      <w:r>
        <w:rPr>
          <w:rFonts w:ascii="Calibri" w:hAnsi="Calibri" w:eastAsia="Calibri" w:cs="Calibri"/>
          <w:color w:val="000000"/>
          <w:sz w:val="20"/>
          <w:szCs w:val="20"/>
        </w:rPr>
        <w:t>mini</w:t>
      </w:r>
      <w:r>
        <w:rPr>
          <w:rFonts w:ascii="Calibri" w:hAnsi="Calibri" w:eastAsia="Calibri" w:cs="Calibri"/>
          <w:color w:val="000000"/>
          <w:spacing w:val="-1"/>
          <w:sz w:val="20"/>
          <w:szCs w:val="20"/>
        </w:rPr>
        <w:t>m</w:t>
      </w:r>
      <w:r>
        <w:rPr>
          <w:rFonts w:ascii="Calibri" w:hAnsi="Calibri" w:eastAsia="Calibri" w:cs="Calibri"/>
          <w:color w:val="000000"/>
          <w:spacing w:val="6"/>
          <w:sz w:val="20"/>
          <w:szCs w:val="20"/>
        </w:rPr>
        <w:t>i</w:t>
      </w:r>
      <w:r>
        <w:rPr>
          <w:rFonts w:ascii="Calibri" w:hAnsi="Calibri" w:eastAsia="Calibri" w:cs="Calibri"/>
          <w:color w:val="000000"/>
          <w:spacing w:val="1"/>
          <w:sz w:val="20"/>
          <w:szCs w:val="20"/>
        </w:rPr>
        <w:t>s</w:t>
      </w:r>
      <w:r>
        <w:rPr>
          <w:rFonts w:ascii="Calibri" w:hAnsi="Calibri" w:eastAsia="Calibri" w:cs="Calibri"/>
          <w:color w:val="000000"/>
          <w:sz w:val="20"/>
          <w:szCs w:val="20"/>
        </w:rPr>
        <w:t>e</w:t>
      </w:r>
      <w:proofErr w:type="spellEnd"/>
      <w:r>
        <w:rPr>
          <w:rFonts w:ascii="Calibri" w:hAnsi="Calibri" w:eastAsia="Calibri" w:cs="Calibri"/>
          <w:color w:val="000000"/>
          <w:spacing w:val="-8"/>
          <w:sz w:val="20"/>
          <w:szCs w:val="20"/>
        </w:rPr>
        <w:t xml:space="preserve"> </w:t>
      </w:r>
      <w:r>
        <w:rPr>
          <w:rFonts w:ascii="Calibri" w:hAnsi="Calibri" w:eastAsia="Calibri" w:cs="Calibri"/>
          <w:color w:val="000000"/>
          <w:spacing w:val="1"/>
          <w:sz w:val="20"/>
          <w:szCs w:val="20"/>
        </w:rPr>
        <w:t>dup</w:t>
      </w:r>
      <w:r>
        <w:rPr>
          <w:rFonts w:ascii="Calibri" w:hAnsi="Calibri" w:eastAsia="Calibri" w:cs="Calibri"/>
          <w:color w:val="000000"/>
          <w:sz w:val="20"/>
          <w:szCs w:val="20"/>
        </w:rPr>
        <w:t>lica</w:t>
      </w:r>
      <w:r>
        <w:rPr>
          <w:rFonts w:ascii="Calibri" w:hAnsi="Calibri" w:eastAsia="Calibri" w:cs="Calibri"/>
          <w:color w:val="000000"/>
          <w:spacing w:val="1"/>
          <w:sz w:val="20"/>
          <w:szCs w:val="20"/>
        </w:rPr>
        <w:t>t</w:t>
      </w:r>
      <w:r>
        <w:rPr>
          <w:rFonts w:ascii="Calibri" w:hAnsi="Calibri" w:eastAsia="Calibri" w:cs="Calibri"/>
          <w:color w:val="000000"/>
          <w:sz w:val="20"/>
          <w:szCs w:val="20"/>
        </w:rPr>
        <w:t>ion</w:t>
      </w:r>
      <w:r>
        <w:rPr>
          <w:rFonts w:ascii="Calibri" w:hAnsi="Calibri" w:eastAsia="Calibri" w:cs="Calibri"/>
          <w:color w:val="000000"/>
          <w:spacing w:val="-8"/>
          <w:sz w:val="20"/>
          <w:szCs w:val="20"/>
        </w:rPr>
        <w:t xml:space="preserve"> </w:t>
      </w:r>
      <w:r>
        <w:rPr>
          <w:rFonts w:ascii="Calibri" w:hAnsi="Calibri" w:eastAsia="Calibri" w:cs="Calibri"/>
          <w:color w:val="000000"/>
          <w:spacing w:val="1"/>
          <w:sz w:val="20"/>
          <w:szCs w:val="20"/>
        </w:rPr>
        <w:t>o</w:t>
      </w:r>
      <w:r>
        <w:rPr>
          <w:rFonts w:ascii="Calibri" w:hAnsi="Calibri" w:eastAsia="Calibri" w:cs="Calibri"/>
          <w:color w:val="000000"/>
          <w:sz w:val="20"/>
          <w:szCs w:val="20"/>
        </w:rPr>
        <w:t>f</w:t>
      </w:r>
      <w:r>
        <w:rPr>
          <w:rFonts w:ascii="Calibri" w:hAnsi="Calibri" w:eastAsia="Calibri" w:cs="Calibri"/>
          <w:color w:val="000000"/>
          <w:spacing w:val="-3"/>
          <w:sz w:val="20"/>
          <w:szCs w:val="20"/>
        </w:rPr>
        <w:t xml:space="preserve"> </w:t>
      </w:r>
      <w:r>
        <w:rPr>
          <w:rFonts w:ascii="Calibri" w:hAnsi="Calibri" w:eastAsia="Calibri" w:cs="Calibri"/>
          <w:color w:val="000000"/>
          <w:sz w:val="20"/>
          <w:szCs w:val="20"/>
        </w:rPr>
        <w:t>e</w:t>
      </w:r>
      <w:r>
        <w:rPr>
          <w:rFonts w:ascii="Calibri" w:hAnsi="Calibri" w:eastAsia="Calibri" w:cs="Calibri"/>
          <w:color w:val="000000"/>
          <w:spacing w:val="-1"/>
          <w:sz w:val="20"/>
          <w:szCs w:val="20"/>
        </w:rPr>
        <w:t>ff</w:t>
      </w:r>
      <w:r>
        <w:rPr>
          <w:rFonts w:ascii="Calibri" w:hAnsi="Calibri" w:eastAsia="Calibri" w:cs="Calibri"/>
          <w:color w:val="000000"/>
          <w:sz w:val="20"/>
          <w:szCs w:val="20"/>
        </w:rPr>
        <w:t>ort</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a</w:t>
      </w:r>
      <w:r>
        <w:rPr>
          <w:rFonts w:ascii="Calibri" w:hAnsi="Calibri" w:eastAsia="Calibri" w:cs="Calibri"/>
          <w:color w:val="000000"/>
          <w:spacing w:val="1"/>
          <w:sz w:val="20"/>
          <w:szCs w:val="20"/>
        </w:rPr>
        <w:t>n</w:t>
      </w:r>
      <w:r>
        <w:rPr>
          <w:rFonts w:ascii="Calibri" w:hAnsi="Calibri" w:eastAsia="Calibri" w:cs="Calibri"/>
          <w:color w:val="000000"/>
          <w:sz w:val="20"/>
          <w:szCs w:val="20"/>
        </w:rPr>
        <w:t>d</w:t>
      </w:r>
      <w:r>
        <w:rPr>
          <w:rFonts w:ascii="Calibri" w:hAnsi="Calibri" w:eastAsia="Calibri" w:cs="Calibri"/>
          <w:color w:val="000000"/>
          <w:spacing w:val="-2"/>
          <w:sz w:val="20"/>
          <w:szCs w:val="20"/>
        </w:rPr>
        <w:t xml:space="preserve"> </w:t>
      </w:r>
      <w:r>
        <w:rPr>
          <w:rFonts w:ascii="Calibri" w:hAnsi="Calibri" w:eastAsia="Calibri" w:cs="Calibri"/>
          <w:color w:val="000000"/>
          <w:spacing w:val="1"/>
          <w:sz w:val="20"/>
          <w:szCs w:val="20"/>
        </w:rPr>
        <w:t>t</w:t>
      </w:r>
      <w:r>
        <w:rPr>
          <w:rFonts w:ascii="Calibri" w:hAnsi="Calibri" w:eastAsia="Calibri" w:cs="Calibri"/>
          <w:color w:val="000000"/>
          <w:sz w:val="20"/>
          <w:szCs w:val="20"/>
        </w:rPr>
        <w:t>o</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fo</w:t>
      </w:r>
      <w:r>
        <w:rPr>
          <w:rFonts w:ascii="Calibri" w:hAnsi="Calibri" w:eastAsia="Calibri" w:cs="Calibri"/>
          <w:color w:val="000000"/>
          <w:spacing w:val="1"/>
          <w:sz w:val="20"/>
          <w:szCs w:val="20"/>
        </w:rPr>
        <w:t>s</w:t>
      </w:r>
      <w:r>
        <w:rPr>
          <w:rFonts w:ascii="Calibri" w:hAnsi="Calibri" w:eastAsia="Calibri" w:cs="Calibri"/>
          <w:color w:val="000000"/>
          <w:sz w:val="20"/>
          <w:szCs w:val="20"/>
        </w:rPr>
        <w:t>ter</w:t>
      </w:r>
      <w:r>
        <w:rPr>
          <w:rFonts w:ascii="Calibri" w:hAnsi="Calibri" w:eastAsia="Calibri" w:cs="Calibri"/>
          <w:color w:val="000000"/>
          <w:spacing w:val="-5"/>
          <w:sz w:val="20"/>
          <w:szCs w:val="20"/>
        </w:rPr>
        <w:t xml:space="preserve"> </w:t>
      </w:r>
      <w:r>
        <w:rPr>
          <w:rFonts w:ascii="Calibri" w:hAnsi="Calibri" w:eastAsia="Calibri" w:cs="Calibri"/>
          <w:color w:val="000000"/>
          <w:sz w:val="20"/>
          <w:szCs w:val="20"/>
        </w:rPr>
        <w:t>more</w:t>
      </w:r>
      <w:r>
        <w:rPr>
          <w:rFonts w:ascii="Calibri" w:hAnsi="Calibri" w:eastAsia="Calibri" w:cs="Calibri"/>
          <w:color w:val="000000"/>
          <w:spacing w:val="-4"/>
          <w:sz w:val="20"/>
          <w:szCs w:val="20"/>
        </w:rPr>
        <w:t xml:space="preserve"> </w:t>
      </w:r>
      <w:r>
        <w:rPr>
          <w:rFonts w:ascii="Calibri" w:hAnsi="Calibri" w:eastAsia="Calibri" w:cs="Calibri"/>
          <w:color w:val="000000"/>
          <w:spacing w:val="1"/>
          <w:sz w:val="20"/>
          <w:szCs w:val="20"/>
        </w:rPr>
        <w:t>syn</w:t>
      </w:r>
      <w:r>
        <w:rPr>
          <w:rFonts w:ascii="Calibri" w:hAnsi="Calibri" w:eastAsia="Calibri" w:cs="Calibri"/>
          <w:color w:val="000000"/>
          <w:spacing w:val="-1"/>
          <w:sz w:val="20"/>
          <w:szCs w:val="20"/>
        </w:rPr>
        <w:t>e</w:t>
      </w:r>
      <w:r>
        <w:rPr>
          <w:rFonts w:ascii="Calibri" w:hAnsi="Calibri" w:eastAsia="Calibri" w:cs="Calibri"/>
          <w:color w:val="000000"/>
          <w:sz w:val="20"/>
          <w:szCs w:val="20"/>
        </w:rPr>
        <w:t>rgy</w:t>
      </w:r>
      <w:r>
        <w:rPr>
          <w:rFonts w:ascii="Calibri" w:hAnsi="Calibri" w:eastAsia="Calibri" w:cs="Calibri"/>
          <w:color w:val="000000"/>
          <w:spacing w:val="-5"/>
          <w:sz w:val="20"/>
          <w:szCs w:val="20"/>
        </w:rPr>
        <w:t xml:space="preserve"> </w:t>
      </w:r>
      <w:r>
        <w:rPr>
          <w:rFonts w:ascii="Calibri" w:hAnsi="Calibri" w:eastAsia="Calibri" w:cs="Calibri"/>
          <w:color w:val="000000"/>
          <w:spacing w:val="1"/>
          <w:sz w:val="20"/>
          <w:szCs w:val="20"/>
        </w:rPr>
        <w:t>an</w:t>
      </w:r>
      <w:r>
        <w:rPr>
          <w:rFonts w:ascii="Calibri" w:hAnsi="Calibri" w:eastAsia="Calibri" w:cs="Calibri"/>
          <w:color w:val="000000"/>
          <w:sz w:val="20"/>
          <w:szCs w:val="20"/>
        </w:rPr>
        <w:t>d</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c</w:t>
      </w:r>
      <w:r>
        <w:rPr>
          <w:rFonts w:ascii="Calibri" w:hAnsi="Calibri" w:eastAsia="Calibri" w:cs="Calibri"/>
          <w:color w:val="000000"/>
          <w:spacing w:val="1"/>
          <w:sz w:val="20"/>
          <w:szCs w:val="20"/>
        </w:rPr>
        <w:t>oh</w:t>
      </w:r>
      <w:r>
        <w:rPr>
          <w:rFonts w:ascii="Calibri" w:hAnsi="Calibri" w:eastAsia="Calibri" w:cs="Calibri"/>
          <w:color w:val="000000"/>
          <w:spacing w:val="-1"/>
          <w:sz w:val="20"/>
          <w:szCs w:val="20"/>
        </w:rPr>
        <w:t>e</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pacing w:val="3"/>
          <w:sz w:val="20"/>
          <w:szCs w:val="20"/>
        </w:rPr>
        <w:t>n</w:t>
      </w:r>
      <w:r>
        <w:rPr>
          <w:rFonts w:ascii="Calibri" w:hAnsi="Calibri" w:eastAsia="Calibri" w:cs="Calibri"/>
          <w:color w:val="000000"/>
          <w:sz w:val="20"/>
          <w:szCs w:val="20"/>
        </w:rPr>
        <w:t>ce</w:t>
      </w:r>
      <w:r>
        <w:rPr>
          <w:rFonts w:ascii="Calibri" w:hAnsi="Calibri" w:eastAsia="Calibri" w:cs="Calibri"/>
          <w:color w:val="000000"/>
          <w:spacing w:val="-10"/>
          <w:sz w:val="20"/>
          <w:szCs w:val="20"/>
        </w:rPr>
        <w:t xml:space="preserve"> </w:t>
      </w:r>
      <w:r>
        <w:rPr>
          <w:rFonts w:ascii="Calibri" w:hAnsi="Calibri" w:eastAsia="Calibri" w:cs="Calibri"/>
          <w:color w:val="000000"/>
          <w:spacing w:val="1"/>
          <w:sz w:val="20"/>
          <w:szCs w:val="20"/>
        </w:rPr>
        <w:t>a</w:t>
      </w:r>
      <w:r>
        <w:rPr>
          <w:rFonts w:ascii="Calibri" w:hAnsi="Calibri" w:eastAsia="Calibri" w:cs="Calibri"/>
          <w:color w:val="000000"/>
          <w:sz w:val="20"/>
          <w:szCs w:val="20"/>
        </w:rPr>
        <w:t>cro</w:t>
      </w:r>
      <w:r>
        <w:rPr>
          <w:rFonts w:ascii="Calibri" w:hAnsi="Calibri" w:eastAsia="Calibri" w:cs="Calibri"/>
          <w:color w:val="000000"/>
          <w:spacing w:val="2"/>
          <w:sz w:val="20"/>
          <w:szCs w:val="20"/>
        </w:rPr>
        <w:t>s</w:t>
      </w:r>
      <w:r>
        <w:rPr>
          <w:rFonts w:ascii="Calibri" w:hAnsi="Calibri" w:eastAsia="Calibri" w:cs="Calibri"/>
          <w:color w:val="000000"/>
          <w:sz w:val="20"/>
          <w:szCs w:val="20"/>
        </w:rPr>
        <w:t>s clu</w:t>
      </w:r>
      <w:r>
        <w:rPr>
          <w:rFonts w:ascii="Calibri" w:hAnsi="Calibri" w:eastAsia="Calibri" w:cs="Calibri"/>
          <w:color w:val="000000"/>
          <w:spacing w:val="2"/>
          <w:sz w:val="20"/>
          <w:szCs w:val="20"/>
        </w:rPr>
        <w:t>s</w:t>
      </w:r>
      <w:r>
        <w:rPr>
          <w:rFonts w:ascii="Calibri" w:hAnsi="Calibri" w:eastAsia="Calibri" w:cs="Calibri"/>
          <w:color w:val="000000"/>
          <w:sz w:val="20"/>
          <w:szCs w:val="20"/>
        </w:rPr>
        <w:t>ters</w:t>
      </w:r>
      <w:r>
        <w:rPr>
          <w:rFonts w:ascii="Calibri" w:hAnsi="Calibri" w:eastAsia="Calibri" w:cs="Calibri"/>
          <w:color w:val="000000"/>
          <w:spacing w:val="-5"/>
          <w:sz w:val="20"/>
          <w:szCs w:val="20"/>
        </w:rPr>
        <w:t xml:space="preserve"> </w:t>
      </w:r>
      <w:r>
        <w:rPr>
          <w:rFonts w:ascii="Calibri" w:hAnsi="Calibri" w:eastAsia="Calibri" w:cs="Calibri"/>
          <w:color w:val="000000"/>
          <w:spacing w:val="1"/>
          <w:sz w:val="20"/>
          <w:szCs w:val="20"/>
        </w:rPr>
        <w:t>a</w:t>
      </w:r>
      <w:r>
        <w:rPr>
          <w:rFonts w:ascii="Calibri" w:hAnsi="Calibri" w:eastAsia="Calibri" w:cs="Calibri"/>
          <w:color w:val="000000"/>
          <w:sz w:val="20"/>
          <w:szCs w:val="20"/>
        </w:rPr>
        <w:t>s</w:t>
      </w:r>
      <w:r>
        <w:rPr>
          <w:rFonts w:ascii="Calibri" w:hAnsi="Calibri" w:eastAsia="Calibri" w:cs="Calibri"/>
          <w:color w:val="000000"/>
          <w:spacing w:val="-1"/>
          <w:sz w:val="20"/>
          <w:szCs w:val="20"/>
        </w:rPr>
        <w:t xml:space="preserve"> </w:t>
      </w:r>
      <w:r>
        <w:rPr>
          <w:rFonts w:ascii="Calibri" w:hAnsi="Calibri" w:eastAsia="Calibri" w:cs="Calibri"/>
          <w:color w:val="000000"/>
          <w:sz w:val="20"/>
          <w:szCs w:val="20"/>
        </w:rPr>
        <w:t>w</w:t>
      </w:r>
      <w:r>
        <w:rPr>
          <w:rFonts w:ascii="Calibri" w:hAnsi="Calibri" w:eastAsia="Calibri" w:cs="Calibri"/>
          <w:color w:val="000000"/>
          <w:spacing w:val="-1"/>
          <w:sz w:val="20"/>
          <w:szCs w:val="20"/>
        </w:rPr>
        <w:t>e</w:t>
      </w:r>
      <w:r>
        <w:rPr>
          <w:rFonts w:ascii="Calibri" w:hAnsi="Calibri" w:eastAsia="Calibri" w:cs="Calibri"/>
          <w:color w:val="000000"/>
          <w:sz w:val="20"/>
          <w:szCs w:val="20"/>
        </w:rPr>
        <w:t>ll</w:t>
      </w:r>
      <w:r>
        <w:rPr>
          <w:rFonts w:ascii="Calibri" w:hAnsi="Calibri" w:eastAsia="Calibri" w:cs="Calibri"/>
          <w:color w:val="000000"/>
          <w:spacing w:val="-2"/>
          <w:sz w:val="20"/>
          <w:szCs w:val="20"/>
        </w:rPr>
        <w:t xml:space="preserve"> </w:t>
      </w:r>
      <w:r>
        <w:rPr>
          <w:rFonts w:ascii="Calibri" w:hAnsi="Calibri" w:eastAsia="Calibri" w:cs="Calibri"/>
          <w:color w:val="000000"/>
          <w:spacing w:val="1"/>
          <w:sz w:val="20"/>
          <w:szCs w:val="20"/>
        </w:rPr>
        <w:t>a</w:t>
      </w:r>
      <w:r>
        <w:rPr>
          <w:rFonts w:ascii="Calibri" w:hAnsi="Calibri" w:eastAsia="Calibri" w:cs="Calibri"/>
          <w:color w:val="000000"/>
          <w:sz w:val="20"/>
          <w:szCs w:val="20"/>
        </w:rPr>
        <w:t>s</w:t>
      </w:r>
      <w:r>
        <w:rPr>
          <w:rFonts w:ascii="Calibri" w:hAnsi="Calibri" w:eastAsia="Calibri" w:cs="Calibri"/>
          <w:color w:val="000000"/>
          <w:spacing w:val="-1"/>
          <w:sz w:val="20"/>
          <w:szCs w:val="20"/>
        </w:rPr>
        <w:t xml:space="preserve"> </w:t>
      </w:r>
      <w:r>
        <w:rPr>
          <w:rFonts w:ascii="Calibri" w:hAnsi="Calibri" w:eastAsia="Calibri" w:cs="Calibri"/>
          <w:color w:val="000000"/>
          <w:spacing w:val="1"/>
          <w:sz w:val="20"/>
          <w:szCs w:val="20"/>
        </w:rPr>
        <w:t>t</w:t>
      </w:r>
      <w:r>
        <w:rPr>
          <w:rFonts w:ascii="Calibri" w:hAnsi="Calibri" w:eastAsia="Calibri" w:cs="Calibri"/>
          <w:color w:val="000000"/>
          <w:sz w:val="20"/>
          <w:szCs w:val="20"/>
        </w:rPr>
        <w:t>o</w:t>
      </w:r>
      <w:r>
        <w:rPr>
          <w:rFonts w:ascii="Calibri" w:hAnsi="Calibri" w:eastAsia="Calibri" w:cs="Calibri"/>
          <w:color w:val="000000"/>
          <w:spacing w:val="-2"/>
          <w:sz w:val="20"/>
          <w:szCs w:val="20"/>
        </w:rPr>
        <w:t xml:space="preserve"> </w:t>
      </w:r>
      <w:proofErr w:type="spellStart"/>
      <w:r>
        <w:rPr>
          <w:rFonts w:ascii="Calibri" w:hAnsi="Calibri" w:eastAsia="Calibri" w:cs="Calibri"/>
          <w:color w:val="000000"/>
          <w:sz w:val="20"/>
          <w:szCs w:val="20"/>
        </w:rPr>
        <w:t>maxim</w:t>
      </w:r>
      <w:r>
        <w:rPr>
          <w:rFonts w:ascii="Calibri" w:hAnsi="Calibri" w:eastAsia="Calibri" w:cs="Calibri"/>
          <w:color w:val="000000"/>
          <w:spacing w:val="-1"/>
          <w:sz w:val="20"/>
          <w:szCs w:val="20"/>
        </w:rPr>
        <w:t>i</w:t>
      </w:r>
      <w:r>
        <w:rPr>
          <w:rFonts w:ascii="Calibri" w:hAnsi="Calibri" w:eastAsia="Calibri" w:cs="Calibri"/>
          <w:color w:val="000000"/>
          <w:spacing w:val="1"/>
          <w:sz w:val="20"/>
          <w:szCs w:val="20"/>
        </w:rPr>
        <w:t>s</w:t>
      </w:r>
      <w:r>
        <w:rPr>
          <w:rFonts w:ascii="Calibri" w:hAnsi="Calibri" w:eastAsia="Calibri" w:cs="Calibri"/>
          <w:color w:val="000000"/>
          <w:sz w:val="20"/>
          <w:szCs w:val="20"/>
        </w:rPr>
        <w:t>e</w:t>
      </w:r>
      <w:proofErr w:type="spellEnd"/>
      <w:r>
        <w:rPr>
          <w:rFonts w:ascii="Calibri" w:hAnsi="Calibri" w:eastAsia="Calibri" w:cs="Calibri"/>
          <w:color w:val="000000"/>
          <w:spacing w:val="-9"/>
          <w:sz w:val="20"/>
          <w:szCs w:val="20"/>
        </w:rPr>
        <w:t xml:space="preserve"> </w:t>
      </w:r>
      <w:r>
        <w:rPr>
          <w:rFonts w:ascii="Calibri" w:hAnsi="Calibri" w:eastAsia="Calibri" w:cs="Calibri"/>
          <w:color w:val="000000"/>
          <w:spacing w:val="1"/>
          <w:sz w:val="20"/>
          <w:szCs w:val="20"/>
        </w:rPr>
        <w:t>th</w:t>
      </w:r>
      <w:r>
        <w:rPr>
          <w:rFonts w:ascii="Calibri" w:hAnsi="Calibri" w:eastAsia="Calibri" w:cs="Calibri"/>
          <w:color w:val="000000"/>
          <w:sz w:val="20"/>
          <w:szCs w:val="20"/>
        </w:rPr>
        <w:t>e</w:t>
      </w:r>
      <w:r>
        <w:rPr>
          <w:rFonts w:ascii="Calibri" w:hAnsi="Calibri" w:eastAsia="Calibri" w:cs="Calibri"/>
          <w:color w:val="000000"/>
          <w:spacing w:val="-4"/>
          <w:sz w:val="20"/>
          <w:szCs w:val="20"/>
        </w:rPr>
        <w:t xml:space="preserve"> </w:t>
      </w:r>
      <w:r>
        <w:rPr>
          <w:rFonts w:ascii="Calibri" w:hAnsi="Calibri" w:eastAsia="Calibri" w:cs="Calibri"/>
          <w:color w:val="000000"/>
          <w:spacing w:val="1"/>
          <w:sz w:val="20"/>
          <w:szCs w:val="20"/>
        </w:rPr>
        <w:t>p</w:t>
      </w:r>
      <w:r>
        <w:rPr>
          <w:rFonts w:ascii="Calibri" w:hAnsi="Calibri" w:eastAsia="Calibri" w:cs="Calibri"/>
          <w:color w:val="000000"/>
          <w:sz w:val="20"/>
          <w:szCs w:val="20"/>
        </w:rPr>
        <w:t>otenti</w:t>
      </w:r>
      <w:r>
        <w:rPr>
          <w:rFonts w:ascii="Calibri" w:hAnsi="Calibri" w:eastAsia="Calibri" w:cs="Calibri"/>
          <w:color w:val="000000"/>
          <w:spacing w:val="1"/>
          <w:sz w:val="20"/>
          <w:szCs w:val="20"/>
        </w:rPr>
        <w:t>a</w:t>
      </w:r>
      <w:r>
        <w:rPr>
          <w:rFonts w:ascii="Calibri" w:hAnsi="Calibri" w:eastAsia="Calibri" w:cs="Calibri"/>
          <w:color w:val="000000"/>
          <w:sz w:val="20"/>
          <w:szCs w:val="20"/>
        </w:rPr>
        <w:t>l</w:t>
      </w:r>
      <w:r>
        <w:rPr>
          <w:rFonts w:ascii="Calibri" w:hAnsi="Calibri" w:eastAsia="Calibri" w:cs="Calibri"/>
          <w:color w:val="000000"/>
          <w:spacing w:val="-7"/>
          <w:sz w:val="20"/>
          <w:szCs w:val="20"/>
        </w:rPr>
        <w:t xml:space="preserve"> </w:t>
      </w:r>
      <w:r>
        <w:rPr>
          <w:rFonts w:ascii="Calibri" w:hAnsi="Calibri" w:eastAsia="Calibri" w:cs="Calibri"/>
          <w:color w:val="000000"/>
          <w:spacing w:val="1"/>
          <w:sz w:val="20"/>
          <w:szCs w:val="20"/>
        </w:rPr>
        <w:t>t</w:t>
      </w:r>
      <w:r>
        <w:rPr>
          <w:rFonts w:ascii="Calibri" w:hAnsi="Calibri" w:eastAsia="Calibri" w:cs="Calibri"/>
          <w:color w:val="000000"/>
          <w:sz w:val="20"/>
          <w:szCs w:val="20"/>
        </w:rPr>
        <w:t>o</w:t>
      </w:r>
      <w:r>
        <w:rPr>
          <w:rFonts w:ascii="Calibri" w:hAnsi="Calibri" w:eastAsia="Calibri" w:cs="Calibri"/>
          <w:color w:val="000000"/>
          <w:spacing w:val="-2"/>
          <w:sz w:val="20"/>
          <w:szCs w:val="20"/>
        </w:rPr>
        <w:t xml:space="preserve"> </w:t>
      </w:r>
      <w:r>
        <w:rPr>
          <w:rFonts w:ascii="Calibri" w:hAnsi="Calibri" w:eastAsia="Calibri" w:cs="Calibri"/>
          <w:color w:val="000000"/>
          <w:spacing w:val="1"/>
          <w:sz w:val="20"/>
          <w:szCs w:val="20"/>
        </w:rPr>
        <w:t>av</w:t>
      </w:r>
      <w:r>
        <w:rPr>
          <w:rFonts w:ascii="Calibri" w:hAnsi="Calibri" w:eastAsia="Calibri" w:cs="Calibri"/>
          <w:color w:val="000000"/>
          <w:sz w:val="20"/>
          <w:szCs w:val="20"/>
        </w:rPr>
        <w:t>oid</w:t>
      </w:r>
      <w:r>
        <w:rPr>
          <w:rFonts w:ascii="Calibri" w:hAnsi="Calibri" w:eastAsia="Calibri" w:cs="Calibri"/>
          <w:color w:val="000000"/>
          <w:spacing w:val="-4"/>
          <w:sz w:val="20"/>
          <w:szCs w:val="20"/>
        </w:rPr>
        <w:t xml:space="preserve"> </w:t>
      </w:r>
      <w:r>
        <w:rPr>
          <w:rFonts w:ascii="Calibri" w:hAnsi="Calibri" w:eastAsia="Calibri" w:cs="Calibri"/>
          <w:color w:val="000000"/>
          <w:spacing w:val="1"/>
          <w:sz w:val="20"/>
          <w:szCs w:val="20"/>
        </w:rPr>
        <w:t>th</w:t>
      </w:r>
      <w:r>
        <w:rPr>
          <w:rFonts w:ascii="Calibri" w:hAnsi="Calibri" w:eastAsia="Calibri" w:cs="Calibri"/>
          <w:color w:val="000000"/>
          <w:sz w:val="20"/>
          <w:szCs w:val="20"/>
        </w:rPr>
        <w:t>e</w:t>
      </w:r>
      <w:r>
        <w:rPr>
          <w:rFonts w:ascii="Calibri" w:hAnsi="Calibri" w:eastAsia="Calibri" w:cs="Calibri"/>
          <w:color w:val="000000"/>
          <w:spacing w:val="-4"/>
          <w:sz w:val="20"/>
          <w:szCs w:val="20"/>
        </w:rPr>
        <w:t xml:space="preserve"> </w:t>
      </w:r>
      <w:r>
        <w:rPr>
          <w:rFonts w:ascii="Calibri" w:hAnsi="Calibri" w:eastAsia="Calibri" w:cs="Calibri"/>
          <w:color w:val="000000"/>
          <w:spacing w:val="2"/>
          <w:sz w:val="20"/>
          <w:szCs w:val="20"/>
        </w:rPr>
        <w:t>s</w:t>
      </w:r>
      <w:r>
        <w:rPr>
          <w:rFonts w:ascii="Calibri" w:hAnsi="Calibri" w:eastAsia="Calibri" w:cs="Calibri"/>
          <w:color w:val="000000"/>
          <w:spacing w:val="-3"/>
          <w:sz w:val="20"/>
          <w:szCs w:val="20"/>
        </w:rPr>
        <w:t>e</w:t>
      </w:r>
      <w:r>
        <w:rPr>
          <w:rFonts w:ascii="Calibri" w:hAnsi="Calibri" w:eastAsia="Calibri" w:cs="Calibri"/>
          <w:color w:val="000000"/>
          <w:sz w:val="20"/>
          <w:szCs w:val="20"/>
        </w:rPr>
        <w:t>ct</w:t>
      </w:r>
      <w:r>
        <w:rPr>
          <w:rFonts w:ascii="Calibri" w:hAnsi="Calibri" w:eastAsia="Calibri" w:cs="Calibri"/>
          <w:color w:val="000000"/>
          <w:spacing w:val="1"/>
          <w:sz w:val="20"/>
          <w:szCs w:val="20"/>
        </w:rPr>
        <w:t>o</w:t>
      </w:r>
      <w:r>
        <w:rPr>
          <w:rFonts w:ascii="Calibri" w:hAnsi="Calibri" w:eastAsia="Calibri" w:cs="Calibri"/>
          <w:color w:val="000000"/>
          <w:sz w:val="20"/>
          <w:szCs w:val="20"/>
        </w:rPr>
        <w:t>ral</w:t>
      </w:r>
      <w:r>
        <w:rPr>
          <w:rFonts w:ascii="Calibri" w:hAnsi="Calibri" w:eastAsia="Calibri" w:cs="Calibri"/>
          <w:color w:val="000000"/>
          <w:spacing w:val="-6"/>
          <w:sz w:val="20"/>
          <w:szCs w:val="20"/>
        </w:rPr>
        <w:t xml:space="preserve"> </w:t>
      </w:r>
      <w:r>
        <w:rPr>
          <w:rFonts w:ascii="Calibri" w:hAnsi="Calibri" w:eastAsia="Calibri" w:cs="Calibri"/>
          <w:color w:val="000000"/>
          <w:spacing w:val="1"/>
          <w:sz w:val="20"/>
          <w:szCs w:val="20"/>
        </w:rPr>
        <w:t>‘s</w:t>
      </w:r>
      <w:r>
        <w:rPr>
          <w:rFonts w:ascii="Calibri" w:hAnsi="Calibri" w:eastAsia="Calibri" w:cs="Calibri"/>
          <w:color w:val="000000"/>
          <w:sz w:val="20"/>
          <w:szCs w:val="20"/>
        </w:rPr>
        <w:t>ilo</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eff</w:t>
      </w:r>
      <w:r>
        <w:rPr>
          <w:rFonts w:ascii="Calibri" w:hAnsi="Calibri" w:eastAsia="Calibri" w:cs="Calibri"/>
          <w:color w:val="000000"/>
          <w:spacing w:val="1"/>
          <w:sz w:val="20"/>
          <w:szCs w:val="20"/>
        </w:rPr>
        <w:t>e</w:t>
      </w:r>
      <w:r>
        <w:rPr>
          <w:rFonts w:ascii="Calibri" w:hAnsi="Calibri" w:eastAsia="Calibri" w:cs="Calibri"/>
          <w:color w:val="000000"/>
          <w:sz w:val="20"/>
          <w:szCs w:val="20"/>
        </w:rPr>
        <w:t>ct’</w:t>
      </w:r>
      <w:r>
        <w:rPr>
          <w:rFonts w:ascii="Calibri" w:hAnsi="Calibri" w:eastAsia="Calibri" w:cs="Calibri"/>
          <w:color w:val="000000"/>
          <w:spacing w:val="-5"/>
          <w:sz w:val="20"/>
          <w:szCs w:val="20"/>
        </w:rPr>
        <w:t xml:space="preserve"> </w:t>
      </w:r>
      <w:r>
        <w:rPr>
          <w:rFonts w:ascii="Calibri" w:hAnsi="Calibri" w:eastAsia="Calibri" w:cs="Calibri"/>
          <w:color w:val="000000"/>
          <w:sz w:val="20"/>
          <w:szCs w:val="20"/>
        </w:rPr>
        <w:t>in</w:t>
      </w:r>
      <w:r>
        <w:rPr>
          <w:rFonts w:ascii="Calibri" w:hAnsi="Calibri" w:eastAsia="Calibri" w:cs="Calibri"/>
          <w:color w:val="000000"/>
          <w:spacing w:val="-1"/>
          <w:sz w:val="20"/>
          <w:szCs w:val="20"/>
        </w:rPr>
        <w:t xml:space="preserve"> </w:t>
      </w:r>
      <w:r>
        <w:rPr>
          <w:rFonts w:ascii="Calibri" w:hAnsi="Calibri" w:eastAsia="Calibri" w:cs="Calibri"/>
          <w:color w:val="000000"/>
          <w:spacing w:val="1"/>
          <w:sz w:val="20"/>
          <w:szCs w:val="20"/>
        </w:rPr>
        <w:t>p</w:t>
      </w:r>
      <w:r>
        <w:rPr>
          <w:rFonts w:ascii="Calibri" w:hAnsi="Calibri" w:eastAsia="Calibri" w:cs="Calibri"/>
          <w:color w:val="000000"/>
          <w:sz w:val="20"/>
          <w:szCs w:val="20"/>
        </w:rPr>
        <w:t>la</w:t>
      </w:r>
      <w:r>
        <w:rPr>
          <w:rFonts w:ascii="Calibri" w:hAnsi="Calibri" w:eastAsia="Calibri" w:cs="Calibri"/>
          <w:color w:val="000000"/>
          <w:spacing w:val="1"/>
          <w:sz w:val="20"/>
          <w:szCs w:val="20"/>
        </w:rPr>
        <w:t>nn</w:t>
      </w:r>
      <w:r>
        <w:rPr>
          <w:rFonts w:ascii="Calibri" w:hAnsi="Calibri" w:eastAsia="Calibri" w:cs="Calibri"/>
          <w:color w:val="000000"/>
          <w:sz w:val="20"/>
          <w:szCs w:val="20"/>
        </w:rPr>
        <w:t>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9"/>
          <w:sz w:val="20"/>
          <w:szCs w:val="20"/>
        </w:rPr>
        <w:t xml:space="preserve"> </w:t>
      </w:r>
      <w:r>
        <w:rPr>
          <w:rFonts w:ascii="Calibri" w:hAnsi="Calibri" w:eastAsia="Calibri" w:cs="Calibri"/>
          <w:color w:val="000000"/>
          <w:sz w:val="20"/>
          <w:szCs w:val="20"/>
        </w:rPr>
        <w:t>a</w:t>
      </w:r>
      <w:r>
        <w:rPr>
          <w:rFonts w:ascii="Calibri" w:hAnsi="Calibri" w:eastAsia="Calibri" w:cs="Calibri"/>
          <w:color w:val="000000"/>
          <w:spacing w:val="1"/>
          <w:sz w:val="20"/>
          <w:szCs w:val="20"/>
        </w:rPr>
        <w:t>n</w:t>
      </w:r>
      <w:r>
        <w:rPr>
          <w:rFonts w:ascii="Calibri" w:hAnsi="Calibri" w:eastAsia="Calibri" w:cs="Calibri"/>
          <w:color w:val="000000"/>
          <w:sz w:val="20"/>
          <w:szCs w:val="20"/>
        </w:rPr>
        <w:t>d</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pacing w:val="1"/>
          <w:sz w:val="20"/>
          <w:szCs w:val="20"/>
        </w:rPr>
        <w:t>sp</w:t>
      </w:r>
      <w:r>
        <w:rPr>
          <w:rFonts w:ascii="Calibri" w:hAnsi="Calibri" w:eastAsia="Calibri" w:cs="Calibri"/>
          <w:color w:val="000000"/>
          <w:sz w:val="20"/>
          <w:szCs w:val="20"/>
        </w:rPr>
        <w:t>o</w:t>
      </w:r>
      <w:r>
        <w:rPr>
          <w:rFonts w:ascii="Calibri" w:hAnsi="Calibri" w:eastAsia="Calibri" w:cs="Calibri"/>
          <w:color w:val="000000"/>
          <w:spacing w:val="1"/>
          <w:sz w:val="20"/>
          <w:szCs w:val="20"/>
        </w:rPr>
        <w:t>ns</w:t>
      </w:r>
      <w:r>
        <w:rPr>
          <w:rFonts w:ascii="Calibri" w:hAnsi="Calibri" w:eastAsia="Calibri" w:cs="Calibri"/>
          <w:color w:val="000000"/>
          <w:sz w:val="20"/>
          <w:szCs w:val="20"/>
        </w:rPr>
        <w:t>e</w:t>
      </w:r>
      <w:r>
        <w:rPr>
          <w:rFonts w:ascii="Calibri" w:hAnsi="Calibri" w:eastAsia="Calibri" w:cs="Calibri"/>
          <w:color w:val="000000"/>
          <w:spacing w:val="-8"/>
          <w:sz w:val="20"/>
          <w:szCs w:val="20"/>
        </w:rPr>
        <w:t xml:space="preserve"> </w:t>
      </w:r>
      <w:r>
        <w:rPr>
          <w:rFonts w:ascii="Calibri" w:hAnsi="Calibri" w:eastAsia="Calibri" w:cs="Calibri"/>
          <w:color w:val="000000"/>
          <w:sz w:val="20"/>
          <w:szCs w:val="20"/>
        </w:rPr>
        <w:t xml:space="preserve">. </w:t>
      </w:r>
      <w:r>
        <w:rPr>
          <w:rFonts w:ascii="Calibri" w:hAnsi="Calibri" w:eastAsia="Calibri" w:cs="Calibri"/>
          <w:color w:val="000000"/>
          <w:spacing w:val="1"/>
          <w:sz w:val="20"/>
          <w:szCs w:val="20"/>
        </w:rPr>
        <w:t>Wh</w:t>
      </w:r>
      <w:r>
        <w:rPr>
          <w:rFonts w:ascii="Calibri" w:hAnsi="Calibri" w:eastAsia="Calibri" w:cs="Calibri"/>
          <w:color w:val="000000"/>
          <w:spacing w:val="-1"/>
          <w:sz w:val="20"/>
          <w:szCs w:val="20"/>
        </w:rPr>
        <w:t>e</w:t>
      </w:r>
      <w:r>
        <w:rPr>
          <w:rFonts w:ascii="Calibri" w:hAnsi="Calibri" w:eastAsia="Calibri" w:cs="Calibri"/>
          <w:color w:val="000000"/>
          <w:sz w:val="20"/>
          <w:szCs w:val="20"/>
        </w:rPr>
        <w:t>n</w:t>
      </w:r>
      <w:r>
        <w:rPr>
          <w:rFonts w:ascii="Calibri" w:hAnsi="Calibri" w:eastAsia="Calibri" w:cs="Calibri"/>
          <w:color w:val="000000"/>
          <w:spacing w:val="-6"/>
          <w:sz w:val="20"/>
          <w:szCs w:val="20"/>
        </w:rPr>
        <w:t xml:space="preserve"> </w:t>
      </w:r>
      <w:r>
        <w:rPr>
          <w:rFonts w:ascii="Calibri" w:hAnsi="Calibri" w:eastAsia="Calibri" w:cs="Calibri"/>
          <w:color w:val="000000"/>
          <w:spacing w:val="1"/>
          <w:sz w:val="20"/>
          <w:szCs w:val="20"/>
        </w:rPr>
        <w:t>y</w:t>
      </w:r>
      <w:r>
        <w:rPr>
          <w:rFonts w:ascii="Calibri" w:hAnsi="Calibri" w:eastAsia="Calibri" w:cs="Calibri"/>
          <w:color w:val="000000"/>
          <w:sz w:val="20"/>
          <w:szCs w:val="20"/>
        </w:rPr>
        <w:t>ou</w:t>
      </w:r>
      <w:r>
        <w:rPr>
          <w:rFonts w:ascii="Calibri" w:hAnsi="Calibri" w:eastAsia="Calibri" w:cs="Calibri"/>
          <w:color w:val="000000"/>
          <w:spacing w:val="-2"/>
          <w:sz w:val="20"/>
          <w:szCs w:val="20"/>
        </w:rPr>
        <w:t xml:space="preserve"> </w:t>
      </w:r>
      <w:r>
        <w:rPr>
          <w:rFonts w:ascii="Calibri" w:hAnsi="Calibri" w:eastAsia="Calibri" w:cs="Calibri"/>
          <w:color w:val="000000"/>
          <w:spacing w:val="1"/>
          <w:sz w:val="20"/>
          <w:szCs w:val="20"/>
        </w:rPr>
        <w:t>p</w:t>
      </w:r>
      <w:r>
        <w:rPr>
          <w:rFonts w:ascii="Calibri" w:hAnsi="Calibri" w:eastAsia="Calibri" w:cs="Calibri"/>
          <w:color w:val="000000"/>
          <w:sz w:val="20"/>
          <w:szCs w:val="20"/>
        </w:rPr>
        <w:t>l</w:t>
      </w:r>
      <w:r>
        <w:rPr>
          <w:rFonts w:ascii="Calibri" w:hAnsi="Calibri" w:eastAsia="Calibri" w:cs="Calibri"/>
          <w:color w:val="000000"/>
          <w:spacing w:val="-2"/>
          <w:sz w:val="20"/>
          <w:szCs w:val="20"/>
        </w:rPr>
        <w:t>a</w:t>
      </w:r>
      <w:r>
        <w:rPr>
          <w:rFonts w:ascii="Calibri" w:hAnsi="Calibri" w:eastAsia="Calibri" w:cs="Calibri"/>
          <w:color w:val="000000"/>
          <w:sz w:val="20"/>
          <w:szCs w:val="20"/>
        </w:rPr>
        <w:t>n</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t</w:t>
      </w:r>
      <w:r>
        <w:rPr>
          <w:rFonts w:ascii="Calibri" w:hAnsi="Calibri" w:eastAsia="Calibri" w:cs="Calibri"/>
          <w:color w:val="000000"/>
          <w:sz w:val="20"/>
          <w:szCs w:val="20"/>
        </w:rPr>
        <w:t>o</w:t>
      </w:r>
      <w:r>
        <w:rPr>
          <w:rFonts w:ascii="Calibri" w:hAnsi="Calibri" w:eastAsia="Calibri" w:cs="Calibri"/>
          <w:color w:val="000000"/>
          <w:spacing w:val="12"/>
          <w:sz w:val="20"/>
          <w:szCs w:val="20"/>
        </w:rPr>
        <w:t xml:space="preserve"> </w:t>
      </w:r>
      <w:r>
        <w:rPr>
          <w:rFonts w:ascii="Calibri" w:hAnsi="Calibri" w:eastAsia="Calibri" w:cs="Calibri"/>
          <w:color w:val="000000"/>
          <w:sz w:val="20"/>
          <w:szCs w:val="20"/>
        </w:rPr>
        <w:t>c</w:t>
      </w:r>
      <w:r>
        <w:rPr>
          <w:rFonts w:ascii="Calibri" w:hAnsi="Calibri" w:eastAsia="Calibri" w:cs="Calibri"/>
          <w:color w:val="000000"/>
          <w:spacing w:val="1"/>
          <w:sz w:val="20"/>
          <w:szCs w:val="20"/>
        </w:rPr>
        <w:t>h</w:t>
      </w:r>
      <w:r>
        <w:rPr>
          <w:rFonts w:ascii="Calibri" w:hAnsi="Calibri" w:eastAsia="Calibri" w:cs="Calibri"/>
          <w:color w:val="000000"/>
          <w:sz w:val="20"/>
          <w:szCs w:val="20"/>
        </w:rPr>
        <w:t>oo</w:t>
      </w:r>
      <w:r>
        <w:rPr>
          <w:rFonts w:ascii="Calibri" w:hAnsi="Calibri" w:eastAsia="Calibri" w:cs="Calibri"/>
          <w:color w:val="000000"/>
          <w:spacing w:val="1"/>
          <w:sz w:val="20"/>
          <w:szCs w:val="20"/>
        </w:rPr>
        <w:t>s</w:t>
      </w:r>
      <w:r>
        <w:rPr>
          <w:rFonts w:ascii="Calibri" w:hAnsi="Calibri" w:eastAsia="Calibri" w:cs="Calibri"/>
          <w:color w:val="000000"/>
          <w:sz w:val="20"/>
          <w:szCs w:val="20"/>
        </w:rPr>
        <w:t xml:space="preserve">e </w:t>
      </w:r>
      <w:r>
        <w:rPr>
          <w:rFonts w:ascii="Calibri" w:hAnsi="Calibri" w:eastAsia="Calibri" w:cs="Calibri"/>
          <w:color w:val="000000"/>
          <w:spacing w:val="1"/>
          <w:sz w:val="20"/>
          <w:szCs w:val="20"/>
        </w:rPr>
        <w:t>“</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z w:val="20"/>
          <w:szCs w:val="20"/>
        </w:rPr>
        <w:t>la</w:t>
      </w:r>
      <w:r>
        <w:rPr>
          <w:rFonts w:ascii="Calibri" w:hAnsi="Calibri" w:eastAsia="Calibri" w:cs="Calibri"/>
          <w:color w:val="000000"/>
          <w:spacing w:val="1"/>
          <w:sz w:val="20"/>
          <w:szCs w:val="20"/>
        </w:rPr>
        <w:t>t</w:t>
      </w:r>
      <w:r>
        <w:rPr>
          <w:rFonts w:ascii="Calibri" w:hAnsi="Calibri" w:eastAsia="Calibri" w:cs="Calibri"/>
          <w:color w:val="000000"/>
          <w:spacing w:val="-1"/>
          <w:sz w:val="20"/>
          <w:szCs w:val="20"/>
        </w:rPr>
        <w:t>e</w:t>
      </w:r>
      <w:r>
        <w:rPr>
          <w:rFonts w:ascii="Calibri" w:hAnsi="Calibri" w:eastAsia="Calibri" w:cs="Calibri"/>
          <w:color w:val="000000"/>
          <w:sz w:val="20"/>
          <w:szCs w:val="20"/>
        </w:rPr>
        <w:t>d</w:t>
      </w:r>
      <w:r>
        <w:rPr>
          <w:rFonts w:ascii="Calibri" w:hAnsi="Calibri" w:eastAsia="Calibri" w:cs="Calibri"/>
          <w:color w:val="000000"/>
          <w:spacing w:val="-6"/>
          <w:sz w:val="20"/>
          <w:szCs w:val="20"/>
        </w:rPr>
        <w:t xml:space="preserve"> </w:t>
      </w:r>
      <w:r>
        <w:rPr>
          <w:rFonts w:ascii="Calibri" w:hAnsi="Calibri" w:eastAsia="Calibri" w:cs="Calibri"/>
          <w:color w:val="000000"/>
          <w:sz w:val="20"/>
          <w:szCs w:val="20"/>
        </w:rPr>
        <w:t>i</w:t>
      </w:r>
      <w:r>
        <w:rPr>
          <w:rFonts w:ascii="Calibri" w:hAnsi="Calibri" w:eastAsia="Calibri" w:cs="Calibri"/>
          <w:color w:val="000000"/>
          <w:spacing w:val="1"/>
          <w:sz w:val="20"/>
          <w:szCs w:val="20"/>
        </w:rPr>
        <w:t>nd</w:t>
      </w:r>
      <w:r>
        <w:rPr>
          <w:rFonts w:ascii="Calibri" w:hAnsi="Calibri" w:eastAsia="Calibri" w:cs="Calibri"/>
          <w:color w:val="000000"/>
          <w:sz w:val="20"/>
          <w:szCs w:val="20"/>
        </w:rPr>
        <w:t>icat</w:t>
      </w:r>
      <w:r>
        <w:rPr>
          <w:rFonts w:ascii="Calibri" w:hAnsi="Calibri" w:eastAsia="Calibri" w:cs="Calibri"/>
          <w:color w:val="000000"/>
          <w:spacing w:val="1"/>
          <w:sz w:val="20"/>
          <w:szCs w:val="20"/>
        </w:rPr>
        <w:t>o</w:t>
      </w:r>
      <w:r>
        <w:rPr>
          <w:rFonts w:ascii="Calibri" w:hAnsi="Calibri" w:eastAsia="Calibri" w:cs="Calibri"/>
          <w:color w:val="000000"/>
          <w:sz w:val="20"/>
          <w:szCs w:val="20"/>
        </w:rPr>
        <w:t>r</w:t>
      </w:r>
      <w:r>
        <w:rPr>
          <w:rFonts w:ascii="Calibri" w:hAnsi="Calibri" w:eastAsia="Calibri" w:cs="Calibri"/>
          <w:color w:val="000000"/>
          <w:spacing w:val="1"/>
          <w:sz w:val="20"/>
          <w:szCs w:val="20"/>
        </w:rPr>
        <w:t>s</w:t>
      </w:r>
      <w:r>
        <w:rPr>
          <w:rFonts w:ascii="Calibri" w:hAnsi="Calibri" w:eastAsia="Calibri" w:cs="Calibri"/>
          <w:color w:val="000000"/>
          <w:sz w:val="20"/>
          <w:szCs w:val="20"/>
        </w:rPr>
        <w:t>”</w:t>
      </w:r>
      <w:r>
        <w:rPr>
          <w:rFonts w:ascii="Calibri" w:hAnsi="Calibri" w:eastAsia="Calibri" w:cs="Calibri"/>
          <w:color w:val="000000"/>
          <w:spacing w:val="-9"/>
          <w:sz w:val="20"/>
          <w:szCs w:val="20"/>
        </w:rPr>
        <w:t xml:space="preserve"> </w:t>
      </w:r>
      <w:r>
        <w:rPr>
          <w:rFonts w:ascii="Calibri" w:hAnsi="Calibri" w:eastAsia="Calibri" w:cs="Calibri"/>
          <w:color w:val="000000"/>
          <w:sz w:val="20"/>
          <w:szCs w:val="20"/>
        </w:rPr>
        <w:t>with</w:t>
      </w:r>
      <w:r>
        <w:rPr>
          <w:rFonts w:ascii="Calibri" w:hAnsi="Calibri" w:eastAsia="Calibri" w:cs="Calibri"/>
          <w:color w:val="000000"/>
          <w:spacing w:val="-3"/>
          <w:sz w:val="20"/>
          <w:szCs w:val="20"/>
        </w:rPr>
        <w:t xml:space="preserve"> </w:t>
      </w:r>
      <w:r>
        <w:rPr>
          <w:rFonts w:ascii="Calibri" w:hAnsi="Calibri" w:eastAsia="Calibri" w:cs="Calibri"/>
          <w:color w:val="000000"/>
          <w:sz w:val="20"/>
          <w:szCs w:val="20"/>
        </w:rPr>
        <w:t>li</w:t>
      </w:r>
      <w:r>
        <w:rPr>
          <w:rFonts w:ascii="Calibri" w:hAnsi="Calibri" w:eastAsia="Calibri" w:cs="Calibri"/>
          <w:color w:val="000000"/>
          <w:spacing w:val="1"/>
          <w:sz w:val="20"/>
          <w:szCs w:val="20"/>
        </w:rPr>
        <w:t>n</w:t>
      </w:r>
      <w:r>
        <w:rPr>
          <w:rFonts w:ascii="Calibri" w:hAnsi="Calibri" w:eastAsia="Calibri" w:cs="Calibri"/>
          <w:color w:val="000000"/>
          <w:sz w:val="20"/>
          <w:szCs w:val="20"/>
        </w:rPr>
        <w:t>ks</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to</w:t>
      </w:r>
      <w:r>
        <w:rPr>
          <w:rFonts w:ascii="Calibri" w:hAnsi="Calibri" w:eastAsia="Calibri" w:cs="Calibri"/>
          <w:color w:val="000000"/>
          <w:spacing w:val="-1"/>
          <w:sz w:val="20"/>
          <w:szCs w:val="20"/>
        </w:rPr>
        <w:t xml:space="preserve"> </w:t>
      </w:r>
      <w:r>
        <w:rPr>
          <w:rFonts w:ascii="Calibri" w:hAnsi="Calibri" w:eastAsia="Calibri" w:cs="Calibri"/>
          <w:color w:val="000000"/>
          <w:spacing w:val="1"/>
          <w:sz w:val="20"/>
          <w:szCs w:val="20"/>
        </w:rPr>
        <w:t>o</w:t>
      </w:r>
      <w:r>
        <w:rPr>
          <w:rFonts w:ascii="Calibri" w:hAnsi="Calibri" w:eastAsia="Calibri" w:cs="Calibri"/>
          <w:color w:val="000000"/>
          <w:sz w:val="20"/>
          <w:szCs w:val="20"/>
        </w:rPr>
        <w:t>t</w:t>
      </w:r>
      <w:r>
        <w:rPr>
          <w:rFonts w:ascii="Calibri" w:hAnsi="Calibri" w:eastAsia="Calibri" w:cs="Calibri"/>
          <w:color w:val="000000"/>
          <w:spacing w:val="1"/>
          <w:sz w:val="20"/>
          <w:szCs w:val="20"/>
        </w:rPr>
        <w:t>h</w:t>
      </w:r>
      <w:r>
        <w:rPr>
          <w:rFonts w:ascii="Calibri" w:hAnsi="Calibri" w:eastAsia="Calibri" w:cs="Calibri"/>
          <w:color w:val="000000"/>
          <w:spacing w:val="-1"/>
          <w:sz w:val="20"/>
          <w:szCs w:val="20"/>
        </w:rPr>
        <w:t>e</w:t>
      </w:r>
      <w:r>
        <w:rPr>
          <w:rFonts w:ascii="Calibri" w:hAnsi="Calibri" w:eastAsia="Calibri" w:cs="Calibri"/>
          <w:color w:val="000000"/>
          <w:sz w:val="20"/>
          <w:szCs w:val="20"/>
        </w:rPr>
        <w:t>r</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clu</w:t>
      </w:r>
      <w:r>
        <w:rPr>
          <w:rFonts w:ascii="Calibri" w:hAnsi="Calibri" w:eastAsia="Calibri" w:cs="Calibri"/>
          <w:color w:val="000000"/>
          <w:spacing w:val="2"/>
          <w:sz w:val="20"/>
          <w:szCs w:val="20"/>
        </w:rPr>
        <w:t>s</w:t>
      </w:r>
      <w:r>
        <w:rPr>
          <w:rFonts w:ascii="Calibri" w:hAnsi="Calibri" w:eastAsia="Calibri" w:cs="Calibri"/>
          <w:color w:val="000000"/>
          <w:sz w:val="20"/>
          <w:szCs w:val="20"/>
        </w:rPr>
        <w:t>ter</w:t>
      </w:r>
      <w:r>
        <w:rPr>
          <w:rFonts w:ascii="Calibri" w:hAnsi="Calibri" w:eastAsia="Calibri" w:cs="Calibri"/>
          <w:color w:val="000000"/>
          <w:spacing w:val="1"/>
          <w:sz w:val="20"/>
          <w:szCs w:val="20"/>
        </w:rPr>
        <w:t>s</w:t>
      </w:r>
      <w:r>
        <w:rPr>
          <w:rFonts w:ascii="Calibri" w:hAnsi="Calibri" w:eastAsia="Calibri" w:cs="Calibri"/>
          <w:color w:val="000000"/>
          <w:sz w:val="20"/>
          <w:szCs w:val="20"/>
        </w:rPr>
        <w:t>,</w:t>
      </w:r>
      <w:r>
        <w:rPr>
          <w:rFonts w:ascii="Calibri" w:hAnsi="Calibri" w:eastAsia="Calibri" w:cs="Calibri"/>
          <w:color w:val="000000"/>
          <w:spacing w:val="-7"/>
          <w:sz w:val="20"/>
          <w:szCs w:val="20"/>
        </w:rPr>
        <w:t xml:space="preserve"> </w:t>
      </w:r>
      <w:r>
        <w:rPr>
          <w:rFonts w:ascii="Calibri" w:hAnsi="Calibri" w:eastAsia="Calibri" w:cs="Calibri"/>
          <w:color w:val="000000"/>
          <w:sz w:val="20"/>
          <w:szCs w:val="20"/>
        </w:rPr>
        <w:t>it</w:t>
      </w:r>
      <w:r>
        <w:rPr>
          <w:rFonts w:ascii="Calibri" w:hAnsi="Calibri" w:eastAsia="Calibri" w:cs="Calibri"/>
          <w:color w:val="000000"/>
          <w:spacing w:val="-1"/>
          <w:sz w:val="20"/>
          <w:szCs w:val="20"/>
        </w:rPr>
        <w:t xml:space="preserve"> </w:t>
      </w:r>
      <w:r>
        <w:rPr>
          <w:rFonts w:ascii="Calibri" w:hAnsi="Calibri" w:eastAsia="Calibri" w:cs="Calibri"/>
          <w:color w:val="000000"/>
          <w:sz w:val="20"/>
          <w:szCs w:val="20"/>
        </w:rPr>
        <w:t>is</w:t>
      </w:r>
      <w:r>
        <w:rPr>
          <w:rFonts w:ascii="Calibri" w:hAnsi="Calibri" w:eastAsia="Calibri" w:cs="Calibri"/>
          <w:color w:val="000000"/>
          <w:spacing w:val="-2"/>
          <w:sz w:val="20"/>
          <w:szCs w:val="20"/>
        </w:rPr>
        <w:t xml:space="preserve"> </w:t>
      </w:r>
      <w:r>
        <w:rPr>
          <w:rFonts w:ascii="Calibri" w:hAnsi="Calibri" w:eastAsia="Calibri" w:cs="Calibri"/>
          <w:color w:val="000000"/>
          <w:sz w:val="20"/>
          <w:szCs w:val="20"/>
        </w:rPr>
        <w:t>import</w:t>
      </w:r>
      <w:r>
        <w:rPr>
          <w:rFonts w:ascii="Calibri" w:hAnsi="Calibri" w:eastAsia="Calibri" w:cs="Calibri"/>
          <w:color w:val="000000"/>
          <w:spacing w:val="1"/>
          <w:sz w:val="20"/>
          <w:szCs w:val="20"/>
        </w:rPr>
        <w:t>an</w:t>
      </w:r>
      <w:r>
        <w:rPr>
          <w:rFonts w:ascii="Calibri" w:hAnsi="Calibri" w:eastAsia="Calibri" w:cs="Calibri"/>
          <w:color w:val="000000"/>
          <w:sz w:val="20"/>
          <w:szCs w:val="20"/>
        </w:rPr>
        <w:t>t</w:t>
      </w:r>
      <w:r>
        <w:rPr>
          <w:rFonts w:ascii="Calibri" w:hAnsi="Calibri" w:eastAsia="Calibri" w:cs="Calibri"/>
          <w:color w:val="000000"/>
          <w:spacing w:val="-7"/>
          <w:sz w:val="20"/>
          <w:szCs w:val="20"/>
        </w:rPr>
        <w:t xml:space="preserve"> </w:t>
      </w:r>
      <w:r>
        <w:rPr>
          <w:rFonts w:ascii="Calibri" w:hAnsi="Calibri" w:eastAsia="Calibri" w:cs="Calibri"/>
          <w:color w:val="000000"/>
          <w:sz w:val="20"/>
          <w:szCs w:val="20"/>
        </w:rPr>
        <w:t>t</w:t>
      </w:r>
      <w:r>
        <w:rPr>
          <w:rFonts w:ascii="Calibri" w:hAnsi="Calibri" w:eastAsia="Calibri" w:cs="Calibri"/>
          <w:color w:val="000000"/>
          <w:spacing w:val="1"/>
          <w:sz w:val="20"/>
          <w:szCs w:val="20"/>
        </w:rPr>
        <w:t>h</w:t>
      </w:r>
      <w:r>
        <w:rPr>
          <w:rFonts w:ascii="Calibri" w:hAnsi="Calibri" w:eastAsia="Calibri" w:cs="Calibri"/>
          <w:color w:val="000000"/>
          <w:sz w:val="20"/>
          <w:szCs w:val="20"/>
        </w:rPr>
        <w:t>at</w:t>
      </w:r>
      <w:r>
        <w:rPr>
          <w:rFonts w:ascii="Calibri" w:hAnsi="Calibri" w:eastAsia="Calibri" w:cs="Calibri"/>
          <w:color w:val="000000"/>
          <w:spacing w:val="-2"/>
          <w:sz w:val="20"/>
          <w:szCs w:val="20"/>
        </w:rPr>
        <w:t xml:space="preserve"> </w:t>
      </w:r>
      <w:r>
        <w:rPr>
          <w:rFonts w:ascii="Calibri" w:hAnsi="Calibri" w:eastAsia="Calibri" w:cs="Calibri"/>
          <w:color w:val="000000"/>
          <w:spacing w:val="1"/>
          <w:sz w:val="20"/>
          <w:szCs w:val="20"/>
        </w:rPr>
        <w:t>o</w:t>
      </w:r>
      <w:r>
        <w:rPr>
          <w:rFonts w:ascii="Calibri" w:hAnsi="Calibri" w:eastAsia="Calibri" w:cs="Calibri"/>
          <w:color w:val="000000"/>
          <w:spacing w:val="6"/>
          <w:sz w:val="20"/>
          <w:szCs w:val="20"/>
        </w:rPr>
        <w:t>w</w:t>
      </w:r>
      <w:r>
        <w:rPr>
          <w:rFonts w:ascii="Calibri" w:hAnsi="Calibri" w:eastAsia="Calibri" w:cs="Calibri"/>
          <w:color w:val="000000"/>
          <w:spacing w:val="1"/>
          <w:sz w:val="20"/>
          <w:szCs w:val="20"/>
        </w:rPr>
        <w:t>n</w:t>
      </w:r>
      <w:r>
        <w:rPr>
          <w:rFonts w:ascii="Calibri" w:hAnsi="Calibri" w:eastAsia="Calibri" w:cs="Calibri"/>
          <w:color w:val="000000"/>
          <w:spacing w:val="-1"/>
          <w:sz w:val="20"/>
          <w:szCs w:val="20"/>
        </w:rPr>
        <w:t>e</w:t>
      </w:r>
      <w:r>
        <w:rPr>
          <w:rFonts w:ascii="Calibri" w:hAnsi="Calibri" w:eastAsia="Calibri" w:cs="Calibri"/>
          <w:color w:val="000000"/>
          <w:sz w:val="20"/>
          <w:szCs w:val="20"/>
        </w:rPr>
        <w:t>r</w:t>
      </w:r>
      <w:r>
        <w:rPr>
          <w:rFonts w:ascii="Calibri" w:hAnsi="Calibri" w:eastAsia="Calibri" w:cs="Calibri"/>
          <w:color w:val="000000"/>
          <w:spacing w:val="1"/>
          <w:sz w:val="20"/>
          <w:szCs w:val="20"/>
        </w:rPr>
        <w:t>sh</w:t>
      </w:r>
      <w:r>
        <w:rPr>
          <w:rFonts w:ascii="Calibri" w:hAnsi="Calibri" w:eastAsia="Calibri" w:cs="Calibri"/>
          <w:color w:val="000000"/>
          <w:sz w:val="20"/>
          <w:szCs w:val="20"/>
        </w:rPr>
        <w:t>ip</w:t>
      </w:r>
      <w:r>
        <w:rPr>
          <w:rFonts w:ascii="Calibri" w:hAnsi="Calibri" w:eastAsia="Calibri" w:cs="Calibri"/>
          <w:color w:val="000000"/>
          <w:spacing w:val="-9"/>
          <w:sz w:val="20"/>
          <w:szCs w:val="20"/>
        </w:rPr>
        <w:t xml:space="preserve"> </w:t>
      </w:r>
      <w:r>
        <w:rPr>
          <w:rFonts w:ascii="Calibri" w:hAnsi="Calibri" w:eastAsia="Calibri" w:cs="Calibri"/>
          <w:color w:val="000000"/>
          <w:spacing w:val="1"/>
          <w:sz w:val="20"/>
          <w:szCs w:val="20"/>
        </w:rPr>
        <w:t>o</w:t>
      </w:r>
      <w:r>
        <w:rPr>
          <w:rFonts w:ascii="Calibri" w:hAnsi="Calibri" w:eastAsia="Calibri" w:cs="Calibri"/>
          <w:color w:val="000000"/>
          <w:sz w:val="20"/>
          <w:szCs w:val="20"/>
        </w:rPr>
        <w:t>f</w:t>
      </w:r>
      <w:r>
        <w:rPr>
          <w:rFonts w:ascii="Calibri" w:hAnsi="Calibri" w:eastAsia="Calibri" w:cs="Calibri"/>
          <w:color w:val="000000"/>
          <w:spacing w:val="-3"/>
          <w:sz w:val="20"/>
          <w:szCs w:val="20"/>
        </w:rPr>
        <w:t xml:space="preserve"> </w:t>
      </w:r>
      <w:r>
        <w:rPr>
          <w:rFonts w:ascii="Calibri" w:hAnsi="Calibri" w:eastAsia="Calibri" w:cs="Calibri"/>
          <w:color w:val="000000"/>
          <w:sz w:val="20"/>
          <w:szCs w:val="20"/>
        </w:rPr>
        <w:t>i</w:t>
      </w:r>
      <w:r>
        <w:rPr>
          <w:rFonts w:ascii="Calibri" w:hAnsi="Calibri" w:eastAsia="Calibri" w:cs="Calibri"/>
          <w:color w:val="000000"/>
          <w:spacing w:val="1"/>
          <w:sz w:val="20"/>
          <w:szCs w:val="20"/>
        </w:rPr>
        <w:t>nd</w:t>
      </w:r>
      <w:r>
        <w:rPr>
          <w:rFonts w:ascii="Calibri" w:hAnsi="Calibri" w:eastAsia="Calibri" w:cs="Calibri"/>
          <w:color w:val="000000"/>
          <w:sz w:val="20"/>
          <w:szCs w:val="20"/>
        </w:rPr>
        <w:t>icat</w:t>
      </w:r>
      <w:r>
        <w:rPr>
          <w:rFonts w:ascii="Calibri" w:hAnsi="Calibri" w:eastAsia="Calibri" w:cs="Calibri"/>
          <w:color w:val="000000"/>
          <w:spacing w:val="1"/>
          <w:sz w:val="20"/>
          <w:szCs w:val="20"/>
        </w:rPr>
        <w:t>o</w:t>
      </w:r>
      <w:r>
        <w:rPr>
          <w:rFonts w:ascii="Calibri" w:hAnsi="Calibri" w:eastAsia="Calibri" w:cs="Calibri"/>
          <w:color w:val="000000"/>
          <w:spacing w:val="-2"/>
          <w:sz w:val="20"/>
          <w:szCs w:val="20"/>
        </w:rPr>
        <w:t>r</w:t>
      </w:r>
      <w:r>
        <w:rPr>
          <w:rFonts w:ascii="Calibri" w:hAnsi="Calibri" w:eastAsia="Calibri" w:cs="Calibri"/>
          <w:color w:val="000000"/>
          <w:sz w:val="20"/>
          <w:szCs w:val="20"/>
        </w:rPr>
        <w:t>s</w:t>
      </w:r>
      <w:r>
        <w:rPr>
          <w:rFonts w:ascii="Calibri" w:hAnsi="Calibri" w:eastAsia="Calibri" w:cs="Calibri"/>
          <w:color w:val="000000"/>
          <w:spacing w:val="-7"/>
          <w:sz w:val="20"/>
          <w:szCs w:val="20"/>
        </w:rPr>
        <w:t xml:space="preserve"> </w:t>
      </w:r>
      <w:r>
        <w:rPr>
          <w:rFonts w:ascii="Calibri" w:hAnsi="Calibri" w:eastAsia="Calibri" w:cs="Calibri"/>
          <w:color w:val="000000"/>
          <w:spacing w:val="1"/>
          <w:sz w:val="20"/>
          <w:szCs w:val="20"/>
        </w:rPr>
        <w:t>an</w:t>
      </w:r>
      <w:r>
        <w:rPr>
          <w:rFonts w:ascii="Calibri" w:hAnsi="Calibri" w:eastAsia="Calibri" w:cs="Calibri"/>
          <w:color w:val="000000"/>
          <w:sz w:val="20"/>
          <w:szCs w:val="20"/>
        </w:rPr>
        <w:t>d</w:t>
      </w:r>
      <w:r>
        <w:rPr>
          <w:rFonts w:ascii="Calibri" w:hAnsi="Calibri" w:eastAsia="Calibri" w:cs="Calibri"/>
          <w:color w:val="000000"/>
          <w:spacing w:val="-2"/>
          <w:sz w:val="20"/>
          <w:szCs w:val="20"/>
        </w:rPr>
        <w:t xml:space="preserve"> </w:t>
      </w:r>
      <w:r>
        <w:rPr>
          <w:rFonts w:ascii="Calibri" w:hAnsi="Calibri" w:eastAsia="Calibri" w:cs="Calibri"/>
          <w:color w:val="000000"/>
          <w:spacing w:val="1"/>
          <w:sz w:val="20"/>
          <w:szCs w:val="20"/>
        </w:rPr>
        <w:t>a</w:t>
      </w:r>
      <w:r>
        <w:rPr>
          <w:rFonts w:ascii="Calibri" w:hAnsi="Calibri" w:eastAsia="Calibri" w:cs="Calibri"/>
          <w:color w:val="000000"/>
          <w:sz w:val="20"/>
          <w:szCs w:val="20"/>
        </w:rPr>
        <w:t>gr</w:t>
      </w:r>
      <w:r>
        <w:rPr>
          <w:rFonts w:ascii="Calibri" w:hAnsi="Calibri" w:eastAsia="Calibri" w:cs="Calibri"/>
          <w:color w:val="000000"/>
          <w:spacing w:val="-1"/>
          <w:sz w:val="20"/>
          <w:szCs w:val="20"/>
        </w:rPr>
        <w:t>ee</w:t>
      </w:r>
      <w:r>
        <w:rPr>
          <w:rFonts w:ascii="Calibri" w:hAnsi="Calibri" w:eastAsia="Calibri" w:cs="Calibri"/>
          <w:color w:val="000000"/>
          <w:sz w:val="20"/>
          <w:szCs w:val="20"/>
        </w:rPr>
        <w:t>i</w:t>
      </w:r>
      <w:r>
        <w:rPr>
          <w:rFonts w:ascii="Calibri" w:hAnsi="Calibri" w:eastAsia="Calibri" w:cs="Calibri"/>
          <w:color w:val="000000"/>
          <w:spacing w:val="1"/>
          <w:sz w:val="20"/>
          <w:szCs w:val="20"/>
        </w:rPr>
        <w:t>n</w:t>
      </w:r>
      <w:r>
        <w:rPr>
          <w:rFonts w:ascii="Calibri" w:hAnsi="Calibri" w:eastAsia="Calibri" w:cs="Calibri"/>
          <w:color w:val="000000"/>
          <w:sz w:val="20"/>
          <w:szCs w:val="20"/>
        </w:rPr>
        <w:t>g</w:t>
      </w:r>
      <w:r>
        <w:rPr>
          <w:rFonts w:ascii="Calibri" w:hAnsi="Calibri" w:eastAsia="Calibri" w:cs="Calibri"/>
          <w:color w:val="000000"/>
          <w:spacing w:val="-7"/>
          <w:sz w:val="20"/>
          <w:szCs w:val="20"/>
        </w:rPr>
        <w:t xml:space="preserve"> </w:t>
      </w:r>
      <w:r>
        <w:rPr>
          <w:rFonts w:ascii="Calibri" w:hAnsi="Calibri" w:eastAsia="Calibri" w:cs="Calibri"/>
          <w:color w:val="000000"/>
          <w:sz w:val="20"/>
          <w:szCs w:val="20"/>
        </w:rPr>
        <w:t>who</w:t>
      </w:r>
      <w:r>
        <w:rPr>
          <w:rFonts w:ascii="Calibri" w:hAnsi="Calibri" w:eastAsia="Calibri" w:cs="Calibri"/>
          <w:color w:val="000000"/>
          <w:spacing w:val="-3"/>
          <w:sz w:val="20"/>
          <w:szCs w:val="20"/>
        </w:rPr>
        <w:t xml:space="preserve"> </w:t>
      </w:r>
      <w:r>
        <w:rPr>
          <w:rFonts w:ascii="Calibri" w:hAnsi="Calibri" w:eastAsia="Calibri" w:cs="Calibri"/>
          <w:color w:val="000000"/>
          <w:sz w:val="20"/>
          <w:szCs w:val="20"/>
        </w:rPr>
        <w:t>will</w:t>
      </w:r>
      <w:r>
        <w:rPr>
          <w:rFonts w:ascii="Calibri" w:hAnsi="Calibri" w:eastAsia="Calibri" w:cs="Calibri"/>
          <w:color w:val="000000"/>
          <w:spacing w:val="-3"/>
          <w:sz w:val="20"/>
          <w:szCs w:val="20"/>
        </w:rPr>
        <w:t xml:space="preserve"> </w:t>
      </w:r>
      <w:r>
        <w:rPr>
          <w:rFonts w:ascii="Calibri" w:hAnsi="Calibri" w:eastAsia="Calibri" w:cs="Calibri"/>
          <w:color w:val="000000"/>
          <w:spacing w:val="2"/>
          <w:sz w:val="20"/>
          <w:szCs w:val="20"/>
        </w:rPr>
        <w:t>m</w:t>
      </w:r>
      <w:r>
        <w:rPr>
          <w:rFonts w:ascii="Calibri" w:hAnsi="Calibri" w:eastAsia="Calibri" w:cs="Calibri"/>
          <w:color w:val="000000"/>
          <w:spacing w:val="-1"/>
          <w:sz w:val="20"/>
          <w:szCs w:val="20"/>
        </w:rPr>
        <w:t>e</w:t>
      </w:r>
      <w:r>
        <w:rPr>
          <w:rFonts w:ascii="Calibri" w:hAnsi="Calibri" w:eastAsia="Calibri" w:cs="Calibri"/>
          <w:color w:val="000000"/>
          <w:sz w:val="20"/>
          <w:szCs w:val="20"/>
        </w:rPr>
        <w:t>a</w:t>
      </w:r>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u</w:t>
      </w:r>
      <w:r>
        <w:rPr>
          <w:rFonts w:ascii="Calibri" w:hAnsi="Calibri" w:eastAsia="Calibri" w:cs="Calibri"/>
          <w:color w:val="000000"/>
          <w:sz w:val="20"/>
          <w:szCs w:val="20"/>
        </w:rPr>
        <w:t>re</w:t>
      </w:r>
      <w:r>
        <w:rPr>
          <w:rFonts w:ascii="Calibri" w:hAnsi="Calibri" w:eastAsia="Calibri" w:cs="Calibri"/>
          <w:color w:val="000000"/>
          <w:spacing w:val="-8"/>
          <w:sz w:val="20"/>
          <w:szCs w:val="20"/>
        </w:rPr>
        <w:t xml:space="preserve"> </w:t>
      </w:r>
      <w:r>
        <w:rPr>
          <w:rFonts w:ascii="Calibri" w:hAnsi="Calibri" w:eastAsia="Calibri" w:cs="Calibri"/>
          <w:color w:val="000000"/>
          <w:sz w:val="20"/>
          <w:szCs w:val="20"/>
        </w:rPr>
        <w:t>w</w:t>
      </w:r>
      <w:r>
        <w:rPr>
          <w:rFonts w:ascii="Calibri" w:hAnsi="Calibri" w:eastAsia="Calibri" w:cs="Calibri"/>
          <w:color w:val="000000"/>
          <w:spacing w:val="1"/>
          <w:sz w:val="20"/>
          <w:szCs w:val="20"/>
        </w:rPr>
        <w:t>h</w:t>
      </w:r>
      <w:r>
        <w:rPr>
          <w:rFonts w:ascii="Calibri" w:hAnsi="Calibri" w:eastAsia="Calibri" w:cs="Calibri"/>
          <w:color w:val="000000"/>
          <w:sz w:val="20"/>
          <w:szCs w:val="20"/>
        </w:rPr>
        <w:t>at</w:t>
      </w:r>
      <w:r>
        <w:rPr>
          <w:rFonts w:ascii="Calibri" w:hAnsi="Calibri" w:eastAsia="Calibri" w:cs="Calibri"/>
          <w:color w:val="000000"/>
          <w:spacing w:val="-3"/>
          <w:sz w:val="20"/>
          <w:szCs w:val="20"/>
        </w:rPr>
        <w:t xml:space="preserve"> </w:t>
      </w:r>
      <w:r>
        <w:rPr>
          <w:rFonts w:ascii="Calibri" w:hAnsi="Calibri" w:eastAsia="Calibri" w:cs="Calibri"/>
          <w:color w:val="000000"/>
          <w:sz w:val="20"/>
          <w:szCs w:val="20"/>
        </w:rPr>
        <w:t>is agre</w:t>
      </w:r>
      <w:r>
        <w:rPr>
          <w:rFonts w:ascii="Calibri" w:hAnsi="Calibri" w:eastAsia="Calibri" w:cs="Calibri"/>
          <w:color w:val="000000"/>
          <w:spacing w:val="-1"/>
          <w:sz w:val="20"/>
          <w:szCs w:val="20"/>
        </w:rPr>
        <w:t>e</w:t>
      </w:r>
      <w:r>
        <w:rPr>
          <w:rFonts w:ascii="Calibri" w:hAnsi="Calibri" w:eastAsia="Calibri" w:cs="Calibri"/>
          <w:color w:val="000000"/>
          <w:sz w:val="20"/>
          <w:szCs w:val="20"/>
        </w:rPr>
        <w:t>d</w:t>
      </w:r>
      <w:r>
        <w:rPr>
          <w:rFonts w:ascii="Calibri" w:hAnsi="Calibri" w:eastAsia="Calibri" w:cs="Calibri"/>
          <w:color w:val="000000"/>
          <w:spacing w:val="-5"/>
          <w:sz w:val="20"/>
          <w:szCs w:val="20"/>
        </w:rPr>
        <w:t xml:space="preserve"> </w:t>
      </w:r>
      <w:r>
        <w:rPr>
          <w:rFonts w:ascii="Calibri" w:hAnsi="Calibri" w:eastAsia="Calibri" w:cs="Calibri"/>
          <w:color w:val="000000"/>
          <w:spacing w:val="1"/>
          <w:sz w:val="20"/>
          <w:szCs w:val="20"/>
        </w:rPr>
        <w:t>up</w:t>
      </w:r>
      <w:r>
        <w:rPr>
          <w:rFonts w:ascii="Calibri" w:hAnsi="Calibri" w:eastAsia="Calibri" w:cs="Calibri"/>
          <w:color w:val="000000"/>
          <w:sz w:val="20"/>
          <w:szCs w:val="20"/>
        </w:rPr>
        <w:t>on</w:t>
      </w:r>
      <w:r>
        <w:rPr>
          <w:rFonts w:ascii="Calibri" w:hAnsi="Calibri" w:eastAsia="Calibri" w:cs="Calibri"/>
          <w:color w:val="000000"/>
          <w:spacing w:val="-3"/>
          <w:sz w:val="20"/>
          <w:szCs w:val="20"/>
        </w:rPr>
        <w:t xml:space="preserve"> </w:t>
      </w:r>
      <w:r>
        <w:rPr>
          <w:rFonts w:ascii="Calibri" w:hAnsi="Calibri" w:eastAsia="Calibri" w:cs="Calibri"/>
          <w:color w:val="000000"/>
          <w:sz w:val="20"/>
          <w:szCs w:val="20"/>
        </w:rPr>
        <w:t>with</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th</w:t>
      </w:r>
      <w:r>
        <w:rPr>
          <w:rFonts w:ascii="Calibri" w:hAnsi="Calibri" w:eastAsia="Calibri" w:cs="Calibri"/>
          <w:color w:val="000000"/>
          <w:sz w:val="20"/>
          <w:szCs w:val="20"/>
        </w:rPr>
        <w:t>e</w:t>
      </w:r>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r</w:t>
      </w:r>
      <w:r>
        <w:rPr>
          <w:rFonts w:ascii="Calibri" w:hAnsi="Calibri" w:eastAsia="Calibri" w:cs="Calibri"/>
          <w:color w:val="000000"/>
          <w:spacing w:val="-1"/>
          <w:sz w:val="20"/>
          <w:szCs w:val="20"/>
        </w:rPr>
        <w:t>e</w:t>
      </w:r>
      <w:r>
        <w:rPr>
          <w:rFonts w:ascii="Calibri" w:hAnsi="Calibri" w:eastAsia="Calibri" w:cs="Calibri"/>
          <w:color w:val="000000"/>
          <w:sz w:val="20"/>
          <w:szCs w:val="20"/>
        </w:rPr>
        <w:t>la</w:t>
      </w:r>
      <w:r>
        <w:rPr>
          <w:rFonts w:ascii="Calibri" w:hAnsi="Calibri" w:eastAsia="Calibri" w:cs="Calibri"/>
          <w:color w:val="000000"/>
          <w:spacing w:val="1"/>
          <w:sz w:val="20"/>
          <w:szCs w:val="20"/>
        </w:rPr>
        <w:t>t</w:t>
      </w:r>
      <w:r>
        <w:rPr>
          <w:rFonts w:ascii="Calibri" w:hAnsi="Calibri" w:eastAsia="Calibri" w:cs="Calibri"/>
          <w:color w:val="000000"/>
          <w:spacing w:val="-1"/>
          <w:sz w:val="20"/>
          <w:szCs w:val="20"/>
        </w:rPr>
        <w:t>e</w:t>
      </w:r>
      <w:r>
        <w:rPr>
          <w:rFonts w:ascii="Calibri" w:hAnsi="Calibri" w:eastAsia="Calibri" w:cs="Calibri"/>
          <w:color w:val="000000"/>
          <w:sz w:val="20"/>
          <w:szCs w:val="20"/>
        </w:rPr>
        <w:t>d</w:t>
      </w:r>
      <w:r>
        <w:rPr>
          <w:rFonts w:ascii="Calibri" w:hAnsi="Calibri" w:eastAsia="Calibri" w:cs="Calibri"/>
          <w:color w:val="000000"/>
          <w:spacing w:val="-3"/>
          <w:sz w:val="20"/>
          <w:szCs w:val="20"/>
        </w:rPr>
        <w:t xml:space="preserve"> </w:t>
      </w:r>
      <w:r>
        <w:rPr>
          <w:rFonts w:ascii="Calibri" w:hAnsi="Calibri" w:eastAsia="Calibri" w:cs="Calibri"/>
          <w:color w:val="000000"/>
          <w:sz w:val="20"/>
          <w:szCs w:val="20"/>
        </w:rPr>
        <w:t>clu</w:t>
      </w:r>
      <w:r>
        <w:rPr>
          <w:rFonts w:ascii="Calibri" w:hAnsi="Calibri" w:eastAsia="Calibri" w:cs="Calibri"/>
          <w:color w:val="000000"/>
          <w:spacing w:val="2"/>
          <w:sz w:val="20"/>
          <w:szCs w:val="20"/>
        </w:rPr>
        <w:t>s</w:t>
      </w:r>
      <w:r>
        <w:rPr>
          <w:rFonts w:ascii="Calibri" w:hAnsi="Calibri" w:eastAsia="Calibri" w:cs="Calibri"/>
          <w:color w:val="000000"/>
          <w:sz w:val="20"/>
          <w:szCs w:val="20"/>
        </w:rPr>
        <w:t>ter.</w:t>
      </w:r>
      <w:r>
        <w:rPr>
          <w:rFonts w:ascii="Calibri" w:hAnsi="Calibri" w:eastAsia="Calibri" w:cs="Calibri"/>
          <w:color w:val="000000"/>
          <w:spacing w:val="-6"/>
          <w:sz w:val="20"/>
          <w:szCs w:val="20"/>
        </w:rPr>
        <w:t xml:space="preserve"> </w:t>
      </w:r>
      <w:r>
        <w:rPr>
          <w:rFonts w:ascii="Calibri" w:hAnsi="Calibri" w:eastAsia="Calibri" w:cs="Calibri"/>
          <w:color w:val="000000"/>
          <w:sz w:val="20"/>
          <w:szCs w:val="20"/>
        </w:rPr>
        <w:t>The</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d</w:t>
      </w:r>
      <w:r>
        <w:rPr>
          <w:rFonts w:ascii="Calibri" w:hAnsi="Calibri" w:eastAsia="Calibri" w:cs="Calibri"/>
          <w:color w:val="000000"/>
          <w:spacing w:val="-1"/>
          <w:sz w:val="20"/>
          <w:szCs w:val="20"/>
        </w:rPr>
        <w:t>ef</w:t>
      </w:r>
      <w:r>
        <w:rPr>
          <w:rFonts w:ascii="Calibri" w:hAnsi="Calibri" w:eastAsia="Calibri" w:cs="Calibri"/>
          <w:color w:val="000000"/>
          <w:sz w:val="20"/>
          <w:szCs w:val="20"/>
        </w:rPr>
        <w:t>a</w:t>
      </w:r>
      <w:r>
        <w:rPr>
          <w:rFonts w:ascii="Calibri" w:hAnsi="Calibri" w:eastAsia="Calibri" w:cs="Calibri"/>
          <w:color w:val="000000"/>
          <w:spacing w:val="1"/>
          <w:sz w:val="20"/>
          <w:szCs w:val="20"/>
        </w:rPr>
        <w:t>u</w:t>
      </w:r>
      <w:r>
        <w:rPr>
          <w:rFonts w:ascii="Calibri" w:hAnsi="Calibri" w:eastAsia="Calibri" w:cs="Calibri"/>
          <w:color w:val="000000"/>
          <w:sz w:val="20"/>
          <w:szCs w:val="20"/>
        </w:rPr>
        <w:t>lt</w:t>
      </w:r>
      <w:r>
        <w:rPr>
          <w:rFonts w:ascii="Calibri" w:hAnsi="Calibri" w:eastAsia="Calibri" w:cs="Calibri"/>
          <w:color w:val="000000"/>
          <w:spacing w:val="-5"/>
          <w:sz w:val="20"/>
          <w:szCs w:val="20"/>
        </w:rPr>
        <w:t xml:space="preserve"> </w:t>
      </w:r>
      <w:r>
        <w:rPr>
          <w:rFonts w:ascii="Calibri" w:hAnsi="Calibri" w:eastAsia="Calibri" w:cs="Calibri"/>
          <w:color w:val="000000"/>
          <w:spacing w:val="1"/>
          <w:sz w:val="20"/>
          <w:szCs w:val="20"/>
        </w:rPr>
        <w:t>p</w:t>
      </w:r>
      <w:r>
        <w:rPr>
          <w:rFonts w:ascii="Calibri" w:hAnsi="Calibri" w:eastAsia="Calibri" w:cs="Calibri"/>
          <w:color w:val="000000"/>
          <w:sz w:val="20"/>
          <w:szCs w:val="20"/>
        </w:rPr>
        <w:t>o</w:t>
      </w:r>
      <w:r>
        <w:rPr>
          <w:rFonts w:ascii="Calibri" w:hAnsi="Calibri" w:eastAsia="Calibri" w:cs="Calibri"/>
          <w:color w:val="000000"/>
          <w:spacing w:val="1"/>
          <w:sz w:val="20"/>
          <w:szCs w:val="20"/>
        </w:rPr>
        <w:t>s</w:t>
      </w:r>
      <w:r>
        <w:rPr>
          <w:rFonts w:ascii="Calibri" w:hAnsi="Calibri" w:eastAsia="Calibri" w:cs="Calibri"/>
          <w:color w:val="000000"/>
          <w:sz w:val="20"/>
          <w:szCs w:val="20"/>
        </w:rPr>
        <w:t>iti</w:t>
      </w:r>
      <w:r>
        <w:rPr>
          <w:rFonts w:ascii="Calibri" w:hAnsi="Calibri" w:eastAsia="Calibri" w:cs="Calibri"/>
          <w:color w:val="000000"/>
          <w:spacing w:val="1"/>
          <w:sz w:val="20"/>
          <w:szCs w:val="20"/>
        </w:rPr>
        <w:t>o</w:t>
      </w:r>
      <w:r>
        <w:rPr>
          <w:rFonts w:ascii="Calibri" w:hAnsi="Calibri" w:eastAsia="Calibri" w:cs="Calibri"/>
          <w:color w:val="000000"/>
          <w:sz w:val="20"/>
          <w:szCs w:val="20"/>
        </w:rPr>
        <w:t>n</w:t>
      </w:r>
      <w:r>
        <w:rPr>
          <w:rFonts w:ascii="Calibri" w:hAnsi="Calibri" w:eastAsia="Calibri" w:cs="Calibri"/>
          <w:color w:val="000000"/>
          <w:spacing w:val="-6"/>
          <w:sz w:val="20"/>
          <w:szCs w:val="20"/>
        </w:rPr>
        <w:t xml:space="preserve"> </w:t>
      </w:r>
      <w:r>
        <w:rPr>
          <w:rFonts w:ascii="Calibri" w:hAnsi="Calibri" w:eastAsia="Calibri" w:cs="Calibri"/>
          <w:color w:val="000000"/>
          <w:sz w:val="20"/>
          <w:szCs w:val="20"/>
        </w:rPr>
        <w:t xml:space="preserve">is </w:t>
      </w:r>
      <w:r>
        <w:rPr>
          <w:rFonts w:ascii="Calibri" w:hAnsi="Calibri" w:eastAsia="Calibri" w:cs="Calibri"/>
          <w:color w:val="000000"/>
          <w:spacing w:val="1"/>
          <w:sz w:val="20"/>
          <w:szCs w:val="20"/>
        </w:rPr>
        <w:t>th</w:t>
      </w:r>
      <w:r>
        <w:rPr>
          <w:rFonts w:ascii="Calibri" w:hAnsi="Calibri" w:eastAsia="Calibri" w:cs="Calibri"/>
          <w:color w:val="000000"/>
          <w:sz w:val="20"/>
          <w:szCs w:val="20"/>
        </w:rPr>
        <w:t>at</w:t>
      </w:r>
      <w:r>
        <w:rPr>
          <w:rFonts w:ascii="Calibri" w:hAnsi="Calibri" w:eastAsia="Calibri" w:cs="Calibri"/>
          <w:color w:val="000000"/>
          <w:spacing w:val="-2"/>
          <w:sz w:val="20"/>
          <w:szCs w:val="20"/>
        </w:rPr>
        <w:t xml:space="preserve"> </w:t>
      </w:r>
      <w:r>
        <w:rPr>
          <w:rFonts w:ascii="Calibri" w:hAnsi="Calibri" w:eastAsia="Calibri" w:cs="Calibri"/>
          <w:color w:val="000000"/>
          <w:spacing w:val="1"/>
          <w:sz w:val="20"/>
          <w:szCs w:val="20"/>
        </w:rPr>
        <w:t>th</w:t>
      </w:r>
      <w:r>
        <w:rPr>
          <w:rFonts w:ascii="Calibri" w:hAnsi="Calibri" w:eastAsia="Calibri" w:cs="Calibri"/>
          <w:color w:val="000000"/>
          <w:sz w:val="20"/>
          <w:szCs w:val="20"/>
        </w:rPr>
        <w:t>e</w:t>
      </w:r>
      <w:r>
        <w:rPr>
          <w:rFonts w:ascii="Calibri" w:hAnsi="Calibri" w:eastAsia="Calibri" w:cs="Calibri"/>
          <w:color w:val="000000"/>
          <w:spacing w:val="-4"/>
          <w:sz w:val="20"/>
          <w:szCs w:val="20"/>
        </w:rPr>
        <w:t xml:space="preserve"> </w:t>
      </w:r>
      <w:r>
        <w:rPr>
          <w:rFonts w:ascii="Calibri" w:hAnsi="Calibri" w:eastAsia="Calibri" w:cs="Calibri"/>
          <w:color w:val="000000"/>
          <w:spacing w:val="1"/>
          <w:sz w:val="20"/>
          <w:szCs w:val="20"/>
        </w:rPr>
        <w:t>d</w:t>
      </w:r>
      <w:r>
        <w:rPr>
          <w:rFonts w:ascii="Calibri" w:hAnsi="Calibri" w:eastAsia="Calibri" w:cs="Calibri"/>
          <w:color w:val="000000"/>
          <w:sz w:val="20"/>
          <w:szCs w:val="20"/>
        </w:rPr>
        <w:t>a</w:t>
      </w:r>
      <w:r>
        <w:rPr>
          <w:rFonts w:ascii="Calibri" w:hAnsi="Calibri" w:eastAsia="Calibri" w:cs="Calibri"/>
          <w:color w:val="000000"/>
          <w:spacing w:val="1"/>
          <w:sz w:val="20"/>
          <w:szCs w:val="20"/>
        </w:rPr>
        <w:t>t</w:t>
      </w:r>
      <w:r>
        <w:rPr>
          <w:rFonts w:ascii="Calibri" w:hAnsi="Calibri" w:eastAsia="Calibri" w:cs="Calibri"/>
          <w:color w:val="000000"/>
          <w:sz w:val="20"/>
          <w:szCs w:val="20"/>
        </w:rPr>
        <w:t>a</w:t>
      </w:r>
      <w:r>
        <w:rPr>
          <w:rFonts w:ascii="Calibri" w:hAnsi="Calibri" w:eastAsia="Calibri" w:cs="Calibri"/>
          <w:color w:val="000000"/>
          <w:spacing w:val="-3"/>
          <w:sz w:val="20"/>
          <w:szCs w:val="20"/>
        </w:rPr>
        <w:t xml:space="preserve"> </w:t>
      </w:r>
      <w:r>
        <w:rPr>
          <w:rFonts w:ascii="Calibri" w:hAnsi="Calibri" w:eastAsia="Calibri" w:cs="Calibri"/>
          <w:color w:val="000000"/>
          <w:sz w:val="20"/>
          <w:szCs w:val="20"/>
        </w:rPr>
        <w:t>coll</w:t>
      </w:r>
      <w:r>
        <w:rPr>
          <w:rFonts w:ascii="Calibri" w:hAnsi="Calibri" w:eastAsia="Calibri" w:cs="Calibri"/>
          <w:color w:val="000000"/>
          <w:spacing w:val="-1"/>
          <w:sz w:val="20"/>
          <w:szCs w:val="20"/>
        </w:rPr>
        <w:t>e</w:t>
      </w:r>
      <w:r>
        <w:rPr>
          <w:rFonts w:ascii="Calibri" w:hAnsi="Calibri" w:eastAsia="Calibri" w:cs="Calibri"/>
          <w:color w:val="000000"/>
          <w:sz w:val="20"/>
          <w:szCs w:val="20"/>
        </w:rPr>
        <w:t>ction</w:t>
      </w:r>
      <w:r>
        <w:rPr>
          <w:rFonts w:ascii="Calibri" w:hAnsi="Calibri" w:eastAsia="Calibri" w:cs="Calibri"/>
          <w:color w:val="000000"/>
          <w:spacing w:val="-7"/>
          <w:sz w:val="20"/>
          <w:szCs w:val="20"/>
        </w:rPr>
        <w:t xml:space="preserve"> </w:t>
      </w:r>
      <w:r>
        <w:rPr>
          <w:rFonts w:ascii="Calibri" w:hAnsi="Calibri" w:eastAsia="Calibri" w:cs="Calibri"/>
          <w:color w:val="000000"/>
          <w:sz w:val="20"/>
          <w:szCs w:val="20"/>
        </w:rPr>
        <w:t>r</w:t>
      </w:r>
      <w:r>
        <w:rPr>
          <w:rFonts w:ascii="Calibri" w:hAnsi="Calibri" w:eastAsia="Calibri" w:cs="Calibri"/>
          <w:color w:val="000000"/>
          <w:spacing w:val="-1"/>
          <w:sz w:val="20"/>
          <w:szCs w:val="20"/>
        </w:rPr>
        <w:t>em</w:t>
      </w:r>
      <w:r>
        <w:rPr>
          <w:rFonts w:ascii="Calibri" w:hAnsi="Calibri" w:eastAsia="Calibri" w:cs="Calibri"/>
          <w:color w:val="000000"/>
          <w:sz w:val="20"/>
          <w:szCs w:val="20"/>
        </w:rPr>
        <w:t>ai</w:t>
      </w:r>
      <w:r>
        <w:rPr>
          <w:rFonts w:ascii="Calibri" w:hAnsi="Calibri" w:eastAsia="Calibri" w:cs="Calibri"/>
          <w:color w:val="000000"/>
          <w:spacing w:val="1"/>
          <w:sz w:val="20"/>
          <w:szCs w:val="20"/>
        </w:rPr>
        <w:t>n</w:t>
      </w:r>
      <w:r>
        <w:rPr>
          <w:rFonts w:ascii="Calibri" w:hAnsi="Calibri" w:eastAsia="Calibri" w:cs="Calibri"/>
          <w:color w:val="000000"/>
          <w:sz w:val="20"/>
          <w:szCs w:val="20"/>
        </w:rPr>
        <w:t>s</w:t>
      </w:r>
      <w:r>
        <w:rPr>
          <w:rFonts w:ascii="Calibri" w:hAnsi="Calibri" w:eastAsia="Calibri" w:cs="Calibri"/>
          <w:color w:val="000000"/>
          <w:spacing w:val="-6"/>
          <w:sz w:val="20"/>
          <w:szCs w:val="20"/>
        </w:rPr>
        <w:t xml:space="preserve"> </w:t>
      </w:r>
      <w:r>
        <w:rPr>
          <w:rFonts w:ascii="Calibri" w:hAnsi="Calibri" w:eastAsia="Calibri" w:cs="Calibri"/>
          <w:color w:val="000000"/>
          <w:spacing w:val="1"/>
          <w:sz w:val="20"/>
          <w:szCs w:val="20"/>
        </w:rPr>
        <w:t>th</w:t>
      </w:r>
      <w:r>
        <w:rPr>
          <w:rFonts w:ascii="Calibri" w:hAnsi="Calibri" w:eastAsia="Calibri" w:cs="Calibri"/>
          <w:color w:val="000000"/>
          <w:sz w:val="20"/>
          <w:szCs w:val="20"/>
        </w:rPr>
        <w:t>e</w:t>
      </w:r>
      <w:r>
        <w:rPr>
          <w:rFonts w:ascii="Calibri" w:hAnsi="Calibri" w:eastAsia="Calibri" w:cs="Calibri"/>
          <w:color w:val="000000"/>
          <w:spacing w:val="-4"/>
          <w:sz w:val="20"/>
          <w:szCs w:val="20"/>
        </w:rPr>
        <w:t xml:space="preserve"> </w:t>
      </w:r>
      <w:r>
        <w:rPr>
          <w:rFonts w:ascii="Calibri" w:hAnsi="Calibri" w:eastAsia="Calibri" w:cs="Calibri"/>
          <w:color w:val="000000"/>
          <w:spacing w:val="1"/>
          <w:sz w:val="20"/>
          <w:szCs w:val="20"/>
        </w:rPr>
        <w:t>pu</w:t>
      </w:r>
      <w:r>
        <w:rPr>
          <w:rFonts w:ascii="Calibri" w:hAnsi="Calibri" w:eastAsia="Calibri" w:cs="Calibri"/>
          <w:color w:val="000000"/>
          <w:sz w:val="20"/>
          <w:szCs w:val="20"/>
        </w:rPr>
        <w:t>r</w:t>
      </w:r>
      <w:r>
        <w:rPr>
          <w:rFonts w:ascii="Calibri" w:hAnsi="Calibri" w:eastAsia="Calibri" w:cs="Calibri"/>
          <w:color w:val="000000"/>
          <w:spacing w:val="1"/>
          <w:sz w:val="20"/>
          <w:szCs w:val="20"/>
        </w:rPr>
        <w:t>v</w:t>
      </w:r>
      <w:r>
        <w:rPr>
          <w:rFonts w:ascii="Calibri" w:hAnsi="Calibri" w:eastAsia="Calibri" w:cs="Calibri"/>
          <w:color w:val="000000"/>
          <w:sz w:val="20"/>
          <w:szCs w:val="20"/>
        </w:rPr>
        <w:t>i</w:t>
      </w:r>
      <w:r>
        <w:rPr>
          <w:rFonts w:ascii="Calibri" w:hAnsi="Calibri" w:eastAsia="Calibri" w:cs="Calibri"/>
          <w:color w:val="000000"/>
          <w:spacing w:val="-1"/>
          <w:sz w:val="20"/>
          <w:szCs w:val="20"/>
        </w:rPr>
        <w:t>e</w:t>
      </w:r>
      <w:r>
        <w:rPr>
          <w:rFonts w:ascii="Calibri" w:hAnsi="Calibri" w:eastAsia="Calibri" w:cs="Calibri"/>
          <w:color w:val="000000"/>
          <w:sz w:val="20"/>
          <w:szCs w:val="20"/>
        </w:rPr>
        <w:t>w</w:t>
      </w:r>
      <w:r>
        <w:rPr>
          <w:rFonts w:ascii="Calibri" w:hAnsi="Calibri" w:eastAsia="Calibri" w:cs="Calibri"/>
          <w:color w:val="000000"/>
          <w:spacing w:val="-8"/>
          <w:sz w:val="20"/>
          <w:szCs w:val="20"/>
        </w:rPr>
        <w:t xml:space="preserve"> </w:t>
      </w:r>
      <w:r>
        <w:rPr>
          <w:rFonts w:ascii="Calibri" w:hAnsi="Calibri" w:eastAsia="Calibri" w:cs="Calibri"/>
          <w:color w:val="000000"/>
          <w:spacing w:val="1"/>
          <w:sz w:val="20"/>
          <w:szCs w:val="20"/>
        </w:rPr>
        <w:t>o</w:t>
      </w:r>
      <w:r>
        <w:rPr>
          <w:rFonts w:ascii="Calibri" w:hAnsi="Calibri" w:eastAsia="Calibri" w:cs="Calibri"/>
          <w:color w:val="000000"/>
          <w:sz w:val="20"/>
          <w:szCs w:val="20"/>
        </w:rPr>
        <w:t>f</w:t>
      </w:r>
      <w:r>
        <w:rPr>
          <w:rFonts w:ascii="Calibri" w:hAnsi="Calibri" w:eastAsia="Calibri" w:cs="Calibri"/>
          <w:color w:val="000000"/>
          <w:spacing w:val="-3"/>
          <w:sz w:val="20"/>
          <w:szCs w:val="20"/>
        </w:rPr>
        <w:t xml:space="preserve"> </w:t>
      </w:r>
      <w:r>
        <w:rPr>
          <w:rFonts w:ascii="Calibri" w:hAnsi="Calibri" w:eastAsia="Calibri" w:cs="Calibri"/>
          <w:color w:val="000000"/>
          <w:spacing w:val="1"/>
          <w:sz w:val="20"/>
          <w:szCs w:val="20"/>
        </w:rPr>
        <w:t>th</w:t>
      </w:r>
      <w:r>
        <w:rPr>
          <w:rFonts w:ascii="Calibri" w:hAnsi="Calibri" w:eastAsia="Calibri" w:cs="Calibri"/>
          <w:color w:val="000000"/>
          <w:sz w:val="20"/>
          <w:szCs w:val="20"/>
        </w:rPr>
        <w:t>e</w:t>
      </w:r>
      <w:r>
        <w:rPr>
          <w:rFonts w:ascii="Calibri" w:hAnsi="Calibri" w:eastAsia="Calibri" w:cs="Calibri"/>
          <w:color w:val="000000"/>
          <w:spacing w:val="-4"/>
          <w:sz w:val="20"/>
          <w:szCs w:val="20"/>
        </w:rPr>
        <w:t xml:space="preserve"> </w:t>
      </w:r>
      <w:proofErr w:type="spellStart"/>
      <w:r>
        <w:rPr>
          <w:rFonts w:ascii="Calibri" w:hAnsi="Calibri" w:eastAsia="Calibri" w:cs="Calibri"/>
          <w:color w:val="000000"/>
          <w:spacing w:val="2"/>
          <w:sz w:val="20"/>
          <w:szCs w:val="20"/>
        </w:rPr>
        <w:t>s</w:t>
      </w:r>
      <w:r>
        <w:rPr>
          <w:rFonts w:ascii="Calibri" w:hAnsi="Calibri" w:eastAsia="Calibri" w:cs="Calibri"/>
          <w:color w:val="000000"/>
          <w:spacing w:val="1"/>
          <w:sz w:val="20"/>
          <w:szCs w:val="20"/>
        </w:rPr>
        <w:t>p</w:t>
      </w:r>
      <w:r>
        <w:rPr>
          <w:rFonts w:ascii="Calibri" w:hAnsi="Calibri" w:eastAsia="Calibri" w:cs="Calibri"/>
          <w:color w:val="000000"/>
          <w:spacing w:val="-1"/>
          <w:sz w:val="20"/>
          <w:szCs w:val="20"/>
        </w:rPr>
        <w:t>e</w:t>
      </w:r>
      <w:r>
        <w:rPr>
          <w:rFonts w:ascii="Calibri" w:hAnsi="Calibri" w:eastAsia="Calibri" w:cs="Calibri"/>
          <w:color w:val="000000"/>
          <w:sz w:val="20"/>
          <w:szCs w:val="20"/>
        </w:rPr>
        <w:t>ciali</w:t>
      </w:r>
      <w:r>
        <w:rPr>
          <w:rFonts w:ascii="Calibri" w:hAnsi="Calibri" w:eastAsia="Calibri" w:cs="Calibri"/>
          <w:color w:val="000000"/>
          <w:spacing w:val="1"/>
          <w:sz w:val="20"/>
          <w:szCs w:val="20"/>
        </w:rPr>
        <w:t>s</w:t>
      </w:r>
      <w:r>
        <w:rPr>
          <w:rFonts w:ascii="Calibri" w:hAnsi="Calibri" w:eastAsia="Calibri" w:cs="Calibri"/>
          <w:color w:val="000000"/>
          <w:spacing w:val="-1"/>
          <w:sz w:val="20"/>
          <w:szCs w:val="20"/>
        </w:rPr>
        <w:t>e</w:t>
      </w:r>
      <w:r>
        <w:rPr>
          <w:rFonts w:ascii="Calibri" w:hAnsi="Calibri" w:eastAsia="Calibri" w:cs="Calibri"/>
          <w:color w:val="000000"/>
          <w:sz w:val="20"/>
          <w:szCs w:val="20"/>
        </w:rPr>
        <w:t>d</w:t>
      </w:r>
      <w:proofErr w:type="spellEnd"/>
      <w:r>
        <w:rPr>
          <w:rFonts w:ascii="Calibri" w:hAnsi="Calibri" w:eastAsia="Calibri" w:cs="Calibri"/>
          <w:color w:val="000000"/>
          <w:spacing w:val="4"/>
          <w:sz w:val="20"/>
          <w:szCs w:val="20"/>
        </w:rPr>
        <w:t xml:space="preserve"> </w:t>
      </w:r>
      <w:r>
        <w:rPr>
          <w:rFonts w:ascii="Calibri" w:hAnsi="Calibri" w:eastAsia="Calibri" w:cs="Calibri"/>
          <w:color w:val="000000"/>
          <w:sz w:val="20"/>
          <w:szCs w:val="20"/>
        </w:rPr>
        <w:t>clu</w:t>
      </w:r>
      <w:r>
        <w:rPr>
          <w:rFonts w:ascii="Calibri" w:hAnsi="Calibri" w:eastAsia="Calibri" w:cs="Calibri"/>
          <w:color w:val="000000"/>
          <w:spacing w:val="2"/>
          <w:sz w:val="20"/>
          <w:szCs w:val="20"/>
        </w:rPr>
        <w:t>s</w:t>
      </w:r>
      <w:r>
        <w:rPr>
          <w:rFonts w:ascii="Calibri" w:hAnsi="Calibri" w:eastAsia="Calibri" w:cs="Calibri"/>
          <w:color w:val="000000"/>
          <w:sz w:val="20"/>
          <w:szCs w:val="20"/>
        </w:rPr>
        <w:t xml:space="preserve">ter </w:t>
      </w:r>
      <w:r>
        <w:rPr>
          <w:rFonts w:ascii="Calibri" w:hAnsi="Calibri" w:eastAsia="Calibri" w:cs="Calibri"/>
          <w:color w:val="000000"/>
          <w:spacing w:val="-1"/>
          <w:sz w:val="20"/>
          <w:szCs w:val="20"/>
        </w:rPr>
        <w:t>m</w:t>
      </w:r>
      <w:r>
        <w:rPr>
          <w:rFonts w:ascii="Calibri" w:hAnsi="Calibri" w:eastAsia="Calibri" w:cs="Calibri"/>
          <w:color w:val="000000"/>
          <w:spacing w:val="1"/>
          <w:sz w:val="20"/>
          <w:szCs w:val="20"/>
        </w:rPr>
        <w:t>e</w:t>
      </w:r>
      <w:r>
        <w:rPr>
          <w:rFonts w:ascii="Calibri" w:hAnsi="Calibri" w:eastAsia="Calibri" w:cs="Calibri"/>
          <w:color w:val="000000"/>
          <w:spacing w:val="-1"/>
          <w:sz w:val="20"/>
          <w:szCs w:val="20"/>
        </w:rPr>
        <w:t>m</w:t>
      </w:r>
      <w:r>
        <w:rPr>
          <w:rFonts w:ascii="Calibri" w:hAnsi="Calibri" w:eastAsia="Calibri" w:cs="Calibri"/>
          <w:color w:val="000000"/>
          <w:spacing w:val="1"/>
          <w:sz w:val="20"/>
          <w:szCs w:val="20"/>
        </w:rPr>
        <w:t>b</w:t>
      </w:r>
      <w:r>
        <w:rPr>
          <w:rFonts w:ascii="Calibri" w:hAnsi="Calibri" w:eastAsia="Calibri" w:cs="Calibri"/>
          <w:color w:val="000000"/>
          <w:spacing w:val="-1"/>
          <w:sz w:val="20"/>
          <w:szCs w:val="20"/>
        </w:rPr>
        <w:t>e</w:t>
      </w:r>
      <w:r>
        <w:rPr>
          <w:rFonts w:ascii="Calibri" w:hAnsi="Calibri" w:eastAsia="Calibri" w:cs="Calibri"/>
          <w:color w:val="000000"/>
          <w:sz w:val="20"/>
          <w:szCs w:val="20"/>
        </w:rPr>
        <w:t>r</w:t>
      </w:r>
      <w:r>
        <w:rPr>
          <w:rFonts w:ascii="Calibri" w:hAnsi="Calibri" w:eastAsia="Calibri" w:cs="Calibri"/>
          <w:color w:val="000000"/>
          <w:spacing w:val="1"/>
          <w:sz w:val="20"/>
          <w:szCs w:val="20"/>
        </w:rPr>
        <w:t>s</w:t>
      </w:r>
      <w:r>
        <w:rPr>
          <w:rFonts w:ascii="Calibri" w:hAnsi="Calibri" w:eastAsia="Calibri" w:cs="Calibri"/>
          <w:color w:val="000000"/>
          <w:spacing w:val="4"/>
          <w:sz w:val="20"/>
          <w:szCs w:val="20"/>
        </w:rPr>
        <w:t>.</w:t>
      </w:r>
      <w:r>
        <w:rPr>
          <w:rFonts w:ascii="Calibri" w:hAnsi="Calibri" w:eastAsia="Calibri" w:cs="Calibri"/>
          <w:color w:val="000000"/>
          <w:position w:val="7"/>
          <w:sz w:val="13"/>
          <w:szCs w:val="13"/>
        </w:rPr>
        <w:t>1</w:t>
      </w:r>
    </w:p>
    <w:p w:rsidR="00053E75" w:rsidRDefault="00053E75" w14:paraId="0FF07B98" w14:textId="77777777">
      <w:pPr>
        <w:spacing w:after="0" w:line="200" w:lineRule="exact"/>
        <w:rPr>
          <w:sz w:val="20"/>
          <w:szCs w:val="20"/>
        </w:rPr>
      </w:pPr>
    </w:p>
    <w:p w:rsidR="00053E75" w:rsidRDefault="00053E75" w14:paraId="17C223B4" w14:textId="77777777">
      <w:pPr>
        <w:spacing w:after="0" w:line="200" w:lineRule="exact"/>
        <w:rPr>
          <w:sz w:val="20"/>
          <w:szCs w:val="20"/>
        </w:rPr>
      </w:pPr>
    </w:p>
    <w:p w:rsidR="00053E75" w:rsidRDefault="00053E75" w14:paraId="0DE06DAF" w14:textId="77777777">
      <w:pPr>
        <w:spacing w:after="0" w:line="200" w:lineRule="exact"/>
        <w:rPr>
          <w:sz w:val="20"/>
          <w:szCs w:val="20"/>
        </w:rPr>
      </w:pPr>
    </w:p>
    <w:p w:rsidR="00053E75" w:rsidRDefault="00053E75" w14:paraId="75DC9C60" w14:textId="77777777">
      <w:pPr>
        <w:spacing w:before="14" w:after="0" w:line="260" w:lineRule="exact"/>
        <w:rPr>
          <w:sz w:val="26"/>
          <w:szCs w:val="26"/>
        </w:rPr>
      </w:pPr>
    </w:p>
    <w:p w:rsidR="00053E75" w:rsidRDefault="00175B0B" w14:paraId="2B680BDB" w14:textId="77777777">
      <w:pPr>
        <w:spacing w:before="29" w:after="0" w:line="240" w:lineRule="auto"/>
        <w:ind w:left="100" w:right="-20"/>
        <w:rPr>
          <w:rFonts w:ascii="Calibri" w:hAnsi="Calibri" w:eastAsia="Calibri" w:cs="Calibri"/>
          <w:sz w:val="18"/>
          <w:szCs w:val="18"/>
        </w:rPr>
      </w:pPr>
      <w:r>
        <w:rPr>
          <w:noProof/>
        </w:rPr>
        <mc:AlternateContent>
          <mc:Choice Requires="wpg">
            <w:drawing>
              <wp:anchor distT="0" distB="0" distL="114300" distR="114300" simplePos="0" relativeHeight="251660288" behindDoc="1" locked="0" layoutInCell="1" allowOverlap="1" wp14:anchorId="50638D27" wp14:editId="162AFAD2">
                <wp:simplePos x="0" y="0"/>
                <wp:positionH relativeFrom="page">
                  <wp:posOffset>457200</wp:posOffset>
                </wp:positionH>
                <wp:positionV relativeFrom="paragraph">
                  <wp:posOffset>-49530</wp:posOffset>
                </wp:positionV>
                <wp:extent cx="1828800" cy="127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1270"/>
                          <a:chOff x="720" y="-78"/>
                          <a:chExt cx="2880" cy="2"/>
                        </a:xfrm>
                      </wpg:grpSpPr>
                      <wps:wsp>
                        <wps:cNvPr id="3" name="Freeform 3"/>
                        <wps:cNvSpPr>
                          <a:spLocks/>
                        </wps:cNvSpPr>
                        <wps:spPr bwMode="auto">
                          <a:xfrm>
                            <a:off x="720" y="-78"/>
                            <a:ext cx="2880" cy="2"/>
                          </a:xfrm>
                          <a:custGeom>
                            <a:avLst/>
                            <a:gdLst>
                              <a:gd name="T0" fmla="+- 0 720 720"/>
                              <a:gd name="T1" fmla="*/ T0 w 2880"/>
                              <a:gd name="T2" fmla="+- 0 3600 720"/>
                              <a:gd name="T3" fmla="*/ T2 w 2880"/>
                            </a:gdLst>
                            <a:ahLst/>
                            <a:cxnLst>
                              <a:cxn ang="0">
                                <a:pos x="T1" y="0"/>
                              </a:cxn>
                              <a:cxn ang="0">
                                <a:pos x="T3" y="0"/>
                              </a:cxn>
                            </a:cxnLst>
                            <a:rect l="0" t="0" r="r" b="b"/>
                            <a:pathLst>
                              <a:path w="2880">
                                <a:moveTo>
                                  <a:pt x="0" y="0"/>
                                </a:moveTo>
                                <a:lnTo>
                                  <a:pt x="2880"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w14:anchorId="0F7E8130">
              <v:group id="Group 2" style="position:absolute;margin-left:36pt;margin-top:-3.9pt;width:2in;height:.1pt;z-index:-251656192;mso-position-horizontal-relative:page" coordsize="2880,2" coordorigin="720,-78" o:spid="_x0000_s1026" w14:anchorId="68ACDDF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">
                <v:shape id="Freeform 3" style="position:absolute;left:720;top:-78;width:2880;height:2;visibility:visible;mso-wrap-style:square;v-text-anchor:top" coordsize="2880,2" o:spid="_x0000_s1027" filled="f" strokeweight=".82pt" path="m,l288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">
                  <v:path arrowok="t" o:connecttype="custom" o:connectlocs="0,0;2880,0" o:connectangles="0,0"/>
                </v:shape>
                <w10:wrap anchorx="page"/>
              </v:group>
            </w:pict>
          </mc:Fallback>
        </mc:AlternateContent>
      </w:r>
      <w:r>
        <w:rPr>
          <w:rFonts w:ascii="Calibri" w:hAnsi="Calibri" w:eastAsia="Calibri" w:cs="Calibri"/>
          <w:position w:val="5"/>
          <w:sz w:val="12"/>
          <w:szCs w:val="12"/>
        </w:rPr>
        <w:t>1</w:t>
      </w:r>
      <w:r>
        <w:rPr>
          <w:rFonts w:ascii="Calibri" w:hAnsi="Calibri" w:eastAsia="Calibri" w:cs="Calibri"/>
          <w:spacing w:val="12"/>
          <w:position w:val="5"/>
          <w:sz w:val="12"/>
          <w:szCs w:val="12"/>
        </w:rPr>
        <w:t xml:space="preserve"> </w:t>
      </w:r>
      <w:r>
        <w:rPr>
          <w:rFonts w:ascii="Calibri" w:hAnsi="Calibri" w:eastAsia="Calibri" w:cs="Calibri"/>
          <w:spacing w:val="1"/>
          <w:sz w:val="18"/>
          <w:szCs w:val="18"/>
        </w:rPr>
        <w:t>O</w:t>
      </w:r>
      <w:r>
        <w:rPr>
          <w:rFonts w:ascii="Calibri" w:hAnsi="Calibri" w:eastAsia="Calibri" w:cs="Calibri"/>
          <w:sz w:val="18"/>
          <w:szCs w:val="18"/>
        </w:rPr>
        <w:t>CHA</w:t>
      </w:r>
      <w:r>
        <w:rPr>
          <w:rFonts w:ascii="Calibri" w:hAnsi="Calibri" w:eastAsia="Calibri" w:cs="Calibri"/>
          <w:spacing w:val="-2"/>
          <w:sz w:val="18"/>
          <w:szCs w:val="18"/>
        </w:rPr>
        <w:t xml:space="preserve"> </w:t>
      </w:r>
      <w:r>
        <w:rPr>
          <w:rFonts w:ascii="Calibri" w:hAnsi="Calibri" w:eastAsia="Calibri" w:cs="Calibri"/>
          <w:sz w:val="18"/>
          <w:szCs w:val="18"/>
        </w:rPr>
        <w:t>I</w:t>
      </w:r>
      <w:r>
        <w:rPr>
          <w:rFonts w:ascii="Calibri" w:hAnsi="Calibri" w:eastAsia="Calibri" w:cs="Calibri"/>
          <w:spacing w:val="-1"/>
          <w:sz w:val="18"/>
          <w:szCs w:val="18"/>
        </w:rPr>
        <w:t>nd</w:t>
      </w:r>
      <w:r>
        <w:rPr>
          <w:rFonts w:ascii="Calibri" w:hAnsi="Calibri" w:eastAsia="Calibri" w:cs="Calibri"/>
          <w:sz w:val="18"/>
          <w:szCs w:val="18"/>
        </w:rPr>
        <w:t>i</w:t>
      </w:r>
      <w:r>
        <w:rPr>
          <w:rFonts w:ascii="Calibri" w:hAnsi="Calibri" w:eastAsia="Calibri" w:cs="Calibri"/>
          <w:spacing w:val="1"/>
          <w:sz w:val="18"/>
          <w:szCs w:val="18"/>
        </w:rPr>
        <w:t>c</w:t>
      </w:r>
      <w:r>
        <w:rPr>
          <w:rFonts w:ascii="Calibri" w:hAnsi="Calibri" w:eastAsia="Calibri" w:cs="Calibri"/>
          <w:sz w:val="18"/>
          <w:szCs w:val="18"/>
        </w:rPr>
        <w:t>at</w:t>
      </w:r>
      <w:r>
        <w:rPr>
          <w:rFonts w:ascii="Calibri" w:hAnsi="Calibri" w:eastAsia="Calibri" w:cs="Calibri"/>
          <w:spacing w:val="1"/>
          <w:sz w:val="18"/>
          <w:szCs w:val="18"/>
        </w:rPr>
        <w:t>o</w:t>
      </w:r>
      <w:r>
        <w:rPr>
          <w:rFonts w:ascii="Calibri" w:hAnsi="Calibri" w:eastAsia="Calibri" w:cs="Calibri"/>
          <w:sz w:val="18"/>
          <w:szCs w:val="18"/>
        </w:rPr>
        <w:t>rs</w:t>
      </w:r>
      <w:r>
        <w:rPr>
          <w:rFonts w:ascii="Calibri" w:hAnsi="Calibri" w:eastAsia="Calibri" w:cs="Calibri"/>
          <w:spacing w:val="-3"/>
          <w:sz w:val="18"/>
          <w:szCs w:val="18"/>
        </w:rPr>
        <w:t xml:space="preserve"> </w:t>
      </w:r>
      <w:r>
        <w:rPr>
          <w:rFonts w:ascii="Calibri" w:hAnsi="Calibri" w:eastAsia="Calibri" w:cs="Calibri"/>
          <w:spacing w:val="1"/>
          <w:sz w:val="18"/>
          <w:szCs w:val="18"/>
        </w:rPr>
        <w:t>R</w:t>
      </w:r>
      <w:r>
        <w:rPr>
          <w:rFonts w:ascii="Calibri" w:hAnsi="Calibri" w:eastAsia="Calibri" w:cs="Calibri"/>
          <w:spacing w:val="-1"/>
          <w:sz w:val="18"/>
          <w:szCs w:val="18"/>
        </w:rPr>
        <w:t>eg</w:t>
      </w:r>
      <w:r>
        <w:rPr>
          <w:rFonts w:ascii="Calibri" w:hAnsi="Calibri" w:eastAsia="Calibri" w:cs="Calibri"/>
          <w:sz w:val="18"/>
          <w:szCs w:val="18"/>
        </w:rPr>
        <w:t>i</w:t>
      </w:r>
      <w:r>
        <w:rPr>
          <w:rFonts w:ascii="Calibri" w:hAnsi="Calibri" w:eastAsia="Calibri" w:cs="Calibri"/>
          <w:spacing w:val="-1"/>
          <w:sz w:val="18"/>
          <w:szCs w:val="18"/>
        </w:rPr>
        <w:t>s</w:t>
      </w:r>
      <w:r>
        <w:rPr>
          <w:rFonts w:ascii="Calibri" w:hAnsi="Calibri" w:eastAsia="Calibri" w:cs="Calibri"/>
          <w:spacing w:val="2"/>
          <w:sz w:val="18"/>
          <w:szCs w:val="18"/>
        </w:rPr>
        <w:t>t</w:t>
      </w:r>
      <w:r>
        <w:rPr>
          <w:rFonts w:ascii="Calibri" w:hAnsi="Calibri" w:eastAsia="Calibri" w:cs="Calibri"/>
          <w:sz w:val="18"/>
          <w:szCs w:val="18"/>
        </w:rPr>
        <w:t>ry</w:t>
      </w:r>
      <w:r>
        <w:rPr>
          <w:rFonts w:ascii="Calibri" w:hAnsi="Calibri" w:eastAsia="Calibri" w:cs="Calibri"/>
          <w:spacing w:val="-5"/>
          <w:sz w:val="18"/>
          <w:szCs w:val="18"/>
        </w:rPr>
        <w:t xml:space="preserve"> </w:t>
      </w:r>
      <w:r>
        <w:rPr>
          <w:rFonts w:ascii="Calibri" w:hAnsi="Calibri" w:eastAsia="Calibri" w:cs="Calibri"/>
          <w:sz w:val="18"/>
          <w:szCs w:val="18"/>
        </w:rPr>
        <w:t>Bas</w:t>
      </w:r>
      <w:r>
        <w:rPr>
          <w:rFonts w:ascii="Calibri" w:hAnsi="Calibri" w:eastAsia="Calibri" w:cs="Calibri"/>
          <w:spacing w:val="-1"/>
          <w:sz w:val="18"/>
          <w:szCs w:val="18"/>
        </w:rPr>
        <w:t>i</w:t>
      </w:r>
      <w:r>
        <w:rPr>
          <w:rFonts w:ascii="Calibri" w:hAnsi="Calibri" w:eastAsia="Calibri" w:cs="Calibri"/>
          <w:sz w:val="18"/>
          <w:szCs w:val="18"/>
        </w:rPr>
        <w:t xml:space="preserve">c </w:t>
      </w:r>
      <w:r>
        <w:rPr>
          <w:rFonts w:ascii="Calibri" w:hAnsi="Calibri" w:eastAsia="Calibri" w:cs="Calibri"/>
          <w:spacing w:val="1"/>
          <w:sz w:val="18"/>
          <w:szCs w:val="18"/>
        </w:rPr>
        <w:t>Q</w:t>
      </w:r>
      <w:r>
        <w:rPr>
          <w:rFonts w:ascii="Calibri" w:hAnsi="Calibri" w:eastAsia="Calibri" w:cs="Calibri"/>
          <w:sz w:val="18"/>
          <w:szCs w:val="18"/>
        </w:rPr>
        <w:t>&amp;</w:t>
      </w:r>
      <w:r>
        <w:rPr>
          <w:rFonts w:ascii="Calibri" w:hAnsi="Calibri" w:eastAsia="Calibri" w:cs="Calibri"/>
          <w:spacing w:val="-1"/>
          <w:sz w:val="18"/>
          <w:szCs w:val="18"/>
        </w:rPr>
        <w:t>A</w:t>
      </w:r>
      <w:r>
        <w:rPr>
          <w:rFonts w:ascii="Calibri" w:hAnsi="Calibri" w:eastAsia="Calibri" w:cs="Calibri"/>
          <w:sz w:val="18"/>
          <w:szCs w:val="18"/>
        </w:rPr>
        <w:t>,</w:t>
      </w:r>
      <w:r>
        <w:rPr>
          <w:rFonts w:ascii="Calibri" w:hAnsi="Calibri" w:eastAsia="Calibri" w:cs="Calibri"/>
          <w:spacing w:val="-4"/>
          <w:sz w:val="18"/>
          <w:szCs w:val="18"/>
        </w:rPr>
        <w:t xml:space="preserve"> </w:t>
      </w:r>
      <w:r>
        <w:rPr>
          <w:rFonts w:ascii="Calibri" w:hAnsi="Calibri" w:eastAsia="Calibri" w:cs="Calibri"/>
          <w:sz w:val="18"/>
          <w:szCs w:val="18"/>
        </w:rPr>
        <w:t>a</w:t>
      </w:r>
      <w:r>
        <w:rPr>
          <w:rFonts w:ascii="Calibri" w:hAnsi="Calibri" w:eastAsia="Calibri" w:cs="Calibri"/>
          <w:spacing w:val="1"/>
          <w:sz w:val="18"/>
          <w:szCs w:val="18"/>
        </w:rPr>
        <w:t>cc</w:t>
      </w:r>
      <w:r>
        <w:rPr>
          <w:rFonts w:ascii="Calibri" w:hAnsi="Calibri" w:eastAsia="Calibri" w:cs="Calibri"/>
          <w:spacing w:val="-1"/>
          <w:sz w:val="18"/>
          <w:szCs w:val="18"/>
        </w:rPr>
        <w:t>esse</w:t>
      </w:r>
      <w:r>
        <w:rPr>
          <w:rFonts w:ascii="Calibri" w:hAnsi="Calibri" w:eastAsia="Calibri" w:cs="Calibri"/>
          <w:sz w:val="18"/>
          <w:szCs w:val="18"/>
        </w:rPr>
        <w:t>d</w:t>
      </w:r>
      <w:r>
        <w:rPr>
          <w:rFonts w:ascii="Calibri" w:hAnsi="Calibri" w:eastAsia="Calibri" w:cs="Calibri"/>
          <w:spacing w:val="-5"/>
          <w:sz w:val="18"/>
          <w:szCs w:val="18"/>
        </w:rPr>
        <w:t xml:space="preserve"> </w:t>
      </w:r>
      <w:r>
        <w:rPr>
          <w:rFonts w:ascii="Calibri" w:hAnsi="Calibri" w:eastAsia="Calibri" w:cs="Calibri"/>
          <w:sz w:val="18"/>
          <w:szCs w:val="18"/>
        </w:rPr>
        <w:t>18.6.20 at</w:t>
      </w:r>
      <w:r>
        <w:rPr>
          <w:rFonts w:ascii="Calibri" w:hAnsi="Calibri" w:eastAsia="Calibri" w:cs="Calibri"/>
          <w:spacing w:val="-1"/>
          <w:sz w:val="18"/>
          <w:szCs w:val="18"/>
        </w:rPr>
        <w:t xml:space="preserve"> </w:t>
      </w:r>
      <w:r>
        <w:rPr>
          <w:rFonts w:ascii="Calibri" w:hAnsi="Calibri" w:eastAsia="Calibri" w:cs="Calibri"/>
          <w:color w:val="0462C1"/>
          <w:spacing w:val="-36"/>
          <w:sz w:val="18"/>
          <w:szCs w:val="18"/>
        </w:rPr>
        <w:t xml:space="preserve"> </w:t>
      </w:r>
      <w:hyperlink r:id="rId20">
        <w:r>
          <w:rPr>
            <w:rFonts w:ascii="Calibri" w:hAnsi="Calibri" w:eastAsia="Calibri" w:cs="Calibri"/>
            <w:color w:val="0462C1"/>
            <w:spacing w:val="-1"/>
            <w:sz w:val="18"/>
            <w:szCs w:val="18"/>
            <w:u w:val="single" w:color="0462C1"/>
          </w:rPr>
          <w:t>h</w:t>
        </w:r>
        <w:r>
          <w:rPr>
            <w:rFonts w:ascii="Calibri" w:hAnsi="Calibri" w:eastAsia="Calibri" w:cs="Calibri"/>
            <w:color w:val="0462C1"/>
            <w:sz w:val="18"/>
            <w:szCs w:val="18"/>
            <w:u w:val="single" w:color="0462C1"/>
          </w:rPr>
          <w:t>t</w:t>
        </w:r>
        <w:r>
          <w:rPr>
            <w:rFonts w:ascii="Calibri" w:hAnsi="Calibri" w:eastAsia="Calibri" w:cs="Calibri"/>
            <w:color w:val="0462C1"/>
            <w:spacing w:val="-1"/>
            <w:sz w:val="18"/>
            <w:szCs w:val="18"/>
            <w:u w:val="single" w:color="0462C1"/>
          </w:rPr>
          <w:t>t</w:t>
        </w:r>
        <w:r>
          <w:rPr>
            <w:rFonts w:ascii="Calibri" w:hAnsi="Calibri" w:eastAsia="Calibri" w:cs="Calibri"/>
            <w:color w:val="0462C1"/>
            <w:spacing w:val="1"/>
            <w:sz w:val="18"/>
            <w:szCs w:val="18"/>
            <w:u w:val="single" w:color="0462C1"/>
          </w:rPr>
          <w:t>p</w:t>
        </w:r>
        <w:r>
          <w:rPr>
            <w:rFonts w:ascii="Calibri" w:hAnsi="Calibri" w:eastAsia="Calibri" w:cs="Calibri"/>
            <w:color w:val="0462C1"/>
            <w:spacing w:val="-1"/>
            <w:sz w:val="18"/>
            <w:szCs w:val="18"/>
            <w:u w:val="single" w:color="0462C1"/>
          </w:rPr>
          <w:t>s</w:t>
        </w:r>
        <w:r>
          <w:rPr>
            <w:rFonts w:ascii="Calibri" w:hAnsi="Calibri" w:eastAsia="Calibri" w:cs="Calibri"/>
            <w:color w:val="0462C1"/>
            <w:sz w:val="18"/>
            <w:szCs w:val="18"/>
            <w:u w:val="single" w:color="0462C1"/>
          </w:rPr>
          <w:t>://</w:t>
        </w:r>
        <w:r>
          <w:rPr>
            <w:rFonts w:ascii="Calibri" w:hAnsi="Calibri" w:eastAsia="Calibri" w:cs="Calibri"/>
            <w:color w:val="0462C1"/>
            <w:spacing w:val="-1"/>
            <w:sz w:val="18"/>
            <w:szCs w:val="18"/>
            <w:u w:val="single" w:color="0462C1"/>
          </w:rPr>
          <w:t>i</w:t>
        </w:r>
        <w:r>
          <w:rPr>
            <w:rFonts w:ascii="Calibri" w:hAnsi="Calibri" w:eastAsia="Calibri" w:cs="Calibri"/>
            <w:color w:val="0462C1"/>
            <w:spacing w:val="2"/>
            <w:sz w:val="18"/>
            <w:szCs w:val="18"/>
            <w:u w:val="single" w:color="0462C1"/>
          </w:rPr>
          <w:t>r</w:t>
        </w:r>
        <w:r>
          <w:rPr>
            <w:rFonts w:ascii="Calibri" w:hAnsi="Calibri" w:eastAsia="Calibri" w:cs="Calibri"/>
            <w:color w:val="0462C1"/>
            <w:sz w:val="18"/>
            <w:szCs w:val="18"/>
            <w:u w:val="single" w:color="0462C1"/>
          </w:rPr>
          <w:t>.</w:t>
        </w:r>
        <w:r>
          <w:rPr>
            <w:rFonts w:ascii="Calibri" w:hAnsi="Calibri" w:eastAsia="Calibri" w:cs="Calibri"/>
            <w:color w:val="0462C1"/>
            <w:spacing w:val="-1"/>
            <w:sz w:val="18"/>
            <w:szCs w:val="18"/>
            <w:u w:val="single" w:color="0462C1"/>
          </w:rPr>
          <w:t>hp</w:t>
        </w:r>
        <w:r>
          <w:rPr>
            <w:rFonts w:ascii="Calibri" w:hAnsi="Calibri" w:eastAsia="Calibri" w:cs="Calibri"/>
            <w:color w:val="0462C1"/>
            <w:spacing w:val="1"/>
            <w:sz w:val="18"/>
            <w:szCs w:val="18"/>
            <w:u w:val="single" w:color="0462C1"/>
          </w:rPr>
          <w:t>c</w:t>
        </w:r>
        <w:r>
          <w:rPr>
            <w:rFonts w:ascii="Calibri" w:hAnsi="Calibri" w:eastAsia="Calibri" w:cs="Calibri"/>
            <w:color w:val="0462C1"/>
            <w:sz w:val="18"/>
            <w:szCs w:val="18"/>
            <w:u w:val="single" w:color="0462C1"/>
          </w:rPr>
          <w:t>.t</w:t>
        </w:r>
        <w:r>
          <w:rPr>
            <w:rFonts w:ascii="Calibri" w:hAnsi="Calibri" w:eastAsia="Calibri" w:cs="Calibri"/>
            <w:color w:val="0462C1"/>
            <w:spacing w:val="1"/>
            <w:sz w:val="18"/>
            <w:szCs w:val="18"/>
            <w:u w:val="single" w:color="0462C1"/>
          </w:rPr>
          <w:t>oo</w:t>
        </w:r>
        <w:r>
          <w:rPr>
            <w:rFonts w:ascii="Calibri" w:hAnsi="Calibri" w:eastAsia="Calibri" w:cs="Calibri"/>
            <w:color w:val="0462C1"/>
            <w:spacing w:val="-1"/>
            <w:sz w:val="18"/>
            <w:szCs w:val="18"/>
            <w:u w:val="single" w:color="0462C1"/>
          </w:rPr>
          <w:t>ls</w:t>
        </w:r>
        <w:r>
          <w:rPr>
            <w:rFonts w:ascii="Calibri" w:hAnsi="Calibri" w:eastAsia="Calibri" w:cs="Calibri"/>
            <w:color w:val="0462C1"/>
            <w:sz w:val="18"/>
            <w:szCs w:val="18"/>
            <w:u w:val="single" w:color="0462C1"/>
          </w:rPr>
          <w:t>/</w:t>
        </w:r>
        <w:r>
          <w:rPr>
            <w:rFonts w:ascii="Calibri" w:hAnsi="Calibri" w:eastAsia="Calibri" w:cs="Calibri"/>
            <w:color w:val="0462C1"/>
            <w:spacing w:val="-1"/>
            <w:sz w:val="18"/>
            <w:szCs w:val="18"/>
            <w:u w:val="single" w:color="0462C1"/>
          </w:rPr>
          <w:t>si</w:t>
        </w:r>
        <w:r>
          <w:rPr>
            <w:rFonts w:ascii="Calibri" w:hAnsi="Calibri" w:eastAsia="Calibri" w:cs="Calibri"/>
            <w:color w:val="0462C1"/>
            <w:sz w:val="18"/>
            <w:szCs w:val="18"/>
            <w:u w:val="single" w:color="0462C1"/>
          </w:rPr>
          <w:t>t</w:t>
        </w:r>
        <w:r>
          <w:rPr>
            <w:rFonts w:ascii="Calibri" w:hAnsi="Calibri" w:eastAsia="Calibri" w:cs="Calibri"/>
            <w:color w:val="0462C1"/>
            <w:spacing w:val="-1"/>
            <w:sz w:val="18"/>
            <w:szCs w:val="18"/>
            <w:u w:val="single" w:color="0462C1"/>
          </w:rPr>
          <w:t>es</w:t>
        </w:r>
        <w:r>
          <w:rPr>
            <w:rFonts w:ascii="Calibri" w:hAnsi="Calibri" w:eastAsia="Calibri" w:cs="Calibri"/>
            <w:color w:val="0462C1"/>
            <w:sz w:val="18"/>
            <w:szCs w:val="18"/>
            <w:u w:val="single" w:color="0462C1"/>
          </w:rPr>
          <w:t>/</w:t>
        </w:r>
        <w:r>
          <w:rPr>
            <w:rFonts w:ascii="Calibri" w:hAnsi="Calibri" w:eastAsia="Calibri" w:cs="Calibri"/>
            <w:color w:val="0462C1"/>
            <w:spacing w:val="3"/>
            <w:sz w:val="18"/>
            <w:szCs w:val="18"/>
            <w:u w:val="single" w:color="0462C1"/>
          </w:rPr>
          <w:t>a</w:t>
        </w:r>
        <w:r>
          <w:rPr>
            <w:rFonts w:ascii="Calibri" w:hAnsi="Calibri" w:eastAsia="Calibri" w:cs="Calibri"/>
            <w:color w:val="0462C1"/>
            <w:spacing w:val="-1"/>
            <w:sz w:val="18"/>
            <w:szCs w:val="18"/>
            <w:u w:val="single" w:color="0462C1"/>
          </w:rPr>
          <w:t>ll</w:t>
        </w:r>
        <w:r>
          <w:rPr>
            <w:rFonts w:ascii="Calibri" w:hAnsi="Calibri" w:eastAsia="Calibri" w:cs="Calibri"/>
            <w:color w:val="0462C1"/>
            <w:sz w:val="18"/>
            <w:szCs w:val="18"/>
            <w:u w:val="single" w:color="0462C1"/>
          </w:rPr>
          <w:t>/m</w:t>
        </w:r>
        <w:r>
          <w:rPr>
            <w:rFonts w:ascii="Calibri" w:hAnsi="Calibri" w:eastAsia="Calibri" w:cs="Calibri"/>
            <w:color w:val="0462C1"/>
            <w:spacing w:val="1"/>
            <w:sz w:val="18"/>
            <w:szCs w:val="18"/>
            <w:u w:val="single" w:color="0462C1"/>
          </w:rPr>
          <w:t>o</w:t>
        </w:r>
        <w:r>
          <w:rPr>
            <w:rFonts w:ascii="Calibri" w:hAnsi="Calibri" w:eastAsia="Calibri" w:cs="Calibri"/>
            <w:color w:val="0462C1"/>
            <w:spacing w:val="-1"/>
            <w:sz w:val="18"/>
            <w:szCs w:val="18"/>
            <w:u w:val="single" w:color="0462C1"/>
          </w:rPr>
          <w:t>du</w:t>
        </w:r>
        <w:r>
          <w:rPr>
            <w:rFonts w:ascii="Calibri" w:hAnsi="Calibri" w:eastAsia="Calibri" w:cs="Calibri"/>
            <w:color w:val="0462C1"/>
            <w:spacing w:val="2"/>
            <w:sz w:val="18"/>
            <w:szCs w:val="18"/>
            <w:u w:val="single" w:color="0462C1"/>
          </w:rPr>
          <w:t>l</w:t>
        </w:r>
        <w:r>
          <w:rPr>
            <w:rFonts w:ascii="Calibri" w:hAnsi="Calibri" w:eastAsia="Calibri" w:cs="Calibri"/>
            <w:color w:val="0462C1"/>
            <w:spacing w:val="-1"/>
            <w:sz w:val="18"/>
            <w:szCs w:val="18"/>
            <w:u w:val="single" w:color="0462C1"/>
          </w:rPr>
          <w:t>es</w:t>
        </w:r>
        <w:r>
          <w:rPr>
            <w:rFonts w:ascii="Calibri" w:hAnsi="Calibri" w:eastAsia="Calibri" w:cs="Calibri"/>
            <w:color w:val="0462C1"/>
            <w:sz w:val="18"/>
            <w:szCs w:val="18"/>
            <w:u w:val="single" w:color="0462C1"/>
          </w:rPr>
          <w:t>/</w:t>
        </w:r>
        <w:r>
          <w:rPr>
            <w:rFonts w:ascii="Calibri" w:hAnsi="Calibri" w:eastAsia="Calibri" w:cs="Calibri"/>
            <w:color w:val="0462C1"/>
            <w:spacing w:val="1"/>
            <w:sz w:val="18"/>
            <w:szCs w:val="18"/>
            <w:u w:val="single" w:color="0462C1"/>
          </w:rPr>
          <w:t>c</w:t>
        </w:r>
        <w:r>
          <w:rPr>
            <w:rFonts w:ascii="Calibri" w:hAnsi="Calibri" w:eastAsia="Calibri" w:cs="Calibri"/>
            <w:color w:val="0462C1"/>
            <w:spacing w:val="-1"/>
            <w:sz w:val="18"/>
            <w:szCs w:val="18"/>
            <w:u w:val="single" w:color="0462C1"/>
          </w:rPr>
          <w:t>us</w:t>
        </w:r>
        <w:r>
          <w:rPr>
            <w:rFonts w:ascii="Calibri" w:hAnsi="Calibri" w:eastAsia="Calibri" w:cs="Calibri"/>
            <w:color w:val="0462C1"/>
            <w:spacing w:val="2"/>
            <w:sz w:val="18"/>
            <w:szCs w:val="18"/>
            <w:u w:val="single" w:color="0462C1"/>
          </w:rPr>
          <w:t>t</w:t>
        </w:r>
        <w:r>
          <w:rPr>
            <w:rFonts w:ascii="Calibri" w:hAnsi="Calibri" w:eastAsia="Calibri" w:cs="Calibri"/>
            <w:color w:val="0462C1"/>
            <w:spacing w:val="1"/>
            <w:sz w:val="18"/>
            <w:szCs w:val="18"/>
            <w:u w:val="single" w:color="0462C1"/>
          </w:rPr>
          <w:t>o</w:t>
        </w:r>
        <w:r>
          <w:rPr>
            <w:rFonts w:ascii="Calibri" w:hAnsi="Calibri" w:eastAsia="Calibri" w:cs="Calibri"/>
            <w:color w:val="0462C1"/>
            <w:sz w:val="18"/>
            <w:szCs w:val="18"/>
            <w:u w:val="single" w:color="0462C1"/>
          </w:rPr>
          <w:t>m/ima</w:t>
        </w:r>
        <w:r>
          <w:rPr>
            <w:rFonts w:ascii="Calibri" w:hAnsi="Calibri" w:eastAsia="Calibri" w:cs="Calibri"/>
            <w:color w:val="0462C1"/>
            <w:spacing w:val="-1"/>
            <w:sz w:val="18"/>
            <w:szCs w:val="18"/>
            <w:u w:val="single" w:color="0462C1"/>
          </w:rPr>
          <w:t>ges</w:t>
        </w:r>
        <w:r>
          <w:rPr>
            <w:rFonts w:ascii="Calibri" w:hAnsi="Calibri" w:eastAsia="Calibri" w:cs="Calibri"/>
            <w:color w:val="0462C1"/>
            <w:sz w:val="18"/>
            <w:szCs w:val="18"/>
            <w:u w:val="single" w:color="0462C1"/>
          </w:rPr>
          <w:t>/</w:t>
        </w:r>
        <w:r>
          <w:rPr>
            <w:rFonts w:ascii="Calibri" w:hAnsi="Calibri" w:eastAsia="Calibri" w:cs="Calibri"/>
            <w:color w:val="0462C1"/>
            <w:spacing w:val="-1"/>
            <w:sz w:val="18"/>
            <w:szCs w:val="18"/>
            <w:u w:val="single" w:color="0462C1"/>
          </w:rPr>
          <w:t>q</w:t>
        </w:r>
        <w:r>
          <w:rPr>
            <w:rFonts w:ascii="Calibri" w:hAnsi="Calibri" w:eastAsia="Calibri" w:cs="Calibri"/>
            <w:color w:val="0462C1"/>
            <w:sz w:val="18"/>
            <w:szCs w:val="18"/>
            <w:u w:val="single" w:color="0462C1"/>
          </w:rPr>
          <w:t>ai</w:t>
        </w:r>
        <w:r>
          <w:rPr>
            <w:rFonts w:ascii="Calibri" w:hAnsi="Calibri" w:eastAsia="Calibri" w:cs="Calibri"/>
            <w:color w:val="0462C1"/>
            <w:spacing w:val="1"/>
            <w:sz w:val="18"/>
            <w:szCs w:val="18"/>
            <w:u w:val="single" w:color="0462C1"/>
          </w:rPr>
          <w:t>n</w:t>
        </w:r>
        <w:r>
          <w:rPr>
            <w:rFonts w:ascii="Calibri" w:hAnsi="Calibri" w:eastAsia="Calibri" w:cs="Calibri"/>
            <w:color w:val="0462C1"/>
            <w:spacing w:val="-1"/>
            <w:sz w:val="18"/>
            <w:szCs w:val="18"/>
            <w:u w:val="single" w:color="0462C1"/>
          </w:rPr>
          <w:t>di</w:t>
        </w:r>
        <w:r>
          <w:rPr>
            <w:rFonts w:ascii="Calibri" w:hAnsi="Calibri" w:eastAsia="Calibri" w:cs="Calibri"/>
            <w:color w:val="0462C1"/>
            <w:spacing w:val="1"/>
            <w:sz w:val="18"/>
            <w:szCs w:val="18"/>
            <w:u w:val="single" w:color="0462C1"/>
          </w:rPr>
          <w:t>c</w:t>
        </w:r>
        <w:r>
          <w:rPr>
            <w:rFonts w:ascii="Calibri" w:hAnsi="Calibri" w:eastAsia="Calibri" w:cs="Calibri"/>
            <w:color w:val="0462C1"/>
            <w:sz w:val="18"/>
            <w:szCs w:val="18"/>
            <w:u w:val="single" w:color="0462C1"/>
          </w:rPr>
          <w:t>at</w:t>
        </w:r>
        <w:r>
          <w:rPr>
            <w:rFonts w:ascii="Calibri" w:hAnsi="Calibri" w:eastAsia="Calibri" w:cs="Calibri"/>
            <w:color w:val="0462C1"/>
            <w:spacing w:val="1"/>
            <w:sz w:val="18"/>
            <w:szCs w:val="18"/>
            <w:u w:val="single" w:color="0462C1"/>
          </w:rPr>
          <w:t>o</w:t>
        </w:r>
        <w:r>
          <w:rPr>
            <w:rFonts w:ascii="Calibri" w:hAnsi="Calibri" w:eastAsia="Calibri" w:cs="Calibri"/>
            <w:color w:val="0462C1"/>
            <w:sz w:val="18"/>
            <w:szCs w:val="18"/>
            <w:u w:val="single" w:color="0462C1"/>
          </w:rPr>
          <w:t>r</w:t>
        </w:r>
        <w:r>
          <w:rPr>
            <w:rFonts w:ascii="Calibri" w:hAnsi="Calibri" w:eastAsia="Calibri" w:cs="Calibri"/>
            <w:color w:val="0462C1"/>
            <w:spacing w:val="-1"/>
            <w:sz w:val="18"/>
            <w:szCs w:val="18"/>
            <w:u w:val="single" w:color="0462C1"/>
          </w:rPr>
          <w:t>reg</w:t>
        </w:r>
        <w:r>
          <w:rPr>
            <w:rFonts w:ascii="Calibri" w:hAnsi="Calibri" w:eastAsia="Calibri" w:cs="Calibri"/>
            <w:color w:val="0462C1"/>
            <w:spacing w:val="2"/>
            <w:sz w:val="18"/>
            <w:szCs w:val="18"/>
            <w:u w:val="single" w:color="0462C1"/>
          </w:rPr>
          <w:t>i</w:t>
        </w:r>
        <w:r>
          <w:rPr>
            <w:rFonts w:ascii="Calibri" w:hAnsi="Calibri" w:eastAsia="Calibri" w:cs="Calibri"/>
            <w:color w:val="0462C1"/>
            <w:spacing w:val="-1"/>
            <w:sz w:val="18"/>
            <w:szCs w:val="18"/>
            <w:u w:val="single" w:color="0462C1"/>
          </w:rPr>
          <w:t>s</w:t>
        </w:r>
        <w:r>
          <w:rPr>
            <w:rFonts w:ascii="Calibri" w:hAnsi="Calibri" w:eastAsia="Calibri" w:cs="Calibri"/>
            <w:color w:val="0462C1"/>
            <w:sz w:val="18"/>
            <w:szCs w:val="18"/>
            <w:u w:val="single" w:color="0462C1"/>
          </w:rPr>
          <w:t>t</w:t>
        </w:r>
        <w:r>
          <w:rPr>
            <w:rFonts w:ascii="Calibri" w:hAnsi="Calibri" w:eastAsia="Calibri" w:cs="Calibri"/>
            <w:color w:val="0462C1"/>
            <w:spacing w:val="-1"/>
            <w:sz w:val="18"/>
            <w:szCs w:val="18"/>
            <w:u w:val="single" w:color="0462C1"/>
          </w:rPr>
          <w:t>r</w:t>
        </w:r>
        <w:r>
          <w:rPr>
            <w:rFonts w:ascii="Calibri" w:hAnsi="Calibri" w:eastAsia="Calibri" w:cs="Calibri"/>
            <w:color w:val="0462C1"/>
            <w:sz w:val="18"/>
            <w:szCs w:val="18"/>
            <w:u w:val="single" w:color="0462C1"/>
          </w:rPr>
          <w:t>y.</w:t>
        </w:r>
        <w:r>
          <w:rPr>
            <w:rFonts w:ascii="Calibri" w:hAnsi="Calibri" w:eastAsia="Calibri" w:cs="Calibri"/>
            <w:color w:val="0462C1"/>
            <w:spacing w:val="2"/>
            <w:sz w:val="18"/>
            <w:szCs w:val="18"/>
            <w:u w:val="single" w:color="0462C1"/>
          </w:rPr>
          <w:t>p</w:t>
        </w:r>
        <w:r>
          <w:rPr>
            <w:rFonts w:ascii="Calibri" w:hAnsi="Calibri" w:eastAsia="Calibri" w:cs="Calibri"/>
            <w:color w:val="0462C1"/>
            <w:spacing w:val="-1"/>
            <w:sz w:val="18"/>
            <w:szCs w:val="18"/>
            <w:u w:val="single" w:color="0462C1"/>
          </w:rPr>
          <w:t>d</w:t>
        </w:r>
        <w:r>
          <w:rPr>
            <w:rFonts w:ascii="Calibri" w:hAnsi="Calibri" w:eastAsia="Calibri" w:cs="Calibri"/>
            <w:color w:val="0462C1"/>
            <w:sz w:val="18"/>
            <w:szCs w:val="18"/>
            <w:u w:val="single" w:color="0462C1"/>
          </w:rPr>
          <w:t>f</w:t>
        </w:r>
      </w:hyperlink>
    </w:p>
    <w:sectPr w:rsidR="00053E75">
      <w:pgSz w:w="12240" w:h="15840" w:orient="portrait"/>
      <w:pgMar w:top="820" w:right="60" w:bottom="280" w:left="620" w:header="90" w:footer="0" w:gutter="0"/>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3030F" w:rsidRDefault="00B3030F" w14:paraId="2859BD6A" w14:textId="77777777">
      <w:pPr>
        <w:spacing w:after="0" w:line="240" w:lineRule="auto"/>
      </w:pPr>
      <w:r>
        <w:separator/>
      </w:r>
    </w:p>
  </w:endnote>
  <w:endnote w:type="continuationSeparator" w:id="0">
    <w:p w:rsidR="00B3030F" w:rsidRDefault="00B3030F" w14:paraId="28F849F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75B0B" w:rsidRDefault="00175B0B" w14:paraId="1A28B1CF" w14:textId="77777777">
    <w:pPr>
      <w:pBdr>
        <w:top w:val="nil"/>
        <w:left w:val="nil"/>
        <w:bottom w:val="nil"/>
        <w:right w:val="nil"/>
        <w:between w:val="nil"/>
      </w:pBdr>
      <w:tabs>
        <w:tab w:val="center" w:pos="4680"/>
        <w:tab w:val="right" w:pos="9360"/>
      </w:tabs>
      <w:jc w:val="right"/>
      <w:rPr>
        <w:color w:val="000000"/>
      </w:rPr>
    </w:pPr>
    <w:r>
      <w:rPr>
        <w:color w:val="000000"/>
      </w:rPr>
      <w:fldChar w:fldCharType="begin"/>
    </w:r>
    <w:r>
      <w:rPr>
        <w:rFonts w:ascii="Calibri" w:hAnsi="Calibri" w:eastAsia="Calibri" w:cs="Calibri"/>
        <w:color w:val="000000"/>
        <w:sz w:val="24"/>
        <w:szCs w:val="24"/>
      </w:rPr>
      <w:instrText>PAGE</w:instrText>
    </w:r>
    <w:r w:rsidR="00000000">
      <w:rPr>
        <w:color w:val="000000"/>
      </w:rPr>
      <w:fldChar w:fldCharType="separate"/>
    </w:r>
    <w:r>
      <w:rPr>
        <w:color w:val="000000"/>
      </w:rPr>
      <w:fldChar w:fldCharType="end"/>
    </w:r>
  </w:p>
  <w:p w:rsidR="00175B0B" w:rsidRDefault="00175B0B" w14:paraId="263A1616" w14:textId="77777777">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75B0B" w:rsidRDefault="00175B0B" w14:paraId="22E350C3" w14:textId="77777777">
    <w:pPr>
      <w:pBdr>
        <w:top w:val="nil"/>
        <w:left w:val="nil"/>
        <w:bottom w:val="nil"/>
        <w:right w:val="nil"/>
        <w:between w:val="nil"/>
      </w:pBdr>
      <w:tabs>
        <w:tab w:val="center" w:pos="4680"/>
        <w:tab w:val="right" w:pos="9360"/>
      </w:tabs>
      <w:jc w:val="right"/>
      <w:rPr>
        <w:color w:val="000000"/>
      </w:rPr>
    </w:pPr>
    <w:r>
      <w:rPr>
        <w:color w:val="000000"/>
      </w:rPr>
      <w:fldChar w:fldCharType="begin"/>
    </w:r>
    <w:r>
      <w:rPr>
        <w:rFonts w:ascii="Calibri" w:hAnsi="Calibri" w:eastAsia="Calibri" w:cs="Calibri"/>
        <w:color w:val="000000"/>
        <w:sz w:val="24"/>
        <w:szCs w:val="24"/>
      </w:rPr>
      <w:instrText>PAGE</w:instrText>
    </w:r>
    <w:r>
      <w:rPr>
        <w:color w:val="000000"/>
      </w:rPr>
      <w:fldChar w:fldCharType="separate"/>
    </w:r>
    <w:r>
      <w:rPr>
        <w:noProof/>
        <w:color w:val="000000"/>
      </w:rPr>
      <w:t>1</w:t>
    </w:r>
    <w:r>
      <w:rPr>
        <w:color w:val="000000"/>
      </w:rPr>
      <w:fldChar w:fldCharType="end"/>
    </w:r>
  </w:p>
  <w:p w:rsidR="00175B0B" w:rsidRDefault="00175B0B" w14:paraId="059E1C64" w14:textId="77777777">
    <w:pPr>
      <w:pBdr>
        <w:top w:val="nil"/>
        <w:left w:val="nil"/>
        <w:bottom w:val="nil"/>
        <w:right w:val="nil"/>
        <w:between w:val="nil"/>
      </w:pBdr>
      <w:tabs>
        <w:tab w:val="center" w:pos="4680"/>
        <w:tab w:val="right" w:pos="9360"/>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3030F" w:rsidRDefault="00B3030F" w14:paraId="7C068300" w14:textId="77777777">
      <w:pPr>
        <w:spacing w:after="0" w:line="240" w:lineRule="auto"/>
      </w:pPr>
      <w:r>
        <w:separator/>
      </w:r>
    </w:p>
  </w:footnote>
  <w:footnote w:type="continuationSeparator" w:id="0">
    <w:p w:rsidR="00B3030F" w:rsidRDefault="00B3030F" w14:paraId="470C6C4F" w14:textId="77777777">
      <w:pPr>
        <w:spacing w:after="0" w:line="240" w:lineRule="auto"/>
      </w:pPr>
      <w:r>
        <w:continuationSeparator/>
      </w:r>
    </w:p>
  </w:footnote>
  <w:footnote w:id="1">
    <w:p w:rsidR="00175B0B" w:rsidP="13F4FB15" w:rsidRDefault="00175B0B" w14:paraId="5FA7BF94" w14:textId="3D8AB50D" w14:noSpellErr="1">
      <w:pPr>
        <w:pBdr>
          <w:top w:val="nil" w:color="000000" w:sz="0" w:space="0"/>
          <w:left w:val="nil" w:color="000000" w:sz="0" w:space="0"/>
          <w:bottom w:val="nil" w:color="000000" w:sz="0" w:space="0"/>
          <w:right w:val="nil" w:color="000000" w:sz="0" w:space="0"/>
          <w:between w:val="nil" w:color="000000" w:sz="0" w:space="0"/>
        </w:pBdr>
        <w:rPr>
          <w:color w:val="000000"/>
          <w:sz w:val="20"/>
          <w:szCs w:val="20"/>
        </w:rPr>
      </w:pPr>
      <w:ins w:author="Celina Jensen" w:date="2023-04-13T09:31:00Z" w:id="14">
        <w:r>
          <w:rPr>
            <w:rStyle w:val="FootnoteReference"/>
          </w:rPr>
          <w:footnoteRef/>
        </w:r>
      </w:ins>
      <w:r>
        <w:rPr>
          <w:rFonts w:ascii="Calibri" w:hAnsi="Calibri" w:eastAsia="Calibri" w:cs="Calibri"/>
          <w:color w:val="000000"/>
          <w:sz w:val="20"/>
          <w:szCs w:val="20"/>
        </w:rPr>
        <w:t xml:space="preserve"> </w:t>
      </w:r>
      <w:r>
        <w:rPr>
          <w:rFonts w:ascii="Calibri" w:hAnsi="Calibri" w:eastAsia="Calibri" w:cs="Calibri"/>
          <w:color w:val="000000"/>
        </w:rPr>
        <w:t xml:space="preserve">Many of the indicators have been adapted from the </w:t>
      </w:r>
      <w:ins w:author="Celina Jensen" w:date="2023-04-28T11:57:00Z" w:id="15">
        <w:r w:rsidRPr="13F4FB15">
          <w:rPr>
            <w:rFonts w:ascii="Calibri" w:hAnsi="Calibri" w:eastAsia="Calibri" w:cs="Calibri"/>
            <w:color w:val="0563C1"/>
            <w:u w:val="single"/>
          </w:rPr>
          <w:fldChar w:fldCharType="begin"/>
        </w:r>
        <w:r w:rsidRPr="13F4FB15">
          <w:rPr>
            <w:rFonts w:ascii="Calibri" w:hAnsi="Calibri" w:eastAsia="Calibri" w:cs="Calibri"/>
            <w:color w:val="0563C1"/>
            <w:u w:val="single"/>
          </w:rPr>
          <w:instrText xml:space="preserve"> HYPERLINK "https://alliancecpha.org/sites/default/files/technical/attachments/cpms_annex.pdf" </w:instrText>
        </w:r>
        <w:r w:rsidR="00D51C85">
          <w:rPr>
            <w:rFonts w:ascii="Calibri" w:hAnsi="Calibri" w:eastAsia="Calibri" w:cs="Calibri"/>
            <w:color w:val="0563C1"/>
            <w:u w:val="single"/>
          </w:rPr>
        </w:r>
        <w:r w:rsidRPr="13F4FB15">
          <w:rPr>
            <w:rFonts w:ascii="Calibri" w:hAnsi="Calibri" w:eastAsia="Calibri" w:cs="Calibri"/>
            <w:color w:val="0563C1"/>
            <w:u w:val="single"/>
          </w:rPr>
          <w:fldChar w:fldCharType="separate"/>
        </w:r>
      </w:ins>
      <w:r w:rsidRPr="00D51C85">
        <w:rPr>
          <w:rStyle w:val="Hyperlink"/>
          <w:rFonts w:ascii="Calibri" w:hAnsi="Calibri" w:eastAsia="Calibri" w:cs="Calibri"/>
        </w:rPr>
        <w:t>indicator table of the CPMS.</w:t>
      </w:r>
      <w:ins w:author="Celina Jensen" w:date="2023-04-28T11:57:00Z" w:id="15">
        <w:r w:rsidRPr="13F4FB15">
          <w:rPr>
            <w:rFonts w:ascii="Calibri" w:hAnsi="Calibri" w:eastAsia="Calibri" w:cs="Calibri"/>
            <w:color w:val="0563C1"/>
            <w:u w:val="single"/>
          </w:rPr>
          <w:fldChar w:fldCharType="end"/>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053E75" w:rsidRDefault="00175B0B" w14:paraId="575BCCF6" w14:textId="77777777">
    <w:pPr>
      <w:spacing w:after="0" w:line="200" w:lineRule="exact"/>
      <w:rPr>
        <w:sz w:val="20"/>
        <w:szCs w:val="20"/>
      </w:rPr>
    </w:pPr>
    <w:r>
      <w:rPr>
        <w:noProof/>
      </w:rPr>
      <w:drawing>
        <wp:anchor distT="0" distB="0" distL="114300" distR="114300" simplePos="0" relativeHeight="251656192" behindDoc="1" locked="0" layoutInCell="1" allowOverlap="1" wp14:anchorId="3107B928" wp14:editId="10570415">
          <wp:simplePos x="0" y="0"/>
          <wp:positionH relativeFrom="page">
            <wp:posOffset>6146165</wp:posOffset>
          </wp:positionH>
          <wp:positionV relativeFrom="page">
            <wp:posOffset>57150</wp:posOffset>
          </wp:positionV>
          <wp:extent cx="707390" cy="472440"/>
          <wp:effectExtent l="0" t="0" r="0" b="0"/>
          <wp:wrapNone/>
          <wp:docPr id="45"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7390" cy="4724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75445738" wp14:editId="59D2E505">
          <wp:simplePos x="0" y="0"/>
          <wp:positionH relativeFrom="page">
            <wp:posOffset>6925945</wp:posOffset>
          </wp:positionH>
          <wp:positionV relativeFrom="page">
            <wp:posOffset>163195</wp:posOffset>
          </wp:positionV>
          <wp:extent cx="735330" cy="266065"/>
          <wp:effectExtent l="0" t="0" r="0" b="0"/>
          <wp:wrapNone/>
          <wp:docPr id="44"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5330" cy="26606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58240" behindDoc="1" locked="0" layoutInCell="1" allowOverlap="1" wp14:anchorId="0AA8DD64" wp14:editId="0B420060">
              <wp:simplePos x="0" y="0"/>
              <wp:positionH relativeFrom="page">
                <wp:posOffset>2395220</wp:posOffset>
              </wp:positionH>
              <wp:positionV relativeFrom="page">
                <wp:posOffset>368300</wp:posOffset>
              </wp:positionV>
              <wp:extent cx="2982595" cy="13335"/>
              <wp:effectExtent l="0" t="0" r="0" b="0"/>
              <wp:wrapNone/>
              <wp:docPr id="3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2595" cy="13335"/>
                        <a:chOff x="3772" y="580"/>
                        <a:chExt cx="4697" cy="21"/>
                      </a:xfrm>
                    </wpg:grpSpPr>
                    <wpg:grpSp>
                      <wpg:cNvPr id="40" name="Group 5"/>
                      <wpg:cNvGrpSpPr>
                        <a:grpSpLocks/>
                      </wpg:cNvGrpSpPr>
                      <wpg:grpSpPr bwMode="auto">
                        <a:xfrm>
                          <a:off x="3783" y="590"/>
                          <a:ext cx="3745" cy="2"/>
                          <a:chOff x="3783" y="590"/>
                          <a:chExt cx="3745" cy="2"/>
                        </a:xfrm>
                      </wpg:grpSpPr>
                      <wps:wsp>
                        <wps:cNvPr id="41" name="Freeform 6"/>
                        <wps:cNvSpPr>
                          <a:spLocks/>
                        </wps:cNvSpPr>
                        <wps:spPr bwMode="auto">
                          <a:xfrm>
                            <a:off x="3783" y="590"/>
                            <a:ext cx="3745" cy="2"/>
                          </a:xfrm>
                          <a:custGeom>
                            <a:avLst/>
                            <a:gdLst>
                              <a:gd name="T0" fmla="+- 0 3783 3783"/>
                              <a:gd name="T1" fmla="*/ T0 w 3745"/>
                              <a:gd name="T2" fmla="+- 0 7528 3783"/>
                              <a:gd name="T3" fmla="*/ T2 w 3745"/>
                            </a:gdLst>
                            <a:ahLst/>
                            <a:cxnLst>
                              <a:cxn ang="0">
                                <a:pos x="T1" y="0"/>
                              </a:cxn>
                              <a:cxn ang="0">
                                <a:pos x="T3" y="0"/>
                              </a:cxn>
                            </a:cxnLst>
                            <a:rect l="0" t="0" r="r" b="b"/>
                            <a:pathLst>
                              <a:path w="3745">
                                <a:moveTo>
                                  <a:pt x="0" y="0"/>
                                </a:moveTo>
                                <a:lnTo>
                                  <a:pt x="3745"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 name="Group 3"/>
                      <wpg:cNvGrpSpPr>
                        <a:grpSpLocks/>
                      </wpg:cNvGrpSpPr>
                      <wpg:grpSpPr bwMode="auto">
                        <a:xfrm>
                          <a:off x="7528" y="590"/>
                          <a:ext cx="931" cy="2"/>
                          <a:chOff x="7528" y="590"/>
                          <a:chExt cx="931" cy="2"/>
                        </a:xfrm>
                      </wpg:grpSpPr>
                      <wps:wsp>
                        <wps:cNvPr id="43" name="Freeform 4"/>
                        <wps:cNvSpPr>
                          <a:spLocks/>
                        </wps:cNvSpPr>
                        <wps:spPr bwMode="auto">
                          <a:xfrm>
                            <a:off x="7528" y="590"/>
                            <a:ext cx="931" cy="2"/>
                          </a:xfrm>
                          <a:custGeom>
                            <a:avLst/>
                            <a:gdLst>
                              <a:gd name="T0" fmla="+- 0 7528 7528"/>
                              <a:gd name="T1" fmla="*/ T0 w 931"/>
                              <a:gd name="T2" fmla="+- 0 8459 7528"/>
                              <a:gd name="T3" fmla="*/ T2 w 931"/>
                            </a:gdLst>
                            <a:ahLst/>
                            <a:cxnLst>
                              <a:cxn ang="0">
                                <a:pos x="T1" y="0"/>
                              </a:cxn>
                              <a:cxn ang="0">
                                <a:pos x="T3" y="0"/>
                              </a:cxn>
                            </a:cxnLst>
                            <a:rect l="0" t="0" r="r" b="b"/>
                            <a:pathLst>
                              <a:path w="931">
                                <a:moveTo>
                                  <a:pt x="0" y="0"/>
                                </a:moveTo>
                                <a:lnTo>
                                  <a:pt x="931" y="0"/>
                                </a:lnTo>
                              </a:path>
                            </a:pathLst>
                          </a:custGeom>
                          <a:noFill/>
                          <a:ln w="13462">
                            <a:solidFill>
                              <a:srgbClr val="0462C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w14:anchorId="526886CC">
            <v:group id="Group 2" style="position:absolute;margin-left:188.6pt;margin-top:29pt;width:234.85pt;height:1.05pt;z-index:-251658240;mso-position-horizontal-relative:page;mso-position-vertical-relative:page" coordsize="4697,21" coordorigin="3772,580" o:spid="_x0000_s1026" w14:anchorId="526CFFB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">
              <v:group id="Group 5" style="position:absolute;left:3783;top:590;width:3745;height:2" coordsize="3745,2" coordorigin="3783,590"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">
                <v:shape id="Freeform 6" style="position:absolute;left:3783;top:590;width:3745;height:2;visibility:visible;mso-wrap-style:square;v-text-anchor:top" coordsize="3745,2" o:spid="_x0000_s1028" filled="f" strokeweight="1.06pt" path="m,l374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">
                  <v:path arrowok="t" o:connecttype="custom" o:connectlocs="0,0;3745,0" o:connectangles="0,0"/>
                </v:shape>
              </v:group>
              <v:group id="Group 3" style="position:absolute;left:7528;top:590;width:931;height:2" coordsize="931,2" coordorigin="7528,590"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">
                <v:shape id="Freeform 4" style="position:absolute;left:7528;top:590;width:931;height:2;visibility:visible;mso-wrap-style:square;v-text-anchor:top" coordsize="931,2" o:spid="_x0000_s1030" filled="f" strokecolor="#0462c1" strokeweight="1.06pt" path="m,l93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">
                  <v:path arrowok="t" o:connecttype="custom" o:connectlocs="0,0;931,0" o:connectangles="0,0"/>
                </v:shape>
              </v:group>
              <w10:wrap anchorx="page" anchory="page"/>
            </v:group>
          </w:pict>
        </mc:Fallback>
      </mc:AlternateContent>
    </w:r>
    <w:r>
      <w:rPr>
        <w:noProof/>
      </w:rPr>
      <mc:AlternateContent>
        <mc:Choice Requires="wps">
          <w:drawing>
            <wp:anchor distT="0" distB="0" distL="114300" distR="114300" simplePos="0" relativeHeight="251659264" behindDoc="1" locked="0" layoutInCell="1" allowOverlap="1" wp14:anchorId="7E151B71" wp14:editId="0ACAC394">
              <wp:simplePos x="0" y="0"/>
              <wp:positionH relativeFrom="page">
                <wp:posOffset>2389505</wp:posOffset>
              </wp:positionH>
              <wp:positionV relativeFrom="page">
                <wp:posOffset>202565</wp:posOffset>
              </wp:positionV>
              <wp:extent cx="2996565" cy="203835"/>
              <wp:effectExtent l="0" t="0" r="0" b="0"/>
              <wp:wrapNone/>
              <wp:docPr id="3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9656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3E75" w:rsidRDefault="00BF1E13" w14:paraId="1FBDAC41" w14:textId="77777777">
                          <w:pPr>
                            <w:spacing w:after="0" w:line="306" w:lineRule="exact"/>
                            <w:ind w:left="20" w:right="-62"/>
                            <w:rPr>
                              <w:rFonts w:ascii="Calibri" w:hAnsi="Calibri" w:eastAsia="Calibri" w:cs="Calibri"/>
                              <w:sz w:val="28"/>
                              <w:szCs w:val="28"/>
                            </w:rPr>
                          </w:pPr>
                          <w:r>
                            <w:rPr>
                              <w:rFonts w:ascii="Calibri" w:hAnsi="Calibri" w:eastAsia="Calibri" w:cs="Calibri"/>
                              <w:spacing w:val="-1"/>
                              <w:position w:val="1"/>
                              <w:sz w:val="28"/>
                              <w:szCs w:val="28"/>
                            </w:rPr>
                            <w:t>CP</w:t>
                          </w:r>
                          <w:r>
                            <w:rPr>
                              <w:rFonts w:ascii="Calibri" w:hAnsi="Calibri" w:eastAsia="Calibri" w:cs="Calibri"/>
                              <w:position w:val="1"/>
                              <w:sz w:val="28"/>
                              <w:szCs w:val="28"/>
                            </w:rPr>
                            <w:t>-</w:t>
                          </w:r>
                          <w:proofErr w:type="spellStart"/>
                          <w:r>
                            <w:rPr>
                              <w:rFonts w:ascii="Calibri" w:hAnsi="Calibri" w:eastAsia="Calibri" w:cs="Calibri"/>
                              <w:position w:val="1"/>
                              <w:sz w:val="28"/>
                              <w:szCs w:val="28"/>
                            </w:rPr>
                            <w:t>EiE</w:t>
                          </w:r>
                          <w:proofErr w:type="spellEnd"/>
                          <w:r>
                            <w:rPr>
                              <w:rFonts w:ascii="Calibri" w:hAnsi="Calibri" w:eastAsia="Calibri" w:cs="Calibri"/>
                              <w:spacing w:val="-1"/>
                              <w:position w:val="1"/>
                              <w:sz w:val="28"/>
                              <w:szCs w:val="28"/>
                            </w:rPr>
                            <w:t xml:space="preserve"> C</w:t>
                          </w:r>
                          <w:r>
                            <w:rPr>
                              <w:rFonts w:ascii="Calibri" w:hAnsi="Calibri" w:eastAsia="Calibri" w:cs="Calibri"/>
                              <w:position w:val="1"/>
                              <w:sz w:val="28"/>
                              <w:szCs w:val="28"/>
                            </w:rPr>
                            <w:t>o</w:t>
                          </w:r>
                          <w:r>
                            <w:rPr>
                              <w:rFonts w:ascii="Calibri" w:hAnsi="Calibri" w:eastAsia="Calibri" w:cs="Calibri"/>
                              <w:spacing w:val="1"/>
                              <w:position w:val="1"/>
                              <w:sz w:val="28"/>
                              <w:szCs w:val="28"/>
                            </w:rPr>
                            <w:t>l</w:t>
                          </w:r>
                          <w:r>
                            <w:rPr>
                              <w:rFonts w:ascii="Calibri" w:hAnsi="Calibri" w:eastAsia="Calibri" w:cs="Calibri"/>
                              <w:position w:val="1"/>
                              <w:sz w:val="28"/>
                              <w:szCs w:val="28"/>
                            </w:rPr>
                            <w:t>la</w:t>
                          </w:r>
                          <w:r>
                            <w:rPr>
                              <w:rFonts w:ascii="Calibri" w:hAnsi="Calibri" w:eastAsia="Calibri" w:cs="Calibri"/>
                              <w:spacing w:val="-1"/>
                              <w:position w:val="1"/>
                              <w:sz w:val="28"/>
                              <w:szCs w:val="28"/>
                            </w:rPr>
                            <w:t>b</w:t>
                          </w:r>
                          <w:r>
                            <w:rPr>
                              <w:rFonts w:ascii="Calibri" w:hAnsi="Calibri" w:eastAsia="Calibri" w:cs="Calibri"/>
                              <w:position w:val="1"/>
                              <w:sz w:val="28"/>
                              <w:szCs w:val="28"/>
                            </w:rPr>
                            <w:t>o</w:t>
                          </w:r>
                          <w:r>
                            <w:rPr>
                              <w:rFonts w:ascii="Calibri" w:hAnsi="Calibri" w:eastAsia="Calibri" w:cs="Calibri"/>
                              <w:spacing w:val="1"/>
                              <w:position w:val="1"/>
                              <w:sz w:val="28"/>
                              <w:szCs w:val="28"/>
                            </w:rPr>
                            <w:t>r</w:t>
                          </w:r>
                          <w:r>
                            <w:rPr>
                              <w:rFonts w:ascii="Calibri" w:hAnsi="Calibri" w:eastAsia="Calibri" w:cs="Calibri"/>
                              <w:position w:val="1"/>
                              <w:sz w:val="28"/>
                              <w:szCs w:val="28"/>
                            </w:rPr>
                            <w:t>at</w:t>
                          </w:r>
                          <w:r>
                            <w:rPr>
                              <w:rFonts w:ascii="Calibri" w:hAnsi="Calibri" w:eastAsia="Calibri" w:cs="Calibri"/>
                              <w:spacing w:val="-3"/>
                              <w:position w:val="1"/>
                              <w:sz w:val="28"/>
                              <w:szCs w:val="28"/>
                            </w:rPr>
                            <w:t>i</w:t>
                          </w:r>
                          <w:r>
                            <w:rPr>
                              <w:rFonts w:ascii="Calibri" w:hAnsi="Calibri" w:eastAsia="Calibri" w:cs="Calibri"/>
                              <w:position w:val="1"/>
                              <w:sz w:val="28"/>
                              <w:szCs w:val="28"/>
                            </w:rPr>
                            <w:t>on</w:t>
                          </w:r>
                          <w:r>
                            <w:rPr>
                              <w:rFonts w:ascii="Calibri" w:hAnsi="Calibri" w:eastAsia="Calibri" w:cs="Calibri"/>
                              <w:spacing w:val="-1"/>
                              <w:position w:val="1"/>
                              <w:sz w:val="28"/>
                              <w:szCs w:val="28"/>
                            </w:rPr>
                            <w:t xml:space="preserve"> </w:t>
                          </w:r>
                          <w:r>
                            <w:rPr>
                              <w:rFonts w:ascii="Calibri" w:hAnsi="Calibri" w:eastAsia="Calibri" w:cs="Calibri"/>
                              <w:position w:val="1"/>
                              <w:sz w:val="28"/>
                              <w:szCs w:val="28"/>
                            </w:rPr>
                            <w:t>F</w:t>
                          </w:r>
                          <w:r>
                            <w:rPr>
                              <w:rFonts w:ascii="Calibri" w:hAnsi="Calibri" w:eastAsia="Calibri" w:cs="Calibri"/>
                              <w:spacing w:val="1"/>
                              <w:position w:val="1"/>
                              <w:sz w:val="28"/>
                              <w:szCs w:val="28"/>
                            </w:rPr>
                            <w:t>r</w:t>
                          </w:r>
                          <w:r>
                            <w:rPr>
                              <w:rFonts w:ascii="Calibri" w:hAnsi="Calibri" w:eastAsia="Calibri" w:cs="Calibri"/>
                              <w:spacing w:val="-3"/>
                              <w:position w:val="1"/>
                              <w:sz w:val="28"/>
                              <w:szCs w:val="28"/>
                            </w:rPr>
                            <w:t>a</w:t>
                          </w:r>
                          <w:r>
                            <w:rPr>
                              <w:rFonts w:ascii="Calibri" w:hAnsi="Calibri" w:eastAsia="Calibri" w:cs="Calibri"/>
                              <w:spacing w:val="1"/>
                              <w:position w:val="1"/>
                              <w:sz w:val="28"/>
                              <w:szCs w:val="28"/>
                            </w:rPr>
                            <w:t>m</w:t>
                          </w:r>
                          <w:r>
                            <w:rPr>
                              <w:rFonts w:ascii="Calibri" w:hAnsi="Calibri" w:eastAsia="Calibri" w:cs="Calibri"/>
                              <w:position w:val="1"/>
                              <w:sz w:val="28"/>
                              <w:szCs w:val="28"/>
                            </w:rPr>
                            <w:t>e</w:t>
                          </w:r>
                          <w:r>
                            <w:rPr>
                              <w:rFonts w:ascii="Calibri" w:hAnsi="Calibri" w:eastAsia="Calibri" w:cs="Calibri"/>
                              <w:spacing w:val="-2"/>
                              <w:position w:val="1"/>
                              <w:sz w:val="28"/>
                              <w:szCs w:val="28"/>
                            </w:rPr>
                            <w:t>w</w:t>
                          </w:r>
                          <w:r>
                            <w:rPr>
                              <w:rFonts w:ascii="Calibri" w:hAnsi="Calibri" w:eastAsia="Calibri" w:cs="Calibri"/>
                              <w:position w:val="1"/>
                              <w:sz w:val="28"/>
                              <w:szCs w:val="28"/>
                            </w:rPr>
                            <w:t>o</w:t>
                          </w:r>
                          <w:r>
                            <w:rPr>
                              <w:rFonts w:ascii="Calibri" w:hAnsi="Calibri" w:eastAsia="Calibri" w:cs="Calibri"/>
                              <w:spacing w:val="1"/>
                              <w:position w:val="1"/>
                              <w:sz w:val="28"/>
                              <w:szCs w:val="28"/>
                            </w:rPr>
                            <w:t>r</w:t>
                          </w:r>
                          <w:r>
                            <w:rPr>
                              <w:rFonts w:ascii="Calibri" w:hAnsi="Calibri" w:eastAsia="Calibri" w:cs="Calibri"/>
                              <w:position w:val="1"/>
                              <w:sz w:val="28"/>
                              <w:szCs w:val="28"/>
                            </w:rPr>
                            <w:t>k</w:t>
                          </w:r>
                          <w:r>
                            <w:rPr>
                              <w:rFonts w:ascii="Calibri" w:hAnsi="Calibri" w:eastAsia="Calibri" w:cs="Calibri"/>
                              <w:spacing w:val="1"/>
                              <w:position w:val="1"/>
                              <w:sz w:val="28"/>
                              <w:szCs w:val="28"/>
                            </w:rPr>
                            <w:t xml:space="preserve"> </w:t>
                          </w:r>
                          <w:hyperlink r:id="rId3">
                            <w:r>
                              <w:rPr>
                                <w:rFonts w:ascii="Calibri" w:hAnsi="Calibri" w:eastAsia="Calibri" w:cs="Calibri"/>
                                <w:color w:val="0462C1"/>
                                <w:spacing w:val="1"/>
                                <w:position w:val="1"/>
                                <w:sz w:val="28"/>
                                <w:szCs w:val="28"/>
                              </w:rPr>
                              <w:t>p</w:t>
                            </w:r>
                            <w:r>
                              <w:rPr>
                                <w:rFonts w:ascii="Calibri" w:hAnsi="Calibri" w:eastAsia="Calibri" w:cs="Calibri"/>
                                <w:color w:val="0462C1"/>
                                <w:spacing w:val="-3"/>
                                <w:position w:val="1"/>
                                <w:sz w:val="28"/>
                                <w:szCs w:val="28"/>
                              </w:rPr>
                              <w:t>a</w:t>
                            </w:r>
                            <w:r>
                              <w:rPr>
                                <w:rFonts w:ascii="Calibri" w:hAnsi="Calibri" w:eastAsia="Calibri" w:cs="Calibri"/>
                                <w:color w:val="0462C1"/>
                                <w:spacing w:val="1"/>
                                <w:position w:val="1"/>
                                <w:sz w:val="28"/>
                                <w:szCs w:val="28"/>
                              </w:rPr>
                              <w:t>c</w:t>
                            </w:r>
                            <w:r>
                              <w:rPr>
                                <w:rFonts w:ascii="Calibri" w:hAnsi="Calibri" w:eastAsia="Calibri" w:cs="Calibri"/>
                                <w:color w:val="0462C1"/>
                                <w:position w:val="1"/>
                                <w:sz w:val="28"/>
                                <w:szCs w:val="28"/>
                              </w:rPr>
                              <w:t>ka</w:t>
                            </w:r>
                            <w:r>
                              <w:rPr>
                                <w:rFonts w:ascii="Calibri" w:hAnsi="Calibri" w:eastAsia="Calibri" w:cs="Calibri"/>
                                <w:color w:val="0462C1"/>
                                <w:spacing w:val="-1"/>
                                <w:position w:val="1"/>
                                <w:sz w:val="28"/>
                                <w:szCs w:val="28"/>
                              </w:rPr>
                              <w:t>g</w:t>
                            </w:r>
                            <w:r>
                              <w:rPr>
                                <w:rFonts w:ascii="Calibri" w:hAnsi="Calibri" w:eastAsia="Calibri" w:cs="Calibri"/>
                                <w:color w:val="0462C1"/>
                                <w:position w:val="1"/>
                                <w:sz w:val="28"/>
                                <w:szCs w:val="28"/>
                              </w:rPr>
                              <w:t>e</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002C23E6">
            <v:shapetype id="_x0000_t202" coordsize="21600,21600" o:spt="202" path="m,l,21600r21600,l21600,xe" w14:anchorId="7E151B71">
              <v:stroke joinstyle="miter"/>
              <v:path gradientshapeok="t" o:connecttype="rect"/>
            </v:shapetype>
            <v:shape id="Text Box 1" style="position:absolute;margin-left:188.15pt;margin-top:15.95pt;width:235.95pt;height:16.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">
              <v:path arrowok="t"/>
              <v:textbox inset="0,0,0,0">
                <w:txbxContent>
                  <w:p w:rsidR="00053E75" w:rsidRDefault="00000000" w14:paraId="0964A11E" w14:textId="77777777">
                    <w:pPr>
                      <w:spacing w:after="0" w:line="306" w:lineRule="exact"/>
                      <w:ind w:left="20" w:right="-62"/>
                      <w:rPr>
                        <w:rFonts w:ascii="Calibri" w:hAnsi="Calibri" w:eastAsia="Calibri" w:cs="Calibri"/>
                        <w:sz w:val="28"/>
                        <w:szCs w:val="28"/>
                      </w:rPr>
                    </w:pPr>
                    <w:r>
                      <w:rPr>
                        <w:rFonts w:ascii="Calibri" w:hAnsi="Calibri" w:eastAsia="Calibri" w:cs="Calibri"/>
                        <w:spacing w:val="-1"/>
                        <w:position w:val="1"/>
                        <w:sz w:val="28"/>
                        <w:szCs w:val="28"/>
                      </w:rPr>
                      <w:t>CP</w:t>
                    </w:r>
                    <w:r>
                      <w:rPr>
                        <w:rFonts w:ascii="Calibri" w:hAnsi="Calibri" w:eastAsia="Calibri" w:cs="Calibri"/>
                        <w:position w:val="1"/>
                        <w:sz w:val="28"/>
                        <w:szCs w:val="28"/>
                      </w:rPr>
                      <w:t>-</w:t>
                    </w:r>
                    <w:proofErr w:type="spellStart"/>
                    <w:r>
                      <w:rPr>
                        <w:rFonts w:ascii="Calibri" w:hAnsi="Calibri" w:eastAsia="Calibri" w:cs="Calibri"/>
                        <w:position w:val="1"/>
                        <w:sz w:val="28"/>
                        <w:szCs w:val="28"/>
                      </w:rPr>
                      <w:t>EiE</w:t>
                    </w:r>
                    <w:proofErr w:type="spellEnd"/>
                    <w:r>
                      <w:rPr>
                        <w:rFonts w:ascii="Calibri" w:hAnsi="Calibri" w:eastAsia="Calibri" w:cs="Calibri"/>
                        <w:spacing w:val="-1"/>
                        <w:position w:val="1"/>
                        <w:sz w:val="28"/>
                        <w:szCs w:val="28"/>
                      </w:rPr>
                      <w:t xml:space="preserve"> C</w:t>
                    </w:r>
                    <w:r>
                      <w:rPr>
                        <w:rFonts w:ascii="Calibri" w:hAnsi="Calibri" w:eastAsia="Calibri" w:cs="Calibri"/>
                        <w:position w:val="1"/>
                        <w:sz w:val="28"/>
                        <w:szCs w:val="28"/>
                      </w:rPr>
                      <w:t>o</w:t>
                    </w:r>
                    <w:r>
                      <w:rPr>
                        <w:rFonts w:ascii="Calibri" w:hAnsi="Calibri" w:eastAsia="Calibri" w:cs="Calibri"/>
                        <w:spacing w:val="1"/>
                        <w:position w:val="1"/>
                        <w:sz w:val="28"/>
                        <w:szCs w:val="28"/>
                      </w:rPr>
                      <w:t>l</w:t>
                    </w:r>
                    <w:r>
                      <w:rPr>
                        <w:rFonts w:ascii="Calibri" w:hAnsi="Calibri" w:eastAsia="Calibri" w:cs="Calibri"/>
                        <w:position w:val="1"/>
                        <w:sz w:val="28"/>
                        <w:szCs w:val="28"/>
                      </w:rPr>
                      <w:t>la</w:t>
                    </w:r>
                    <w:r>
                      <w:rPr>
                        <w:rFonts w:ascii="Calibri" w:hAnsi="Calibri" w:eastAsia="Calibri" w:cs="Calibri"/>
                        <w:spacing w:val="-1"/>
                        <w:position w:val="1"/>
                        <w:sz w:val="28"/>
                        <w:szCs w:val="28"/>
                      </w:rPr>
                      <w:t>b</w:t>
                    </w:r>
                    <w:r>
                      <w:rPr>
                        <w:rFonts w:ascii="Calibri" w:hAnsi="Calibri" w:eastAsia="Calibri" w:cs="Calibri"/>
                        <w:position w:val="1"/>
                        <w:sz w:val="28"/>
                        <w:szCs w:val="28"/>
                      </w:rPr>
                      <w:t>o</w:t>
                    </w:r>
                    <w:r>
                      <w:rPr>
                        <w:rFonts w:ascii="Calibri" w:hAnsi="Calibri" w:eastAsia="Calibri" w:cs="Calibri"/>
                        <w:spacing w:val="1"/>
                        <w:position w:val="1"/>
                        <w:sz w:val="28"/>
                        <w:szCs w:val="28"/>
                      </w:rPr>
                      <w:t>r</w:t>
                    </w:r>
                    <w:r>
                      <w:rPr>
                        <w:rFonts w:ascii="Calibri" w:hAnsi="Calibri" w:eastAsia="Calibri" w:cs="Calibri"/>
                        <w:position w:val="1"/>
                        <w:sz w:val="28"/>
                        <w:szCs w:val="28"/>
                      </w:rPr>
                      <w:t>at</w:t>
                    </w:r>
                    <w:r>
                      <w:rPr>
                        <w:rFonts w:ascii="Calibri" w:hAnsi="Calibri" w:eastAsia="Calibri" w:cs="Calibri"/>
                        <w:spacing w:val="-3"/>
                        <w:position w:val="1"/>
                        <w:sz w:val="28"/>
                        <w:szCs w:val="28"/>
                      </w:rPr>
                      <w:t>i</w:t>
                    </w:r>
                    <w:r>
                      <w:rPr>
                        <w:rFonts w:ascii="Calibri" w:hAnsi="Calibri" w:eastAsia="Calibri" w:cs="Calibri"/>
                        <w:position w:val="1"/>
                        <w:sz w:val="28"/>
                        <w:szCs w:val="28"/>
                      </w:rPr>
                      <w:t>on</w:t>
                    </w:r>
                    <w:r>
                      <w:rPr>
                        <w:rFonts w:ascii="Calibri" w:hAnsi="Calibri" w:eastAsia="Calibri" w:cs="Calibri"/>
                        <w:spacing w:val="-1"/>
                        <w:position w:val="1"/>
                        <w:sz w:val="28"/>
                        <w:szCs w:val="28"/>
                      </w:rPr>
                      <w:t xml:space="preserve"> </w:t>
                    </w:r>
                    <w:r>
                      <w:rPr>
                        <w:rFonts w:ascii="Calibri" w:hAnsi="Calibri" w:eastAsia="Calibri" w:cs="Calibri"/>
                        <w:position w:val="1"/>
                        <w:sz w:val="28"/>
                        <w:szCs w:val="28"/>
                      </w:rPr>
                      <w:t>F</w:t>
                    </w:r>
                    <w:r>
                      <w:rPr>
                        <w:rFonts w:ascii="Calibri" w:hAnsi="Calibri" w:eastAsia="Calibri" w:cs="Calibri"/>
                        <w:spacing w:val="1"/>
                        <w:position w:val="1"/>
                        <w:sz w:val="28"/>
                        <w:szCs w:val="28"/>
                      </w:rPr>
                      <w:t>r</w:t>
                    </w:r>
                    <w:r>
                      <w:rPr>
                        <w:rFonts w:ascii="Calibri" w:hAnsi="Calibri" w:eastAsia="Calibri" w:cs="Calibri"/>
                        <w:spacing w:val="-3"/>
                        <w:position w:val="1"/>
                        <w:sz w:val="28"/>
                        <w:szCs w:val="28"/>
                      </w:rPr>
                      <w:t>a</w:t>
                    </w:r>
                    <w:r>
                      <w:rPr>
                        <w:rFonts w:ascii="Calibri" w:hAnsi="Calibri" w:eastAsia="Calibri" w:cs="Calibri"/>
                        <w:spacing w:val="1"/>
                        <w:position w:val="1"/>
                        <w:sz w:val="28"/>
                        <w:szCs w:val="28"/>
                      </w:rPr>
                      <w:t>m</w:t>
                    </w:r>
                    <w:r>
                      <w:rPr>
                        <w:rFonts w:ascii="Calibri" w:hAnsi="Calibri" w:eastAsia="Calibri" w:cs="Calibri"/>
                        <w:position w:val="1"/>
                        <w:sz w:val="28"/>
                        <w:szCs w:val="28"/>
                      </w:rPr>
                      <w:t>e</w:t>
                    </w:r>
                    <w:r>
                      <w:rPr>
                        <w:rFonts w:ascii="Calibri" w:hAnsi="Calibri" w:eastAsia="Calibri" w:cs="Calibri"/>
                        <w:spacing w:val="-2"/>
                        <w:position w:val="1"/>
                        <w:sz w:val="28"/>
                        <w:szCs w:val="28"/>
                      </w:rPr>
                      <w:t>w</w:t>
                    </w:r>
                    <w:r>
                      <w:rPr>
                        <w:rFonts w:ascii="Calibri" w:hAnsi="Calibri" w:eastAsia="Calibri" w:cs="Calibri"/>
                        <w:position w:val="1"/>
                        <w:sz w:val="28"/>
                        <w:szCs w:val="28"/>
                      </w:rPr>
                      <w:t>o</w:t>
                    </w:r>
                    <w:r>
                      <w:rPr>
                        <w:rFonts w:ascii="Calibri" w:hAnsi="Calibri" w:eastAsia="Calibri" w:cs="Calibri"/>
                        <w:spacing w:val="1"/>
                        <w:position w:val="1"/>
                        <w:sz w:val="28"/>
                        <w:szCs w:val="28"/>
                      </w:rPr>
                      <w:t>r</w:t>
                    </w:r>
                    <w:r>
                      <w:rPr>
                        <w:rFonts w:ascii="Calibri" w:hAnsi="Calibri" w:eastAsia="Calibri" w:cs="Calibri"/>
                        <w:position w:val="1"/>
                        <w:sz w:val="28"/>
                        <w:szCs w:val="28"/>
                      </w:rPr>
                      <w:t>k</w:t>
                    </w:r>
                    <w:r>
                      <w:rPr>
                        <w:rFonts w:ascii="Calibri" w:hAnsi="Calibri" w:eastAsia="Calibri" w:cs="Calibri"/>
                        <w:spacing w:val="1"/>
                        <w:position w:val="1"/>
                        <w:sz w:val="28"/>
                        <w:szCs w:val="28"/>
                      </w:rPr>
                      <w:t xml:space="preserve"> </w:t>
                    </w:r>
                    <w:hyperlink r:id="rId4">
                      <w:r>
                        <w:rPr>
                          <w:rFonts w:ascii="Calibri" w:hAnsi="Calibri" w:eastAsia="Calibri" w:cs="Calibri"/>
                          <w:color w:val="0462C1"/>
                          <w:spacing w:val="1"/>
                          <w:position w:val="1"/>
                          <w:sz w:val="28"/>
                          <w:szCs w:val="28"/>
                        </w:rPr>
                        <w:t>p</w:t>
                      </w:r>
                      <w:r>
                        <w:rPr>
                          <w:rFonts w:ascii="Calibri" w:hAnsi="Calibri" w:eastAsia="Calibri" w:cs="Calibri"/>
                          <w:color w:val="0462C1"/>
                          <w:spacing w:val="-3"/>
                          <w:position w:val="1"/>
                          <w:sz w:val="28"/>
                          <w:szCs w:val="28"/>
                        </w:rPr>
                        <w:t>a</w:t>
                      </w:r>
                      <w:r>
                        <w:rPr>
                          <w:rFonts w:ascii="Calibri" w:hAnsi="Calibri" w:eastAsia="Calibri" w:cs="Calibri"/>
                          <w:color w:val="0462C1"/>
                          <w:spacing w:val="1"/>
                          <w:position w:val="1"/>
                          <w:sz w:val="28"/>
                          <w:szCs w:val="28"/>
                        </w:rPr>
                        <w:t>c</w:t>
                      </w:r>
                      <w:r>
                        <w:rPr>
                          <w:rFonts w:ascii="Calibri" w:hAnsi="Calibri" w:eastAsia="Calibri" w:cs="Calibri"/>
                          <w:color w:val="0462C1"/>
                          <w:position w:val="1"/>
                          <w:sz w:val="28"/>
                          <w:szCs w:val="28"/>
                        </w:rPr>
                        <w:t>ka</w:t>
                      </w:r>
                      <w:r>
                        <w:rPr>
                          <w:rFonts w:ascii="Calibri" w:hAnsi="Calibri" w:eastAsia="Calibri" w:cs="Calibri"/>
                          <w:color w:val="0462C1"/>
                          <w:spacing w:val="-1"/>
                          <w:position w:val="1"/>
                          <w:sz w:val="28"/>
                          <w:szCs w:val="28"/>
                        </w:rPr>
                        <w:t>g</w:t>
                      </w:r>
                      <w:r>
                        <w:rPr>
                          <w:rFonts w:ascii="Calibri" w:hAnsi="Calibri" w:eastAsia="Calibri" w:cs="Calibri"/>
                          <w:color w:val="0462C1"/>
                          <w:position w:val="1"/>
                          <w:sz w:val="28"/>
                          <w:szCs w:val="28"/>
                        </w:rPr>
                        <w:t>e</w:t>
                      </w:r>
                    </w:hyperlink>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175B0B" w:rsidRDefault="00175B0B" w14:paraId="416D873A" w14:textId="77777777">
    <w:pPr>
      <w:pBdr>
        <w:top w:val="nil"/>
        <w:left w:val="nil"/>
        <w:bottom w:val="nil"/>
        <w:right w:val="nil"/>
        <w:between w:val="nil"/>
      </w:pBdr>
      <w:tabs>
        <w:tab w:val="center" w:pos="4680"/>
        <w:tab w:val="right" w:pos="9360"/>
      </w:tabs>
      <w:rPr>
        <w:color w:val="000000"/>
      </w:rPr>
    </w:pPr>
    <w:r>
      <w:rPr>
        <w:rFonts w:ascii="Times New Roman" w:hAnsi="Times New Roman" w:eastAsia="Times New Roman" w:cs="Times New Roman"/>
        <w:noProof/>
        <w:color w:val="000000"/>
      </w:rPr>
      <w:drawing>
        <wp:inline distT="0" distB="0" distL="0" distR="0" wp14:anchorId="154F7EAE" wp14:editId="25BB87F8">
          <wp:extent cx="787194" cy="511991"/>
          <wp:effectExtent l="0" t="0" r="0" b="0"/>
          <wp:docPr id="9" name="image1.jpg" descr="page3image357145920"/>
          <wp:cNvGraphicFramePr/>
          <a:graphic xmlns:a="http://schemas.openxmlformats.org/drawingml/2006/main">
            <a:graphicData uri="http://schemas.openxmlformats.org/drawingml/2006/picture">
              <pic:pic xmlns:pic="http://schemas.openxmlformats.org/drawingml/2006/picture">
                <pic:nvPicPr>
                  <pic:cNvPr id="0" name="image1.jpg" descr="page3image357145920"/>
                  <pic:cNvPicPr preferRelativeResize="0"/>
                </pic:nvPicPr>
                <pic:blipFill>
                  <a:blip r:embed="rId1"/>
                  <a:srcRect/>
                  <a:stretch>
                    <a:fillRect/>
                  </a:stretch>
                </pic:blipFill>
                <pic:spPr>
                  <a:xfrm>
                    <a:off x="0" y="0"/>
                    <a:ext cx="787194" cy="511991"/>
                  </a:xfrm>
                  <a:prstGeom prst="rect">
                    <a:avLst/>
                  </a:prstGeom>
                  <a:ln/>
                </pic:spPr>
              </pic:pic>
            </a:graphicData>
          </a:graphic>
        </wp:inline>
      </w:drawing>
    </w:r>
  </w:p>
</w:hdr>
</file>

<file path=word/people.xml><?xml version="1.0" encoding="utf-8"?>
<w15:people xmlns:mc="http://schemas.openxmlformats.org/markup-compatibility/2006" xmlns:w15="http://schemas.microsoft.com/office/word/2012/wordml" mc:Ignorable="w15">
  <w15:person w15:author="Celina Jensen">
    <w15:presenceInfo w15:providerId="Windows Live" w15:userId="5fb3c166f362065e"/>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80"/>
  <w:trackRevisions w:val="true"/>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E75"/>
    <w:rsid w:val="00053E75"/>
    <w:rsid w:val="000C2A91"/>
    <w:rsid w:val="000D17CF"/>
    <w:rsid w:val="00175B0B"/>
    <w:rsid w:val="00221E42"/>
    <w:rsid w:val="002A46D3"/>
    <w:rsid w:val="00370BBF"/>
    <w:rsid w:val="00444E80"/>
    <w:rsid w:val="008C6842"/>
    <w:rsid w:val="009B1604"/>
    <w:rsid w:val="009B2D2F"/>
    <w:rsid w:val="00AE0790"/>
    <w:rsid w:val="00B3030F"/>
    <w:rsid w:val="00B550FD"/>
    <w:rsid w:val="00BB1042"/>
    <w:rsid w:val="00BF1E13"/>
    <w:rsid w:val="00D51C85"/>
    <w:rsid w:val="00DA1FB0"/>
    <w:rsid w:val="00E7474C"/>
    <w:rsid w:val="00FC5527"/>
    <w:rsid w:val="00FF6FC9"/>
    <w:rsid w:val="13F4FB15"/>
    <w:rsid w:val="1C35B65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921047"/>
  <w15:docId w15:val="{C2D0FA68-1EB1-A444-AC3E-7B731583E74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3102B"/>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Revision">
    <w:name w:val="Revision"/>
    <w:hidden/>
    <w:uiPriority w:val="99"/>
    <w:semiHidden/>
    <w:rsid w:val="00175B0B"/>
    <w:pPr>
      <w:widowControl/>
      <w:spacing w:after="0" w:line="240" w:lineRule="auto"/>
    </w:pPr>
  </w:style>
  <w:style w:type="character" w:styleId="FootnoteReference">
    <w:name w:val="footnote reference"/>
    <w:basedOn w:val="DefaultParagraphFont"/>
    <w:uiPriority w:val="99"/>
    <w:unhideWhenUsed/>
    <w:rsid w:val="00175B0B"/>
    <w:rPr>
      <w:vertAlign w:val="superscript"/>
    </w:rPr>
  </w:style>
  <w:style w:type="character" w:styleId="CommentReference">
    <w:name w:val="annotation reference"/>
    <w:basedOn w:val="DefaultParagraphFont"/>
    <w:uiPriority w:val="99"/>
    <w:semiHidden/>
    <w:unhideWhenUsed/>
    <w:rsid w:val="009B2D2F"/>
    <w:rPr>
      <w:sz w:val="16"/>
      <w:szCs w:val="16"/>
    </w:rPr>
  </w:style>
  <w:style w:type="paragraph" w:styleId="CommentText">
    <w:name w:val="annotation text"/>
    <w:basedOn w:val="Normal"/>
    <w:link w:val="CommentTextChar"/>
    <w:uiPriority w:val="99"/>
    <w:unhideWhenUsed/>
    <w:rsid w:val="009B2D2F"/>
    <w:pPr>
      <w:spacing w:line="240" w:lineRule="auto"/>
    </w:pPr>
    <w:rPr>
      <w:sz w:val="20"/>
      <w:szCs w:val="20"/>
    </w:rPr>
  </w:style>
  <w:style w:type="character" w:styleId="CommentTextChar" w:customStyle="1">
    <w:name w:val="Comment Text Char"/>
    <w:basedOn w:val="DefaultParagraphFont"/>
    <w:link w:val="CommentText"/>
    <w:uiPriority w:val="99"/>
    <w:rsid w:val="009B2D2F"/>
    <w:rPr>
      <w:sz w:val="20"/>
      <w:szCs w:val="20"/>
    </w:rPr>
  </w:style>
  <w:style w:type="paragraph" w:styleId="CommentSubject">
    <w:name w:val="annotation subject"/>
    <w:basedOn w:val="CommentText"/>
    <w:next w:val="CommentText"/>
    <w:link w:val="CommentSubjectChar"/>
    <w:uiPriority w:val="99"/>
    <w:semiHidden/>
    <w:unhideWhenUsed/>
    <w:rsid w:val="009B2D2F"/>
    <w:rPr>
      <w:b/>
      <w:bCs/>
    </w:rPr>
  </w:style>
  <w:style w:type="character" w:styleId="CommentSubjectChar" w:customStyle="1">
    <w:name w:val="Comment Subject Char"/>
    <w:basedOn w:val="CommentTextChar"/>
    <w:link w:val="CommentSubject"/>
    <w:uiPriority w:val="99"/>
    <w:semiHidden/>
    <w:rsid w:val="009B2D2F"/>
    <w:rPr>
      <w:b/>
      <w:bCs/>
      <w:sz w:val="20"/>
      <w:szCs w:val="20"/>
    </w:rPr>
  </w:style>
  <w:style w:type="character" w:styleId="Hyperlink">
    <w:name w:val="Hyperlink"/>
    <w:basedOn w:val="DefaultParagraphFont"/>
    <w:uiPriority w:val="99"/>
    <w:unhideWhenUsed/>
    <w:rsid w:val="00D51C85"/>
    <w:rPr>
      <w:color w:val="0000FF" w:themeColor="hyperlink"/>
      <w:u w:val="single"/>
    </w:rPr>
  </w:style>
  <w:style w:type="character" w:styleId="UnresolvedMention">
    <w:name w:val="Unresolved Mention"/>
    <w:basedOn w:val="DefaultParagraphFont"/>
    <w:uiPriority w:val="99"/>
    <w:semiHidden/>
    <w:unhideWhenUsed/>
    <w:rsid w:val="00D51C85"/>
    <w:rPr>
      <w:color w:val="605E5C"/>
      <w:shd w:val="clear" w:color="auto" w:fill="E1DFDD"/>
    </w:rPr>
  </w:style>
  <w:style w:type="paragraph" w:styleId="Header">
    <w:name w:val="header"/>
    <w:basedOn w:val="Normal"/>
    <w:link w:val="HeaderChar"/>
    <w:uiPriority w:val="99"/>
    <w:unhideWhenUsed/>
    <w:rsid w:val="00BB1042"/>
    <w:pPr>
      <w:tabs>
        <w:tab w:val="center" w:pos="4680"/>
        <w:tab w:val="right" w:pos="9360"/>
      </w:tabs>
      <w:spacing w:after="0" w:line="240" w:lineRule="auto"/>
    </w:pPr>
  </w:style>
  <w:style w:type="character" w:styleId="HeaderChar" w:customStyle="1">
    <w:name w:val="Header Char"/>
    <w:basedOn w:val="DefaultParagraphFont"/>
    <w:link w:val="Header"/>
    <w:uiPriority w:val="99"/>
    <w:rsid w:val="00BB1042"/>
  </w:style>
  <w:style w:type="paragraph" w:styleId="Footer">
    <w:name w:val="footer"/>
    <w:basedOn w:val="Normal"/>
    <w:link w:val="FooterChar"/>
    <w:uiPriority w:val="99"/>
    <w:unhideWhenUsed/>
    <w:rsid w:val="00BB1042"/>
    <w:pPr>
      <w:tabs>
        <w:tab w:val="center" w:pos="4680"/>
        <w:tab w:val="right" w:pos="9360"/>
      </w:tabs>
      <w:spacing w:after="0" w:line="240" w:lineRule="auto"/>
    </w:pPr>
  </w:style>
  <w:style w:type="character" w:styleId="FooterChar" w:customStyle="1">
    <w:name w:val="Footer Char"/>
    <w:basedOn w:val="DefaultParagraphFont"/>
    <w:link w:val="Footer"/>
    <w:uiPriority w:val="99"/>
    <w:rsid w:val="00BB10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4.jpeg" Id="rId8" /><Relationship Type="http://schemas.openxmlformats.org/officeDocument/2006/relationships/footer" Target="footer2.xml" Id="rId13" /><Relationship Type="http://schemas.openxmlformats.org/officeDocument/2006/relationships/webSettings" Target="webSettings.xml" Id="rId3" /><Relationship Type="http://schemas.openxmlformats.org/officeDocument/2006/relationships/fontTable" Target="fontTable.xml" Id="rId21" /><Relationship Type="http://schemas.openxmlformats.org/officeDocument/2006/relationships/header" Target="header1.xml" Id="rId7" /><Relationship Type="http://schemas.openxmlformats.org/officeDocument/2006/relationships/footer" Target="footer1.xml" Id="rId12" /><Relationship Type="http://schemas.microsoft.com/office/2016/09/relationships/commentsIds" Target="commentsIds.xml" Id="rId17" /><Relationship Type="http://schemas.openxmlformats.org/officeDocument/2006/relationships/settings" Target="settings.xml" Id="rId2" /><Relationship Type="http://schemas.microsoft.com/office/2011/relationships/commentsExtended" Target="commentsExtended.xml" Id="rId16" /><Relationship Type="http://schemas.openxmlformats.org/officeDocument/2006/relationships/hyperlink" Target="https://ir.hpc.tools/sites/all/modules/custom/images/qaindicatorregistry.pdf" TargetMode="External" Id="rId20" /><Relationship Type="http://schemas.openxmlformats.org/officeDocument/2006/relationships/styles" Target="styles.xml" Id="rId1" /><Relationship Type="http://schemas.openxmlformats.org/officeDocument/2006/relationships/image" Target="media/image1.png" Id="rId6" /><Relationship Type="http://schemas.openxmlformats.org/officeDocument/2006/relationships/header" Target="header2.xml" Id="rId11" /><Relationship Type="http://schemas.openxmlformats.org/officeDocument/2006/relationships/endnotes" Target="endnotes.xml" Id="rId5" /><Relationship Type="http://schemas.openxmlformats.org/officeDocument/2006/relationships/theme" Target="theme/theme1.xml" Id="rId23" /><Relationship Type="http://schemas.openxmlformats.org/officeDocument/2006/relationships/hyperlink" Target="https://educationcluster.box.com/s/x1knlkvrfg71hbe0c3qtdouklom553aq" TargetMode="External" Id="rId10" /><Relationship Type="http://schemas.openxmlformats.org/officeDocument/2006/relationships/hyperlink" Target="https://ir.hpc.tools/" TargetMode="External" Id="rId19" /><Relationship Type="http://schemas.openxmlformats.org/officeDocument/2006/relationships/footnotes" Target="footnotes.xml" Id="rId4" /><Relationship Type="http://schemas.openxmlformats.org/officeDocument/2006/relationships/hyperlink" Target="https://educationcluster.box.com/v/responseframeworktool2017" TargetMode="External" Id="rId9" /><Relationship Type="http://schemas.microsoft.com/office/2011/relationships/people" Target="people.xml" Id="rId22" /><Relationship Type="http://schemas.openxmlformats.org/officeDocument/2006/relationships/hyperlink" Target="https://alliancecpha.org/en/child-protection-online-library/enhanced-cpms-indicators-table" TargetMode="External" Id="R956603093d3f4e2d" /></Relationships>
</file>

<file path=word/_rels/header1.xml.rels><?xml version="1.0" encoding="UTF-8" standalone="yes"?>
<Relationships xmlns="http://schemas.openxmlformats.org/package/2006/relationships"><Relationship Id="rId3" Type="http://schemas.openxmlformats.org/officeDocument/2006/relationships/hyperlink" Target="https://educationcluster.box.com/s/n5m5g3gjt7r1xo0qpk9utr70wu81cofl" TargetMode="External"/><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hyperlink" Target="https://educationcluster.box.com/s/n5m5g3gjt7r1xo0qpk9utr70wu81cof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Adama</lastModifiedBy>
  <revision>10</revision>
  <dcterms:created xsi:type="dcterms:W3CDTF">2023-05-03T15:32:00.0000000Z</dcterms:created>
  <dcterms:modified xsi:type="dcterms:W3CDTF">2023-05-03T16:46:00.6298152Z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2020-08-18T00:00:00Z</vt:filetime>
  </property>
  <property fmtid="{D5CDD505-2E9C-101B-9397-08002B2CF9AE}" pid="3" name="LastSaved">
    <vt:filetime>2023-04-03T00:00:00Z</vt:filetime>
  </property>
</Properties>
</file>